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72129" w14:textId="76EE544A" w:rsidR="00396AA4" w:rsidRPr="00B75CE0" w:rsidRDefault="0015224C" w:rsidP="00156067">
      <w:pPr>
        <w:spacing w:before="3240"/>
        <w:jc w:val="center"/>
        <w:rPr>
          <w:b/>
          <w:sz w:val="52"/>
          <w:szCs w:val="52"/>
        </w:rPr>
      </w:pPr>
      <w:r w:rsidRPr="00667815">
        <w:rPr>
          <w:b/>
          <w:sz w:val="52"/>
          <w:szCs w:val="52"/>
        </w:rPr>
        <w:t>PŘÍLOHA 1</w:t>
      </w:r>
    </w:p>
    <w:p w14:paraId="756004DF" w14:textId="78825956" w:rsidR="00396AA4" w:rsidRPr="00212EE3" w:rsidRDefault="00D8367C" w:rsidP="00212EE3">
      <w:pPr>
        <w:spacing w:before="1320"/>
        <w:jc w:val="center"/>
        <w:rPr>
          <w:sz w:val="44"/>
          <w:szCs w:val="44"/>
          <w:u w:val="single"/>
        </w:rPr>
      </w:pPr>
      <w:r w:rsidRPr="00212EE3">
        <w:rPr>
          <w:sz w:val="44"/>
          <w:szCs w:val="44"/>
          <w:u w:val="single"/>
        </w:rPr>
        <w:t>POŽADAVKY OBJEDNATELE NA TECHNICKÉ ŘEŠENÍ DÍLA</w:t>
      </w:r>
    </w:p>
    <w:p w14:paraId="5B69E4FE" w14:textId="79643107" w:rsidR="00D07A45" w:rsidRPr="00212EE3" w:rsidRDefault="009E4910" w:rsidP="00CA7D72">
      <w:r w:rsidRPr="00667815">
        <w:br/>
      </w:r>
      <w:r w:rsidRPr="00667815">
        <w:br/>
      </w:r>
    </w:p>
    <w:p w14:paraId="21F9E24E" w14:textId="439DE9AA" w:rsidR="00D9345A" w:rsidRPr="00212EE3" w:rsidRDefault="00D9345A" w:rsidP="00CA7D72"/>
    <w:p w14:paraId="0C50ACA9" w14:textId="77777777" w:rsidR="003215C3" w:rsidRPr="00212EE3" w:rsidRDefault="003215C3" w:rsidP="00CA7D72"/>
    <w:p w14:paraId="386EE628" w14:textId="77777777" w:rsidR="004241DA" w:rsidRDefault="004241DA">
      <w:pPr>
        <w:spacing w:after="0"/>
        <w:jc w:val="left"/>
        <w:rPr>
          <w:b/>
          <w:bCs/>
          <w:sz w:val="24"/>
          <w:szCs w:val="24"/>
        </w:rPr>
      </w:pPr>
      <w:r>
        <w:rPr>
          <w:b/>
          <w:bCs/>
          <w:sz w:val="24"/>
          <w:szCs w:val="24"/>
        </w:rPr>
        <w:br w:type="page"/>
      </w:r>
    </w:p>
    <w:p w14:paraId="6E4DEA31" w14:textId="69067978" w:rsidR="00EA6EB5" w:rsidRPr="00212EE3" w:rsidRDefault="00EA6EB5" w:rsidP="00212EE3">
      <w:pPr>
        <w:jc w:val="center"/>
        <w:rPr>
          <w:b/>
          <w:bCs/>
          <w:sz w:val="24"/>
          <w:szCs w:val="24"/>
        </w:rPr>
      </w:pPr>
      <w:r w:rsidRPr="00212EE3">
        <w:rPr>
          <w:b/>
          <w:bCs/>
          <w:sz w:val="24"/>
          <w:szCs w:val="24"/>
        </w:rPr>
        <w:lastRenderedPageBreak/>
        <w:t>OBSAH</w:t>
      </w:r>
    </w:p>
    <w:p w14:paraId="4F52516B" w14:textId="065D14E0" w:rsidR="007839D3" w:rsidRDefault="007839D3">
      <w:pPr>
        <w:pStyle w:val="Obsah1"/>
        <w:rPr>
          <w:rFonts w:asciiTheme="minorHAnsi" w:eastAsiaTheme="minorEastAsia" w:hAnsiTheme="minorHAnsi" w:cstheme="minorBidi"/>
          <w:b w:val="0"/>
          <w:caps w:val="0"/>
        </w:rPr>
      </w:pPr>
      <w:bookmarkStart w:id="0" w:name="_EcTOC"/>
      <w:r w:rsidRPr="003A0AF0">
        <w:t>1.</w:t>
      </w:r>
      <w:r>
        <w:rPr>
          <w:rFonts w:asciiTheme="minorHAnsi" w:eastAsiaTheme="minorEastAsia" w:hAnsiTheme="minorHAnsi" w:cstheme="minorBidi"/>
          <w:b w:val="0"/>
          <w:caps w:val="0"/>
        </w:rPr>
        <w:tab/>
      </w:r>
      <w:r w:rsidRPr="003A0AF0">
        <w:t>Celkový popis stavby</w:t>
      </w:r>
      <w:r>
        <w:rPr>
          <w:webHidden/>
        </w:rPr>
        <w:tab/>
      </w:r>
      <w:r w:rsidR="003A0AF0">
        <w:rPr>
          <w:webHidden/>
        </w:rPr>
        <w:t>15</w:t>
      </w:r>
    </w:p>
    <w:p w14:paraId="240A6524" w14:textId="54C7BE25" w:rsidR="007839D3" w:rsidRDefault="007839D3">
      <w:pPr>
        <w:pStyle w:val="Obsah2"/>
        <w:rPr>
          <w:rFonts w:asciiTheme="minorHAnsi" w:eastAsiaTheme="minorEastAsia" w:hAnsiTheme="minorHAnsi" w:cstheme="minorBidi"/>
        </w:rPr>
      </w:pPr>
      <w:r w:rsidRPr="003A0AF0">
        <w:t>1.1</w:t>
      </w:r>
      <w:r>
        <w:rPr>
          <w:rFonts w:asciiTheme="minorHAnsi" w:eastAsiaTheme="minorEastAsia" w:hAnsiTheme="minorHAnsi" w:cstheme="minorBidi"/>
        </w:rPr>
        <w:tab/>
      </w:r>
      <w:r w:rsidRPr="003A0AF0">
        <w:t>Úvod</w:t>
      </w:r>
      <w:r>
        <w:rPr>
          <w:webHidden/>
        </w:rPr>
        <w:tab/>
      </w:r>
      <w:r w:rsidR="003A0AF0">
        <w:rPr>
          <w:webHidden/>
        </w:rPr>
        <w:t>15</w:t>
      </w:r>
    </w:p>
    <w:p w14:paraId="3DD6E5CD" w14:textId="6D34C793" w:rsidR="007839D3" w:rsidRDefault="007839D3">
      <w:pPr>
        <w:pStyle w:val="Obsah2"/>
        <w:rPr>
          <w:rFonts w:asciiTheme="minorHAnsi" w:eastAsiaTheme="minorEastAsia" w:hAnsiTheme="minorHAnsi" w:cstheme="minorBidi"/>
        </w:rPr>
      </w:pPr>
      <w:r w:rsidRPr="003A0AF0">
        <w:t>1.2</w:t>
      </w:r>
      <w:r>
        <w:rPr>
          <w:rFonts w:asciiTheme="minorHAnsi" w:eastAsiaTheme="minorEastAsia" w:hAnsiTheme="minorHAnsi" w:cstheme="minorBidi"/>
        </w:rPr>
        <w:tab/>
      </w:r>
      <w:r w:rsidRPr="003A0AF0">
        <w:t>Identifikační údaje stavby</w:t>
      </w:r>
      <w:r>
        <w:rPr>
          <w:webHidden/>
        </w:rPr>
        <w:tab/>
      </w:r>
      <w:r w:rsidR="003A0AF0">
        <w:rPr>
          <w:webHidden/>
        </w:rPr>
        <w:t>15</w:t>
      </w:r>
    </w:p>
    <w:p w14:paraId="783ACD80" w14:textId="609B087D" w:rsidR="007839D3" w:rsidRDefault="007839D3">
      <w:pPr>
        <w:pStyle w:val="Obsah2"/>
        <w:rPr>
          <w:rFonts w:asciiTheme="minorHAnsi" w:eastAsiaTheme="minorEastAsia" w:hAnsiTheme="minorHAnsi" w:cstheme="minorBidi"/>
        </w:rPr>
      </w:pPr>
      <w:r w:rsidRPr="003A0AF0">
        <w:t>1.3</w:t>
      </w:r>
      <w:r>
        <w:rPr>
          <w:rFonts w:asciiTheme="minorHAnsi" w:eastAsiaTheme="minorEastAsia" w:hAnsiTheme="minorHAnsi" w:cstheme="minorBidi"/>
        </w:rPr>
        <w:tab/>
      </w:r>
      <w:r w:rsidRPr="003A0AF0">
        <w:t>Umístění DÍLA</w:t>
      </w:r>
      <w:r>
        <w:rPr>
          <w:webHidden/>
        </w:rPr>
        <w:tab/>
      </w:r>
      <w:r w:rsidR="003A0AF0">
        <w:rPr>
          <w:webHidden/>
        </w:rPr>
        <w:t>15</w:t>
      </w:r>
    </w:p>
    <w:p w14:paraId="02EA9426" w14:textId="75B67747" w:rsidR="007839D3" w:rsidRDefault="007839D3">
      <w:pPr>
        <w:pStyle w:val="Obsah3"/>
        <w:rPr>
          <w:rFonts w:asciiTheme="minorHAnsi" w:eastAsiaTheme="minorEastAsia" w:hAnsiTheme="minorHAnsi" w:cstheme="minorBidi"/>
        </w:rPr>
      </w:pPr>
      <w:r w:rsidRPr="003A0AF0">
        <w:t>1.3.1</w:t>
      </w:r>
      <w:r>
        <w:rPr>
          <w:rFonts w:asciiTheme="minorHAnsi" w:eastAsiaTheme="minorEastAsia" w:hAnsiTheme="minorHAnsi" w:cstheme="minorBidi"/>
        </w:rPr>
        <w:tab/>
      </w:r>
      <w:r w:rsidRPr="003A0AF0">
        <w:t>Geografická poloha</w:t>
      </w:r>
      <w:r>
        <w:rPr>
          <w:webHidden/>
        </w:rPr>
        <w:tab/>
      </w:r>
      <w:r w:rsidR="003A0AF0">
        <w:rPr>
          <w:webHidden/>
        </w:rPr>
        <w:t>15</w:t>
      </w:r>
    </w:p>
    <w:p w14:paraId="7C4237F7" w14:textId="0A362F88" w:rsidR="007839D3" w:rsidRDefault="007839D3">
      <w:pPr>
        <w:pStyle w:val="Obsah3"/>
        <w:rPr>
          <w:rFonts w:asciiTheme="minorHAnsi" w:eastAsiaTheme="minorEastAsia" w:hAnsiTheme="minorHAnsi" w:cstheme="minorBidi"/>
        </w:rPr>
      </w:pPr>
      <w:r w:rsidRPr="003A0AF0">
        <w:t>1.3.2</w:t>
      </w:r>
      <w:r>
        <w:rPr>
          <w:rFonts w:asciiTheme="minorHAnsi" w:eastAsiaTheme="minorEastAsia" w:hAnsiTheme="minorHAnsi" w:cstheme="minorBidi"/>
        </w:rPr>
        <w:tab/>
      </w:r>
      <w:r w:rsidRPr="003A0AF0">
        <w:t xml:space="preserve">Lokalizace </w:t>
      </w:r>
      <w:r w:rsidRPr="003A0AF0">
        <w:rPr>
          <w:smallCaps/>
        </w:rPr>
        <w:t>díla</w:t>
      </w:r>
      <w:r w:rsidRPr="003A0AF0">
        <w:t xml:space="preserve"> uvnitř areálu Teplárny</w:t>
      </w:r>
      <w:r>
        <w:rPr>
          <w:webHidden/>
        </w:rPr>
        <w:tab/>
      </w:r>
      <w:r w:rsidR="003A0AF0">
        <w:rPr>
          <w:webHidden/>
        </w:rPr>
        <w:t>15</w:t>
      </w:r>
    </w:p>
    <w:p w14:paraId="1369E77C" w14:textId="70D466FD" w:rsidR="007839D3" w:rsidRDefault="007839D3">
      <w:pPr>
        <w:pStyle w:val="Obsah3"/>
        <w:rPr>
          <w:rFonts w:asciiTheme="minorHAnsi" w:eastAsiaTheme="minorEastAsia" w:hAnsiTheme="minorHAnsi" w:cstheme="minorBidi"/>
        </w:rPr>
      </w:pPr>
      <w:r w:rsidRPr="003A0AF0">
        <w:t>1.3.3</w:t>
      </w:r>
      <w:r>
        <w:rPr>
          <w:rFonts w:asciiTheme="minorHAnsi" w:eastAsiaTheme="minorEastAsia" w:hAnsiTheme="minorHAnsi" w:cstheme="minorBidi"/>
        </w:rPr>
        <w:tab/>
      </w:r>
      <w:r w:rsidRPr="003A0AF0">
        <w:t>Dopravní napojení</w:t>
      </w:r>
      <w:r>
        <w:rPr>
          <w:webHidden/>
        </w:rPr>
        <w:tab/>
      </w:r>
      <w:r w:rsidR="003A0AF0">
        <w:rPr>
          <w:webHidden/>
        </w:rPr>
        <w:t>15</w:t>
      </w:r>
    </w:p>
    <w:p w14:paraId="60E2480D" w14:textId="0D467C33" w:rsidR="007839D3" w:rsidRDefault="007839D3">
      <w:pPr>
        <w:pStyle w:val="Obsah3"/>
        <w:rPr>
          <w:rFonts w:asciiTheme="minorHAnsi" w:eastAsiaTheme="minorEastAsia" w:hAnsiTheme="minorHAnsi" w:cstheme="minorBidi"/>
        </w:rPr>
      </w:pPr>
      <w:r w:rsidRPr="003A0AF0">
        <w:t>1.3.4</w:t>
      </w:r>
      <w:r>
        <w:rPr>
          <w:rFonts w:asciiTheme="minorHAnsi" w:eastAsiaTheme="minorEastAsia" w:hAnsiTheme="minorHAnsi" w:cstheme="minorBidi"/>
        </w:rPr>
        <w:tab/>
      </w:r>
      <w:r w:rsidRPr="003A0AF0">
        <w:t>Geologické a seismické podmínky</w:t>
      </w:r>
      <w:r>
        <w:rPr>
          <w:webHidden/>
        </w:rPr>
        <w:tab/>
      </w:r>
      <w:r w:rsidR="003A0AF0">
        <w:rPr>
          <w:webHidden/>
        </w:rPr>
        <w:t>16</w:t>
      </w:r>
    </w:p>
    <w:p w14:paraId="63F309EA" w14:textId="453EE95C" w:rsidR="007839D3" w:rsidRDefault="007839D3">
      <w:pPr>
        <w:pStyle w:val="Obsah3"/>
        <w:rPr>
          <w:rFonts w:asciiTheme="minorHAnsi" w:eastAsiaTheme="minorEastAsia" w:hAnsiTheme="minorHAnsi" w:cstheme="minorBidi"/>
        </w:rPr>
      </w:pPr>
      <w:r w:rsidRPr="003A0AF0">
        <w:t>1.3.5</w:t>
      </w:r>
      <w:r>
        <w:rPr>
          <w:rFonts w:asciiTheme="minorHAnsi" w:eastAsiaTheme="minorEastAsia" w:hAnsiTheme="minorHAnsi" w:cstheme="minorBidi"/>
        </w:rPr>
        <w:tab/>
      </w:r>
      <w:r w:rsidRPr="003A0AF0">
        <w:t>Klimatické podmínky</w:t>
      </w:r>
      <w:r>
        <w:rPr>
          <w:webHidden/>
        </w:rPr>
        <w:tab/>
      </w:r>
      <w:r w:rsidR="003A0AF0">
        <w:rPr>
          <w:webHidden/>
        </w:rPr>
        <w:t>17</w:t>
      </w:r>
    </w:p>
    <w:p w14:paraId="7DD0451F" w14:textId="72AE57D4" w:rsidR="007839D3" w:rsidRDefault="007839D3">
      <w:pPr>
        <w:pStyle w:val="Obsah3"/>
        <w:rPr>
          <w:rFonts w:asciiTheme="minorHAnsi" w:eastAsiaTheme="minorEastAsia" w:hAnsiTheme="minorHAnsi" w:cstheme="minorBidi"/>
        </w:rPr>
      </w:pPr>
      <w:r w:rsidRPr="003A0AF0">
        <w:t>1.3.6</w:t>
      </w:r>
      <w:r>
        <w:rPr>
          <w:rFonts w:asciiTheme="minorHAnsi" w:eastAsiaTheme="minorEastAsia" w:hAnsiTheme="minorHAnsi" w:cstheme="minorBidi"/>
        </w:rPr>
        <w:tab/>
      </w:r>
      <w:r w:rsidRPr="003A0AF0">
        <w:t>Projektová omezení vyplývající z polohy STAVBY</w:t>
      </w:r>
      <w:r>
        <w:rPr>
          <w:webHidden/>
        </w:rPr>
        <w:tab/>
      </w:r>
      <w:r w:rsidR="003A0AF0">
        <w:rPr>
          <w:webHidden/>
        </w:rPr>
        <w:t>18</w:t>
      </w:r>
    </w:p>
    <w:p w14:paraId="39F8C4C7" w14:textId="6BD11007" w:rsidR="007839D3" w:rsidRDefault="007839D3">
      <w:pPr>
        <w:pStyle w:val="Obsah2"/>
        <w:rPr>
          <w:rFonts w:asciiTheme="minorHAnsi" w:eastAsiaTheme="minorEastAsia" w:hAnsiTheme="minorHAnsi" w:cstheme="minorBidi"/>
        </w:rPr>
      </w:pPr>
      <w:r w:rsidRPr="003A0AF0">
        <w:t>1.4</w:t>
      </w:r>
      <w:r>
        <w:rPr>
          <w:rFonts w:asciiTheme="minorHAnsi" w:eastAsiaTheme="minorEastAsia" w:hAnsiTheme="minorHAnsi" w:cstheme="minorBidi"/>
        </w:rPr>
        <w:tab/>
      </w:r>
      <w:r w:rsidRPr="003A0AF0">
        <w:t>Technický popis výchozího stavu Teplárny</w:t>
      </w:r>
      <w:r>
        <w:rPr>
          <w:webHidden/>
        </w:rPr>
        <w:tab/>
      </w:r>
      <w:r w:rsidR="003A0AF0">
        <w:rPr>
          <w:webHidden/>
        </w:rPr>
        <w:t>19</w:t>
      </w:r>
    </w:p>
    <w:p w14:paraId="17A1CC5B" w14:textId="231A21E4" w:rsidR="007839D3" w:rsidRDefault="007839D3">
      <w:pPr>
        <w:pStyle w:val="Obsah3"/>
        <w:rPr>
          <w:rFonts w:asciiTheme="minorHAnsi" w:eastAsiaTheme="minorEastAsia" w:hAnsiTheme="minorHAnsi" w:cstheme="minorBidi"/>
        </w:rPr>
      </w:pPr>
      <w:r w:rsidRPr="003A0AF0">
        <w:t>1.4.1</w:t>
      </w:r>
      <w:r>
        <w:rPr>
          <w:rFonts w:asciiTheme="minorHAnsi" w:eastAsiaTheme="minorEastAsia" w:hAnsiTheme="minorHAnsi" w:cstheme="minorBidi"/>
        </w:rPr>
        <w:tab/>
      </w:r>
      <w:r w:rsidRPr="003A0AF0">
        <w:t>Stavební část</w:t>
      </w:r>
      <w:r>
        <w:rPr>
          <w:webHidden/>
        </w:rPr>
        <w:tab/>
      </w:r>
      <w:r w:rsidR="003A0AF0">
        <w:rPr>
          <w:webHidden/>
        </w:rPr>
        <w:t>20</w:t>
      </w:r>
    </w:p>
    <w:p w14:paraId="35296C2B" w14:textId="3200C1C8" w:rsidR="007839D3" w:rsidRDefault="007839D3">
      <w:pPr>
        <w:pStyle w:val="Obsah4"/>
        <w:rPr>
          <w:rFonts w:asciiTheme="minorHAnsi" w:eastAsiaTheme="minorEastAsia" w:hAnsiTheme="minorHAnsi" w:cstheme="minorBidi"/>
        </w:rPr>
      </w:pPr>
      <w:r w:rsidRPr="003A0AF0">
        <w:t>1.4.1.1</w:t>
      </w:r>
      <w:r>
        <w:rPr>
          <w:rFonts w:asciiTheme="minorHAnsi" w:eastAsiaTheme="minorEastAsia" w:hAnsiTheme="minorHAnsi" w:cstheme="minorBidi"/>
        </w:rPr>
        <w:tab/>
      </w:r>
      <w:r w:rsidRPr="003A0AF0">
        <w:t>Stávající komín (souvisí s SO 03)</w:t>
      </w:r>
      <w:r>
        <w:rPr>
          <w:webHidden/>
        </w:rPr>
        <w:tab/>
      </w:r>
      <w:r w:rsidR="003A0AF0">
        <w:rPr>
          <w:webHidden/>
        </w:rPr>
        <w:t>20</w:t>
      </w:r>
    </w:p>
    <w:p w14:paraId="11276E70" w14:textId="461E75F6" w:rsidR="007839D3" w:rsidRDefault="007839D3">
      <w:pPr>
        <w:pStyle w:val="Obsah4"/>
        <w:rPr>
          <w:rFonts w:asciiTheme="minorHAnsi" w:eastAsiaTheme="minorEastAsia" w:hAnsiTheme="minorHAnsi" w:cstheme="minorBidi"/>
        </w:rPr>
      </w:pPr>
      <w:r w:rsidRPr="003A0AF0">
        <w:t>1.4.1.2</w:t>
      </w:r>
      <w:r>
        <w:rPr>
          <w:rFonts w:asciiTheme="minorHAnsi" w:eastAsiaTheme="minorEastAsia" w:hAnsiTheme="minorHAnsi" w:cstheme="minorBidi"/>
        </w:rPr>
        <w:tab/>
      </w:r>
      <w:r w:rsidRPr="003A0AF0">
        <w:t>Stávající kotelna (souvisí s SO 04)</w:t>
      </w:r>
      <w:r>
        <w:rPr>
          <w:webHidden/>
        </w:rPr>
        <w:tab/>
      </w:r>
      <w:r w:rsidR="003A0AF0">
        <w:rPr>
          <w:webHidden/>
        </w:rPr>
        <w:t>20</w:t>
      </w:r>
    </w:p>
    <w:p w14:paraId="30C476BC" w14:textId="33B5D082" w:rsidR="007839D3" w:rsidRDefault="007839D3">
      <w:pPr>
        <w:pStyle w:val="Obsah4"/>
        <w:rPr>
          <w:rFonts w:asciiTheme="minorHAnsi" w:eastAsiaTheme="minorEastAsia" w:hAnsiTheme="minorHAnsi" w:cstheme="minorBidi"/>
        </w:rPr>
      </w:pPr>
      <w:r w:rsidRPr="003A0AF0">
        <w:t>1.4.1.3</w:t>
      </w:r>
      <w:r>
        <w:rPr>
          <w:rFonts w:asciiTheme="minorHAnsi" w:eastAsiaTheme="minorEastAsia" w:hAnsiTheme="minorHAnsi" w:cstheme="minorBidi"/>
        </w:rPr>
        <w:tab/>
      </w:r>
      <w:r w:rsidRPr="003A0AF0">
        <w:t>Stávající uhelná skládka (souvisí s SO 07)</w:t>
      </w:r>
      <w:r>
        <w:rPr>
          <w:webHidden/>
        </w:rPr>
        <w:tab/>
      </w:r>
      <w:r w:rsidR="003A0AF0">
        <w:rPr>
          <w:webHidden/>
        </w:rPr>
        <w:t>22</w:t>
      </w:r>
    </w:p>
    <w:p w14:paraId="7C0BDF0A" w14:textId="591892ED" w:rsidR="007839D3" w:rsidRDefault="007839D3">
      <w:pPr>
        <w:pStyle w:val="Obsah4"/>
        <w:rPr>
          <w:rFonts w:asciiTheme="minorHAnsi" w:eastAsiaTheme="minorEastAsia" w:hAnsiTheme="minorHAnsi" w:cstheme="minorBidi"/>
        </w:rPr>
      </w:pPr>
      <w:r w:rsidRPr="003A0AF0">
        <w:t>1.4.1.4</w:t>
      </w:r>
      <w:r>
        <w:rPr>
          <w:rFonts w:asciiTheme="minorHAnsi" w:eastAsiaTheme="minorEastAsia" w:hAnsiTheme="minorHAnsi" w:cstheme="minorBidi"/>
        </w:rPr>
        <w:tab/>
      </w:r>
      <w:r w:rsidRPr="003A0AF0">
        <w:t>Stávající komunikace a zpevněné plochy (souvisí s SO 08, SO 16 a IO 04, 05)</w:t>
      </w:r>
      <w:r>
        <w:rPr>
          <w:webHidden/>
        </w:rPr>
        <w:tab/>
      </w:r>
      <w:r w:rsidR="003A0AF0">
        <w:rPr>
          <w:webHidden/>
        </w:rPr>
        <w:t>22</w:t>
      </w:r>
    </w:p>
    <w:p w14:paraId="6E786D2E" w14:textId="3A1987ED" w:rsidR="007839D3" w:rsidRDefault="007839D3">
      <w:pPr>
        <w:pStyle w:val="Obsah4"/>
        <w:rPr>
          <w:rFonts w:asciiTheme="minorHAnsi" w:eastAsiaTheme="minorEastAsia" w:hAnsiTheme="minorHAnsi" w:cstheme="minorBidi"/>
        </w:rPr>
      </w:pPr>
      <w:r w:rsidRPr="003A0AF0">
        <w:t>1.4.1.5</w:t>
      </w:r>
      <w:r>
        <w:rPr>
          <w:rFonts w:asciiTheme="minorHAnsi" w:eastAsiaTheme="minorEastAsia" w:hAnsiTheme="minorHAnsi" w:cstheme="minorBidi"/>
        </w:rPr>
        <w:tab/>
      </w:r>
      <w:r w:rsidRPr="003A0AF0">
        <w:t>Obálka pasových doprav (souvisí s SO 09)</w:t>
      </w:r>
      <w:r>
        <w:rPr>
          <w:webHidden/>
        </w:rPr>
        <w:tab/>
      </w:r>
      <w:r w:rsidR="003A0AF0">
        <w:rPr>
          <w:webHidden/>
        </w:rPr>
        <w:t>23</w:t>
      </w:r>
    </w:p>
    <w:p w14:paraId="1D0162F1" w14:textId="546A7457" w:rsidR="007839D3" w:rsidRDefault="007839D3">
      <w:pPr>
        <w:pStyle w:val="Obsah4"/>
        <w:rPr>
          <w:rFonts w:asciiTheme="minorHAnsi" w:eastAsiaTheme="minorEastAsia" w:hAnsiTheme="minorHAnsi" w:cstheme="minorBidi"/>
        </w:rPr>
      </w:pPr>
      <w:r w:rsidRPr="003A0AF0">
        <w:t>1.4.1.6</w:t>
      </w:r>
      <w:r>
        <w:rPr>
          <w:rFonts w:asciiTheme="minorHAnsi" w:eastAsiaTheme="minorEastAsia" w:hAnsiTheme="minorHAnsi" w:cstheme="minorBidi"/>
        </w:rPr>
        <w:tab/>
      </w:r>
      <w:r w:rsidRPr="003A0AF0">
        <w:t>Velín zauhlování (souvisí s SO 10)</w:t>
      </w:r>
      <w:r>
        <w:rPr>
          <w:webHidden/>
        </w:rPr>
        <w:tab/>
      </w:r>
      <w:r w:rsidR="003A0AF0">
        <w:rPr>
          <w:webHidden/>
        </w:rPr>
        <w:t>23</w:t>
      </w:r>
    </w:p>
    <w:p w14:paraId="593D7A50" w14:textId="5C5EE666" w:rsidR="007839D3" w:rsidRDefault="007839D3">
      <w:pPr>
        <w:pStyle w:val="Obsah4"/>
        <w:rPr>
          <w:rFonts w:asciiTheme="minorHAnsi" w:eastAsiaTheme="minorEastAsia" w:hAnsiTheme="minorHAnsi" w:cstheme="minorBidi"/>
        </w:rPr>
      </w:pPr>
      <w:r w:rsidRPr="003A0AF0">
        <w:t>1.4.1.7</w:t>
      </w:r>
      <w:r>
        <w:rPr>
          <w:rFonts w:asciiTheme="minorHAnsi" w:eastAsiaTheme="minorEastAsia" w:hAnsiTheme="minorHAnsi" w:cstheme="minorBidi"/>
        </w:rPr>
        <w:tab/>
      </w:r>
      <w:r w:rsidRPr="003A0AF0">
        <w:t>Rozvodna zauhlování (souvisí s SO 11)</w:t>
      </w:r>
      <w:r>
        <w:rPr>
          <w:webHidden/>
        </w:rPr>
        <w:tab/>
      </w:r>
      <w:r w:rsidR="003A0AF0">
        <w:rPr>
          <w:webHidden/>
        </w:rPr>
        <w:t>24</w:t>
      </w:r>
    </w:p>
    <w:p w14:paraId="268A22D6" w14:textId="2394E7ED" w:rsidR="007839D3" w:rsidRDefault="007839D3">
      <w:pPr>
        <w:pStyle w:val="Obsah4"/>
        <w:rPr>
          <w:rFonts w:asciiTheme="minorHAnsi" w:eastAsiaTheme="minorEastAsia" w:hAnsiTheme="minorHAnsi" w:cstheme="minorBidi"/>
        </w:rPr>
      </w:pPr>
      <w:r w:rsidRPr="003A0AF0">
        <w:t>1.4.1.8</w:t>
      </w:r>
      <w:r>
        <w:rPr>
          <w:rFonts w:asciiTheme="minorHAnsi" w:eastAsiaTheme="minorEastAsia" w:hAnsiTheme="minorHAnsi" w:cstheme="minorBidi"/>
        </w:rPr>
        <w:tab/>
      </w:r>
      <w:r w:rsidRPr="003A0AF0">
        <w:t>Stávající administrativní budova (souvisí s SO 12)</w:t>
      </w:r>
      <w:r>
        <w:rPr>
          <w:webHidden/>
        </w:rPr>
        <w:tab/>
      </w:r>
      <w:r w:rsidR="003A0AF0">
        <w:rPr>
          <w:webHidden/>
        </w:rPr>
        <w:t>25</w:t>
      </w:r>
    </w:p>
    <w:p w14:paraId="1C672211" w14:textId="021241BC" w:rsidR="007839D3" w:rsidRDefault="007839D3">
      <w:pPr>
        <w:pStyle w:val="Obsah4"/>
        <w:rPr>
          <w:rFonts w:asciiTheme="minorHAnsi" w:eastAsiaTheme="minorEastAsia" w:hAnsiTheme="minorHAnsi" w:cstheme="minorBidi"/>
        </w:rPr>
      </w:pPr>
      <w:r w:rsidRPr="003A0AF0">
        <w:t>1.4.1.9</w:t>
      </w:r>
      <w:r>
        <w:rPr>
          <w:rFonts w:asciiTheme="minorHAnsi" w:eastAsiaTheme="minorEastAsia" w:hAnsiTheme="minorHAnsi" w:cstheme="minorBidi"/>
        </w:rPr>
        <w:tab/>
      </w:r>
      <w:r w:rsidRPr="003A0AF0">
        <w:t>Stávající objekt popelovin (souvisí s SO 13)</w:t>
      </w:r>
      <w:r>
        <w:rPr>
          <w:webHidden/>
        </w:rPr>
        <w:tab/>
      </w:r>
      <w:r w:rsidR="003A0AF0">
        <w:rPr>
          <w:webHidden/>
        </w:rPr>
        <w:t>25</w:t>
      </w:r>
    </w:p>
    <w:p w14:paraId="3B92B41A" w14:textId="6877351A" w:rsidR="007839D3" w:rsidRDefault="007839D3">
      <w:pPr>
        <w:pStyle w:val="Obsah4"/>
        <w:rPr>
          <w:rFonts w:asciiTheme="minorHAnsi" w:eastAsiaTheme="minorEastAsia" w:hAnsiTheme="minorHAnsi" w:cstheme="minorBidi"/>
        </w:rPr>
      </w:pPr>
      <w:r w:rsidRPr="003A0AF0">
        <w:t>1.4.1.10</w:t>
      </w:r>
      <w:r>
        <w:rPr>
          <w:rFonts w:asciiTheme="minorHAnsi" w:eastAsiaTheme="minorEastAsia" w:hAnsiTheme="minorHAnsi" w:cstheme="minorBidi"/>
        </w:rPr>
        <w:tab/>
      </w:r>
      <w:r w:rsidRPr="003A0AF0">
        <w:t>Stávající stav inženýrských sítí (souvisí s IO 01, IO 06)</w:t>
      </w:r>
      <w:r>
        <w:rPr>
          <w:webHidden/>
        </w:rPr>
        <w:tab/>
      </w:r>
      <w:r w:rsidR="003A0AF0">
        <w:rPr>
          <w:webHidden/>
        </w:rPr>
        <w:t>25</w:t>
      </w:r>
    </w:p>
    <w:p w14:paraId="06141FB1" w14:textId="789363FE" w:rsidR="007839D3" w:rsidRDefault="007839D3">
      <w:pPr>
        <w:pStyle w:val="Obsah4"/>
        <w:rPr>
          <w:rFonts w:asciiTheme="minorHAnsi" w:eastAsiaTheme="minorEastAsia" w:hAnsiTheme="minorHAnsi" w:cstheme="minorBidi"/>
        </w:rPr>
      </w:pPr>
      <w:r w:rsidRPr="003A0AF0">
        <w:t>1.4.1.11</w:t>
      </w:r>
      <w:r>
        <w:rPr>
          <w:rFonts w:asciiTheme="minorHAnsi" w:eastAsiaTheme="minorEastAsia" w:hAnsiTheme="minorHAnsi" w:cstheme="minorBidi"/>
        </w:rPr>
        <w:tab/>
      </w:r>
      <w:r w:rsidRPr="003A0AF0">
        <w:t>Stávající konstrukce nadzemních vedení (souvisejí s IO 02)</w:t>
      </w:r>
      <w:r>
        <w:rPr>
          <w:webHidden/>
        </w:rPr>
        <w:tab/>
      </w:r>
      <w:r w:rsidR="003A0AF0">
        <w:rPr>
          <w:webHidden/>
        </w:rPr>
        <w:t>25</w:t>
      </w:r>
    </w:p>
    <w:p w14:paraId="4D107F66" w14:textId="40B862F8" w:rsidR="007839D3" w:rsidRDefault="007839D3">
      <w:pPr>
        <w:pStyle w:val="Obsah4"/>
        <w:rPr>
          <w:rFonts w:asciiTheme="minorHAnsi" w:eastAsiaTheme="minorEastAsia" w:hAnsiTheme="minorHAnsi" w:cstheme="minorBidi"/>
        </w:rPr>
      </w:pPr>
      <w:r w:rsidRPr="003A0AF0">
        <w:t>1.4.1.12</w:t>
      </w:r>
      <w:r>
        <w:rPr>
          <w:rFonts w:asciiTheme="minorHAnsi" w:eastAsiaTheme="minorEastAsia" w:hAnsiTheme="minorHAnsi" w:cstheme="minorBidi"/>
        </w:rPr>
        <w:tab/>
      </w:r>
      <w:r w:rsidRPr="003A0AF0">
        <w:t>Stávající venkovní osvětlení (souvisí s IO 03)</w:t>
      </w:r>
      <w:r>
        <w:rPr>
          <w:webHidden/>
        </w:rPr>
        <w:tab/>
      </w:r>
      <w:r w:rsidR="003A0AF0">
        <w:rPr>
          <w:webHidden/>
        </w:rPr>
        <w:t>25</w:t>
      </w:r>
    </w:p>
    <w:p w14:paraId="0CF44B71" w14:textId="405304B8" w:rsidR="007839D3" w:rsidRDefault="007839D3">
      <w:pPr>
        <w:pStyle w:val="Obsah4"/>
        <w:rPr>
          <w:rFonts w:asciiTheme="minorHAnsi" w:eastAsiaTheme="minorEastAsia" w:hAnsiTheme="minorHAnsi" w:cstheme="minorBidi"/>
        </w:rPr>
      </w:pPr>
      <w:r w:rsidRPr="003A0AF0">
        <w:t>1.4.1.13</w:t>
      </w:r>
      <w:r>
        <w:rPr>
          <w:rFonts w:asciiTheme="minorHAnsi" w:eastAsiaTheme="minorEastAsia" w:hAnsiTheme="minorHAnsi" w:cstheme="minorBidi"/>
        </w:rPr>
        <w:tab/>
      </w:r>
      <w:r w:rsidRPr="003A0AF0">
        <w:t>Stávající železniční vlečka (souvisejí s IO 07)</w:t>
      </w:r>
      <w:r>
        <w:rPr>
          <w:webHidden/>
        </w:rPr>
        <w:tab/>
      </w:r>
      <w:r w:rsidR="003A0AF0">
        <w:rPr>
          <w:webHidden/>
        </w:rPr>
        <w:t>26</w:t>
      </w:r>
    </w:p>
    <w:p w14:paraId="12FEEA4C" w14:textId="5D5BC93D" w:rsidR="007839D3" w:rsidRDefault="007839D3">
      <w:pPr>
        <w:pStyle w:val="Obsah4"/>
        <w:rPr>
          <w:rFonts w:asciiTheme="minorHAnsi" w:eastAsiaTheme="minorEastAsia" w:hAnsiTheme="minorHAnsi" w:cstheme="minorBidi"/>
        </w:rPr>
      </w:pPr>
      <w:r w:rsidRPr="003A0AF0">
        <w:t>1.4.1.14</w:t>
      </w:r>
      <w:r>
        <w:rPr>
          <w:rFonts w:asciiTheme="minorHAnsi" w:eastAsiaTheme="minorEastAsia" w:hAnsiTheme="minorHAnsi" w:cstheme="minorBidi"/>
        </w:rPr>
        <w:tab/>
      </w:r>
      <w:r w:rsidRPr="003A0AF0">
        <w:t>Stávající EPS (souvisí s IO 08)</w:t>
      </w:r>
      <w:r>
        <w:rPr>
          <w:webHidden/>
        </w:rPr>
        <w:tab/>
      </w:r>
      <w:r w:rsidR="003A0AF0">
        <w:rPr>
          <w:webHidden/>
        </w:rPr>
        <w:t>26</w:t>
      </w:r>
    </w:p>
    <w:p w14:paraId="586F1A95" w14:textId="676588F1" w:rsidR="007839D3" w:rsidRDefault="007839D3">
      <w:pPr>
        <w:pStyle w:val="Obsah3"/>
        <w:rPr>
          <w:rFonts w:asciiTheme="minorHAnsi" w:eastAsiaTheme="minorEastAsia" w:hAnsiTheme="minorHAnsi" w:cstheme="minorBidi"/>
        </w:rPr>
      </w:pPr>
      <w:r w:rsidRPr="003A0AF0">
        <w:t>1.4.2</w:t>
      </w:r>
      <w:r>
        <w:rPr>
          <w:rFonts w:asciiTheme="minorHAnsi" w:eastAsiaTheme="minorEastAsia" w:hAnsiTheme="minorHAnsi" w:cstheme="minorBidi"/>
        </w:rPr>
        <w:tab/>
      </w:r>
      <w:r w:rsidRPr="003A0AF0">
        <w:t>Strojní technologie</w:t>
      </w:r>
      <w:r>
        <w:rPr>
          <w:webHidden/>
        </w:rPr>
        <w:tab/>
      </w:r>
      <w:r w:rsidR="003A0AF0">
        <w:rPr>
          <w:webHidden/>
        </w:rPr>
        <w:t>26</w:t>
      </w:r>
    </w:p>
    <w:p w14:paraId="395BB014" w14:textId="423C9E56" w:rsidR="007839D3" w:rsidRDefault="007839D3">
      <w:pPr>
        <w:pStyle w:val="Obsah4"/>
        <w:rPr>
          <w:rFonts w:asciiTheme="minorHAnsi" w:eastAsiaTheme="minorEastAsia" w:hAnsiTheme="minorHAnsi" w:cstheme="minorBidi"/>
        </w:rPr>
      </w:pPr>
      <w:r w:rsidRPr="003A0AF0">
        <w:t>1.4.2.1</w:t>
      </w:r>
      <w:r>
        <w:rPr>
          <w:rFonts w:asciiTheme="minorHAnsi" w:eastAsiaTheme="minorEastAsia" w:hAnsiTheme="minorHAnsi" w:cstheme="minorBidi"/>
        </w:rPr>
        <w:tab/>
      </w:r>
      <w:r w:rsidRPr="003A0AF0">
        <w:t>Kotelna</w:t>
      </w:r>
      <w:r>
        <w:rPr>
          <w:webHidden/>
        </w:rPr>
        <w:tab/>
      </w:r>
      <w:r w:rsidR="003A0AF0">
        <w:rPr>
          <w:webHidden/>
        </w:rPr>
        <w:t>26</w:t>
      </w:r>
    </w:p>
    <w:p w14:paraId="0D7EC2F7" w14:textId="516FDA38" w:rsidR="007839D3" w:rsidRDefault="007839D3">
      <w:pPr>
        <w:pStyle w:val="Obsah4"/>
        <w:rPr>
          <w:rFonts w:asciiTheme="minorHAnsi" w:eastAsiaTheme="minorEastAsia" w:hAnsiTheme="minorHAnsi" w:cstheme="minorBidi"/>
        </w:rPr>
      </w:pPr>
      <w:r w:rsidRPr="003A0AF0">
        <w:t>1.4.2.2</w:t>
      </w:r>
      <w:r>
        <w:rPr>
          <w:rFonts w:asciiTheme="minorHAnsi" w:eastAsiaTheme="minorEastAsia" w:hAnsiTheme="minorHAnsi" w:cstheme="minorBidi"/>
        </w:rPr>
        <w:tab/>
      </w:r>
      <w:r w:rsidRPr="003A0AF0">
        <w:t>Strojovna</w:t>
      </w:r>
      <w:r>
        <w:rPr>
          <w:webHidden/>
        </w:rPr>
        <w:tab/>
      </w:r>
      <w:r w:rsidR="003A0AF0">
        <w:rPr>
          <w:webHidden/>
        </w:rPr>
        <w:t>36</w:t>
      </w:r>
    </w:p>
    <w:p w14:paraId="530A2D16" w14:textId="11A4A0E9" w:rsidR="007839D3" w:rsidRDefault="007839D3">
      <w:pPr>
        <w:pStyle w:val="Obsah4"/>
        <w:rPr>
          <w:rFonts w:asciiTheme="minorHAnsi" w:eastAsiaTheme="minorEastAsia" w:hAnsiTheme="minorHAnsi" w:cstheme="minorBidi"/>
        </w:rPr>
      </w:pPr>
      <w:r w:rsidRPr="003A0AF0">
        <w:t>1.4.2.3</w:t>
      </w:r>
      <w:r>
        <w:rPr>
          <w:rFonts w:asciiTheme="minorHAnsi" w:eastAsiaTheme="minorEastAsia" w:hAnsiTheme="minorHAnsi" w:cstheme="minorBidi"/>
        </w:rPr>
        <w:tab/>
      </w:r>
      <w:r w:rsidRPr="003A0AF0">
        <w:t>Zauhlování</w:t>
      </w:r>
      <w:r>
        <w:rPr>
          <w:webHidden/>
        </w:rPr>
        <w:tab/>
      </w:r>
      <w:r w:rsidR="003A0AF0">
        <w:rPr>
          <w:webHidden/>
        </w:rPr>
        <w:t>36</w:t>
      </w:r>
    </w:p>
    <w:p w14:paraId="4870770A" w14:textId="79E82822" w:rsidR="007839D3" w:rsidRDefault="007839D3">
      <w:pPr>
        <w:pStyle w:val="Obsah4"/>
        <w:rPr>
          <w:rFonts w:asciiTheme="minorHAnsi" w:eastAsiaTheme="minorEastAsia" w:hAnsiTheme="minorHAnsi" w:cstheme="minorBidi"/>
        </w:rPr>
      </w:pPr>
      <w:r w:rsidRPr="003A0AF0">
        <w:t>1.4.2.4</w:t>
      </w:r>
      <w:r>
        <w:rPr>
          <w:rFonts w:asciiTheme="minorHAnsi" w:eastAsiaTheme="minorEastAsia" w:hAnsiTheme="minorHAnsi" w:cstheme="minorBidi"/>
        </w:rPr>
        <w:tab/>
      </w:r>
      <w:r w:rsidRPr="003A0AF0">
        <w:t>Čištění a odvod spalin</w:t>
      </w:r>
      <w:r>
        <w:rPr>
          <w:webHidden/>
        </w:rPr>
        <w:tab/>
      </w:r>
      <w:r w:rsidR="003A0AF0">
        <w:rPr>
          <w:webHidden/>
        </w:rPr>
        <w:t>37</w:t>
      </w:r>
    </w:p>
    <w:p w14:paraId="1D939081" w14:textId="177BB5EE" w:rsidR="007839D3" w:rsidRDefault="007839D3">
      <w:pPr>
        <w:pStyle w:val="Obsah4"/>
        <w:rPr>
          <w:rFonts w:asciiTheme="minorHAnsi" w:eastAsiaTheme="minorEastAsia" w:hAnsiTheme="minorHAnsi" w:cstheme="minorBidi"/>
        </w:rPr>
      </w:pPr>
      <w:r w:rsidRPr="003A0AF0">
        <w:t>1.4.2.5</w:t>
      </w:r>
      <w:r>
        <w:rPr>
          <w:rFonts w:asciiTheme="minorHAnsi" w:eastAsiaTheme="minorEastAsia" w:hAnsiTheme="minorHAnsi" w:cstheme="minorBidi"/>
        </w:rPr>
        <w:tab/>
      </w:r>
      <w:r w:rsidRPr="003A0AF0">
        <w:t>Vodní hospodářství</w:t>
      </w:r>
      <w:r>
        <w:rPr>
          <w:webHidden/>
        </w:rPr>
        <w:tab/>
      </w:r>
      <w:r w:rsidR="003A0AF0">
        <w:rPr>
          <w:webHidden/>
        </w:rPr>
        <w:t>38</w:t>
      </w:r>
    </w:p>
    <w:p w14:paraId="411B5E7C" w14:textId="20ABC5C0" w:rsidR="007839D3" w:rsidRDefault="007839D3">
      <w:pPr>
        <w:pStyle w:val="Obsah4"/>
        <w:rPr>
          <w:rFonts w:asciiTheme="minorHAnsi" w:eastAsiaTheme="minorEastAsia" w:hAnsiTheme="minorHAnsi" w:cstheme="minorBidi"/>
        </w:rPr>
      </w:pPr>
      <w:r w:rsidRPr="003A0AF0">
        <w:t>1.4.2.6</w:t>
      </w:r>
      <w:r>
        <w:rPr>
          <w:rFonts w:asciiTheme="minorHAnsi" w:eastAsiaTheme="minorEastAsia" w:hAnsiTheme="minorHAnsi" w:cstheme="minorBidi"/>
        </w:rPr>
        <w:tab/>
      </w:r>
      <w:r w:rsidRPr="003A0AF0">
        <w:t>Vyvedení elektrického výkonu</w:t>
      </w:r>
      <w:r>
        <w:rPr>
          <w:webHidden/>
        </w:rPr>
        <w:tab/>
      </w:r>
      <w:r w:rsidR="003A0AF0">
        <w:rPr>
          <w:webHidden/>
        </w:rPr>
        <w:t>40</w:t>
      </w:r>
    </w:p>
    <w:p w14:paraId="520488AC" w14:textId="28DA252F" w:rsidR="007839D3" w:rsidRDefault="007839D3">
      <w:pPr>
        <w:pStyle w:val="Obsah3"/>
        <w:rPr>
          <w:rFonts w:asciiTheme="minorHAnsi" w:eastAsiaTheme="minorEastAsia" w:hAnsiTheme="minorHAnsi" w:cstheme="minorBidi"/>
        </w:rPr>
      </w:pPr>
      <w:r w:rsidRPr="003A0AF0">
        <w:t>1.4.3</w:t>
      </w:r>
      <w:r>
        <w:rPr>
          <w:rFonts w:asciiTheme="minorHAnsi" w:eastAsiaTheme="minorEastAsia" w:hAnsiTheme="minorHAnsi" w:cstheme="minorBidi"/>
        </w:rPr>
        <w:tab/>
      </w:r>
      <w:r w:rsidRPr="003A0AF0">
        <w:t>Elektrozařízení pro napájení vlastní spotřeby</w:t>
      </w:r>
      <w:r>
        <w:rPr>
          <w:webHidden/>
        </w:rPr>
        <w:tab/>
      </w:r>
      <w:r w:rsidR="003A0AF0">
        <w:rPr>
          <w:webHidden/>
        </w:rPr>
        <w:t>40</w:t>
      </w:r>
    </w:p>
    <w:p w14:paraId="12FC0F38" w14:textId="0521A08B" w:rsidR="007839D3" w:rsidRDefault="007839D3">
      <w:pPr>
        <w:pStyle w:val="Obsah4"/>
        <w:rPr>
          <w:rFonts w:asciiTheme="minorHAnsi" w:eastAsiaTheme="minorEastAsia" w:hAnsiTheme="minorHAnsi" w:cstheme="minorBidi"/>
        </w:rPr>
      </w:pPr>
      <w:r w:rsidRPr="003A0AF0">
        <w:lastRenderedPageBreak/>
        <w:t>1.4.3.1</w:t>
      </w:r>
      <w:r>
        <w:rPr>
          <w:rFonts w:asciiTheme="minorHAnsi" w:eastAsiaTheme="minorEastAsia" w:hAnsiTheme="minorHAnsi" w:cstheme="minorBidi"/>
        </w:rPr>
        <w:tab/>
      </w:r>
      <w:r w:rsidRPr="003A0AF0">
        <w:t>Elektrozařízení pro napájení hlavního výrobního bloku</w:t>
      </w:r>
      <w:r>
        <w:rPr>
          <w:webHidden/>
        </w:rPr>
        <w:tab/>
      </w:r>
      <w:r w:rsidR="003A0AF0">
        <w:rPr>
          <w:webHidden/>
        </w:rPr>
        <w:t>41</w:t>
      </w:r>
    </w:p>
    <w:p w14:paraId="6AE09DED" w14:textId="1AC4E209" w:rsidR="007839D3" w:rsidRDefault="007839D3">
      <w:pPr>
        <w:pStyle w:val="Obsah4"/>
        <w:rPr>
          <w:rFonts w:asciiTheme="minorHAnsi" w:eastAsiaTheme="minorEastAsia" w:hAnsiTheme="minorHAnsi" w:cstheme="minorBidi"/>
        </w:rPr>
      </w:pPr>
      <w:r w:rsidRPr="003A0AF0">
        <w:t>1.4.3.2</w:t>
      </w:r>
      <w:r>
        <w:rPr>
          <w:rFonts w:asciiTheme="minorHAnsi" w:eastAsiaTheme="minorEastAsia" w:hAnsiTheme="minorHAnsi" w:cstheme="minorBidi"/>
        </w:rPr>
        <w:tab/>
      </w:r>
      <w:r w:rsidRPr="003A0AF0">
        <w:t>Elektrozařízení pro kotel K1</w:t>
      </w:r>
      <w:r>
        <w:rPr>
          <w:webHidden/>
        </w:rPr>
        <w:tab/>
      </w:r>
      <w:r w:rsidR="003A0AF0">
        <w:rPr>
          <w:webHidden/>
        </w:rPr>
        <w:t>41</w:t>
      </w:r>
    </w:p>
    <w:p w14:paraId="46176AFC" w14:textId="22362F7F" w:rsidR="007839D3" w:rsidRDefault="007839D3">
      <w:pPr>
        <w:pStyle w:val="Obsah4"/>
        <w:rPr>
          <w:rFonts w:asciiTheme="minorHAnsi" w:eastAsiaTheme="minorEastAsia" w:hAnsiTheme="minorHAnsi" w:cstheme="minorBidi"/>
        </w:rPr>
      </w:pPr>
      <w:r w:rsidRPr="003A0AF0">
        <w:t>1.4.3.3</w:t>
      </w:r>
      <w:r>
        <w:rPr>
          <w:rFonts w:asciiTheme="minorHAnsi" w:eastAsiaTheme="minorEastAsia" w:hAnsiTheme="minorHAnsi" w:cstheme="minorBidi"/>
        </w:rPr>
        <w:tab/>
      </w:r>
      <w:r w:rsidRPr="003A0AF0">
        <w:t>Elektrozařízení pro kotel K5</w:t>
      </w:r>
      <w:r>
        <w:rPr>
          <w:webHidden/>
        </w:rPr>
        <w:tab/>
      </w:r>
      <w:r w:rsidR="003A0AF0">
        <w:rPr>
          <w:webHidden/>
        </w:rPr>
        <w:t>41</w:t>
      </w:r>
    </w:p>
    <w:p w14:paraId="0B700FF4" w14:textId="0C7E5288" w:rsidR="007839D3" w:rsidRDefault="007839D3">
      <w:pPr>
        <w:pStyle w:val="Obsah4"/>
        <w:rPr>
          <w:rFonts w:asciiTheme="minorHAnsi" w:eastAsiaTheme="minorEastAsia" w:hAnsiTheme="minorHAnsi" w:cstheme="minorBidi"/>
        </w:rPr>
      </w:pPr>
      <w:r w:rsidRPr="003A0AF0">
        <w:t>1.4.3.4</w:t>
      </w:r>
      <w:r>
        <w:rPr>
          <w:rFonts w:asciiTheme="minorHAnsi" w:eastAsiaTheme="minorEastAsia" w:hAnsiTheme="minorHAnsi" w:cstheme="minorBidi"/>
        </w:rPr>
        <w:tab/>
      </w:r>
      <w:r w:rsidRPr="003A0AF0">
        <w:t>Elektrozařízení pro kotel K6</w:t>
      </w:r>
      <w:r>
        <w:rPr>
          <w:webHidden/>
        </w:rPr>
        <w:tab/>
      </w:r>
      <w:r w:rsidR="003A0AF0">
        <w:rPr>
          <w:webHidden/>
        </w:rPr>
        <w:t>42</w:t>
      </w:r>
    </w:p>
    <w:p w14:paraId="6520C547" w14:textId="33CC973C" w:rsidR="007839D3" w:rsidRDefault="007839D3">
      <w:pPr>
        <w:pStyle w:val="Obsah4"/>
        <w:rPr>
          <w:rFonts w:asciiTheme="minorHAnsi" w:eastAsiaTheme="minorEastAsia" w:hAnsiTheme="minorHAnsi" w:cstheme="minorBidi"/>
        </w:rPr>
      </w:pPr>
      <w:r w:rsidRPr="003A0AF0">
        <w:t>1.4.3.5</w:t>
      </w:r>
      <w:r>
        <w:rPr>
          <w:rFonts w:asciiTheme="minorHAnsi" w:eastAsiaTheme="minorEastAsia" w:hAnsiTheme="minorHAnsi" w:cstheme="minorBidi"/>
        </w:rPr>
        <w:tab/>
      </w:r>
      <w:r w:rsidRPr="003A0AF0">
        <w:t>Elektrozařízení pro zauhlování kotlů K5 a K6</w:t>
      </w:r>
      <w:r>
        <w:rPr>
          <w:webHidden/>
        </w:rPr>
        <w:tab/>
      </w:r>
      <w:r w:rsidR="003A0AF0">
        <w:rPr>
          <w:webHidden/>
        </w:rPr>
        <w:t>42</w:t>
      </w:r>
    </w:p>
    <w:p w14:paraId="353D1321" w14:textId="3C306D5A" w:rsidR="007839D3" w:rsidRDefault="007839D3">
      <w:pPr>
        <w:pStyle w:val="Obsah4"/>
        <w:rPr>
          <w:rFonts w:asciiTheme="minorHAnsi" w:eastAsiaTheme="minorEastAsia" w:hAnsiTheme="minorHAnsi" w:cstheme="minorBidi"/>
        </w:rPr>
      </w:pPr>
      <w:r w:rsidRPr="003A0AF0">
        <w:t>1.4.3.6</w:t>
      </w:r>
      <w:r>
        <w:rPr>
          <w:rFonts w:asciiTheme="minorHAnsi" w:eastAsiaTheme="minorEastAsia" w:hAnsiTheme="minorHAnsi" w:cstheme="minorBidi"/>
        </w:rPr>
        <w:tab/>
      </w:r>
      <w:r w:rsidRPr="003A0AF0">
        <w:t>Elektrozařízení pro elektroodlučovače</w:t>
      </w:r>
      <w:r>
        <w:rPr>
          <w:webHidden/>
        </w:rPr>
        <w:tab/>
      </w:r>
      <w:r w:rsidR="003A0AF0">
        <w:rPr>
          <w:webHidden/>
        </w:rPr>
        <w:t>42</w:t>
      </w:r>
    </w:p>
    <w:p w14:paraId="0313A6C5" w14:textId="1ACED800" w:rsidR="007839D3" w:rsidRDefault="007839D3">
      <w:pPr>
        <w:pStyle w:val="Obsah3"/>
        <w:rPr>
          <w:rFonts w:asciiTheme="minorHAnsi" w:eastAsiaTheme="minorEastAsia" w:hAnsiTheme="minorHAnsi" w:cstheme="minorBidi"/>
        </w:rPr>
      </w:pPr>
      <w:r w:rsidRPr="003A0AF0">
        <w:t>1.4.4</w:t>
      </w:r>
      <w:r>
        <w:rPr>
          <w:rFonts w:asciiTheme="minorHAnsi" w:eastAsiaTheme="minorEastAsia" w:hAnsiTheme="minorHAnsi" w:cstheme="minorBidi"/>
        </w:rPr>
        <w:tab/>
      </w:r>
      <w:r w:rsidRPr="003A0AF0">
        <w:t>ASŘTP</w:t>
      </w:r>
      <w:r>
        <w:rPr>
          <w:webHidden/>
        </w:rPr>
        <w:tab/>
      </w:r>
      <w:r w:rsidR="003A0AF0">
        <w:rPr>
          <w:webHidden/>
        </w:rPr>
        <w:t>43</w:t>
      </w:r>
    </w:p>
    <w:p w14:paraId="23F17583" w14:textId="68FA77CE" w:rsidR="007839D3" w:rsidRDefault="007839D3">
      <w:pPr>
        <w:pStyle w:val="Obsah4"/>
        <w:rPr>
          <w:rFonts w:asciiTheme="minorHAnsi" w:eastAsiaTheme="minorEastAsia" w:hAnsiTheme="minorHAnsi" w:cstheme="minorBidi"/>
        </w:rPr>
      </w:pPr>
      <w:r w:rsidRPr="003A0AF0">
        <w:t>1.4.4.1</w:t>
      </w:r>
      <w:r>
        <w:rPr>
          <w:rFonts w:asciiTheme="minorHAnsi" w:eastAsiaTheme="minorEastAsia" w:hAnsiTheme="minorHAnsi" w:cstheme="minorBidi"/>
        </w:rPr>
        <w:tab/>
      </w:r>
      <w:r w:rsidRPr="003A0AF0">
        <w:t>Řídící systém Siemens PCS7</w:t>
      </w:r>
      <w:r>
        <w:rPr>
          <w:webHidden/>
        </w:rPr>
        <w:tab/>
      </w:r>
      <w:r w:rsidR="003A0AF0">
        <w:rPr>
          <w:webHidden/>
        </w:rPr>
        <w:t>43</w:t>
      </w:r>
    </w:p>
    <w:p w14:paraId="0135E0F0" w14:textId="2CD49BA8" w:rsidR="007839D3" w:rsidRDefault="007839D3">
      <w:pPr>
        <w:pStyle w:val="Obsah4"/>
        <w:rPr>
          <w:rFonts w:asciiTheme="minorHAnsi" w:eastAsiaTheme="minorEastAsia" w:hAnsiTheme="minorHAnsi" w:cstheme="minorBidi"/>
        </w:rPr>
      </w:pPr>
      <w:r w:rsidRPr="003A0AF0">
        <w:t>1.4.4.2</w:t>
      </w:r>
      <w:r>
        <w:rPr>
          <w:rFonts w:asciiTheme="minorHAnsi" w:eastAsiaTheme="minorEastAsia" w:hAnsiTheme="minorHAnsi" w:cstheme="minorBidi"/>
        </w:rPr>
        <w:tab/>
      </w:r>
      <w:r w:rsidRPr="003A0AF0">
        <w:t>Řídící systém ZAT</w:t>
      </w:r>
      <w:r>
        <w:rPr>
          <w:webHidden/>
        </w:rPr>
        <w:tab/>
      </w:r>
      <w:r w:rsidR="003A0AF0">
        <w:rPr>
          <w:webHidden/>
        </w:rPr>
        <w:t>44</w:t>
      </w:r>
    </w:p>
    <w:p w14:paraId="0B03001A" w14:textId="2AB063D3" w:rsidR="007839D3" w:rsidRDefault="007839D3">
      <w:pPr>
        <w:pStyle w:val="Obsah4"/>
        <w:rPr>
          <w:rFonts w:asciiTheme="minorHAnsi" w:eastAsiaTheme="minorEastAsia" w:hAnsiTheme="minorHAnsi" w:cstheme="minorBidi"/>
        </w:rPr>
      </w:pPr>
      <w:r w:rsidRPr="003A0AF0">
        <w:t>1.4.4.3</w:t>
      </w:r>
      <w:r>
        <w:rPr>
          <w:rFonts w:asciiTheme="minorHAnsi" w:eastAsiaTheme="minorEastAsia" w:hAnsiTheme="minorHAnsi" w:cstheme="minorBidi"/>
        </w:rPr>
        <w:tab/>
      </w:r>
      <w:r w:rsidRPr="003A0AF0">
        <w:t>Provozní kamerový systém</w:t>
      </w:r>
      <w:r>
        <w:rPr>
          <w:webHidden/>
        </w:rPr>
        <w:tab/>
      </w:r>
      <w:r w:rsidR="003A0AF0">
        <w:rPr>
          <w:webHidden/>
        </w:rPr>
        <w:t>45</w:t>
      </w:r>
    </w:p>
    <w:p w14:paraId="0D279FAB" w14:textId="243EA3B3" w:rsidR="007839D3" w:rsidRDefault="007839D3">
      <w:pPr>
        <w:pStyle w:val="Obsah3"/>
        <w:rPr>
          <w:rFonts w:asciiTheme="minorHAnsi" w:eastAsiaTheme="minorEastAsia" w:hAnsiTheme="minorHAnsi" w:cstheme="minorBidi"/>
        </w:rPr>
      </w:pPr>
      <w:r w:rsidRPr="003A0AF0">
        <w:t>1.4.5</w:t>
      </w:r>
      <w:r>
        <w:rPr>
          <w:rFonts w:asciiTheme="minorHAnsi" w:eastAsiaTheme="minorEastAsia" w:hAnsiTheme="minorHAnsi" w:cstheme="minorBidi"/>
        </w:rPr>
        <w:tab/>
      </w:r>
      <w:r w:rsidRPr="003A0AF0">
        <w:t>Předpoklad výskytu azbestu</w:t>
      </w:r>
      <w:r>
        <w:rPr>
          <w:webHidden/>
        </w:rPr>
        <w:tab/>
      </w:r>
      <w:r w:rsidR="003A0AF0">
        <w:rPr>
          <w:webHidden/>
        </w:rPr>
        <w:t>45</w:t>
      </w:r>
    </w:p>
    <w:p w14:paraId="44252745" w14:textId="6439CDF4" w:rsidR="007839D3" w:rsidRDefault="007839D3">
      <w:pPr>
        <w:pStyle w:val="Obsah2"/>
        <w:rPr>
          <w:rFonts w:asciiTheme="minorHAnsi" w:eastAsiaTheme="minorEastAsia" w:hAnsiTheme="minorHAnsi" w:cstheme="minorBidi"/>
        </w:rPr>
      </w:pPr>
      <w:r w:rsidRPr="003A0AF0">
        <w:t>1.5</w:t>
      </w:r>
      <w:r>
        <w:rPr>
          <w:rFonts w:asciiTheme="minorHAnsi" w:eastAsiaTheme="minorEastAsia" w:hAnsiTheme="minorHAnsi" w:cstheme="minorBidi"/>
        </w:rPr>
        <w:tab/>
      </w:r>
      <w:r w:rsidRPr="003A0AF0">
        <w:t>Základní údaje o nových zařízeních</w:t>
      </w:r>
      <w:r>
        <w:rPr>
          <w:webHidden/>
        </w:rPr>
        <w:tab/>
      </w:r>
      <w:r w:rsidR="003A0AF0">
        <w:rPr>
          <w:webHidden/>
        </w:rPr>
        <w:t>46</w:t>
      </w:r>
    </w:p>
    <w:p w14:paraId="6060507A" w14:textId="0D44D73F" w:rsidR="007839D3" w:rsidRDefault="007839D3">
      <w:pPr>
        <w:pStyle w:val="Obsah3"/>
        <w:rPr>
          <w:rFonts w:asciiTheme="minorHAnsi" w:eastAsiaTheme="minorEastAsia" w:hAnsiTheme="minorHAnsi" w:cstheme="minorBidi"/>
        </w:rPr>
      </w:pPr>
      <w:r w:rsidRPr="003A0AF0">
        <w:t>1.5.1</w:t>
      </w:r>
      <w:r>
        <w:rPr>
          <w:rFonts w:asciiTheme="minorHAnsi" w:eastAsiaTheme="minorEastAsia" w:hAnsiTheme="minorHAnsi" w:cstheme="minorBidi"/>
        </w:rPr>
        <w:tab/>
      </w:r>
      <w:r w:rsidRPr="003A0AF0">
        <w:t>Účel DÍLA</w:t>
      </w:r>
      <w:r>
        <w:rPr>
          <w:webHidden/>
        </w:rPr>
        <w:tab/>
      </w:r>
      <w:r w:rsidR="003A0AF0">
        <w:rPr>
          <w:webHidden/>
        </w:rPr>
        <w:t>46</w:t>
      </w:r>
    </w:p>
    <w:p w14:paraId="69FC48B6" w14:textId="0397F661" w:rsidR="007839D3" w:rsidRDefault="007839D3">
      <w:pPr>
        <w:pStyle w:val="Obsah3"/>
        <w:rPr>
          <w:rFonts w:asciiTheme="minorHAnsi" w:eastAsiaTheme="minorEastAsia" w:hAnsiTheme="minorHAnsi" w:cstheme="minorBidi"/>
        </w:rPr>
      </w:pPr>
      <w:r w:rsidRPr="003A0AF0">
        <w:t>1.5.2</w:t>
      </w:r>
      <w:r>
        <w:rPr>
          <w:rFonts w:asciiTheme="minorHAnsi" w:eastAsiaTheme="minorEastAsia" w:hAnsiTheme="minorHAnsi" w:cstheme="minorBidi"/>
        </w:rPr>
        <w:tab/>
      </w:r>
      <w:r w:rsidRPr="003A0AF0">
        <w:t xml:space="preserve">Základní charakteristika </w:t>
      </w:r>
      <w:r w:rsidRPr="003A0AF0">
        <w:rPr>
          <w:smallCaps/>
        </w:rPr>
        <w:t>díla</w:t>
      </w:r>
      <w:r>
        <w:rPr>
          <w:webHidden/>
        </w:rPr>
        <w:tab/>
      </w:r>
      <w:r w:rsidR="003A0AF0">
        <w:rPr>
          <w:webHidden/>
        </w:rPr>
        <w:t>47</w:t>
      </w:r>
    </w:p>
    <w:p w14:paraId="0E7E59A5" w14:textId="79BA7BE5" w:rsidR="007839D3" w:rsidRDefault="007839D3">
      <w:pPr>
        <w:pStyle w:val="Obsah3"/>
        <w:rPr>
          <w:rFonts w:asciiTheme="minorHAnsi" w:eastAsiaTheme="minorEastAsia" w:hAnsiTheme="minorHAnsi" w:cstheme="minorBidi"/>
        </w:rPr>
      </w:pPr>
      <w:r w:rsidRPr="003A0AF0">
        <w:t>1.5.3</w:t>
      </w:r>
      <w:r>
        <w:rPr>
          <w:rFonts w:asciiTheme="minorHAnsi" w:eastAsiaTheme="minorEastAsia" w:hAnsiTheme="minorHAnsi" w:cstheme="minorBidi"/>
        </w:rPr>
        <w:tab/>
      </w:r>
      <w:r w:rsidRPr="003A0AF0">
        <w:t>Členění DÍLA (stavební, inženýrské objekty a provozní soubory)</w:t>
      </w:r>
      <w:r>
        <w:rPr>
          <w:webHidden/>
        </w:rPr>
        <w:tab/>
      </w:r>
      <w:r w:rsidR="003A0AF0">
        <w:rPr>
          <w:webHidden/>
        </w:rPr>
        <w:t>47</w:t>
      </w:r>
    </w:p>
    <w:p w14:paraId="2041B528" w14:textId="16A3D3F5" w:rsidR="007839D3" w:rsidRDefault="007839D3">
      <w:pPr>
        <w:pStyle w:val="Obsah3"/>
        <w:rPr>
          <w:rFonts w:asciiTheme="minorHAnsi" w:eastAsiaTheme="minorEastAsia" w:hAnsiTheme="minorHAnsi" w:cstheme="minorBidi"/>
        </w:rPr>
      </w:pPr>
      <w:r w:rsidRPr="003A0AF0">
        <w:t>1.5.4</w:t>
      </w:r>
      <w:r>
        <w:rPr>
          <w:rFonts w:asciiTheme="minorHAnsi" w:eastAsiaTheme="minorEastAsia" w:hAnsiTheme="minorHAnsi" w:cstheme="minorBidi"/>
        </w:rPr>
        <w:tab/>
      </w:r>
      <w:r w:rsidRPr="003A0AF0">
        <w:t>Členění DÍLA podle časového postupu výstavby</w:t>
      </w:r>
      <w:r>
        <w:rPr>
          <w:webHidden/>
        </w:rPr>
        <w:tab/>
      </w:r>
      <w:r w:rsidR="003A0AF0">
        <w:rPr>
          <w:webHidden/>
        </w:rPr>
        <w:t>49</w:t>
      </w:r>
    </w:p>
    <w:p w14:paraId="13CF8B70" w14:textId="79235775" w:rsidR="007839D3" w:rsidRDefault="007839D3">
      <w:pPr>
        <w:pStyle w:val="Obsah4"/>
        <w:rPr>
          <w:rFonts w:asciiTheme="minorHAnsi" w:eastAsiaTheme="minorEastAsia" w:hAnsiTheme="minorHAnsi" w:cstheme="minorBidi"/>
        </w:rPr>
      </w:pPr>
      <w:r w:rsidRPr="003A0AF0">
        <w:t>1.5.4.1</w:t>
      </w:r>
      <w:r>
        <w:rPr>
          <w:rFonts w:asciiTheme="minorHAnsi" w:eastAsiaTheme="minorEastAsia" w:hAnsiTheme="minorHAnsi" w:cstheme="minorBidi"/>
        </w:rPr>
        <w:tab/>
      </w:r>
      <w:r w:rsidRPr="003A0AF0">
        <w:t xml:space="preserve">1. </w:t>
      </w:r>
      <w:r w:rsidRPr="003A0AF0">
        <w:rPr>
          <w:smallCaps/>
        </w:rPr>
        <w:t>část díla</w:t>
      </w:r>
      <w:r>
        <w:rPr>
          <w:webHidden/>
        </w:rPr>
        <w:tab/>
      </w:r>
      <w:r w:rsidR="003A0AF0">
        <w:rPr>
          <w:webHidden/>
        </w:rPr>
        <w:t>50</w:t>
      </w:r>
    </w:p>
    <w:p w14:paraId="1C24FB3E" w14:textId="41D9044D" w:rsidR="007839D3" w:rsidRDefault="007839D3">
      <w:pPr>
        <w:pStyle w:val="Obsah4"/>
        <w:rPr>
          <w:rFonts w:asciiTheme="minorHAnsi" w:eastAsiaTheme="minorEastAsia" w:hAnsiTheme="minorHAnsi" w:cstheme="minorBidi"/>
        </w:rPr>
      </w:pPr>
      <w:r w:rsidRPr="003A0AF0">
        <w:t>1.5.4.2</w:t>
      </w:r>
      <w:r>
        <w:rPr>
          <w:rFonts w:asciiTheme="minorHAnsi" w:eastAsiaTheme="minorEastAsia" w:hAnsiTheme="minorHAnsi" w:cstheme="minorBidi"/>
        </w:rPr>
        <w:tab/>
      </w:r>
      <w:r w:rsidRPr="003A0AF0">
        <w:t xml:space="preserve">2. </w:t>
      </w:r>
      <w:r w:rsidRPr="003A0AF0">
        <w:rPr>
          <w:smallCaps/>
        </w:rPr>
        <w:t>část díla</w:t>
      </w:r>
      <w:r>
        <w:rPr>
          <w:webHidden/>
        </w:rPr>
        <w:tab/>
      </w:r>
      <w:r w:rsidR="003A0AF0">
        <w:rPr>
          <w:webHidden/>
        </w:rPr>
        <w:t>51</w:t>
      </w:r>
    </w:p>
    <w:p w14:paraId="51C72BCD" w14:textId="5EE2E5E0" w:rsidR="007839D3" w:rsidRDefault="007839D3">
      <w:pPr>
        <w:pStyle w:val="Obsah2"/>
        <w:rPr>
          <w:rFonts w:asciiTheme="minorHAnsi" w:eastAsiaTheme="minorEastAsia" w:hAnsiTheme="minorHAnsi" w:cstheme="minorBidi"/>
        </w:rPr>
      </w:pPr>
      <w:r w:rsidRPr="003A0AF0">
        <w:t>1.6</w:t>
      </w:r>
      <w:r>
        <w:rPr>
          <w:rFonts w:asciiTheme="minorHAnsi" w:eastAsiaTheme="minorEastAsia" w:hAnsiTheme="minorHAnsi" w:cstheme="minorBidi"/>
        </w:rPr>
        <w:tab/>
      </w:r>
      <w:r w:rsidRPr="003A0AF0">
        <w:t>Materiály, media a energie pro potřeby výstavby</w:t>
      </w:r>
      <w:r>
        <w:rPr>
          <w:webHidden/>
        </w:rPr>
        <w:tab/>
      </w:r>
      <w:r w:rsidR="003A0AF0">
        <w:rPr>
          <w:webHidden/>
        </w:rPr>
        <w:t>53</w:t>
      </w:r>
    </w:p>
    <w:p w14:paraId="60E82CBD" w14:textId="168B3944" w:rsidR="007839D3" w:rsidRDefault="007839D3">
      <w:pPr>
        <w:pStyle w:val="Obsah3"/>
        <w:rPr>
          <w:rFonts w:asciiTheme="minorHAnsi" w:eastAsiaTheme="minorEastAsia" w:hAnsiTheme="minorHAnsi" w:cstheme="minorBidi"/>
        </w:rPr>
      </w:pPr>
      <w:r w:rsidRPr="003A0AF0">
        <w:t>1.6.1</w:t>
      </w:r>
      <w:r>
        <w:rPr>
          <w:rFonts w:asciiTheme="minorHAnsi" w:eastAsiaTheme="minorEastAsia" w:hAnsiTheme="minorHAnsi" w:cstheme="minorBidi"/>
        </w:rPr>
        <w:tab/>
      </w:r>
      <w:r w:rsidRPr="003A0AF0">
        <w:t>Zásobování vodou</w:t>
      </w:r>
      <w:r>
        <w:rPr>
          <w:webHidden/>
        </w:rPr>
        <w:tab/>
      </w:r>
      <w:r w:rsidR="003A0AF0">
        <w:rPr>
          <w:webHidden/>
        </w:rPr>
        <w:t>53</w:t>
      </w:r>
    </w:p>
    <w:p w14:paraId="460943A0" w14:textId="595DA552" w:rsidR="007839D3" w:rsidRDefault="007839D3">
      <w:pPr>
        <w:pStyle w:val="Obsah3"/>
        <w:rPr>
          <w:rFonts w:asciiTheme="minorHAnsi" w:eastAsiaTheme="minorEastAsia" w:hAnsiTheme="minorHAnsi" w:cstheme="minorBidi"/>
        </w:rPr>
      </w:pPr>
      <w:r w:rsidRPr="003A0AF0">
        <w:t>1.6.2</w:t>
      </w:r>
      <w:r>
        <w:rPr>
          <w:rFonts w:asciiTheme="minorHAnsi" w:eastAsiaTheme="minorEastAsia" w:hAnsiTheme="minorHAnsi" w:cstheme="minorBidi"/>
        </w:rPr>
        <w:tab/>
      </w:r>
      <w:r w:rsidRPr="003A0AF0">
        <w:t>Zásobování elektrickou energií</w:t>
      </w:r>
      <w:r>
        <w:rPr>
          <w:webHidden/>
        </w:rPr>
        <w:tab/>
      </w:r>
      <w:r w:rsidR="003A0AF0">
        <w:rPr>
          <w:webHidden/>
        </w:rPr>
        <w:t>53</w:t>
      </w:r>
    </w:p>
    <w:p w14:paraId="6C74195A" w14:textId="22DB0963" w:rsidR="007839D3" w:rsidRDefault="007839D3">
      <w:pPr>
        <w:pStyle w:val="Obsah3"/>
        <w:rPr>
          <w:rFonts w:asciiTheme="minorHAnsi" w:eastAsiaTheme="minorEastAsia" w:hAnsiTheme="minorHAnsi" w:cstheme="minorBidi"/>
        </w:rPr>
      </w:pPr>
      <w:r w:rsidRPr="003A0AF0">
        <w:t>1.6.3</w:t>
      </w:r>
      <w:r>
        <w:rPr>
          <w:rFonts w:asciiTheme="minorHAnsi" w:eastAsiaTheme="minorEastAsia" w:hAnsiTheme="minorHAnsi" w:cstheme="minorBidi"/>
        </w:rPr>
        <w:tab/>
      </w:r>
      <w:r w:rsidRPr="003A0AF0">
        <w:t>Odvodnění</w:t>
      </w:r>
      <w:r>
        <w:rPr>
          <w:webHidden/>
        </w:rPr>
        <w:tab/>
      </w:r>
      <w:r w:rsidR="003A0AF0">
        <w:rPr>
          <w:webHidden/>
        </w:rPr>
        <w:t>53</w:t>
      </w:r>
    </w:p>
    <w:p w14:paraId="3CFD95CB" w14:textId="3EE06E77" w:rsidR="007839D3" w:rsidRDefault="007839D3">
      <w:pPr>
        <w:pStyle w:val="Obsah2"/>
        <w:rPr>
          <w:rFonts w:asciiTheme="minorHAnsi" w:eastAsiaTheme="minorEastAsia" w:hAnsiTheme="minorHAnsi" w:cstheme="minorBidi"/>
        </w:rPr>
      </w:pPr>
      <w:r w:rsidRPr="003A0AF0">
        <w:t>1.7</w:t>
      </w:r>
      <w:r>
        <w:rPr>
          <w:rFonts w:asciiTheme="minorHAnsi" w:eastAsiaTheme="minorEastAsia" w:hAnsiTheme="minorHAnsi" w:cstheme="minorBidi"/>
        </w:rPr>
        <w:tab/>
      </w:r>
      <w:r w:rsidRPr="003A0AF0">
        <w:t>Materiály, media a energie dostupné u OBJEDNATELE pro provoz DÍLA</w:t>
      </w:r>
      <w:r>
        <w:rPr>
          <w:webHidden/>
        </w:rPr>
        <w:tab/>
      </w:r>
      <w:r w:rsidR="003A0AF0">
        <w:rPr>
          <w:webHidden/>
        </w:rPr>
        <w:t>53</w:t>
      </w:r>
    </w:p>
    <w:p w14:paraId="67686F93" w14:textId="4C8746E8" w:rsidR="007839D3" w:rsidRDefault="007839D3">
      <w:pPr>
        <w:pStyle w:val="Obsah3"/>
        <w:rPr>
          <w:rFonts w:asciiTheme="minorHAnsi" w:eastAsiaTheme="minorEastAsia" w:hAnsiTheme="minorHAnsi" w:cstheme="minorBidi"/>
        </w:rPr>
      </w:pPr>
      <w:r w:rsidRPr="003A0AF0">
        <w:t>1.7.1</w:t>
      </w:r>
      <w:r>
        <w:rPr>
          <w:rFonts w:asciiTheme="minorHAnsi" w:eastAsiaTheme="minorEastAsia" w:hAnsiTheme="minorHAnsi" w:cstheme="minorBidi"/>
        </w:rPr>
        <w:tab/>
      </w:r>
      <w:r w:rsidRPr="003A0AF0">
        <w:t>Stávající základní palivo</w:t>
      </w:r>
      <w:r>
        <w:rPr>
          <w:webHidden/>
        </w:rPr>
        <w:tab/>
      </w:r>
      <w:r w:rsidR="003A0AF0">
        <w:rPr>
          <w:webHidden/>
        </w:rPr>
        <w:t>53</w:t>
      </w:r>
    </w:p>
    <w:p w14:paraId="2C8D4AA5" w14:textId="04563B28" w:rsidR="007839D3" w:rsidRDefault="007839D3">
      <w:pPr>
        <w:pStyle w:val="Obsah3"/>
        <w:rPr>
          <w:rFonts w:asciiTheme="minorHAnsi" w:eastAsiaTheme="minorEastAsia" w:hAnsiTheme="minorHAnsi" w:cstheme="minorBidi"/>
        </w:rPr>
      </w:pPr>
      <w:r w:rsidRPr="003A0AF0">
        <w:t>1.7.2</w:t>
      </w:r>
      <w:r>
        <w:rPr>
          <w:rFonts w:asciiTheme="minorHAnsi" w:eastAsiaTheme="minorEastAsia" w:hAnsiTheme="minorHAnsi" w:cstheme="minorBidi"/>
        </w:rPr>
        <w:tab/>
      </w:r>
      <w:r w:rsidRPr="003A0AF0">
        <w:t>Zemní plyn</w:t>
      </w:r>
      <w:r>
        <w:rPr>
          <w:webHidden/>
        </w:rPr>
        <w:tab/>
      </w:r>
      <w:r w:rsidR="003A0AF0">
        <w:rPr>
          <w:webHidden/>
        </w:rPr>
        <w:t>53</w:t>
      </w:r>
    </w:p>
    <w:p w14:paraId="43757987" w14:textId="35D54C0B" w:rsidR="007839D3" w:rsidRDefault="007839D3">
      <w:pPr>
        <w:pStyle w:val="Obsah3"/>
        <w:rPr>
          <w:rFonts w:asciiTheme="minorHAnsi" w:eastAsiaTheme="minorEastAsia" w:hAnsiTheme="minorHAnsi" w:cstheme="minorBidi"/>
        </w:rPr>
      </w:pPr>
      <w:r w:rsidRPr="003A0AF0">
        <w:t>1.7.3</w:t>
      </w:r>
      <w:r>
        <w:rPr>
          <w:rFonts w:asciiTheme="minorHAnsi" w:eastAsiaTheme="minorEastAsia" w:hAnsiTheme="minorHAnsi" w:cstheme="minorBidi"/>
        </w:rPr>
        <w:tab/>
      </w:r>
      <w:r w:rsidRPr="003A0AF0">
        <w:t>Biomasa</w:t>
      </w:r>
      <w:r>
        <w:rPr>
          <w:webHidden/>
        </w:rPr>
        <w:tab/>
      </w:r>
      <w:r w:rsidR="003A0AF0">
        <w:rPr>
          <w:webHidden/>
        </w:rPr>
        <w:t>54</w:t>
      </w:r>
    </w:p>
    <w:p w14:paraId="0CC404DE" w14:textId="29BB956D" w:rsidR="007839D3" w:rsidRDefault="007839D3">
      <w:pPr>
        <w:pStyle w:val="Obsah2"/>
        <w:rPr>
          <w:rFonts w:asciiTheme="minorHAnsi" w:eastAsiaTheme="minorEastAsia" w:hAnsiTheme="minorHAnsi" w:cstheme="minorBidi"/>
        </w:rPr>
      </w:pPr>
      <w:r w:rsidRPr="003A0AF0">
        <w:t>1.8</w:t>
      </w:r>
      <w:r>
        <w:rPr>
          <w:rFonts w:asciiTheme="minorHAnsi" w:eastAsiaTheme="minorEastAsia" w:hAnsiTheme="minorHAnsi" w:cstheme="minorBidi"/>
        </w:rPr>
        <w:tab/>
      </w:r>
      <w:r w:rsidRPr="003A0AF0">
        <w:t>Další materiály, media a energie dostupné u OBJEDNATELE</w:t>
      </w:r>
      <w:r>
        <w:rPr>
          <w:webHidden/>
        </w:rPr>
        <w:tab/>
      </w:r>
      <w:r w:rsidR="003A0AF0">
        <w:rPr>
          <w:webHidden/>
        </w:rPr>
        <w:t>55</w:t>
      </w:r>
    </w:p>
    <w:p w14:paraId="56FB5D70" w14:textId="249F7E3B" w:rsidR="007839D3" w:rsidRDefault="007839D3">
      <w:pPr>
        <w:pStyle w:val="Obsah3"/>
        <w:rPr>
          <w:rFonts w:asciiTheme="minorHAnsi" w:eastAsiaTheme="minorEastAsia" w:hAnsiTheme="minorHAnsi" w:cstheme="minorBidi"/>
        </w:rPr>
      </w:pPr>
      <w:r w:rsidRPr="003A0AF0">
        <w:t>1.8.1</w:t>
      </w:r>
      <w:r>
        <w:rPr>
          <w:rFonts w:asciiTheme="minorHAnsi" w:eastAsiaTheme="minorEastAsia" w:hAnsiTheme="minorHAnsi" w:cstheme="minorBidi"/>
        </w:rPr>
        <w:tab/>
      </w:r>
      <w:r w:rsidRPr="003A0AF0">
        <w:t>Napájecí voda</w:t>
      </w:r>
      <w:r>
        <w:rPr>
          <w:webHidden/>
        </w:rPr>
        <w:tab/>
      </w:r>
      <w:r w:rsidR="003A0AF0">
        <w:rPr>
          <w:webHidden/>
        </w:rPr>
        <w:t>55</w:t>
      </w:r>
    </w:p>
    <w:p w14:paraId="043C72A6" w14:textId="6EAA80E0" w:rsidR="007839D3" w:rsidRDefault="007839D3">
      <w:pPr>
        <w:pStyle w:val="Obsah3"/>
        <w:rPr>
          <w:rFonts w:asciiTheme="minorHAnsi" w:eastAsiaTheme="minorEastAsia" w:hAnsiTheme="minorHAnsi" w:cstheme="minorBidi"/>
        </w:rPr>
      </w:pPr>
      <w:r w:rsidRPr="003A0AF0">
        <w:t>1.8.2</w:t>
      </w:r>
      <w:r>
        <w:rPr>
          <w:rFonts w:asciiTheme="minorHAnsi" w:eastAsiaTheme="minorEastAsia" w:hAnsiTheme="minorHAnsi" w:cstheme="minorBidi"/>
        </w:rPr>
        <w:tab/>
      </w:r>
      <w:r w:rsidRPr="003A0AF0">
        <w:t>Požární voda</w:t>
      </w:r>
      <w:r>
        <w:rPr>
          <w:webHidden/>
        </w:rPr>
        <w:tab/>
      </w:r>
      <w:r w:rsidR="003A0AF0">
        <w:rPr>
          <w:webHidden/>
        </w:rPr>
        <w:t>55</w:t>
      </w:r>
    </w:p>
    <w:p w14:paraId="1E06FF6E" w14:textId="7C90374F" w:rsidR="007839D3" w:rsidRDefault="007839D3">
      <w:pPr>
        <w:pStyle w:val="Obsah3"/>
        <w:rPr>
          <w:rFonts w:asciiTheme="minorHAnsi" w:eastAsiaTheme="minorEastAsia" w:hAnsiTheme="minorHAnsi" w:cstheme="minorBidi"/>
        </w:rPr>
      </w:pPr>
      <w:r w:rsidRPr="003A0AF0">
        <w:t>1.8.3</w:t>
      </w:r>
      <w:r>
        <w:rPr>
          <w:rFonts w:asciiTheme="minorHAnsi" w:eastAsiaTheme="minorEastAsia" w:hAnsiTheme="minorHAnsi" w:cstheme="minorBidi"/>
        </w:rPr>
        <w:tab/>
      </w:r>
      <w:r w:rsidRPr="003A0AF0">
        <w:t>Surová voda pro blok</w:t>
      </w:r>
      <w:r>
        <w:rPr>
          <w:webHidden/>
        </w:rPr>
        <w:tab/>
      </w:r>
      <w:r w:rsidR="003A0AF0">
        <w:rPr>
          <w:webHidden/>
        </w:rPr>
        <w:t>55</w:t>
      </w:r>
    </w:p>
    <w:p w14:paraId="0D81F07C" w14:textId="4696BC34" w:rsidR="007839D3" w:rsidRDefault="007839D3">
      <w:pPr>
        <w:pStyle w:val="Obsah3"/>
        <w:rPr>
          <w:rFonts w:asciiTheme="minorHAnsi" w:eastAsiaTheme="minorEastAsia" w:hAnsiTheme="minorHAnsi" w:cstheme="minorBidi"/>
        </w:rPr>
      </w:pPr>
      <w:r w:rsidRPr="003A0AF0">
        <w:t>1.8.4</w:t>
      </w:r>
      <w:r>
        <w:rPr>
          <w:rFonts w:asciiTheme="minorHAnsi" w:eastAsiaTheme="minorEastAsia" w:hAnsiTheme="minorHAnsi" w:cstheme="minorBidi"/>
        </w:rPr>
        <w:tab/>
      </w:r>
      <w:r w:rsidRPr="003A0AF0">
        <w:t>Elektrická energie</w:t>
      </w:r>
      <w:r>
        <w:rPr>
          <w:webHidden/>
        </w:rPr>
        <w:tab/>
      </w:r>
      <w:r w:rsidR="003A0AF0">
        <w:rPr>
          <w:webHidden/>
        </w:rPr>
        <w:t>55</w:t>
      </w:r>
    </w:p>
    <w:p w14:paraId="4CF39080" w14:textId="16D48807" w:rsidR="007839D3" w:rsidRDefault="007839D3">
      <w:pPr>
        <w:pStyle w:val="Obsah3"/>
        <w:rPr>
          <w:rFonts w:asciiTheme="minorHAnsi" w:eastAsiaTheme="minorEastAsia" w:hAnsiTheme="minorHAnsi" w:cstheme="minorBidi"/>
        </w:rPr>
      </w:pPr>
      <w:r w:rsidRPr="003A0AF0">
        <w:t>1.8.5</w:t>
      </w:r>
      <w:r>
        <w:rPr>
          <w:rFonts w:asciiTheme="minorHAnsi" w:eastAsiaTheme="minorEastAsia" w:hAnsiTheme="minorHAnsi" w:cstheme="minorBidi"/>
        </w:rPr>
        <w:tab/>
      </w:r>
      <w:r w:rsidRPr="003A0AF0">
        <w:t>Ostatní média</w:t>
      </w:r>
      <w:r>
        <w:rPr>
          <w:webHidden/>
        </w:rPr>
        <w:tab/>
      </w:r>
      <w:r w:rsidR="003A0AF0">
        <w:rPr>
          <w:webHidden/>
        </w:rPr>
        <w:t>55</w:t>
      </w:r>
    </w:p>
    <w:p w14:paraId="36FB54F8" w14:textId="047CC8DA" w:rsidR="007839D3" w:rsidRDefault="007839D3">
      <w:pPr>
        <w:pStyle w:val="Obsah2"/>
        <w:rPr>
          <w:rFonts w:asciiTheme="minorHAnsi" w:eastAsiaTheme="minorEastAsia" w:hAnsiTheme="minorHAnsi" w:cstheme="minorBidi"/>
        </w:rPr>
      </w:pPr>
      <w:r w:rsidRPr="003A0AF0">
        <w:t>1.9</w:t>
      </w:r>
      <w:r>
        <w:rPr>
          <w:rFonts w:asciiTheme="minorHAnsi" w:eastAsiaTheme="minorEastAsia" w:hAnsiTheme="minorHAnsi" w:cstheme="minorBidi"/>
        </w:rPr>
        <w:tab/>
      </w:r>
      <w:r w:rsidRPr="003A0AF0">
        <w:t>Používané systémy pro určení polohy a pro identifikaci zařízení</w:t>
      </w:r>
      <w:r>
        <w:rPr>
          <w:webHidden/>
        </w:rPr>
        <w:tab/>
      </w:r>
      <w:r w:rsidR="003A0AF0">
        <w:rPr>
          <w:webHidden/>
        </w:rPr>
        <w:t>56</w:t>
      </w:r>
    </w:p>
    <w:p w14:paraId="62F77918" w14:textId="0297A71B" w:rsidR="007839D3" w:rsidRDefault="007839D3">
      <w:pPr>
        <w:pStyle w:val="Obsah3"/>
        <w:rPr>
          <w:rFonts w:asciiTheme="minorHAnsi" w:eastAsiaTheme="minorEastAsia" w:hAnsiTheme="minorHAnsi" w:cstheme="minorBidi"/>
        </w:rPr>
      </w:pPr>
      <w:r w:rsidRPr="003A0AF0">
        <w:t>1.9.1</w:t>
      </w:r>
      <w:r>
        <w:rPr>
          <w:rFonts w:asciiTheme="minorHAnsi" w:eastAsiaTheme="minorEastAsia" w:hAnsiTheme="minorHAnsi" w:cstheme="minorBidi"/>
        </w:rPr>
        <w:tab/>
      </w:r>
      <w:r w:rsidRPr="003A0AF0">
        <w:t>Určení polohy – souřadnicový systém x, y, z</w:t>
      </w:r>
      <w:r>
        <w:rPr>
          <w:webHidden/>
        </w:rPr>
        <w:tab/>
      </w:r>
      <w:r w:rsidR="003A0AF0">
        <w:rPr>
          <w:webHidden/>
        </w:rPr>
        <w:t>56</w:t>
      </w:r>
    </w:p>
    <w:p w14:paraId="4AED871A" w14:textId="1A8F9F61" w:rsidR="007839D3" w:rsidRDefault="007839D3">
      <w:pPr>
        <w:pStyle w:val="Obsah3"/>
        <w:rPr>
          <w:rFonts w:asciiTheme="minorHAnsi" w:eastAsiaTheme="minorEastAsia" w:hAnsiTheme="minorHAnsi" w:cstheme="minorBidi"/>
        </w:rPr>
      </w:pPr>
      <w:r w:rsidRPr="003A0AF0">
        <w:t>1.9.2</w:t>
      </w:r>
      <w:r>
        <w:rPr>
          <w:rFonts w:asciiTheme="minorHAnsi" w:eastAsiaTheme="minorEastAsia" w:hAnsiTheme="minorHAnsi" w:cstheme="minorBidi"/>
        </w:rPr>
        <w:tab/>
      </w:r>
      <w:r w:rsidRPr="003A0AF0">
        <w:t>Systém značení a kódování</w:t>
      </w:r>
      <w:r>
        <w:rPr>
          <w:webHidden/>
        </w:rPr>
        <w:tab/>
      </w:r>
      <w:r w:rsidR="003A0AF0">
        <w:rPr>
          <w:webHidden/>
        </w:rPr>
        <w:t>56</w:t>
      </w:r>
    </w:p>
    <w:p w14:paraId="1564D42E" w14:textId="34DCF9D8" w:rsidR="007839D3" w:rsidRDefault="007839D3">
      <w:pPr>
        <w:pStyle w:val="Obsah2"/>
        <w:rPr>
          <w:rFonts w:asciiTheme="minorHAnsi" w:eastAsiaTheme="minorEastAsia" w:hAnsiTheme="minorHAnsi" w:cstheme="minorBidi"/>
        </w:rPr>
      </w:pPr>
      <w:r w:rsidRPr="003A0AF0">
        <w:t>1.10</w:t>
      </w:r>
      <w:r>
        <w:rPr>
          <w:rFonts w:asciiTheme="minorHAnsi" w:eastAsiaTheme="minorEastAsia" w:hAnsiTheme="minorHAnsi" w:cstheme="minorBidi"/>
        </w:rPr>
        <w:tab/>
      </w:r>
      <w:r w:rsidRPr="003A0AF0">
        <w:t xml:space="preserve">Zařízení a komponenty používané na existujících instalacích </w:t>
      </w:r>
      <w:r w:rsidRPr="003A0AF0">
        <w:rPr>
          <w:smallCaps/>
        </w:rPr>
        <w:t>objednatele</w:t>
      </w:r>
      <w:r>
        <w:rPr>
          <w:webHidden/>
        </w:rPr>
        <w:tab/>
      </w:r>
      <w:r w:rsidR="003A0AF0">
        <w:rPr>
          <w:webHidden/>
        </w:rPr>
        <w:t>56</w:t>
      </w:r>
    </w:p>
    <w:p w14:paraId="582C931F" w14:textId="32AE94A8" w:rsidR="007839D3" w:rsidRDefault="007839D3">
      <w:pPr>
        <w:pStyle w:val="Obsah1"/>
        <w:rPr>
          <w:rFonts w:asciiTheme="minorHAnsi" w:eastAsiaTheme="minorEastAsia" w:hAnsiTheme="minorHAnsi" w:cstheme="minorBidi"/>
          <w:b w:val="0"/>
          <w:caps w:val="0"/>
        </w:rPr>
      </w:pPr>
      <w:r w:rsidRPr="003A0AF0">
        <w:lastRenderedPageBreak/>
        <w:t>2.</w:t>
      </w:r>
      <w:r>
        <w:rPr>
          <w:rFonts w:asciiTheme="minorHAnsi" w:eastAsiaTheme="minorEastAsia" w:hAnsiTheme="minorHAnsi" w:cstheme="minorBidi"/>
          <w:b w:val="0"/>
          <w:caps w:val="0"/>
        </w:rPr>
        <w:tab/>
      </w:r>
      <w:r w:rsidRPr="003A0AF0">
        <w:t>Rozsah dodávek</w:t>
      </w:r>
      <w:r>
        <w:rPr>
          <w:webHidden/>
        </w:rPr>
        <w:tab/>
      </w:r>
      <w:r w:rsidR="003A0AF0">
        <w:rPr>
          <w:webHidden/>
        </w:rPr>
        <w:t>57</w:t>
      </w:r>
    </w:p>
    <w:p w14:paraId="4114DEC2" w14:textId="6726A920" w:rsidR="007839D3" w:rsidRDefault="007839D3">
      <w:pPr>
        <w:pStyle w:val="Obsah2"/>
        <w:rPr>
          <w:rFonts w:asciiTheme="minorHAnsi" w:eastAsiaTheme="minorEastAsia" w:hAnsiTheme="minorHAnsi" w:cstheme="minorBidi"/>
        </w:rPr>
      </w:pPr>
      <w:r w:rsidRPr="003A0AF0">
        <w:t>2.1</w:t>
      </w:r>
      <w:r>
        <w:rPr>
          <w:rFonts w:asciiTheme="minorHAnsi" w:eastAsiaTheme="minorEastAsia" w:hAnsiTheme="minorHAnsi" w:cstheme="minorBidi"/>
        </w:rPr>
        <w:tab/>
      </w:r>
      <w:r w:rsidRPr="003A0AF0">
        <w:t>Předmět DÍLA</w:t>
      </w:r>
      <w:r>
        <w:rPr>
          <w:webHidden/>
        </w:rPr>
        <w:tab/>
      </w:r>
      <w:r w:rsidR="003A0AF0">
        <w:rPr>
          <w:webHidden/>
        </w:rPr>
        <w:t>57</w:t>
      </w:r>
    </w:p>
    <w:p w14:paraId="58B291CA" w14:textId="41BC3F6E" w:rsidR="007839D3" w:rsidRDefault="007839D3">
      <w:pPr>
        <w:pStyle w:val="Obsah2"/>
        <w:rPr>
          <w:rFonts w:asciiTheme="minorHAnsi" w:eastAsiaTheme="minorEastAsia" w:hAnsiTheme="minorHAnsi" w:cstheme="minorBidi"/>
        </w:rPr>
      </w:pPr>
      <w:r w:rsidRPr="003A0AF0">
        <w:t>2.2</w:t>
      </w:r>
      <w:r>
        <w:rPr>
          <w:rFonts w:asciiTheme="minorHAnsi" w:eastAsiaTheme="minorEastAsia" w:hAnsiTheme="minorHAnsi" w:cstheme="minorBidi"/>
        </w:rPr>
        <w:tab/>
      </w:r>
      <w:r w:rsidRPr="003A0AF0">
        <w:t>Členění DÍLA na stavební a technologickou část</w:t>
      </w:r>
      <w:r>
        <w:rPr>
          <w:webHidden/>
        </w:rPr>
        <w:tab/>
      </w:r>
      <w:r w:rsidR="003A0AF0">
        <w:rPr>
          <w:webHidden/>
        </w:rPr>
        <w:t>59</w:t>
      </w:r>
    </w:p>
    <w:p w14:paraId="558FE000" w14:textId="3CD11CC4" w:rsidR="007839D3" w:rsidRDefault="007839D3">
      <w:pPr>
        <w:pStyle w:val="Obsah2"/>
        <w:rPr>
          <w:rFonts w:asciiTheme="minorHAnsi" w:eastAsiaTheme="minorEastAsia" w:hAnsiTheme="minorHAnsi" w:cstheme="minorBidi"/>
        </w:rPr>
      </w:pPr>
      <w:r w:rsidRPr="003A0AF0">
        <w:t>2.3</w:t>
      </w:r>
      <w:r>
        <w:rPr>
          <w:rFonts w:asciiTheme="minorHAnsi" w:eastAsiaTheme="minorEastAsia" w:hAnsiTheme="minorHAnsi" w:cstheme="minorBidi"/>
        </w:rPr>
        <w:tab/>
      </w:r>
      <w:r w:rsidRPr="003A0AF0">
        <w:t>Rozsah dodávek VĚCÍ – stavební část</w:t>
      </w:r>
      <w:r>
        <w:rPr>
          <w:webHidden/>
        </w:rPr>
        <w:tab/>
      </w:r>
      <w:r w:rsidR="003A0AF0">
        <w:rPr>
          <w:webHidden/>
        </w:rPr>
        <w:t>60</w:t>
      </w:r>
    </w:p>
    <w:p w14:paraId="0B91563E" w14:textId="5B039810" w:rsidR="007839D3" w:rsidRDefault="007839D3">
      <w:pPr>
        <w:pStyle w:val="Obsah3"/>
        <w:rPr>
          <w:rFonts w:asciiTheme="minorHAnsi" w:eastAsiaTheme="minorEastAsia" w:hAnsiTheme="minorHAnsi" w:cstheme="minorBidi"/>
        </w:rPr>
      </w:pPr>
      <w:r w:rsidRPr="003A0AF0">
        <w:t>2.3.1</w:t>
      </w:r>
      <w:r>
        <w:rPr>
          <w:rFonts w:asciiTheme="minorHAnsi" w:eastAsiaTheme="minorEastAsia" w:hAnsiTheme="minorHAnsi" w:cstheme="minorBidi"/>
        </w:rPr>
        <w:tab/>
      </w:r>
      <w:r w:rsidRPr="003A0AF0">
        <w:t>SO 03 Oprava stávajícího zděného komínu</w:t>
      </w:r>
      <w:r>
        <w:rPr>
          <w:webHidden/>
        </w:rPr>
        <w:tab/>
      </w:r>
      <w:r w:rsidR="003A0AF0">
        <w:rPr>
          <w:webHidden/>
        </w:rPr>
        <w:t>62</w:t>
      </w:r>
    </w:p>
    <w:p w14:paraId="61A62DC3" w14:textId="3CCE612E" w:rsidR="007839D3" w:rsidRDefault="007839D3">
      <w:pPr>
        <w:pStyle w:val="Obsah3"/>
        <w:rPr>
          <w:rFonts w:asciiTheme="minorHAnsi" w:eastAsiaTheme="minorEastAsia" w:hAnsiTheme="minorHAnsi" w:cstheme="minorBidi"/>
        </w:rPr>
      </w:pPr>
      <w:r w:rsidRPr="003A0AF0">
        <w:t>2.3.2</w:t>
      </w:r>
      <w:r>
        <w:rPr>
          <w:rFonts w:asciiTheme="minorHAnsi" w:eastAsiaTheme="minorEastAsia" w:hAnsiTheme="minorHAnsi" w:cstheme="minorBidi"/>
        </w:rPr>
        <w:tab/>
      </w:r>
      <w:r w:rsidRPr="003A0AF0">
        <w:t>SO 04 Úpravy ve stávající kotelně</w:t>
      </w:r>
      <w:r>
        <w:rPr>
          <w:webHidden/>
        </w:rPr>
        <w:tab/>
      </w:r>
      <w:r w:rsidR="003A0AF0">
        <w:rPr>
          <w:webHidden/>
        </w:rPr>
        <w:t>63</w:t>
      </w:r>
    </w:p>
    <w:p w14:paraId="3F36763E" w14:textId="2F8DE68F" w:rsidR="007839D3" w:rsidRDefault="007839D3">
      <w:pPr>
        <w:pStyle w:val="Obsah3"/>
        <w:rPr>
          <w:rFonts w:asciiTheme="minorHAnsi" w:eastAsiaTheme="minorEastAsia" w:hAnsiTheme="minorHAnsi" w:cstheme="minorBidi"/>
        </w:rPr>
      </w:pPr>
      <w:r w:rsidRPr="003A0AF0">
        <w:t>2.3.3</w:t>
      </w:r>
      <w:r>
        <w:rPr>
          <w:rFonts w:asciiTheme="minorHAnsi" w:eastAsiaTheme="minorEastAsia" w:hAnsiTheme="minorHAnsi" w:cstheme="minorBidi"/>
        </w:rPr>
        <w:tab/>
      </w:r>
      <w:r w:rsidRPr="003A0AF0">
        <w:t>SO 07 Skládka biomasy</w:t>
      </w:r>
      <w:r>
        <w:rPr>
          <w:webHidden/>
        </w:rPr>
        <w:tab/>
      </w:r>
      <w:r w:rsidR="003A0AF0">
        <w:rPr>
          <w:webHidden/>
        </w:rPr>
        <w:t>64</w:t>
      </w:r>
    </w:p>
    <w:p w14:paraId="276311A6" w14:textId="64ABA56E" w:rsidR="007839D3" w:rsidRDefault="007839D3">
      <w:pPr>
        <w:pStyle w:val="Obsah3"/>
        <w:rPr>
          <w:rFonts w:asciiTheme="minorHAnsi" w:eastAsiaTheme="minorEastAsia" w:hAnsiTheme="minorHAnsi" w:cstheme="minorBidi"/>
        </w:rPr>
      </w:pPr>
      <w:r w:rsidRPr="003A0AF0">
        <w:t>2.3.4</w:t>
      </w:r>
      <w:r>
        <w:rPr>
          <w:rFonts w:asciiTheme="minorHAnsi" w:eastAsiaTheme="minorEastAsia" w:hAnsiTheme="minorHAnsi" w:cstheme="minorBidi"/>
        </w:rPr>
        <w:tab/>
      </w:r>
      <w:r w:rsidRPr="003A0AF0">
        <w:t>SO 08 Silniční váha</w:t>
      </w:r>
      <w:r>
        <w:rPr>
          <w:webHidden/>
        </w:rPr>
        <w:tab/>
      </w:r>
      <w:r w:rsidR="003A0AF0">
        <w:rPr>
          <w:webHidden/>
        </w:rPr>
        <w:t>64</w:t>
      </w:r>
    </w:p>
    <w:p w14:paraId="1EA8E114" w14:textId="67E35084" w:rsidR="007839D3" w:rsidRDefault="007839D3">
      <w:pPr>
        <w:pStyle w:val="Obsah3"/>
        <w:rPr>
          <w:rFonts w:asciiTheme="minorHAnsi" w:eastAsiaTheme="minorEastAsia" w:hAnsiTheme="minorHAnsi" w:cstheme="minorBidi"/>
        </w:rPr>
      </w:pPr>
      <w:r w:rsidRPr="003A0AF0">
        <w:t>2.3.5</w:t>
      </w:r>
      <w:r>
        <w:rPr>
          <w:rFonts w:asciiTheme="minorHAnsi" w:eastAsiaTheme="minorEastAsia" w:hAnsiTheme="minorHAnsi" w:cstheme="minorBidi"/>
        </w:rPr>
        <w:tab/>
      </w:r>
      <w:r w:rsidRPr="003A0AF0">
        <w:t>SO 09 Oprava obálky pasových doprav</w:t>
      </w:r>
      <w:r>
        <w:rPr>
          <w:webHidden/>
        </w:rPr>
        <w:tab/>
      </w:r>
      <w:r w:rsidR="003A0AF0">
        <w:rPr>
          <w:webHidden/>
        </w:rPr>
        <w:t>65</w:t>
      </w:r>
    </w:p>
    <w:p w14:paraId="4FCF7297" w14:textId="037C5933" w:rsidR="007839D3" w:rsidRDefault="007839D3">
      <w:pPr>
        <w:pStyle w:val="Obsah3"/>
        <w:rPr>
          <w:rFonts w:asciiTheme="minorHAnsi" w:eastAsiaTheme="minorEastAsia" w:hAnsiTheme="minorHAnsi" w:cstheme="minorBidi"/>
        </w:rPr>
      </w:pPr>
      <w:r w:rsidRPr="003A0AF0">
        <w:t>2.3.6</w:t>
      </w:r>
      <w:r>
        <w:rPr>
          <w:rFonts w:asciiTheme="minorHAnsi" w:eastAsiaTheme="minorEastAsia" w:hAnsiTheme="minorHAnsi" w:cstheme="minorBidi"/>
        </w:rPr>
        <w:tab/>
      </w:r>
      <w:r w:rsidRPr="003A0AF0">
        <w:t>SO 10 Rekonstrukce objektu velína zauhlování</w:t>
      </w:r>
      <w:r>
        <w:rPr>
          <w:webHidden/>
        </w:rPr>
        <w:tab/>
      </w:r>
      <w:r w:rsidR="003A0AF0">
        <w:rPr>
          <w:webHidden/>
        </w:rPr>
        <w:t>65</w:t>
      </w:r>
    </w:p>
    <w:p w14:paraId="646BD8C7" w14:textId="68D40731" w:rsidR="007839D3" w:rsidRDefault="007839D3">
      <w:pPr>
        <w:pStyle w:val="Obsah3"/>
        <w:rPr>
          <w:rFonts w:asciiTheme="minorHAnsi" w:eastAsiaTheme="minorEastAsia" w:hAnsiTheme="minorHAnsi" w:cstheme="minorBidi"/>
        </w:rPr>
      </w:pPr>
      <w:r w:rsidRPr="003A0AF0">
        <w:t>2.3.7</w:t>
      </w:r>
      <w:r>
        <w:rPr>
          <w:rFonts w:asciiTheme="minorHAnsi" w:eastAsiaTheme="minorEastAsia" w:hAnsiTheme="minorHAnsi" w:cstheme="minorBidi"/>
        </w:rPr>
        <w:tab/>
      </w:r>
      <w:r w:rsidRPr="003A0AF0">
        <w:t>SO 11 Rekonstrukce objektu rozvodny zauhlování</w:t>
      </w:r>
      <w:r>
        <w:rPr>
          <w:webHidden/>
        </w:rPr>
        <w:tab/>
      </w:r>
      <w:r w:rsidR="003A0AF0">
        <w:rPr>
          <w:webHidden/>
        </w:rPr>
        <w:t>65</w:t>
      </w:r>
    </w:p>
    <w:p w14:paraId="186846E7" w14:textId="5F58EAC7" w:rsidR="007839D3" w:rsidRDefault="007839D3">
      <w:pPr>
        <w:pStyle w:val="Obsah3"/>
        <w:rPr>
          <w:rFonts w:asciiTheme="minorHAnsi" w:eastAsiaTheme="minorEastAsia" w:hAnsiTheme="minorHAnsi" w:cstheme="minorBidi"/>
        </w:rPr>
      </w:pPr>
      <w:r w:rsidRPr="003A0AF0">
        <w:t>2.3.8</w:t>
      </w:r>
      <w:r>
        <w:rPr>
          <w:rFonts w:asciiTheme="minorHAnsi" w:eastAsiaTheme="minorEastAsia" w:hAnsiTheme="minorHAnsi" w:cstheme="minorBidi"/>
        </w:rPr>
        <w:tab/>
      </w:r>
      <w:r w:rsidRPr="003A0AF0">
        <w:t>SO 12 Nový velín kotlů K5 a K6</w:t>
      </w:r>
      <w:r>
        <w:rPr>
          <w:webHidden/>
        </w:rPr>
        <w:tab/>
      </w:r>
      <w:r w:rsidR="003A0AF0">
        <w:rPr>
          <w:webHidden/>
        </w:rPr>
        <w:t>66</w:t>
      </w:r>
    </w:p>
    <w:p w14:paraId="7374C203" w14:textId="2F881573" w:rsidR="007839D3" w:rsidRDefault="007839D3">
      <w:pPr>
        <w:pStyle w:val="Obsah3"/>
        <w:rPr>
          <w:rFonts w:asciiTheme="minorHAnsi" w:eastAsiaTheme="minorEastAsia" w:hAnsiTheme="minorHAnsi" w:cstheme="minorBidi"/>
        </w:rPr>
      </w:pPr>
      <w:r w:rsidRPr="003A0AF0">
        <w:t>2.3.9</w:t>
      </w:r>
      <w:r>
        <w:rPr>
          <w:rFonts w:asciiTheme="minorHAnsi" w:eastAsiaTheme="minorEastAsia" w:hAnsiTheme="minorHAnsi" w:cstheme="minorBidi"/>
        </w:rPr>
        <w:tab/>
      </w:r>
      <w:r w:rsidRPr="003A0AF0">
        <w:t>SO 13 Demolice odpopílkovací věže vč. jejího dopravníku</w:t>
      </w:r>
      <w:r>
        <w:rPr>
          <w:webHidden/>
        </w:rPr>
        <w:tab/>
      </w:r>
      <w:r w:rsidR="003A0AF0">
        <w:rPr>
          <w:webHidden/>
        </w:rPr>
        <w:t>66</w:t>
      </w:r>
    </w:p>
    <w:p w14:paraId="6143F2D6" w14:textId="36BF251D" w:rsidR="007839D3" w:rsidRDefault="007839D3">
      <w:pPr>
        <w:pStyle w:val="Obsah3"/>
        <w:rPr>
          <w:rFonts w:asciiTheme="minorHAnsi" w:eastAsiaTheme="minorEastAsia" w:hAnsiTheme="minorHAnsi" w:cstheme="minorBidi"/>
        </w:rPr>
      </w:pPr>
      <w:r w:rsidRPr="003A0AF0">
        <w:t>2.3.10</w:t>
      </w:r>
      <w:r>
        <w:rPr>
          <w:rFonts w:asciiTheme="minorHAnsi" w:eastAsiaTheme="minorEastAsia" w:hAnsiTheme="minorHAnsi" w:cstheme="minorBidi"/>
        </w:rPr>
        <w:tab/>
      </w:r>
      <w:r w:rsidRPr="003A0AF0">
        <w:t>SO 14 Rekonstrukce objektu garáže buldozerů</w:t>
      </w:r>
      <w:r>
        <w:rPr>
          <w:webHidden/>
        </w:rPr>
        <w:tab/>
      </w:r>
      <w:r w:rsidR="003A0AF0">
        <w:rPr>
          <w:webHidden/>
        </w:rPr>
        <w:t>66</w:t>
      </w:r>
    </w:p>
    <w:p w14:paraId="06C7DE6D" w14:textId="5AB3CDC7" w:rsidR="007839D3" w:rsidRDefault="007839D3">
      <w:pPr>
        <w:pStyle w:val="Obsah3"/>
        <w:rPr>
          <w:rFonts w:asciiTheme="minorHAnsi" w:eastAsiaTheme="minorEastAsia" w:hAnsiTheme="minorHAnsi" w:cstheme="minorBidi"/>
        </w:rPr>
      </w:pPr>
      <w:r w:rsidRPr="003A0AF0">
        <w:t>2.3.11</w:t>
      </w:r>
      <w:r>
        <w:rPr>
          <w:rFonts w:asciiTheme="minorHAnsi" w:eastAsiaTheme="minorEastAsia" w:hAnsiTheme="minorHAnsi" w:cstheme="minorBidi"/>
        </w:rPr>
        <w:tab/>
      </w:r>
      <w:r w:rsidRPr="003A0AF0">
        <w:t>SO 15 Rekonstrukce schodišťové zauhlovací věže</w:t>
      </w:r>
      <w:r>
        <w:rPr>
          <w:webHidden/>
        </w:rPr>
        <w:tab/>
      </w:r>
      <w:r w:rsidR="003A0AF0">
        <w:rPr>
          <w:webHidden/>
        </w:rPr>
        <w:t>67</w:t>
      </w:r>
    </w:p>
    <w:p w14:paraId="3CACB78A" w14:textId="1BC22DC0" w:rsidR="007839D3" w:rsidRDefault="007839D3">
      <w:pPr>
        <w:pStyle w:val="Obsah3"/>
        <w:rPr>
          <w:rFonts w:asciiTheme="minorHAnsi" w:eastAsiaTheme="minorEastAsia" w:hAnsiTheme="minorHAnsi" w:cstheme="minorBidi"/>
        </w:rPr>
      </w:pPr>
      <w:r w:rsidRPr="003A0AF0">
        <w:t>2.3.12</w:t>
      </w:r>
      <w:r>
        <w:rPr>
          <w:rFonts w:asciiTheme="minorHAnsi" w:eastAsiaTheme="minorEastAsia" w:hAnsiTheme="minorHAnsi" w:cstheme="minorBidi"/>
        </w:rPr>
        <w:tab/>
      </w:r>
      <w:r w:rsidRPr="003A0AF0">
        <w:t>SO 16 Příjezdová komunikace</w:t>
      </w:r>
      <w:r>
        <w:rPr>
          <w:webHidden/>
        </w:rPr>
        <w:tab/>
      </w:r>
      <w:r w:rsidR="003A0AF0">
        <w:rPr>
          <w:webHidden/>
        </w:rPr>
        <w:t>67</w:t>
      </w:r>
    </w:p>
    <w:p w14:paraId="490A0EF6" w14:textId="4E6ED84B" w:rsidR="007839D3" w:rsidRDefault="007839D3">
      <w:pPr>
        <w:pStyle w:val="Obsah3"/>
        <w:rPr>
          <w:rFonts w:asciiTheme="minorHAnsi" w:eastAsiaTheme="minorEastAsia" w:hAnsiTheme="minorHAnsi" w:cstheme="minorBidi"/>
        </w:rPr>
      </w:pPr>
      <w:r w:rsidRPr="003A0AF0">
        <w:t>2.3.13</w:t>
      </w:r>
      <w:r>
        <w:rPr>
          <w:rFonts w:asciiTheme="minorHAnsi" w:eastAsiaTheme="minorEastAsia" w:hAnsiTheme="minorHAnsi" w:cstheme="minorBidi"/>
        </w:rPr>
        <w:tab/>
      </w:r>
      <w:r w:rsidRPr="003A0AF0">
        <w:t>IO 01 Přeložky sítí, nové inženýrské sítě, přípojky</w:t>
      </w:r>
      <w:r>
        <w:rPr>
          <w:webHidden/>
        </w:rPr>
        <w:tab/>
      </w:r>
      <w:r w:rsidR="003A0AF0">
        <w:rPr>
          <w:webHidden/>
        </w:rPr>
        <w:t>67</w:t>
      </w:r>
    </w:p>
    <w:p w14:paraId="21ECC770" w14:textId="79349566" w:rsidR="007839D3" w:rsidRDefault="007839D3">
      <w:pPr>
        <w:pStyle w:val="Obsah3"/>
        <w:rPr>
          <w:rFonts w:asciiTheme="minorHAnsi" w:eastAsiaTheme="minorEastAsia" w:hAnsiTheme="minorHAnsi" w:cstheme="minorBidi"/>
        </w:rPr>
      </w:pPr>
      <w:r w:rsidRPr="003A0AF0">
        <w:t>2.3.14</w:t>
      </w:r>
      <w:r>
        <w:rPr>
          <w:rFonts w:asciiTheme="minorHAnsi" w:eastAsiaTheme="minorEastAsia" w:hAnsiTheme="minorHAnsi" w:cstheme="minorBidi"/>
        </w:rPr>
        <w:tab/>
      </w:r>
      <w:r w:rsidRPr="003A0AF0">
        <w:t>IO 02 Konstrukce nadzemních vedení</w:t>
      </w:r>
      <w:r>
        <w:rPr>
          <w:webHidden/>
        </w:rPr>
        <w:tab/>
      </w:r>
      <w:r w:rsidR="003A0AF0">
        <w:rPr>
          <w:webHidden/>
        </w:rPr>
        <w:t>68</w:t>
      </w:r>
    </w:p>
    <w:p w14:paraId="13ABE5E3" w14:textId="594B5F16" w:rsidR="007839D3" w:rsidRDefault="007839D3">
      <w:pPr>
        <w:pStyle w:val="Obsah3"/>
        <w:rPr>
          <w:rFonts w:asciiTheme="minorHAnsi" w:eastAsiaTheme="minorEastAsia" w:hAnsiTheme="minorHAnsi" w:cstheme="minorBidi"/>
        </w:rPr>
      </w:pPr>
      <w:r w:rsidRPr="003A0AF0">
        <w:t>2.3.15</w:t>
      </w:r>
      <w:r>
        <w:rPr>
          <w:rFonts w:asciiTheme="minorHAnsi" w:eastAsiaTheme="minorEastAsia" w:hAnsiTheme="minorHAnsi" w:cstheme="minorBidi"/>
        </w:rPr>
        <w:tab/>
      </w:r>
      <w:r w:rsidRPr="003A0AF0">
        <w:t>IO 03 Úpravy venkovního osvětlení</w:t>
      </w:r>
      <w:r>
        <w:rPr>
          <w:webHidden/>
        </w:rPr>
        <w:tab/>
      </w:r>
      <w:r w:rsidR="003A0AF0">
        <w:rPr>
          <w:webHidden/>
        </w:rPr>
        <w:t>68</w:t>
      </w:r>
    </w:p>
    <w:p w14:paraId="449EF2E8" w14:textId="4BC3A6FF" w:rsidR="007839D3" w:rsidRDefault="007839D3">
      <w:pPr>
        <w:pStyle w:val="Obsah3"/>
        <w:rPr>
          <w:rFonts w:asciiTheme="minorHAnsi" w:eastAsiaTheme="minorEastAsia" w:hAnsiTheme="minorHAnsi" w:cstheme="minorBidi"/>
        </w:rPr>
      </w:pPr>
      <w:r w:rsidRPr="003A0AF0">
        <w:t>2.3.16</w:t>
      </w:r>
      <w:r>
        <w:rPr>
          <w:rFonts w:asciiTheme="minorHAnsi" w:eastAsiaTheme="minorEastAsia" w:hAnsiTheme="minorHAnsi" w:cstheme="minorBidi"/>
        </w:rPr>
        <w:tab/>
      </w:r>
      <w:r w:rsidRPr="003A0AF0">
        <w:t>IO 04 Nové komunikace a zpevněné plochy</w:t>
      </w:r>
      <w:r>
        <w:rPr>
          <w:webHidden/>
        </w:rPr>
        <w:tab/>
      </w:r>
      <w:r w:rsidR="003A0AF0">
        <w:rPr>
          <w:webHidden/>
        </w:rPr>
        <w:t>68</w:t>
      </w:r>
    </w:p>
    <w:p w14:paraId="20D98606" w14:textId="593D7179" w:rsidR="007839D3" w:rsidRDefault="007839D3">
      <w:pPr>
        <w:pStyle w:val="Obsah3"/>
        <w:rPr>
          <w:rFonts w:asciiTheme="minorHAnsi" w:eastAsiaTheme="minorEastAsia" w:hAnsiTheme="minorHAnsi" w:cstheme="minorBidi"/>
        </w:rPr>
      </w:pPr>
      <w:r w:rsidRPr="003A0AF0">
        <w:t>2.3.17</w:t>
      </w:r>
      <w:r>
        <w:rPr>
          <w:rFonts w:asciiTheme="minorHAnsi" w:eastAsiaTheme="minorEastAsia" w:hAnsiTheme="minorHAnsi" w:cstheme="minorBidi"/>
        </w:rPr>
        <w:tab/>
      </w:r>
      <w:r w:rsidRPr="003A0AF0">
        <w:t>IO 05 Terénní a sadové úpravy</w:t>
      </w:r>
      <w:r>
        <w:rPr>
          <w:webHidden/>
        </w:rPr>
        <w:tab/>
      </w:r>
      <w:r w:rsidR="003A0AF0">
        <w:rPr>
          <w:webHidden/>
        </w:rPr>
        <w:t>69</w:t>
      </w:r>
    </w:p>
    <w:p w14:paraId="53F7628E" w14:textId="408530FE" w:rsidR="007839D3" w:rsidRDefault="007839D3">
      <w:pPr>
        <w:pStyle w:val="Obsah3"/>
        <w:rPr>
          <w:rFonts w:asciiTheme="minorHAnsi" w:eastAsiaTheme="minorEastAsia" w:hAnsiTheme="minorHAnsi" w:cstheme="minorBidi"/>
        </w:rPr>
      </w:pPr>
      <w:r w:rsidRPr="003A0AF0">
        <w:t>2.3.18</w:t>
      </w:r>
      <w:r>
        <w:rPr>
          <w:rFonts w:asciiTheme="minorHAnsi" w:eastAsiaTheme="minorEastAsia" w:hAnsiTheme="minorHAnsi" w:cstheme="minorBidi"/>
        </w:rPr>
        <w:tab/>
      </w:r>
      <w:r w:rsidRPr="003A0AF0">
        <w:t>IO 06 Úpravy vnější uzemňovací sítě</w:t>
      </w:r>
      <w:r>
        <w:rPr>
          <w:webHidden/>
        </w:rPr>
        <w:tab/>
      </w:r>
      <w:r w:rsidR="003A0AF0">
        <w:rPr>
          <w:webHidden/>
        </w:rPr>
        <w:t>69</w:t>
      </w:r>
    </w:p>
    <w:p w14:paraId="548CBB46" w14:textId="6E62BE19" w:rsidR="007839D3" w:rsidRDefault="007839D3">
      <w:pPr>
        <w:pStyle w:val="Obsah3"/>
        <w:rPr>
          <w:rFonts w:asciiTheme="minorHAnsi" w:eastAsiaTheme="minorEastAsia" w:hAnsiTheme="minorHAnsi" w:cstheme="minorBidi"/>
        </w:rPr>
      </w:pPr>
      <w:r w:rsidRPr="003A0AF0">
        <w:t>2.3.19</w:t>
      </w:r>
      <w:r>
        <w:rPr>
          <w:rFonts w:asciiTheme="minorHAnsi" w:eastAsiaTheme="minorEastAsia" w:hAnsiTheme="minorHAnsi" w:cstheme="minorBidi"/>
        </w:rPr>
        <w:tab/>
      </w:r>
      <w:r w:rsidRPr="003A0AF0">
        <w:t>IO 07 Zkrácení železniční vlečky</w:t>
      </w:r>
      <w:r>
        <w:rPr>
          <w:webHidden/>
        </w:rPr>
        <w:tab/>
      </w:r>
      <w:r w:rsidR="003A0AF0">
        <w:rPr>
          <w:webHidden/>
        </w:rPr>
        <w:t>69</w:t>
      </w:r>
    </w:p>
    <w:p w14:paraId="35F95687" w14:textId="295DC7DB" w:rsidR="007839D3" w:rsidRDefault="007839D3">
      <w:pPr>
        <w:pStyle w:val="Obsah3"/>
        <w:rPr>
          <w:rFonts w:asciiTheme="minorHAnsi" w:eastAsiaTheme="minorEastAsia" w:hAnsiTheme="minorHAnsi" w:cstheme="minorBidi"/>
        </w:rPr>
      </w:pPr>
      <w:r w:rsidRPr="003A0AF0">
        <w:t>2.3.20</w:t>
      </w:r>
      <w:r>
        <w:rPr>
          <w:rFonts w:asciiTheme="minorHAnsi" w:eastAsiaTheme="minorEastAsia" w:hAnsiTheme="minorHAnsi" w:cstheme="minorBidi"/>
        </w:rPr>
        <w:tab/>
      </w:r>
      <w:r w:rsidRPr="003A0AF0">
        <w:t>IO O8 Elektrická požární signalizace (EPS)</w:t>
      </w:r>
      <w:r>
        <w:rPr>
          <w:webHidden/>
        </w:rPr>
        <w:tab/>
      </w:r>
      <w:r w:rsidR="003A0AF0">
        <w:rPr>
          <w:webHidden/>
        </w:rPr>
        <w:t>69</w:t>
      </w:r>
    </w:p>
    <w:p w14:paraId="39795AAD" w14:textId="549E38BF" w:rsidR="007839D3" w:rsidRDefault="007839D3">
      <w:pPr>
        <w:pStyle w:val="Obsah2"/>
        <w:rPr>
          <w:rFonts w:asciiTheme="minorHAnsi" w:eastAsiaTheme="minorEastAsia" w:hAnsiTheme="minorHAnsi" w:cstheme="minorBidi"/>
        </w:rPr>
      </w:pPr>
      <w:r w:rsidRPr="003A0AF0">
        <w:t>2.4</w:t>
      </w:r>
      <w:r>
        <w:rPr>
          <w:rFonts w:asciiTheme="minorHAnsi" w:eastAsiaTheme="minorEastAsia" w:hAnsiTheme="minorHAnsi" w:cstheme="minorBidi"/>
        </w:rPr>
        <w:tab/>
      </w:r>
      <w:r w:rsidRPr="003A0AF0">
        <w:t xml:space="preserve">Rozsah dodávek </w:t>
      </w:r>
      <w:r w:rsidRPr="003A0AF0">
        <w:rPr>
          <w:smallCaps/>
        </w:rPr>
        <w:t>věcí</w:t>
      </w:r>
      <w:r w:rsidRPr="003A0AF0">
        <w:t xml:space="preserve"> - Strojní technologie, elektrozařízení a SKŘ</w:t>
      </w:r>
      <w:r>
        <w:rPr>
          <w:webHidden/>
        </w:rPr>
        <w:tab/>
      </w:r>
      <w:r w:rsidR="003A0AF0">
        <w:rPr>
          <w:webHidden/>
        </w:rPr>
        <w:t>69</w:t>
      </w:r>
    </w:p>
    <w:p w14:paraId="7F986C52" w14:textId="39692C2A" w:rsidR="007839D3" w:rsidRDefault="007839D3">
      <w:pPr>
        <w:pStyle w:val="Obsah3"/>
        <w:rPr>
          <w:rFonts w:asciiTheme="minorHAnsi" w:eastAsiaTheme="minorEastAsia" w:hAnsiTheme="minorHAnsi" w:cstheme="minorBidi"/>
        </w:rPr>
      </w:pPr>
      <w:r w:rsidRPr="003A0AF0">
        <w:t>2.4.1</w:t>
      </w:r>
      <w:r>
        <w:rPr>
          <w:rFonts w:asciiTheme="minorHAnsi" w:eastAsiaTheme="minorEastAsia" w:hAnsiTheme="minorHAnsi" w:cstheme="minorBidi"/>
        </w:rPr>
        <w:tab/>
      </w:r>
      <w:r w:rsidRPr="003A0AF0">
        <w:t>PS 02 Kotelna K1, K5, K6</w:t>
      </w:r>
      <w:r>
        <w:rPr>
          <w:webHidden/>
        </w:rPr>
        <w:tab/>
      </w:r>
      <w:r w:rsidR="003A0AF0">
        <w:rPr>
          <w:webHidden/>
        </w:rPr>
        <w:t>71</w:t>
      </w:r>
    </w:p>
    <w:p w14:paraId="15807EF3" w14:textId="72D4304E" w:rsidR="007839D3" w:rsidRDefault="007839D3">
      <w:pPr>
        <w:pStyle w:val="Obsah4"/>
        <w:rPr>
          <w:rFonts w:asciiTheme="minorHAnsi" w:eastAsiaTheme="minorEastAsia" w:hAnsiTheme="minorHAnsi" w:cstheme="minorBidi"/>
        </w:rPr>
      </w:pPr>
      <w:r w:rsidRPr="003A0AF0">
        <w:t>2.4.1.1</w:t>
      </w:r>
      <w:r>
        <w:rPr>
          <w:rFonts w:asciiTheme="minorHAnsi" w:eastAsiaTheme="minorEastAsia" w:hAnsiTheme="minorHAnsi" w:cstheme="minorBidi"/>
        </w:rPr>
        <w:tab/>
      </w:r>
      <w:r w:rsidRPr="003A0AF0">
        <w:t>DPS 02.1 Kotel K1 – demontáž</w:t>
      </w:r>
      <w:r>
        <w:rPr>
          <w:webHidden/>
        </w:rPr>
        <w:tab/>
      </w:r>
      <w:r w:rsidR="003A0AF0">
        <w:rPr>
          <w:webHidden/>
        </w:rPr>
        <w:t>71</w:t>
      </w:r>
    </w:p>
    <w:p w14:paraId="7D92FF2C" w14:textId="58A8B0A2" w:rsidR="007839D3" w:rsidRDefault="007839D3">
      <w:pPr>
        <w:pStyle w:val="Obsah4"/>
        <w:rPr>
          <w:rFonts w:asciiTheme="minorHAnsi" w:eastAsiaTheme="minorEastAsia" w:hAnsiTheme="minorHAnsi" w:cstheme="minorBidi"/>
        </w:rPr>
      </w:pPr>
      <w:r w:rsidRPr="003A0AF0">
        <w:t>2.4.1.2</w:t>
      </w:r>
      <w:r>
        <w:rPr>
          <w:rFonts w:asciiTheme="minorHAnsi" w:eastAsiaTheme="minorEastAsia" w:hAnsiTheme="minorHAnsi" w:cstheme="minorBidi"/>
        </w:rPr>
        <w:tab/>
      </w:r>
      <w:r w:rsidRPr="003A0AF0">
        <w:t>DPS 02.2 Kotel K5 – úprava</w:t>
      </w:r>
      <w:r>
        <w:rPr>
          <w:webHidden/>
        </w:rPr>
        <w:tab/>
      </w:r>
      <w:r w:rsidR="003A0AF0">
        <w:rPr>
          <w:webHidden/>
        </w:rPr>
        <w:t>71</w:t>
      </w:r>
    </w:p>
    <w:p w14:paraId="0B544575" w14:textId="0A6084CF" w:rsidR="007839D3" w:rsidRDefault="007839D3">
      <w:pPr>
        <w:pStyle w:val="Obsah4"/>
        <w:rPr>
          <w:rFonts w:asciiTheme="minorHAnsi" w:eastAsiaTheme="minorEastAsia" w:hAnsiTheme="minorHAnsi" w:cstheme="minorBidi"/>
        </w:rPr>
      </w:pPr>
      <w:r w:rsidRPr="003A0AF0">
        <w:t>2.4.1.3</w:t>
      </w:r>
      <w:r>
        <w:rPr>
          <w:rFonts w:asciiTheme="minorHAnsi" w:eastAsiaTheme="minorEastAsia" w:hAnsiTheme="minorHAnsi" w:cstheme="minorBidi"/>
        </w:rPr>
        <w:tab/>
      </w:r>
      <w:r w:rsidRPr="003A0AF0">
        <w:t>DPS 02.3 Kotel K6 – úprava</w:t>
      </w:r>
      <w:r>
        <w:rPr>
          <w:webHidden/>
        </w:rPr>
        <w:tab/>
      </w:r>
      <w:r w:rsidR="003A0AF0">
        <w:rPr>
          <w:webHidden/>
        </w:rPr>
        <w:t>73</w:t>
      </w:r>
    </w:p>
    <w:p w14:paraId="3AF94064" w14:textId="08AAC01B" w:rsidR="007839D3" w:rsidRDefault="007839D3">
      <w:pPr>
        <w:pStyle w:val="Obsah4"/>
        <w:rPr>
          <w:rFonts w:asciiTheme="minorHAnsi" w:eastAsiaTheme="minorEastAsia" w:hAnsiTheme="minorHAnsi" w:cstheme="minorBidi"/>
        </w:rPr>
      </w:pPr>
      <w:r w:rsidRPr="003A0AF0">
        <w:t>2.4.1.4</w:t>
      </w:r>
      <w:r>
        <w:rPr>
          <w:rFonts w:asciiTheme="minorHAnsi" w:eastAsiaTheme="minorEastAsia" w:hAnsiTheme="minorHAnsi" w:cstheme="minorBidi"/>
        </w:rPr>
        <w:tab/>
      </w:r>
      <w:r w:rsidRPr="003A0AF0">
        <w:t>DPS 02.4 Společné hospodářství SNCR/SCR</w:t>
      </w:r>
      <w:r>
        <w:rPr>
          <w:webHidden/>
        </w:rPr>
        <w:tab/>
      </w:r>
      <w:r w:rsidR="003A0AF0">
        <w:rPr>
          <w:webHidden/>
        </w:rPr>
        <w:t>75</w:t>
      </w:r>
    </w:p>
    <w:p w14:paraId="07282096" w14:textId="55CCFD63" w:rsidR="007839D3" w:rsidRDefault="007839D3">
      <w:pPr>
        <w:pStyle w:val="Obsah4"/>
        <w:rPr>
          <w:rFonts w:asciiTheme="minorHAnsi" w:eastAsiaTheme="minorEastAsia" w:hAnsiTheme="minorHAnsi" w:cstheme="minorBidi"/>
        </w:rPr>
      </w:pPr>
      <w:r w:rsidRPr="003A0AF0">
        <w:t>2.4.1.5</w:t>
      </w:r>
      <w:r>
        <w:rPr>
          <w:rFonts w:asciiTheme="minorHAnsi" w:eastAsiaTheme="minorEastAsia" w:hAnsiTheme="minorHAnsi" w:cstheme="minorBidi"/>
        </w:rPr>
        <w:tab/>
      </w:r>
      <w:r w:rsidRPr="003A0AF0">
        <w:t>DPS 02.5 Společné podkotlí</w:t>
      </w:r>
      <w:r>
        <w:rPr>
          <w:webHidden/>
        </w:rPr>
        <w:tab/>
      </w:r>
      <w:r w:rsidR="003A0AF0">
        <w:rPr>
          <w:webHidden/>
        </w:rPr>
        <w:t>76</w:t>
      </w:r>
    </w:p>
    <w:p w14:paraId="2976CF51" w14:textId="3C018387" w:rsidR="007839D3" w:rsidRDefault="007839D3">
      <w:pPr>
        <w:pStyle w:val="Obsah3"/>
        <w:rPr>
          <w:rFonts w:asciiTheme="minorHAnsi" w:eastAsiaTheme="minorEastAsia" w:hAnsiTheme="minorHAnsi" w:cstheme="minorBidi"/>
        </w:rPr>
      </w:pPr>
      <w:r w:rsidRPr="003A0AF0">
        <w:t>2.4.2</w:t>
      </w:r>
      <w:r>
        <w:rPr>
          <w:rFonts w:asciiTheme="minorHAnsi" w:eastAsiaTheme="minorEastAsia" w:hAnsiTheme="minorHAnsi" w:cstheme="minorBidi"/>
        </w:rPr>
        <w:tab/>
      </w:r>
      <w:r w:rsidRPr="003A0AF0">
        <w:t>PS 03 Čištění a odvod spalin</w:t>
      </w:r>
      <w:r>
        <w:rPr>
          <w:webHidden/>
        </w:rPr>
        <w:tab/>
      </w:r>
      <w:r w:rsidR="003A0AF0">
        <w:rPr>
          <w:webHidden/>
        </w:rPr>
        <w:t>76</w:t>
      </w:r>
    </w:p>
    <w:p w14:paraId="4DFC3270" w14:textId="1CEDBE55" w:rsidR="007839D3" w:rsidRDefault="007839D3">
      <w:pPr>
        <w:pStyle w:val="Obsah4"/>
        <w:rPr>
          <w:rFonts w:asciiTheme="minorHAnsi" w:eastAsiaTheme="minorEastAsia" w:hAnsiTheme="minorHAnsi" w:cstheme="minorBidi"/>
        </w:rPr>
      </w:pPr>
      <w:r w:rsidRPr="003A0AF0">
        <w:t>2.4.2.1</w:t>
      </w:r>
      <w:r>
        <w:rPr>
          <w:rFonts w:asciiTheme="minorHAnsi" w:eastAsiaTheme="minorEastAsia" w:hAnsiTheme="minorHAnsi" w:cstheme="minorBidi"/>
        </w:rPr>
        <w:tab/>
      </w:r>
      <w:r w:rsidRPr="003A0AF0">
        <w:t>DPS 03.1 Čištění a odvod spalin K1 - demontáž spalinovodů</w:t>
      </w:r>
      <w:r>
        <w:rPr>
          <w:webHidden/>
        </w:rPr>
        <w:tab/>
      </w:r>
      <w:r w:rsidR="003A0AF0">
        <w:rPr>
          <w:webHidden/>
        </w:rPr>
        <w:t>76</w:t>
      </w:r>
    </w:p>
    <w:p w14:paraId="5F27CE9F" w14:textId="107EA800" w:rsidR="007839D3" w:rsidRDefault="007839D3">
      <w:pPr>
        <w:pStyle w:val="Obsah4"/>
        <w:rPr>
          <w:rFonts w:asciiTheme="minorHAnsi" w:eastAsiaTheme="minorEastAsia" w:hAnsiTheme="minorHAnsi" w:cstheme="minorBidi"/>
        </w:rPr>
      </w:pPr>
      <w:r w:rsidRPr="003A0AF0">
        <w:t>2.4.2.2</w:t>
      </w:r>
      <w:r>
        <w:rPr>
          <w:rFonts w:asciiTheme="minorHAnsi" w:eastAsiaTheme="minorEastAsia" w:hAnsiTheme="minorHAnsi" w:cstheme="minorBidi"/>
        </w:rPr>
        <w:tab/>
      </w:r>
      <w:r w:rsidRPr="003A0AF0">
        <w:t>DPS 03.2 Čištění a odvod spalin K5</w:t>
      </w:r>
      <w:r>
        <w:rPr>
          <w:webHidden/>
        </w:rPr>
        <w:tab/>
      </w:r>
      <w:r w:rsidR="003A0AF0">
        <w:rPr>
          <w:webHidden/>
        </w:rPr>
        <w:t>76</w:t>
      </w:r>
    </w:p>
    <w:p w14:paraId="152EA519" w14:textId="71A9DF08" w:rsidR="007839D3" w:rsidRDefault="007839D3">
      <w:pPr>
        <w:pStyle w:val="Obsah4"/>
        <w:rPr>
          <w:rFonts w:asciiTheme="minorHAnsi" w:eastAsiaTheme="minorEastAsia" w:hAnsiTheme="minorHAnsi" w:cstheme="minorBidi"/>
        </w:rPr>
      </w:pPr>
      <w:r w:rsidRPr="003A0AF0">
        <w:t>2.4.2.3</w:t>
      </w:r>
      <w:r>
        <w:rPr>
          <w:rFonts w:asciiTheme="minorHAnsi" w:eastAsiaTheme="minorEastAsia" w:hAnsiTheme="minorHAnsi" w:cstheme="minorBidi"/>
        </w:rPr>
        <w:tab/>
      </w:r>
      <w:r w:rsidRPr="003A0AF0">
        <w:t>DPS 03.2 Čištění a odvod spalin K6</w:t>
      </w:r>
      <w:r>
        <w:rPr>
          <w:webHidden/>
        </w:rPr>
        <w:tab/>
      </w:r>
      <w:r w:rsidR="003A0AF0">
        <w:rPr>
          <w:webHidden/>
        </w:rPr>
        <w:t>77</w:t>
      </w:r>
    </w:p>
    <w:p w14:paraId="398062CF" w14:textId="304A44B8" w:rsidR="007839D3" w:rsidRDefault="007839D3">
      <w:pPr>
        <w:pStyle w:val="Obsah4"/>
        <w:rPr>
          <w:rFonts w:asciiTheme="minorHAnsi" w:eastAsiaTheme="minorEastAsia" w:hAnsiTheme="minorHAnsi" w:cstheme="minorBidi"/>
        </w:rPr>
      </w:pPr>
      <w:r w:rsidRPr="003A0AF0">
        <w:t>2.4.2.4</w:t>
      </w:r>
      <w:r>
        <w:rPr>
          <w:rFonts w:asciiTheme="minorHAnsi" w:eastAsiaTheme="minorEastAsia" w:hAnsiTheme="minorHAnsi" w:cstheme="minorBidi"/>
        </w:rPr>
        <w:tab/>
      </w:r>
      <w:r w:rsidRPr="003A0AF0">
        <w:t>DPS 03.4 Provizorní komín kotle K4 pro dobu opravy starého komína</w:t>
      </w:r>
      <w:r>
        <w:rPr>
          <w:webHidden/>
        </w:rPr>
        <w:tab/>
      </w:r>
      <w:r w:rsidR="003A0AF0">
        <w:rPr>
          <w:webHidden/>
        </w:rPr>
        <w:t>77</w:t>
      </w:r>
    </w:p>
    <w:p w14:paraId="0D5B77EB" w14:textId="0BD62005" w:rsidR="007839D3" w:rsidRDefault="007839D3">
      <w:pPr>
        <w:pStyle w:val="Obsah3"/>
        <w:rPr>
          <w:rFonts w:asciiTheme="minorHAnsi" w:eastAsiaTheme="minorEastAsia" w:hAnsiTheme="minorHAnsi" w:cstheme="minorBidi"/>
        </w:rPr>
      </w:pPr>
      <w:r w:rsidRPr="003A0AF0">
        <w:lastRenderedPageBreak/>
        <w:t>2.4.3</w:t>
      </w:r>
      <w:r>
        <w:rPr>
          <w:rFonts w:asciiTheme="minorHAnsi" w:eastAsiaTheme="minorEastAsia" w:hAnsiTheme="minorHAnsi" w:cstheme="minorBidi"/>
        </w:rPr>
        <w:tab/>
      </w:r>
      <w:r w:rsidRPr="003A0AF0">
        <w:t>PS 09  Elektročást</w:t>
      </w:r>
      <w:r>
        <w:rPr>
          <w:webHidden/>
        </w:rPr>
        <w:tab/>
      </w:r>
      <w:r w:rsidR="003A0AF0">
        <w:rPr>
          <w:webHidden/>
        </w:rPr>
        <w:t>78</w:t>
      </w:r>
    </w:p>
    <w:p w14:paraId="09142840" w14:textId="580AE108" w:rsidR="007839D3" w:rsidRDefault="007839D3">
      <w:pPr>
        <w:pStyle w:val="Obsah4"/>
        <w:rPr>
          <w:rFonts w:asciiTheme="minorHAnsi" w:eastAsiaTheme="minorEastAsia" w:hAnsiTheme="minorHAnsi" w:cstheme="minorBidi"/>
        </w:rPr>
      </w:pPr>
      <w:r w:rsidRPr="003A0AF0">
        <w:t>2.4.3.1</w:t>
      </w:r>
      <w:r>
        <w:rPr>
          <w:rFonts w:asciiTheme="minorHAnsi" w:eastAsiaTheme="minorEastAsia" w:hAnsiTheme="minorHAnsi" w:cstheme="minorBidi"/>
        </w:rPr>
        <w:tab/>
      </w:r>
      <w:r w:rsidRPr="003A0AF0">
        <w:t>DPS 09.1 Demontáž elektročásti kotle K1</w:t>
      </w:r>
      <w:r>
        <w:rPr>
          <w:webHidden/>
        </w:rPr>
        <w:tab/>
      </w:r>
      <w:r w:rsidR="003A0AF0">
        <w:rPr>
          <w:webHidden/>
        </w:rPr>
        <w:t>78</w:t>
      </w:r>
    </w:p>
    <w:p w14:paraId="6558C35D" w14:textId="33A7C0EE" w:rsidR="007839D3" w:rsidRDefault="007839D3">
      <w:pPr>
        <w:pStyle w:val="Obsah4"/>
        <w:rPr>
          <w:rFonts w:asciiTheme="minorHAnsi" w:eastAsiaTheme="minorEastAsia" w:hAnsiTheme="minorHAnsi" w:cstheme="minorBidi"/>
        </w:rPr>
      </w:pPr>
      <w:r w:rsidRPr="003A0AF0">
        <w:t>2.4.3.2</w:t>
      </w:r>
      <w:r>
        <w:rPr>
          <w:rFonts w:asciiTheme="minorHAnsi" w:eastAsiaTheme="minorEastAsia" w:hAnsiTheme="minorHAnsi" w:cstheme="minorBidi"/>
        </w:rPr>
        <w:tab/>
      </w:r>
      <w:r w:rsidRPr="003A0AF0">
        <w:t>DPS 09.2 Elektročást kotel K5</w:t>
      </w:r>
      <w:r>
        <w:rPr>
          <w:webHidden/>
        </w:rPr>
        <w:tab/>
      </w:r>
      <w:r w:rsidR="003A0AF0">
        <w:rPr>
          <w:webHidden/>
        </w:rPr>
        <w:t>78</w:t>
      </w:r>
    </w:p>
    <w:p w14:paraId="194BB5C2" w14:textId="40749A65" w:rsidR="007839D3" w:rsidRDefault="007839D3">
      <w:pPr>
        <w:pStyle w:val="Obsah4"/>
        <w:rPr>
          <w:rFonts w:asciiTheme="minorHAnsi" w:eastAsiaTheme="minorEastAsia" w:hAnsiTheme="minorHAnsi" w:cstheme="minorBidi"/>
        </w:rPr>
      </w:pPr>
      <w:r w:rsidRPr="003A0AF0">
        <w:t>2.4.3.3</w:t>
      </w:r>
      <w:r>
        <w:rPr>
          <w:rFonts w:asciiTheme="minorHAnsi" w:eastAsiaTheme="minorEastAsia" w:hAnsiTheme="minorHAnsi" w:cstheme="minorBidi"/>
        </w:rPr>
        <w:tab/>
      </w:r>
      <w:r w:rsidRPr="003A0AF0">
        <w:t>DPS 09.3 Elektročást kotel K6</w:t>
      </w:r>
      <w:r>
        <w:rPr>
          <w:webHidden/>
        </w:rPr>
        <w:tab/>
      </w:r>
      <w:r w:rsidR="003A0AF0">
        <w:rPr>
          <w:webHidden/>
        </w:rPr>
        <w:t>79</w:t>
      </w:r>
    </w:p>
    <w:p w14:paraId="08888755" w14:textId="7965768B" w:rsidR="007839D3" w:rsidRDefault="007839D3">
      <w:pPr>
        <w:pStyle w:val="Obsah4"/>
        <w:rPr>
          <w:rFonts w:asciiTheme="minorHAnsi" w:eastAsiaTheme="minorEastAsia" w:hAnsiTheme="minorHAnsi" w:cstheme="minorBidi"/>
        </w:rPr>
      </w:pPr>
      <w:r w:rsidRPr="003A0AF0">
        <w:t>2.4.3.4</w:t>
      </w:r>
      <w:r>
        <w:rPr>
          <w:rFonts w:asciiTheme="minorHAnsi" w:eastAsiaTheme="minorEastAsia" w:hAnsiTheme="minorHAnsi" w:cstheme="minorBidi"/>
        </w:rPr>
        <w:tab/>
      </w:r>
      <w:r w:rsidRPr="003A0AF0">
        <w:t>DPS 09.4 Elektročást venkovního hospodářství biomasy</w:t>
      </w:r>
      <w:r>
        <w:rPr>
          <w:webHidden/>
        </w:rPr>
        <w:tab/>
      </w:r>
      <w:r w:rsidR="003A0AF0">
        <w:rPr>
          <w:webHidden/>
        </w:rPr>
        <w:t>79</w:t>
      </w:r>
    </w:p>
    <w:p w14:paraId="78BC6FAA" w14:textId="6C8B7976" w:rsidR="007839D3" w:rsidRDefault="007839D3">
      <w:pPr>
        <w:pStyle w:val="Obsah4"/>
        <w:rPr>
          <w:rFonts w:asciiTheme="minorHAnsi" w:eastAsiaTheme="minorEastAsia" w:hAnsiTheme="minorHAnsi" w:cstheme="minorBidi"/>
        </w:rPr>
      </w:pPr>
      <w:r w:rsidRPr="003A0AF0">
        <w:t>2.4.3.5</w:t>
      </w:r>
      <w:r>
        <w:rPr>
          <w:rFonts w:asciiTheme="minorHAnsi" w:eastAsiaTheme="minorEastAsia" w:hAnsiTheme="minorHAnsi" w:cstheme="minorBidi"/>
        </w:rPr>
        <w:tab/>
      </w:r>
      <w:r w:rsidRPr="003A0AF0">
        <w:t>DPS 09.5 Rekonstrukce elektročásti stávajících dopravníků uhlí</w:t>
      </w:r>
      <w:r>
        <w:rPr>
          <w:webHidden/>
        </w:rPr>
        <w:tab/>
      </w:r>
      <w:r w:rsidR="003A0AF0">
        <w:rPr>
          <w:webHidden/>
        </w:rPr>
        <w:t>80</w:t>
      </w:r>
    </w:p>
    <w:p w14:paraId="7014B7E7" w14:textId="402E5FE2" w:rsidR="007839D3" w:rsidRDefault="007839D3">
      <w:pPr>
        <w:pStyle w:val="Obsah4"/>
        <w:rPr>
          <w:rFonts w:asciiTheme="minorHAnsi" w:eastAsiaTheme="minorEastAsia" w:hAnsiTheme="minorHAnsi" w:cstheme="minorBidi"/>
        </w:rPr>
      </w:pPr>
      <w:r w:rsidRPr="003A0AF0">
        <w:t>2.4.3.6</w:t>
      </w:r>
      <w:r>
        <w:rPr>
          <w:rFonts w:asciiTheme="minorHAnsi" w:eastAsiaTheme="minorEastAsia" w:hAnsiTheme="minorHAnsi" w:cstheme="minorBidi"/>
        </w:rPr>
        <w:tab/>
      </w:r>
      <w:r w:rsidRPr="003A0AF0">
        <w:t>DPS 09.6 Rekonstrukce elektročásti čištění spalin</w:t>
      </w:r>
      <w:r>
        <w:rPr>
          <w:webHidden/>
        </w:rPr>
        <w:tab/>
      </w:r>
      <w:r w:rsidR="003A0AF0">
        <w:rPr>
          <w:webHidden/>
        </w:rPr>
        <w:t>81</w:t>
      </w:r>
    </w:p>
    <w:p w14:paraId="65E00F87" w14:textId="7266D4C8" w:rsidR="007839D3" w:rsidRDefault="007839D3">
      <w:pPr>
        <w:pStyle w:val="Obsah3"/>
        <w:rPr>
          <w:rFonts w:asciiTheme="minorHAnsi" w:eastAsiaTheme="minorEastAsia" w:hAnsiTheme="minorHAnsi" w:cstheme="minorBidi"/>
        </w:rPr>
      </w:pPr>
      <w:r w:rsidRPr="003A0AF0">
        <w:t>2.4.4</w:t>
      </w:r>
      <w:r>
        <w:rPr>
          <w:rFonts w:asciiTheme="minorHAnsi" w:eastAsiaTheme="minorEastAsia" w:hAnsiTheme="minorHAnsi" w:cstheme="minorBidi"/>
        </w:rPr>
        <w:tab/>
      </w:r>
      <w:r w:rsidRPr="003A0AF0">
        <w:t>PS 10 ASŘTP</w:t>
      </w:r>
      <w:r>
        <w:rPr>
          <w:webHidden/>
        </w:rPr>
        <w:tab/>
      </w:r>
      <w:r w:rsidR="003A0AF0">
        <w:rPr>
          <w:webHidden/>
        </w:rPr>
        <w:t>82</w:t>
      </w:r>
    </w:p>
    <w:p w14:paraId="5FC09C90" w14:textId="6535BDB0" w:rsidR="007839D3" w:rsidRDefault="007839D3">
      <w:pPr>
        <w:pStyle w:val="Obsah4"/>
        <w:rPr>
          <w:rFonts w:asciiTheme="minorHAnsi" w:eastAsiaTheme="minorEastAsia" w:hAnsiTheme="minorHAnsi" w:cstheme="minorBidi"/>
        </w:rPr>
      </w:pPr>
      <w:r w:rsidRPr="003A0AF0">
        <w:t>2.4.4.1</w:t>
      </w:r>
      <w:r>
        <w:rPr>
          <w:rFonts w:asciiTheme="minorHAnsi" w:eastAsiaTheme="minorEastAsia" w:hAnsiTheme="minorHAnsi" w:cstheme="minorBidi"/>
        </w:rPr>
        <w:tab/>
      </w:r>
      <w:r w:rsidRPr="003A0AF0">
        <w:t>Systémy ASŘTP</w:t>
      </w:r>
      <w:r>
        <w:rPr>
          <w:webHidden/>
        </w:rPr>
        <w:tab/>
      </w:r>
      <w:r w:rsidR="003A0AF0">
        <w:rPr>
          <w:webHidden/>
        </w:rPr>
        <w:t>82</w:t>
      </w:r>
    </w:p>
    <w:p w14:paraId="7B431713" w14:textId="0AF2B4B2" w:rsidR="007839D3" w:rsidRDefault="007839D3">
      <w:pPr>
        <w:pStyle w:val="Obsah4"/>
        <w:rPr>
          <w:rFonts w:asciiTheme="minorHAnsi" w:eastAsiaTheme="minorEastAsia" w:hAnsiTheme="minorHAnsi" w:cstheme="minorBidi"/>
        </w:rPr>
      </w:pPr>
      <w:r w:rsidRPr="003A0AF0">
        <w:t>2.4.4.2</w:t>
      </w:r>
      <w:r>
        <w:rPr>
          <w:rFonts w:asciiTheme="minorHAnsi" w:eastAsiaTheme="minorEastAsia" w:hAnsiTheme="minorHAnsi" w:cstheme="minorBidi"/>
        </w:rPr>
        <w:tab/>
      </w:r>
      <w:r w:rsidRPr="003A0AF0">
        <w:t>Zařízení MaR</w:t>
      </w:r>
      <w:r>
        <w:rPr>
          <w:webHidden/>
        </w:rPr>
        <w:tab/>
      </w:r>
      <w:r w:rsidR="003A0AF0">
        <w:rPr>
          <w:webHidden/>
        </w:rPr>
        <w:t>85</w:t>
      </w:r>
    </w:p>
    <w:p w14:paraId="57D94124" w14:textId="4DBCF405" w:rsidR="007839D3" w:rsidRDefault="007839D3">
      <w:pPr>
        <w:pStyle w:val="Obsah4"/>
        <w:rPr>
          <w:rFonts w:asciiTheme="minorHAnsi" w:eastAsiaTheme="minorEastAsia" w:hAnsiTheme="minorHAnsi" w:cstheme="minorBidi"/>
        </w:rPr>
      </w:pPr>
      <w:r w:rsidRPr="003A0AF0">
        <w:t>2.4.4.3</w:t>
      </w:r>
      <w:r>
        <w:rPr>
          <w:rFonts w:asciiTheme="minorHAnsi" w:eastAsiaTheme="minorEastAsia" w:hAnsiTheme="minorHAnsi" w:cstheme="minorBidi"/>
        </w:rPr>
        <w:tab/>
      </w:r>
      <w:r w:rsidRPr="003A0AF0">
        <w:t>DPS 10.1 Demontáž části MaR kotle K1</w:t>
      </w:r>
      <w:r>
        <w:rPr>
          <w:webHidden/>
        </w:rPr>
        <w:tab/>
      </w:r>
      <w:r w:rsidR="003A0AF0">
        <w:rPr>
          <w:webHidden/>
        </w:rPr>
        <w:t>86</w:t>
      </w:r>
    </w:p>
    <w:p w14:paraId="44A4EB0D" w14:textId="6E21BDF8" w:rsidR="007839D3" w:rsidRDefault="007839D3">
      <w:pPr>
        <w:pStyle w:val="Obsah4"/>
        <w:rPr>
          <w:rFonts w:asciiTheme="minorHAnsi" w:eastAsiaTheme="minorEastAsia" w:hAnsiTheme="minorHAnsi" w:cstheme="minorBidi"/>
        </w:rPr>
      </w:pPr>
      <w:r w:rsidRPr="003A0AF0">
        <w:t>2.4.4.4</w:t>
      </w:r>
      <w:r>
        <w:rPr>
          <w:rFonts w:asciiTheme="minorHAnsi" w:eastAsiaTheme="minorEastAsia" w:hAnsiTheme="minorHAnsi" w:cstheme="minorBidi"/>
        </w:rPr>
        <w:tab/>
      </w:r>
      <w:r w:rsidRPr="003A0AF0">
        <w:t>DPS 10.2 Část MaR kotel K5</w:t>
      </w:r>
      <w:r>
        <w:rPr>
          <w:webHidden/>
        </w:rPr>
        <w:tab/>
      </w:r>
      <w:r w:rsidR="003A0AF0">
        <w:rPr>
          <w:webHidden/>
        </w:rPr>
        <w:t>86</w:t>
      </w:r>
    </w:p>
    <w:p w14:paraId="05DA3DEC" w14:textId="45F4BD58" w:rsidR="007839D3" w:rsidRDefault="007839D3">
      <w:pPr>
        <w:pStyle w:val="Obsah4"/>
        <w:rPr>
          <w:rFonts w:asciiTheme="minorHAnsi" w:eastAsiaTheme="minorEastAsia" w:hAnsiTheme="minorHAnsi" w:cstheme="minorBidi"/>
        </w:rPr>
      </w:pPr>
      <w:r w:rsidRPr="003A0AF0">
        <w:t>2.4.4.5</w:t>
      </w:r>
      <w:r>
        <w:rPr>
          <w:rFonts w:asciiTheme="minorHAnsi" w:eastAsiaTheme="minorEastAsia" w:hAnsiTheme="minorHAnsi" w:cstheme="minorBidi"/>
        </w:rPr>
        <w:tab/>
      </w:r>
      <w:r w:rsidRPr="003A0AF0">
        <w:t>DPS 10.3 Část MaR kotel K6</w:t>
      </w:r>
      <w:r>
        <w:rPr>
          <w:webHidden/>
        </w:rPr>
        <w:tab/>
      </w:r>
      <w:r w:rsidR="003A0AF0">
        <w:rPr>
          <w:webHidden/>
        </w:rPr>
        <w:t>86</w:t>
      </w:r>
    </w:p>
    <w:p w14:paraId="2086454D" w14:textId="34DCDA64" w:rsidR="007839D3" w:rsidRDefault="007839D3">
      <w:pPr>
        <w:pStyle w:val="Obsah4"/>
        <w:rPr>
          <w:rFonts w:asciiTheme="minorHAnsi" w:eastAsiaTheme="minorEastAsia" w:hAnsiTheme="minorHAnsi" w:cstheme="minorBidi"/>
        </w:rPr>
      </w:pPr>
      <w:r w:rsidRPr="003A0AF0">
        <w:t>2.4.4.6</w:t>
      </w:r>
      <w:r>
        <w:rPr>
          <w:rFonts w:asciiTheme="minorHAnsi" w:eastAsiaTheme="minorEastAsia" w:hAnsiTheme="minorHAnsi" w:cstheme="minorBidi"/>
        </w:rPr>
        <w:tab/>
      </w:r>
      <w:r w:rsidRPr="003A0AF0">
        <w:t>DPS 10.4 Část MaR venkovní hospodářství biomasy</w:t>
      </w:r>
      <w:r>
        <w:rPr>
          <w:webHidden/>
        </w:rPr>
        <w:tab/>
      </w:r>
      <w:r w:rsidR="003A0AF0">
        <w:rPr>
          <w:webHidden/>
        </w:rPr>
        <w:t>86</w:t>
      </w:r>
    </w:p>
    <w:p w14:paraId="5A1D6826" w14:textId="7392203C" w:rsidR="007839D3" w:rsidRDefault="007839D3">
      <w:pPr>
        <w:pStyle w:val="Obsah4"/>
        <w:rPr>
          <w:rFonts w:asciiTheme="minorHAnsi" w:eastAsiaTheme="minorEastAsia" w:hAnsiTheme="minorHAnsi" w:cstheme="minorBidi"/>
        </w:rPr>
      </w:pPr>
      <w:r w:rsidRPr="003A0AF0">
        <w:t>2.4.4.7</w:t>
      </w:r>
      <w:r>
        <w:rPr>
          <w:rFonts w:asciiTheme="minorHAnsi" w:eastAsiaTheme="minorEastAsia" w:hAnsiTheme="minorHAnsi" w:cstheme="minorBidi"/>
        </w:rPr>
        <w:tab/>
      </w:r>
      <w:r w:rsidRPr="003A0AF0">
        <w:t>DPS 10.5 Část MaR stávajících dopravníků uhlí</w:t>
      </w:r>
      <w:r>
        <w:rPr>
          <w:webHidden/>
        </w:rPr>
        <w:tab/>
      </w:r>
      <w:r w:rsidR="003A0AF0">
        <w:rPr>
          <w:webHidden/>
        </w:rPr>
        <w:t>86</w:t>
      </w:r>
    </w:p>
    <w:p w14:paraId="35315717" w14:textId="59026ED8" w:rsidR="007839D3" w:rsidRDefault="007839D3">
      <w:pPr>
        <w:pStyle w:val="Obsah4"/>
        <w:rPr>
          <w:rFonts w:asciiTheme="minorHAnsi" w:eastAsiaTheme="minorEastAsia" w:hAnsiTheme="minorHAnsi" w:cstheme="minorBidi"/>
        </w:rPr>
      </w:pPr>
      <w:r w:rsidRPr="003A0AF0">
        <w:t>2.4.4.8</w:t>
      </w:r>
      <w:r>
        <w:rPr>
          <w:rFonts w:asciiTheme="minorHAnsi" w:eastAsiaTheme="minorEastAsia" w:hAnsiTheme="minorHAnsi" w:cstheme="minorBidi"/>
        </w:rPr>
        <w:tab/>
      </w:r>
      <w:r w:rsidRPr="003A0AF0">
        <w:t>DPS 10.6 Kamerový systém</w:t>
      </w:r>
      <w:r>
        <w:rPr>
          <w:webHidden/>
        </w:rPr>
        <w:tab/>
      </w:r>
      <w:r w:rsidR="003A0AF0">
        <w:rPr>
          <w:webHidden/>
        </w:rPr>
        <w:t>86</w:t>
      </w:r>
    </w:p>
    <w:p w14:paraId="40E6ECAA" w14:textId="7F12D56B" w:rsidR="007839D3" w:rsidRDefault="007839D3">
      <w:pPr>
        <w:pStyle w:val="Obsah4"/>
        <w:rPr>
          <w:rFonts w:asciiTheme="minorHAnsi" w:eastAsiaTheme="minorEastAsia" w:hAnsiTheme="minorHAnsi" w:cstheme="minorBidi"/>
        </w:rPr>
      </w:pPr>
      <w:r w:rsidRPr="003A0AF0">
        <w:t>2.4.4.9</w:t>
      </w:r>
      <w:r>
        <w:rPr>
          <w:rFonts w:asciiTheme="minorHAnsi" w:eastAsiaTheme="minorEastAsia" w:hAnsiTheme="minorHAnsi" w:cstheme="minorBidi"/>
        </w:rPr>
        <w:tab/>
      </w:r>
      <w:r w:rsidRPr="003A0AF0">
        <w:t>DPS 10.7 Nový velín kotlů K5 a K6</w:t>
      </w:r>
      <w:r>
        <w:rPr>
          <w:webHidden/>
        </w:rPr>
        <w:tab/>
      </w:r>
      <w:r w:rsidR="003A0AF0">
        <w:rPr>
          <w:webHidden/>
        </w:rPr>
        <w:t>86</w:t>
      </w:r>
    </w:p>
    <w:p w14:paraId="76121164" w14:textId="7D98A06E" w:rsidR="007839D3" w:rsidRDefault="007839D3">
      <w:pPr>
        <w:pStyle w:val="Obsah4"/>
        <w:rPr>
          <w:rFonts w:asciiTheme="minorHAnsi" w:eastAsiaTheme="minorEastAsia" w:hAnsiTheme="minorHAnsi" w:cstheme="minorBidi"/>
        </w:rPr>
      </w:pPr>
      <w:r w:rsidRPr="003A0AF0">
        <w:t>2.4.4.10</w:t>
      </w:r>
      <w:r>
        <w:rPr>
          <w:rFonts w:asciiTheme="minorHAnsi" w:eastAsiaTheme="minorEastAsia" w:hAnsiTheme="minorHAnsi" w:cstheme="minorBidi"/>
        </w:rPr>
        <w:tab/>
      </w:r>
      <w:r w:rsidRPr="003A0AF0">
        <w:t>DPS 10.8 Kontinuální měření emisí na starém i novém komínu</w:t>
      </w:r>
      <w:r>
        <w:rPr>
          <w:webHidden/>
        </w:rPr>
        <w:tab/>
      </w:r>
      <w:r w:rsidR="003A0AF0">
        <w:rPr>
          <w:webHidden/>
        </w:rPr>
        <w:t>87</w:t>
      </w:r>
    </w:p>
    <w:p w14:paraId="2E322F27" w14:textId="39C91F61" w:rsidR="007839D3" w:rsidRDefault="007839D3">
      <w:pPr>
        <w:pStyle w:val="Obsah3"/>
        <w:rPr>
          <w:rFonts w:asciiTheme="minorHAnsi" w:eastAsiaTheme="minorEastAsia" w:hAnsiTheme="minorHAnsi" w:cstheme="minorBidi"/>
        </w:rPr>
      </w:pPr>
      <w:r w:rsidRPr="003A0AF0">
        <w:t>2.4.5</w:t>
      </w:r>
      <w:r>
        <w:rPr>
          <w:rFonts w:asciiTheme="minorHAnsi" w:eastAsiaTheme="minorEastAsia" w:hAnsiTheme="minorHAnsi" w:cstheme="minorBidi"/>
        </w:rPr>
        <w:tab/>
      </w:r>
      <w:r w:rsidRPr="003A0AF0">
        <w:t>PS 11 Spojovací potrubí vnější</w:t>
      </w:r>
      <w:r>
        <w:rPr>
          <w:webHidden/>
        </w:rPr>
        <w:tab/>
      </w:r>
      <w:r w:rsidR="003A0AF0">
        <w:rPr>
          <w:webHidden/>
        </w:rPr>
        <w:t>87</w:t>
      </w:r>
    </w:p>
    <w:p w14:paraId="5647AE87" w14:textId="7550B2EF" w:rsidR="007839D3" w:rsidRDefault="007839D3">
      <w:pPr>
        <w:pStyle w:val="Obsah3"/>
        <w:rPr>
          <w:rFonts w:asciiTheme="minorHAnsi" w:eastAsiaTheme="minorEastAsia" w:hAnsiTheme="minorHAnsi" w:cstheme="minorBidi"/>
        </w:rPr>
      </w:pPr>
      <w:r w:rsidRPr="003A0AF0">
        <w:t>2.4.6</w:t>
      </w:r>
      <w:r>
        <w:rPr>
          <w:rFonts w:asciiTheme="minorHAnsi" w:eastAsiaTheme="minorEastAsia" w:hAnsiTheme="minorHAnsi" w:cstheme="minorBidi"/>
        </w:rPr>
        <w:tab/>
      </w:r>
      <w:r w:rsidRPr="003A0AF0">
        <w:t>PS 12 Zdvihací mechanismy (pokud budou)</w:t>
      </w:r>
      <w:r>
        <w:rPr>
          <w:webHidden/>
        </w:rPr>
        <w:tab/>
      </w:r>
      <w:r w:rsidR="003A0AF0">
        <w:rPr>
          <w:webHidden/>
        </w:rPr>
        <w:t>87</w:t>
      </w:r>
    </w:p>
    <w:p w14:paraId="16FF5633" w14:textId="751D93A2" w:rsidR="007839D3" w:rsidRDefault="007839D3">
      <w:pPr>
        <w:pStyle w:val="Obsah3"/>
        <w:rPr>
          <w:rFonts w:asciiTheme="minorHAnsi" w:eastAsiaTheme="minorEastAsia" w:hAnsiTheme="minorHAnsi" w:cstheme="minorBidi"/>
        </w:rPr>
      </w:pPr>
      <w:r w:rsidRPr="003A0AF0">
        <w:t>2.4.7</w:t>
      </w:r>
      <w:r>
        <w:rPr>
          <w:rFonts w:asciiTheme="minorHAnsi" w:eastAsiaTheme="minorEastAsia" w:hAnsiTheme="minorHAnsi" w:cstheme="minorBidi"/>
        </w:rPr>
        <w:tab/>
      </w:r>
      <w:r w:rsidRPr="003A0AF0">
        <w:t>PS 13 Skládka biomasy</w:t>
      </w:r>
      <w:r>
        <w:rPr>
          <w:webHidden/>
        </w:rPr>
        <w:tab/>
      </w:r>
      <w:r w:rsidR="003A0AF0">
        <w:rPr>
          <w:webHidden/>
        </w:rPr>
        <w:t>87</w:t>
      </w:r>
    </w:p>
    <w:p w14:paraId="5C9A9E3E" w14:textId="4E634018" w:rsidR="007839D3" w:rsidRDefault="007839D3">
      <w:pPr>
        <w:pStyle w:val="Obsah4"/>
        <w:rPr>
          <w:rFonts w:asciiTheme="minorHAnsi" w:eastAsiaTheme="minorEastAsia" w:hAnsiTheme="minorHAnsi" w:cstheme="minorBidi"/>
        </w:rPr>
      </w:pPr>
      <w:r w:rsidRPr="003A0AF0">
        <w:t>2.4.7.1</w:t>
      </w:r>
      <w:r>
        <w:rPr>
          <w:rFonts w:asciiTheme="minorHAnsi" w:eastAsiaTheme="minorEastAsia" w:hAnsiTheme="minorHAnsi" w:cstheme="minorBidi"/>
        </w:rPr>
        <w:tab/>
      </w:r>
      <w:r w:rsidRPr="003A0AF0">
        <w:t>DPS 13.1 Kolový nakladač</w:t>
      </w:r>
      <w:r>
        <w:rPr>
          <w:webHidden/>
        </w:rPr>
        <w:tab/>
      </w:r>
      <w:r w:rsidR="003A0AF0">
        <w:rPr>
          <w:webHidden/>
        </w:rPr>
        <w:t>88</w:t>
      </w:r>
    </w:p>
    <w:p w14:paraId="32B5A7CF" w14:textId="3ABCEC93" w:rsidR="007839D3" w:rsidRDefault="007839D3">
      <w:pPr>
        <w:pStyle w:val="Obsah4"/>
        <w:rPr>
          <w:rFonts w:asciiTheme="minorHAnsi" w:eastAsiaTheme="minorEastAsia" w:hAnsiTheme="minorHAnsi" w:cstheme="minorBidi"/>
        </w:rPr>
      </w:pPr>
      <w:r w:rsidRPr="003A0AF0">
        <w:t>2.4.7.2</w:t>
      </w:r>
      <w:r>
        <w:rPr>
          <w:rFonts w:asciiTheme="minorHAnsi" w:eastAsiaTheme="minorEastAsia" w:hAnsiTheme="minorHAnsi" w:cstheme="minorBidi"/>
        </w:rPr>
        <w:tab/>
      </w:r>
      <w:r w:rsidRPr="003A0AF0">
        <w:t>DPS 13.2 Technologie skladové haly</w:t>
      </w:r>
      <w:r>
        <w:rPr>
          <w:webHidden/>
        </w:rPr>
        <w:tab/>
      </w:r>
      <w:r w:rsidR="003A0AF0">
        <w:rPr>
          <w:webHidden/>
        </w:rPr>
        <w:t>88</w:t>
      </w:r>
    </w:p>
    <w:p w14:paraId="7DF390A1" w14:textId="3A9FF620" w:rsidR="007839D3" w:rsidRDefault="007839D3">
      <w:pPr>
        <w:pStyle w:val="Obsah4"/>
        <w:rPr>
          <w:rFonts w:asciiTheme="minorHAnsi" w:eastAsiaTheme="minorEastAsia" w:hAnsiTheme="minorHAnsi" w:cstheme="minorBidi"/>
        </w:rPr>
      </w:pPr>
      <w:r w:rsidRPr="003A0AF0">
        <w:t>2.4.7.3</w:t>
      </w:r>
      <w:r>
        <w:rPr>
          <w:rFonts w:asciiTheme="minorHAnsi" w:eastAsiaTheme="minorEastAsia" w:hAnsiTheme="minorHAnsi" w:cstheme="minorBidi"/>
        </w:rPr>
        <w:tab/>
      </w:r>
      <w:r w:rsidRPr="003A0AF0">
        <w:t>DPS 13.3 Sušky dřevní štěpky</w:t>
      </w:r>
      <w:r>
        <w:rPr>
          <w:webHidden/>
        </w:rPr>
        <w:tab/>
      </w:r>
      <w:r w:rsidR="003A0AF0">
        <w:rPr>
          <w:webHidden/>
        </w:rPr>
        <w:t>88</w:t>
      </w:r>
    </w:p>
    <w:p w14:paraId="040067EE" w14:textId="220E71BB" w:rsidR="007839D3" w:rsidRDefault="007839D3">
      <w:pPr>
        <w:pStyle w:val="Obsah4"/>
        <w:rPr>
          <w:rFonts w:asciiTheme="minorHAnsi" w:eastAsiaTheme="minorEastAsia" w:hAnsiTheme="minorHAnsi" w:cstheme="minorBidi"/>
        </w:rPr>
      </w:pPr>
      <w:r w:rsidRPr="003A0AF0">
        <w:t>2.4.7.4</w:t>
      </w:r>
      <w:r>
        <w:rPr>
          <w:rFonts w:asciiTheme="minorHAnsi" w:eastAsiaTheme="minorEastAsia" w:hAnsiTheme="minorHAnsi" w:cstheme="minorBidi"/>
        </w:rPr>
        <w:tab/>
      </w:r>
      <w:r w:rsidRPr="003A0AF0">
        <w:t>DPS 13.4 Dopravníky dřevní štěpky</w:t>
      </w:r>
      <w:r>
        <w:rPr>
          <w:webHidden/>
        </w:rPr>
        <w:tab/>
      </w:r>
      <w:r w:rsidR="003A0AF0">
        <w:rPr>
          <w:webHidden/>
        </w:rPr>
        <w:t>88</w:t>
      </w:r>
    </w:p>
    <w:p w14:paraId="1E9FB742" w14:textId="0FDD19F4" w:rsidR="007839D3" w:rsidRDefault="007839D3">
      <w:pPr>
        <w:pStyle w:val="Obsah4"/>
        <w:rPr>
          <w:rFonts w:asciiTheme="minorHAnsi" w:eastAsiaTheme="minorEastAsia" w:hAnsiTheme="minorHAnsi" w:cstheme="minorBidi"/>
        </w:rPr>
      </w:pPr>
      <w:r w:rsidRPr="003A0AF0">
        <w:t>2.4.7.5</w:t>
      </w:r>
      <w:r>
        <w:rPr>
          <w:rFonts w:asciiTheme="minorHAnsi" w:eastAsiaTheme="minorEastAsia" w:hAnsiTheme="minorHAnsi" w:cstheme="minorBidi"/>
        </w:rPr>
        <w:tab/>
      </w:r>
      <w:r w:rsidRPr="003A0AF0">
        <w:t>DPS 13.5 Separátor kovů</w:t>
      </w:r>
      <w:r>
        <w:rPr>
          <w:webHidden/>
        </w:rPr>
        <w:tab/>
      </w:r>
      <w:r w:rsidR="003A0AF0">
        <w:rPr>
          <w:webHidden/>
        </w:rPr>
        <w:t>89</w:t>
      </w:r>
    </w:p>
    <w:p w14:paraId="70460F61" w14:textId="205B59B2" w:rsidR="007839D3" w:rsidRDefault="007839D3">
      <w:pPr>
        <w:pStyle w:val="Obsah4"/>
        <w:rPr>
          <w:rFonts w:asciiTheme="minorHAnsi" w:eastAsiaTheme="minorEastAsia" w:hAnsiTheme="minorHAnsi" w:cstheme="minorBidi"/>
        </w:rPr>
      </w:pPr>
      <w:r w:rsidRPr="003A0AF0">
        <w:t>2.4.7.6</w:t>
      </w:r>
      <w:r>
        <w:rPr>
          <w:rFonts w:asciiTheme="minorHAnsi" w:eastAsiaTheme="minorEastAsia" w:hAnsiTheme="minorHAnsi" w:cstheme="minorBidi"/>
        </w:rPr>
        <w:tab/>
      </w:r>
      <w:r w:rsidRPr="003A0AF0">
        <w:t>DPS 13.6 Zařízení pro třídění dřevní štěpky</w:t>
      </w:r>
      <w:r>
        <w:rPr>
          <w:webHidden/>
        </w:rPr>
        <w:tab/>
      </w:r>
      <w:r w:rsidR="003A0AF0">
        <w:rPr>
          <w:webHidden/>
        </w:rPr>
        <w:t>89</w:t>
      </w:r>
    </w:p>
    <w:p w14:paraId="4AC8E31D" w14:textId="686BBC85" w:rsidR="007839D3" w:rsidRDefault="007839D3">
      <w:pPr>
        <w:pStyle w:val="Obsah4"/>
        <w:rPr>
          <w:rFonts w:asciiTheme="minorHAnsi" w:eastAsiaTheme="minorEastAsia" w:hAnsiTheme="minorHAnsi" w:cstheme="minorBidi"/>
        </w:rPr>
      </w:pPr>
      <w:r w:rsidRPr="003A0AF0">
        <w:t>2.4.7.7</w:t>
      </w:r>
      <w:r>
        <w:rPr>
          <w:rFonts w:asciiTheme="minorHAnsi" w:eastAsiaTheme="minorEastAsia" w:hAnsiTheme="minorHAnsi" w:cstheme="minorBidi"/>
        </w:rPr>
        <w:tab/>
      </w:r>
      <w:r w:rsidRPr="003A0AF0">
        <w:t>DPS 13.7 Zařízení pro drcení nadrozměrných částí dřevní štěpky</w:t>
      </w:r>
      <w:r>
        <w:rPr>
          <w:webHidden/>
        </w:rPr>
        <w:tab/>
      </w:r>
      <w:r w:rsidR="003A0AF0">
        <w:rPr>
          <w:webHidden/>
        </w:rPr>
        <w:t>89</w:t>
      </w:r>
    </w:p>
    <w:p w14:paraId="17BDB883" w14:textId="6BF89E52" w:rsidR="007839D3" w:rsidRDefault="007839D3">
      <w:pPr>
        <w:pStyle w:val="Obsah4"/>
        <w:rPr>
          <w:rFonts w:asciiTheme="minorHAnsi" w:eastAsiaTheme="minorEastAsia" w:hAnsiTheme="minorHAnsi" w:cstheme="minorBidi"/>
        </w:rPr>
      </w:pPr>
      <w:r w:rsidRPr="003A0AF0">
        <w:t>2.4.7.8</w:t>
      </w:r>
      <w:r>
        <w:rPr>
          <w:rFonts w:asciiTheme="minorHAnsi" w:eastAsiaTheme="minorEastAsia" w:hAnsiTheme="minorHAnsi" w:cstheme="minorBidi"/>
        </w:rPr>
        <w:tab/>
      </w:r>
      <w:r w:rsidRPr="003A0AF0">
        <w:t>DPS 13.8 Kontejner na vytříděný kov</w:t>
      </w:r>
      <w:r>
        <w:rPr>
          <w:webHidden/>
        </w:rPr>
        <w:tab/>
      </w:r>
      <w:r w:rsidR="003A0AF0">
        <w:rPr>
          <w:webHidden/>
        </w:rPr>
        <w:t>89</w:t>
      </w:r>
    </w:p>
    <w:p w14:paraId="645C3F6C" w14:textId="1F88DD28" w:rsidR="007839D3" w:rsidRDefault="007839D3">
      <w:pPr>
        <w:pStyle w:val="Obsah4"/>
        <w:rPr>
          <w:rFonts w:asciiTheme="minorHAnsi" w:eastAsiaTheme="minorEastAsia" w:hAnsiTheme="minorHAnsi" w:cstheme="minorBidi"/>
        </w:rPr>
      </w:pPr>
      <w:r w:rsidRPr="003A0AF0">
        <w:t>2.4.7.9</w:t>
      </w:r>
      <w:r>
        <w:rPr>
          <w:rFonts w:asciiTheme="minorHAnsi" w:eastAsiaTheme="minorEastAsia" w:hAnsiTheme="minorHAnsi" w:cstheme="minorBidi"/>
        </w:rPr>
        <w:tab/>
      </w:r>
      <w:r w:rsidRPr="003A0AF0">
        <w:t>DPS 13.9 Silniční váha včetně místního panelu</w:t>
      </w:r>
      <w:r>
        <w:rPr>
          <w:webHidden/>
        </w:rPr>
        <w:tab/>
      </w:r>
      <w:r w:rsidR="003A0AF0">
        <w:rPr>
          <w:webHidden/>
        </w:rPr>
        <w:t>89</w:t>
      </w:r>
    </w:p>
    <w:p w14:paraId="41F9F72A" w14:textId="5A453043" w:rsidR="007839D3" w:rsidRDefault="007839D3">
      <w:pPr>
        <w:pStyle w:val="Obsah4"/>
        <w:rPr>
          <w:rFonts w:asciiTheme="minorHAnsi" w:eastAsiaTheme="minorEastAsia" w:hAnsiTheme="minorHAnsi" w:cstheme="minorBidi"/>
        </w:rPr>
      </w:pPr>
      <w:r w:rsidRPr="003A0AF0">
        <w:t>2.4.7.10</w:t>
      </w:r>
      <w:r>
        <w:rPr>
          <w:rFonts w:asciiTheme="minorHAnsi" w:eastAsiaTheme="minorEastAsia" w:hAnsiTheme="minorHAnsi" w:cstheme="minorBidi"/>
        </w:rPr>
        <w:tab/>
      </w:r>
      <w:r w:rsidRPr="003A0AF0">
        <w:t>DPS 13.10 Pasové váhy</w:t>
      </w:r>
      <w:r>
        <w:rPr>
          <w:webHidden/>
        </w:rPr>
        <w:tab/>
      </w:r>
      <w:r w:rsidR="003A0AF0">
        <w:rPr>
          <w:webHidden/>
        </w:rPr>
        <w:t>89</w:t>
      </w:r>
    </w:p>
    <w:p w14:paraId="2D8BD36F" w14:textId="491406C3" w:rsidR="007839D3" w:rsidRDefault="007839D3">
      <w:pPr>
        <w:pStyle w:val="Obsah4"/>
        <w:rPr>
          <w:rFonts w:asciiTheme="minorHAnsi" w:eastAsiaTheme="minorEastAsia" w:hAnsiTheme="minorHAnsi" w:cstheme="minorBidi"/>
        </w:rPr>
      </w:pPr>
      <w:r w:rsidRPr="003A0AF0">
        <w:t>2.4.7.11</w:t>
      </w:r>
      <w:r>
        <w:rPr>
          <w:rFonts w:asciiTheme="minorHAnsi" w:eastAsiaTheme="minorEastAsia" w:hAnsiTheme="minorHAnsi" w:cstheme="minorBidi"/>
        </w:rPr>
        <w:tab/>
      </w:r>
      <w:r w:rsidRPr="003A0AF0">
        <w:t>DPS 13.11 Rekonstrukce stávající pasové dopravy uhlí</w:t>
      </w:r>
      <w:r>
        <w:rPr>
          <w:webHidden/>
        </w:rPr>
        <w:tab/>
      </w:r>
      <w:r w:rsidR="003A0AF0">
        <w:rPr>
          <w:webHidden/>
        </w:rPr>
        <w:t>89</w:t>
      </w:r>
    </w:p>
    <w:p w14:paraId="683B269C" w14:textId="3579E63D" w:rsidR="007839D3" w:rsidRDefault="007839D3">
      <w:pPr>
        <w:pStyle w:val="Obsah4"/>
        <w:rPr>
          <w:rFonts w:asciiTheme="minorHAnsi" w:eastAsiaTheme="minorEastAsia" w:hAnsiTheme="minorHAnsi" w:cstheme="minorBidi"/>
        </w:rPr>
      </w:pPr>
      <w:r w:rsidRPr="003A0AF0">
        <w:t>2.4.7.12</w:t>
      </w:r>
      <w:r>
        <w:rPr>
          <w:rFonts w:asciiTheme="minorHAnsi" w:eastAsiaTheme="minorEastAsia" w:hAnsiTheme="minorHAnsi" w:cstheme="minorBidi"/>
        </w:rPr>
        <w:tab/>
      </w:r>
      <w:r w:rsidRPr="003A0AF0">
        <w:t>DPS 13.13 Sušárna vzorků</w:t>
      </w:r>
      <w:r>
        <w:rPr>
          <w:webHidden/>
        </w:rPr>
        <w:tab/>
      </w:r>
      <w:r w:rsidR="003A0AF0">
        <w:rPr>
          <w:webHidden/>
        </w:rPr>
        <w:t>90</w:t>
      </w:r>
    </w:p>
    <w:p w14:paraId="40450DFB" w14:textId="00265345" w:rsidR="007839D3" w:rsidRDefault="007839D3">
      <w:pPr>
        <w:pStyle w:val="Obsah2"/>
        <w:rPr>
          <w:rFonts w:asciiTheme="minorHAnsi" w:eastAsiaTheme="minorEastAsia" w:hAnsiTheme="minorHAnsi" w:cstheme="minorBidi"/>
        </w:rPr>
      </w:pPr>
      <w:r w:rsidRPr="003A0AF0">
        <w:t>2.5</w:t>
      </w:r>
      <w:r>
        <w:rPr>
          <w:rFonts w:asciiTheme="minorHAnsi" w:eastAsiaTheme="minorEastAsia" w:hAnsiTheme="minorHAnsi" w:cstheme="minorBidi"/>
        </w:rPr>
        <w:tab/>
      </w:r>
      <w:r w:rsidRPr="003A0AF0">
        <w:t>Náhradní díly a rychle se opotřebující díly</w:t>
      </w:r>
      <w:r>
        <w:rPr>
          <w:webHidden/>
        </w:rPr>
        <w:tab/>
      </w:r>
      <w:r w:rsidR="003A0AF0">
        <w:rPr>
          <w:webHidden/>
        </w:rPr>
        <w:t>91</w:t>
      </w:r>
    </w:p>
    <w:p w14:paraId="343631D2" w14:textId="10DCDE0B" w:rsidR="007839D3" w:rsidRDefault="007839D3">
      <w:pPr>
        <w:pStyle w:val="Obsah2"/>
        <w:rPr>
          <w:rFonts w:asciiTheme="minorHAnsi" w:eastAsiaTheme="minorEastAsia" w:hAnsiTheme="minorHAnsi" w:cstheme="minorBidi"/>
        </w:rPr>
      </w:pPr>
      <w:r w:rsidRPr="003A0AF0">
        <w:t>2.6</w:t>
      </w:r>
      <w:r>
        <w:rPr>
          <w:rFonts w:asciiTheme="minorHAnsi" w:eastAsiaTheme="minorEastAsia" w:hAnsiTheme="minorHAnsi" w:cstheme="minorBidi"/>
        </w:rPr>
        <w:tab/>
      </w:r>
      <w:r w:rsidRPr="003A0AF0">
        <w:t>Zvláštní nářadí a přístrojové vybavení</w:t>
      </w:r>
      <w:r>
        <w:rPr>
          <w:webHidden/>
        </w:rPr>
        <w:tab/>
      </w:r>
      <w:r w:rsidR="003A0AF0">
        <w:rPr>
          <w:webHidden/>
        </w:rPr>
        <w:t>91</w:t>
      </w:r>
    </w:p>
    <w:p w14:paraId="1E2224C0" w14:textId="34681973" w:rsidR="007839D3" w:rsidRDefault="007839D3">
      <w:pPr>
        <w:pStyle w:val="Obsah3"/>
        <w:rPr>
          <w:rFonts w:asciiTheme="minorHAnsi" w:eastAsiaTheme="minorEastAsia" w:hAnsiTheme="minorHAnsi" w:cstheme="minorBidi"/>
        </w:rPr>
      </w:pPr>
      <w:r w:rsidRPr="003A0AF0">
        <w:t>2.6.1</w:t>
      </w:r>
      <w:r>
        <w:rPr>
          <w:rFonts w:asciiTheme="minorHAnsi" w:eastAsiaTheme="minorEastAsia" w:hAnsiTheme="minorHAnsi" w:cstheme="minorBidi"/>
        </w:rPr>
        <w:tab/>
      </w:r>
      <w:r w:rsidRPr="003A0AF0">
        <w:t>Zvláštní nářadí</w:t>
      </w:r>
      <w:r>
        <w:rPr>
          <w:webHidden/>
        </w:rPr>
        <w:tab/>
      </w:r>
      <w:r w:rsidR="003A0AF0">
        <w:rPr>
          <w:webHidden/>
        </w:rPr>
        <w:t>91</w:t>
      </w:r>
    </w:p>
    <w:p w14:paraId="1EE89CF7" w14:textId="00274966" w:rsidR="007839D3" w:rsidRDefault="007839D3">
      <w:pPr>
        <w:pStyle w:val="Obsah3"/>
        <w:rPr>
          <w:rFonts w:asciiTheme="minorHAnsi" w:eastAsiaTheme="minorEastAsia" w:hAnsiTheme="minorHAnsi" w:cstheme="minorBidi"/>
        </w:rPr>
      </w:pPr>
      <w:r w:rsidRPr="003A0AF0">
        <w:t>2.6.2</w:t>
      </w:r>
      <w:r>
        <w:rPr>
          <w:rFonts w:asciiTheme="minorHAnsi" w:eastAsiaTheme="minorEastAsia" w:hAnsiTheme="minorHAnsi" w:cstheme="minorBidi"/>
        </w:rPr>
        <w:tab/>
      </w:r>
      <w:r w:rsidRPr="003A0AF0">
        <w:t>Zvláštní přístrojové vybavení</w:t>
      </w:r>
      <w:r>
        <w:rPr>
          <w:webHidden/>
        </w:rPr>
        <w:tab/>
      </w:r>
      <w:r w:rsidR="003A0AF0">
        <w:rPr>
          <w:webHidden/>
        </w:rPr>
        <w:t>92</w:t>
      </w:r>
    </w:p>
    <w:p w14:paraId="5CDA6095" w14:textId="3FBC1147" w:rsidR="007839D3" w:rsidRDefault="007839D3">
      <w:pPr>
        <w:pStyle w:val="Obsah2"/>
        <w:rPr>
          <w:rFonts w:asciiTheme="minorHAnsi" w:eastAsiaTheme="minorEastAsia" w:hAnsiTheme="minorHAnsi" w:cstheme="minorBidi"/>
        </w:rPr>
      </w:pPr>
      <w:r w:rsidRPr="003A0AF0">
        <w:lastRenderedPageBreak/>
        <w:t>2.7</w:t>
      </w:r>
      <w:r>
        <w:rPr>
          <w:rFonts w:asciiTheme="minorHAnsi" w:eastAsiaTheme="minorEastAsia" w:hAnsiTheme="minorHAnsi" w:cstheme="minorBidi"/>
        </w:rPr>
        <w:tab/>
      </w:r>
      <w:r w:rsidRPr="003A0AF0">
        <w:t>Dodávka služeb a prací</w:t>
      </w:r>
      <w:r>
        <w:rPr>
          <w:webHidden/>
        </w:rPr>
        <w:tab/>
      </w:r>
      <w:r w:rsidR="003A0AF0">
        <w:rPr>
          <w:webHidden/>
        </w:rPr>
        <w:t>92</w:t>
      </w:r>
    </w:p>
    <w:p w14:paraId="40B81E74" w14:textId="4F80A328" w:rsidR="007839D3" w:rsidRDefault="007839D3">
      <w:pPr>
        <w:pStyle w:val="Obsah2"/>
        <w:rPr>
          <w:rFonts w:asciiTheme="minorHAnsi" w:eastAsiaTheme="minorEastAsia" w:hAnsiTheme="minorHAnsi" w:cstheme="minorBidi"/>
        </w:rPr>
      </w:pPr>
      <w:r w:rsidRPr="003A0AF0">
        <w:t>2.8</w:t>
      </w:r>
      <w:r>
        <w:rPr>
          <w:rFonts w:asciiTheme="minorHAnsi" w:eastAsiaTheme="minorEastAsia" w:hAnsiTheme="minorHAnsi" w:cstheme="minorBidi"/>
        </w:rPr>
        <w:tab/>
      </w:r>
      <w:r w:rsidRPr="003A0AF0">
        <w:t>Užívací práva a software</w:t>
      </w:r>
      <w:r>
        <w:rPr>
          <w:webHidden/>
        </w:rPr>
        <w:tab/>
      </w:r>
      <w:r w:rsidR="003A0AF0">
        <w:rPr>
          <w:webHidden/>
        </w:rPr>
        <w:t>92</w:t>
      </w:r>
    </w:p>
    <w:p w14:paraId="72751850" w14:textId="5E4C866D" w:rsidR="007839D3" w:rsidRDefault="007839D3">
      <w:pPr>
        <w:pStyle w:val="Obsah1"/>
        <w:rPr>
          <w:rFonts w:asciiTheme="minorHAnsi" w:eastAsiaTheme="minorEastAsia" w:hAnsiTheme="minorHAnsi" w:cstheme="minorBidi"/>
          <w:b w:val="0"/>
          <w:caps w:val="0"/>
        </w:rPr>
      </w:pPr>
      <w:r w:rsidRPr="003A0AF0">
        <w:t>3.</w:t>
      </w:r>
      <w:r>
        <w:rPr>
          <w:rFonts w:asciiTheme="minorHAnsi" w:eastAsiaTheme="minorEastAsia" w:hAnsiTheme="minorHAnsi" w:cstheme="minorBidi"/>
          <w:b w:val="0"/>
          <w:caps w:val="0"/>
        </w:rPr>
        <w:tab/>
      </w:r>
      <w:r w:rsidRPr="003A0AF0">
        <w:t>Hranice DÍLA</w:t>
      </w:r>
      <w:r>
        <w:rPr>
          <w:webHidden/>
        </w:rPr>
        <w:tab/>
      </w:r>
      <w:r w:rsidR="003A0AF0">
        <w:rPr>
          <w:webHidden/>
        </w:rPr>
        <w:t>93</w:t>
      </w:r>
    </w:p>
    <w:p w14:paraId="11329C8B" w14:textId="5FE43FA5" w:rsidR="007839D3" w:rsidRDefault="007839D3">
      <w:pPr>
        <w:pStyle w:val="Obsah2"/>
        <w:rPr>
          <w:rFonts w:asciiTheme="minorHAnsi" w:eastAsiaTheme="minorEastAsia" w:hAnsiTheme="minorHAnsi" w:cstheme="minorBidi"/>
        </w:rPr>
      </w:pPr>
      <w:r w:rsidRPr="003A0AF0">
        <w:t>3.1</w:t>
      </w:r>
      <w:r>
        <w:rPr>
          <w:rFonts w:asciiTheme="minorHAnsi" w:eastAsiaTheme="minorEastAsia" w:hAnsiTheme="minorHAnsi" w:cstheme="minorBidi"/>
        </w:rPr>
        <w:tab/>
      </w:r>
      <w:r w:rsidRPr="003A0AF0">
        <w:t>Obecně</w:t>
      </w:r>
      <w:r>
        <w:rPr>
          <w:webHidden/>
        </w:rPr>
        <w:tab/>
      </w:r>
      <w:r w:rsidR="003A0AF0">
        <w:rPr>
          <w:webHidden/>
        </w:rPr>
        <w:t>93</w:t>
      </w:r>
    </w:p>
    <w:p w14:paraId="5DAC2E20" w14:textId="349CE4EC" w:rsidR="007839D3" w:rsidRDefault="007839D3">
      <w:pPr>
        <w:pStyle w:val="Obsah2"/>
        <w:rPr>
          <w:rFonts w:asciiTheme="minorHAnsi" w:eastAsiaTheme="minorEastAsia" w:hAnsiTheme="minorHAnsi" w:cstheme="minorBidi"/>
        </w:rPr>
      </w:pPr>
      <w:r w:rsidRPr="003A0AF0">
        <w:t>3.2</w:t>
      </w:r>
      <w:r>
        <w:rPr>
          <w:rFonts w:asciiTheme="minorHAnsi" w:eastAsiaTheme="minorEastAsia" w:hAnsiTheme="minorHAnsi" w:cstheme="minorBidi"/>
        </w:rPr>
        <w:tab/>
      </w:r>
      <w:r w:rsidRPr="003A0AF0">
        <w:t>Stavební část</w:t>
      </w:r>
      <w:r>
        <w:rPr>
          <w:webHidden/>
        </w:rPr>
        <w:tab/>
      </w:r>
      <w:r w:rsidR="003A0AF0">
        <w:rPr>
          <w:webHidden/>
        </w:rPr>
        <w:t>94</w:t>
      </w:r>
    </w:p>
    <w:p w14:paraId="31727338" w14:textId="605C3CEE" w:rsidR="007839D3" w:rsidRDefault="007839D3">
      <w:pPr>
        <w:pStyle w:val="Obsah2"/>
        <w:rPr>
          <w:rFonts w:asciiTheme="minorHAnsi" w:eastAsiaTheme="minorEastAsia" w:hAnsiTheme="minorHAnsi" w:cstheme="minorBidi"/>
        </w:rPr>
      </w:pPr>
      <w:r w:rsidRPr="003A0AF0">
        <w:t>3.3</w:t>
      </w:r>
      <w:r>
        <w:rPr>
          <w:rFonts w:asciiTheme="minorHAnsi" w:eastAsiaTheme="minorEastAsia" w:hAnsiTheme="minorHAnsi" w:cstheme="minorBidi"/>
        </w:rPr>
        <w:tab/>
      </w:r>
      <w:r w:rsidRPr="003A0AF0">
        <w:t>Strojní technologie</w:t>
      </w:r>
      <w:r>
        <w:rPr>
          <w:webHidden/>
        </w:rPr>
        <w:tab/>
      </w:r>
      <w:r w:rsidR="003A0AF0">
        <w:rPr>
          <w:webHidden/>
        </w:rPr>
        <w:t>94</w:t>
      </w:r>
    </w:p>
    <w:p w14:paraId="0EBAECE9" w14:textId="0C5A813A" w:rsidR="007839D3" w:rsidRDefault="007839D3">
      <w:pPr>
        <w:pStyle w:val="Obsah2"/>
        <w:rPr>
          <w:rFonts w:asciiTheme="minorHAnsi" w:eastAsiaTheme="minorEastAsia" w:hAnsiTheme="minorHAnsi" w:cstheme="minorBidi"/>
        </w:rPr>
      </w:pPr>
      <w:r w:rsidRPr="003A0AF0">
        <w:t>3.4</w:t>
      </w:r>
      <w:r>
        <w:rPr>
          <w:rFonts w:asciiTheme="minorHAnsi" w:eastAsiaTheme="minorEastAsia" w:hAnsiTheme="minorHAnsi" w:cstheme="minorBidi"/>
        </w:rPr>
        <w:tab/>
      </w:r>
      <w:r w:rsidRPr="003A0AF0">
        <w:t>Elektro</w:t>
      </w:r>
      <w:r>
        <w:rPr>
          <w:webHidden/>
        </w:rPr>
        <w:tab/>
      </w:r>
      <w:r w:rsidR="003A0AF0">
        <w:rPr>
          <w:webHidden/>
        </w:rPr>
        <w:t>95</w:t>
      </w:r>
    </w:p>
    <w:p w14:paraId="341F57A6" w14:textId="3C8E4D60" w:rsidR="007839D3" w:rsidRDefault="007839D3">
      <w:pPr>
        <w:pStyle w:val="Obsah2"/>
        <w:rPr>
          <w:rFonts w:asciiTheme="minorHAnsi" w:eastAsiaTheme="minorEastAsia" w:hAnsiTheme="minorHAnsi" w:cstheme="minorBidi"/>
        </w:rPr>
      </w:pPr>
      <w:r w:rsidRPr="003A0AF0">
        <w:t>3.5</w:t>
      </w:r>
      <w:r>
        <w:rPr>
          <w:rFonts w:asciiTheme="minorHAnsi" w:eastAsiaTheme="minorEastAsia" w:hAnsiTheme="minorHAnsi" w:cstheme="minorBidi"/>
        </w:rPr>
        <w:tab/>
      </w:r>
      <w:r w:rsidRPr="003A0AF0">
        <w:t>ASŘTP</w:t>
      </w:r>
      <w:r>
        <w:rPr>
          <w:webHidden/>
        </w:rPr>
        <w:tab/>
      </w:r>
      <w:r w:rsidR="003A0AF0">
        <w:rPr>
          <w:webHidden/>
        </w:rPr>
        <w:t>96</w:t>
      </w:r>
    </w:p>
    <w:p w14:paraId="31724D34" w14:textId="164FCBB3" w:rsidR="007839D3" w:rsidRDefault="007839D3">
      <w:pPr>
        <w:pStyle w:val="Obsah1"/>
        <w:rPr>
          <w:rFonts w:asciiTheme="minorHAnsi" w:eastAsiaTheme="minorEastAsia" w:hAnsiTheme="minorHAnsi" w:cstheme="minorBidi"/>
          <w:b w:val="0"/>
          <w:caps w:val="0"/>
        </w:rPr>
      </w:pPr>
      <w:r w:rsidRPr="003A0AF0">
        <w:t>4.</w:t>
      </w:r>
      <w:r>
        <w:rPr>
          <w:rFonts w:asciiTheme="minorHAnsi" w:eastAsiaTheme="minorEastAsia" w:hAnsiTheme="minorHAnsi" w:cstheme="minorBidi"/>
          <w:b w:val="0"/>
          <w:caps w:val="0"/>
        </w:rPr>
        <w:tab/>
      </w:r>
      <w:r w:rsidRPr="003A0AF0">
        <w:t>Požadavky na výkonnost</w:t>
      </w:r>
      <w:r>
        <w:rPr>
          <w:webHidden/>
        </w:rPr>
        <w:tab/>
      </w:r>
      <w:r w:rsidR="003A0AF0">
        <w:rPr>
          <w:webHidden/>
        </w:rPr>
        <w:t>96</w:t>
      </w:r>
    </w:p>
    <w:p w14:paraId="09088BD3" w14:textId="0A8B146A" w:rsidR="007839D3" w:rsidRDefault="007839D3">
      <w:pPr>
        <w:pStyle w:val="Obsah1"/>
        <w:rPr>
          <w:rFonts w:asciiTheme="minorHAnsi" w:eastAsiaTheme="minorEastAsia" w:hAnsiTheme="minorHAnsi" w:cstheme="minorBidi"/>
          <w:b w:val="0"/>
          <w:caps w:val="0"/>
        </w:rPr>
      </w:pPr>
      <w:r w:rsidRPr="003A0AF0">
        <w:t>5.</w:t>
      </w:r>
      <w:r>
        <w:rPr>
          <w:rFonts w:asciiTheme="minorHAnsi" w:eastAsiaTheme="minorEastAsia" w:hAnsiTheme="minorHAnsi" w:cstheme="minorBidi"/>
          <w:b w:val="0"/>
          <w:caps w:val="0"/>
        </w:rPr>
        <w:tab/>
      </w:r>
      <w:r w:rsidRPr="003A0AF0">
        <w:t>Požadavky na technické řešení DÍLA</w:t>
      </w:r>
      <w:r>
        <w:rPr>
          <w:webHidden/>
        </w:rPr>
        <w:tab/>
      </w:r>
      <w:r w:rsidR="003A0AF0">
        <w:rPr>
          <w:webHidden/>
        </w:rPr>
        <w:t>96</w:t>
      </w:r>
    </w:p>
    <w:p w14:paraId="27E8DF84" w14:textId="322F6B57" w:rsidR="007839D3" w:rsidRDefault="007839D3">
      <w:pPr>
        <w:pStyle w:val="Obsah2"/>
        <w:rPr>
          <w:rFonts w:asciiTheme="minorHAnsi" w:eastAsiaTheme="minorEastAsia" w:hAnsiTheme="minorHAnsi" w:cstheme="minorBidi"/>
        </w:rPr>
      </w:pPr>
      <w:r w:rsidRPr="003A0AF0">
        <w:t>5.1</w:t>
      </w:r>
      <w:r>
        <w:rPr>
          <w:rFonts w:asciiTheme="minorHAnsi" w:eastAsiaTheme="minorEastAsia" w:hAnsiTheme="minorHAnsi" w:cstheme="minorBidi"/>
        </w:rPr>
        <w:tab/>
      </w:r>
      <w:r w:rsidRPr="003A0AF0">
        <w:t>Základní požadavky na DÍLO jako celek</w:t>
      </w:r>
      <w:r>
        <w:rPr>
          <w:webHidden/>
        </w:rPr>
        <w:tab/>
      </w:r>
      <w:r w:rsidR="003A0AF0">
        <w:rPr>
          <w:webHidden/>
        </w:rPr>
        <w:t>97</w:t>
      </w:r>
    </w:p>
    <w:p w14:paraId="2BD397D5" w14:textId="1F81A819" w:rsidR="007839D3" w:rsidRDefault="007839D3">
      <w:pPr>
        <w:pStyle w:val="Obsah2"/>
        <w:rPr>
          <w:rFonts w:asciiTheme="minorHAnsi" w:eastAsiaTheme="minorEastAsia" w:hAnsiTheme="minorHAnsi" w:cstheme="minorBidi"/>
        </w:rPr>
      </w:pPr>
      <w:r w:rsidRPr="003A0AF0">
        <w:t>5.2</w:t>
      </w:r>
      <w:r>
        <w:rPr>
          <w:rFonts w:asciiTheme="minorHAnsi" w:eastAsiaTheme="minorEastAsia" w:hAnsiTheme="minorHAnsi" w:cstheme="minorBidi"/>
        </w:rPr>
        <w:tab/>
      </w:r>
      <w:r w:rsidRPr="003A0AF0">
        <w:t>Požadavky na stavební část</w:t>
      </w:r>
      <w:r>
        <w:rPr>
          <w:webHidden/>
        </w:rPr>
        <w:tab/>
      </w:r>
      <w:r w:rsidR="003A0AF0">
        <w:rPr>
          <w:webHidden/>
        </w:rPr>
        <w:t>98</w:t>
      </w:r>
    </w:p>
    <w:p w14:paraId="6F7487CA" w14:textId="6F6E365F" w:rsidR="007839D3" w:rsidRDefault="007839D3">
      <w:pPr>
        <w:pStyle w:val="Obsah3"/>
        <w:rPr>
          <w:rFonts w:asciiTheme="minorHAnsi" w:eastAsiaTheme="minorEastAsia" w:hAnsiTheme="minorHAnsi" w:cstheme="minorBidi"/>
        </w:rPr>
      </w:pPr>
      <w:r w:rsidRPr="003A0AF0">
        <w:t>5.2.1</w:t>
      </w:r>
      <w:r>
        <w:rPr>
          <w:rFonts w:asciiTheme="minorHAnsi" w:eastAsiaTheme="minorEastAsia" w:hAnsiTheme="minorHAnsi" w:cstheme="minorBidi"/>
        </w:rPr>
        <w:tab/>
      </w:r>
      <w:r w:rsidRPr="003A0AF0">
        <w:t>Základní všeobecné požadavky</w:t>
      </w:r>
      <w:r>
        <w:rPr>
          <w:webHidden/>
        </w:rPr>
        <w:tab/>
      </w:r>
      <w:r w:rsidR="003A0AF0">
        <w:rPr>
          <w:webHidden/>
        </w:rPr>
        <w:t>98</w:t>
      </w:r>
    </w:p>
    <w:p w14:paraId="648A402D" w14:textId="152B0C91" w:rsidR="007839D3" w:rsidRDefault="007839D3">
      <w:pPr>
        <w:pStyle w:val="Obsah3"/>
        <w:rPr>
          <w:rFonts w:asciiTheme="minorHAnsi" w:eastAsiaTheme="minorEastAsia" w:hAnsiTheme="minorHAnsi" w:cstheme="minorBidi"/>
        </w:rPr>
      </w:pPr>
      <w:r w:rsidRPr="003A0AF0">
        <w:t>5.2.2</w:t>
      </w:r>
      <w:r>
        <w:rPr>
          <w:rFonts w:asciiTheme="minorHAnsi" w:eastAsiaTheme="minorEastAsia" w:hAnsiTheme="minorHAnsi" w:cstheme="minorBidi"/>
        </w:rPr>
        <w:tab/>
      </w:r>
      <w:r w:rsidRPr="003A0AF0">
        <w:t>Požadavky na stavebně konstrukční řešení stavebních a inženýrských objektů</w:t>
      </w:r>
      <w:r>
        <w:rPr>
          <w:webHidden/>
        </w:rPr>
        <w:tab/>
      </w:r>
      <w:r w:rsidR="003A0AF0">
        <w:rPr>
          <w:webHidden/>
        </w:rPr>
        <w:t>99</w:t>
      </w:r>
    </w:p>
    <w:p w14:paraId="26CCD87D" w14:textId="0A4CFB73" w:rsidR="007839D3" w:rsidRDefault="007839D3">
      <w:pPr>
        <w:pStyle w:val="Obsah4"/>
        <w:rPr>
          <w:rFonts w:asciiTheme="minorHAnsi" w:eastAsiaTheme="minorEastAsia" w:hAnsiTheme="minorHAnsi" w:cstheme="minorBidi"/>
        </w:rPr>
      </w:pPr>
      <w:r w:rsidRPr="003A0AF0">
        <w:t>5.2.2.1</w:t>
      </w:r>
      <w:r>
        <w:rPr>
          <w:rFonts w:asciiTheme="minorHAnsi" w:eastAsiaTheme="minorEastAsia" w:hAnsiTheme="minorHAnsi" w:cstheme="minorBidi"/>
        </w:rPr>
        <w:tab/>
      </w:r>
      <w:r w:rsidRPr="003A0AF0">
        <w:t>Zemní práce</w:t>
      </w:r>
      <w:r>
        <w:rPr>
          <w:webHidden/>
        </w:rPr>
        <w:tab/>
      </w:r>
      <w:r w:rsidR="003A0AF0">
        <w:rPr>
          <w:webHidden/>
        </w:rPr>
        <w:t>99</w:t>
      </w:r>
    </w:p>
    <w:p w14:paraId="1B99FA98" w14:textId="29F60A76" w:rsidR="007839D3" w:rsidRDefault="007839D3">
      <w:pPr>
        <w:pStyle w:val="Obsah4"/>
        <w:rPr>
          <w:rFonts w:asciiTheme="minorHAnsi" w:eastAsiaTheme="minorEastAsia" w:hAnsiTheme="minorHAnsi" w:cstheme="minorBidi"/>
        </w:rPr>
      </w:pPr>
      <w:r w:rsidRPr="003A0AF0">
        <w:t>5.2.2.2</w:t>
      </w:r>
      <w:r>
        <w:rPr>
          <w:rFonts w:asciiTheme="minorHAnsi" w:eastAsiaTheme="minorEastAsia" w:hAnsiTheme="minorHAnsi" w:cstheme="minorBidi"/>
        </w:rPr>
        <w:tab/>
      </w:r>
      <w:r w:rsidRPr="003A0AF0">
        <w:t>Založení</w:t>
      </w:r>
      <w:r>
        <w:rPr>
          <w:webHidden/>
        </w:rPr>
        <w:tab/>
      </w:r>
      <w:r w:rsidR="003A0AF0">
        <w:rPr>
          <w:webHidden/>
        </w:rPr>
        <w:t>99</w:t>
      </w:r>
    </w:p>
    <w:p w14:paraId="7D2F621F" w14:textId="5B0107D9" w:rsidR="007839D3" w:rsidRDefault="007839D3">
      <w:pPr>
        <w:pStyle w:val="Obsah4"/>
        <w:rPr>
          <w:rFonts w:asciiTheme="minorHAnsi" w:eastAsiaTheme="minorEastAsia" w:hAnsiTheme="minorHAnsi" w:cstheme="minorBidi"/>
        </w:rPr>
      </w:pPr>
      <w:r w:rsidRPr="003A0AF0">
        <w:t>5.2.2.3</w:t>
      </w:r>
      <w:r>
        <w:rPr>
          <w:rFonts w:asciiTheme="minorHAnsi" w:eastAsiaTheme="minorEastAsia" w:hAnsiTheme="minorHAnsi" w:cstheme="minorBidi"/>
        </w:rPr>
        <w:tab/>
      </w:r>
      <w:r w:rsidRPr="003A0AF0">
        <w:t>Podzemní objekty</w:t>
      </w:r>
      <w:r>
        <w:rPr>
          <w:webHidden/>
        </w:rPr>
        <w:tab/>
      </w:r>
      <w:r w:rsidR="003A0AF0">
        <w:rPr>
          <w:webHidden/>
        </w:rPr>
        <w:t>100</w:t>
      </w:r>
    </w:p>
    <w:p w14:paraId="1DD4355A" w14:textId="1C64EF55" w:rsidR="007839D3" w:rsidRDefault="007839D3">
      <w:pPr>
        <w:pStyle w:val="Obsah4"/>
        <w:rPr>
          <w:rFonts w:asciiTheme="minorHAnsi" w:eastAsiaTheme="minorEastAsia" w:hAnsiTheme="minorHAnsi" w:cstheme="minorBidi"/>
        </w:rPr>
      </w:pPr>
      <w:r w:rsidRPr="003A0AF0">
        <w:t>5.2.2.4</w:t>
      </w:r>
      <w:r>
        <w:rPr>
          <w:rFonts w:asciiTheme="minorHAnsi" w:eastAsiaTheme="minorEastAsia" w:hAnsiTheme="minorHAnsi" w:cstheme="minorBidi"/>
        </w:rPr>
        <w:tab/>
      </w:r>
      <w:r w:rsidRPr="003A0AF0">
        <w:t>Svislé nosné konstrukce pozemních objektů</w:t>
      </w:r>
      <w:r>
        <w:rPr>
          <w:webHidden/>
        </w:rPr>
        <w:tab/>
      </w:r>
      <w:r w:rsidR="003A0AF0">
        <w:rPr>
          <w:webHidden/>
        </w:rPr>
        <w:t>100</w:t>
      </w:r>
    </w:p>
    <w:p w14:paraId="710F7B5C" w14:textId="40BAB346" w:rsidR="007839D3" w:rsidRDefault="007839D3">
      <w:pPr>
        <w:pStyle w:val="Obsah4"/>
        <w:rPr>
          <w:rFonts w:asciiTheme="minorHAnsi" w:eastAsiaTheme="minorEastAsia" w:hAnsiTheme="minorHAnsi" w:cstheme="minorBidi"/>
        </w:rPr>
      </w:pPr>
      <w:r w:rsidRPr="003A0AF0">
        <w:t>5.2.2.5</w:t>
      </w:r>
      <w:r>
        <w:rPr>
          <w:rFonts w:asciiTheme="minorHAnsi" w:eastAsiaTheme="minorEastAsia" w:hAnsiTheme="minorHAnsi" w:cstheme="minorBidi"/>
        </w:rPr>
        <w:tab/>
      </w:r>
      <w:r w:rsidRPr="003A0AF0">
        <w:t>Horizontální nosné konstrukce</w:t>
      </w:r>
      <w:r>
        <w:rPr>
          <w:webHidden/>
        </w:rPr>
        <w:tab/>
      </w:r>
      <w:r w:rsidR="003A0AF0">
        <w:rPr>
          <w:webHidden/>
        </w:rPr>
        <w:t>100</w:t>
      </w:r>
    </w:p>
    <w:p w14:paraId="79FC6511" w14:textId="0C6E06F4" w:rsidR="007839D3" w:rsidRDefault="007839D3">
      <w:pPr>
        <w:pStyle w:val="Obsah4"/>
        <w:rPr>
          <w:rFonts w:asciiTheme="minorHAnsi" w:eastAsiaTheme="minorEastAsia" w:hAnsiTheme="minorHAnsi" w:cstheme="minorBidi"/>
        </w:rPr>
      </w:pPr>
      <w:r w:rsidRPr="003A0AF0">
        <w:t>5.2.2.6</w:t>
      </w:r>
      <w:r>
        <w:rPr>
          <w:rFonts w:asciiTheme="minorHAnsi" w:eastAsiaTheme="minorEastAsia" w:hAnsiTheme="minorHAnsi" w:cstheme="minorBidi"/>
        </w:rPr>
        <w:tab/>
      </w:r>
      <w:r w:rsidRPr="003A0AF0">
        <w:t>Podpůrné konstrukce strojně technologického zařízení</w:t>
      </w:r>
      <w:r>
        <w:rPr>
          <w:webHidden/>
        </w:rPr>
        <w:tab/>
      </w:r>
      <w:r w:rsidR="003A0AF0">
        <w:rPr>
          <w:webHidden/>
        </w:rPr>
        <w:t>100</w:t>
      </w:r>
    </w:p>
    <w:p w14:paraId="62BE25B3" w14:textId="0802525B" w:rsidR="007839D3" w:rsidRDefault="007839D3">
      <w:pPr>
        <w:pStyle w:val="Obsah4"/>
        <w:rPr>
          <w:rFonts w:asciiTheme="minorHAnsi" w:eastAsiaTheme="minorEastAsia" w:hAnsiTheme="minorHAnsi" w:cstheme="minorBidi"/>
        </w:rPr>
      </w:pPr>
      <w:r w:rsidRPr="003A0AF0">
        <w:t>5.2.2.7</w:t>
      </w:r>
      <w:r>
        <w:rPr>
          <w:rFonts w:asciiTheme="minorHAnsi" w:eastAsiaTheme="minorEastAsia" w:hAnsiTheme="minorHAnsi" w:cstheme="minorBidi"/>
        </w:rPr>
        <w:tab/>
      </w:r>
      <w:r w:rsidRPr="003A0AF0">
        <w:t>Obvodové konstrukce</w:t>
      </w:r>
      <w:r>
        <w:rPr>
          <w:webHidden/>
        </w:rPr>
        <w:tab/>
      </w:r>
      <w:r w:rsidR="003A0AF0">
        <w:rPr>
          <w:webHidden/>
        </w:rPr>
        <w:t>100</w:t>
      </w:r>
    </w:p>
    <w:p w14:paraId="33B92CDA" w14:textId="31F57A4D" w:rsidR="007839D3" w:rsidRDefault="007839D3">
      <w:pPr>
        <w:pStyle w:val="Obsah4"/>
        <w:rPr>
          <w:rFonts w:asciiTheme="minorHAnsi" w:eastAsiaTheme="minorEastAsia" w:hAnsiTheme="minorHAnsi" w:cstheme="minorBidi"/>
        </w:rPr>
      </w:pPr>
      <w:r w:rsidRPr="003A0AF0">
        <w:t>5.2.2.8</w:t>
      </w:r>
      <w:r>
        <w:rPr>
          <w:rFonts w:asciiTheme="minorHAnsi" w:eastAsiaTheme="minorEastAsia" w:hAnsiTheme="minorHAnsi" w:cstheme="minorBidi"/>
        </w:rPr>
        <w:tab/>
      </w:r>
      <w:r w:rsidRPr="003A0AF0">
        <w:t>Střešní konstrukce</w:t>
      </w:r>
      <w:r>
        <w:rPr>
          <w:webHidden/>
        </w:rPr>
        <w:tab/>
      </w:r>
      <w:r w:rsidR="003A0AF0">
        <w:rPr>
          <w:webHidden/>
        </w:rPr>
        <w:t>101</w:t>
      </w:r>
    </w:p>
    <w:p w14:paraId="61FA8574" w14:textId="7AE7B90A" w:rsidR="007839D3" w:rsidRDefault="007839D3">
      <w:pPr>
        <w:pStyle w:val="Obsah4"/>
        <w:rPr>
          <w:rFonts w:asciiTheme="minorHAnsi" w:eastAsiaTheme="minorEastAsia" w:hAnsiTheme="minorHAnsi" w:cstheme="minorBidi"/>
        </w:rPr>
      </w:pPr>
      <w:r w:rsidRPr="003A0AF0">
        <w:t>5.2.2.9</w:t>
      </w:r>
      <w:r>
        <w:rPr>
          <w:rFonts w:asciiTheme="minorHAnsi" w:eastAsiaTheme="minorEastAsia" w:hAnsiTheme="minorHAnsi" w:cstheme="minorBidi"/>
        </w:rPr>
        <w:tab/>
      </w:r>
      <w:r w:rsidRPr="003A0AF0">
        <w:t>Svislé dělící a výplňové konstrukce</w:t>
      </w:r>
      <w:r>
        <w:rPr>
          <w:webHidden/>
        </w:rPr>
        <w:tab/>
      </w:r>
      <w:r w:rsidR="003A0AF0">
        <w:rPr>
          <w:webHidden/>
        </w:rPr>
        <w:t>101</w:t>
      </w:r>
    </w:p>
    <w:p w14:paraId="62DEA04F" w14:textId="18168806" w:rsidR="007839D3" w:rsidRDefault="007839D3">
      <w:pPr>
        <w:pStyle w:val="Obsah4"/>
        <w:rPr>
          <w:rFonts w:asciiTheme="minorHAnsi" w:eastAsiaTheme="minorEastAsia" w:hAnsiTheme="minorHAnsi" w:cstheme="minorBidi"/>
        </w:rPr>
      </w:pPr>
      <w:r w:rsidRPr="003A0AF0">
        <w:t>5.2.2.10</w:t>
      </w:r>
      <w:r>
        <w:rPr>
          <w:rFonts w:asciiTheme="minorHAnsi" w:eastAsiaTheme="minorEastAsia" w:hAnsiTheme="minorHAnsi" w:cstheme="minorBidi"/>
        </w:rPr>
        <w:tab/>
      </w:r>
      <w:r w:rsidRPr="003A0AF0">
        <w:t>Povrchy, podlahy</w:t>
      </w:r>
      <w:r>
        <w:rPr>
          <w:webHidden/>
        </w:rPr>
        <w:tab/>
      </w:r>
      <w:r w:rsidR="003A0AF0">
        <w:rPr>
          <w:webHidden/>
        </w:rPr>
        <w:t>101</w:t>
      </w:r>
    </w:p>
    <w:p w14:paraId="11B8E97E" w14:textId="35F68EDB" w:rsidR="007839D3" w:rsidRDefault="007839D3">
      <w:pPr>
        <w:pStyle w:val="Obsah4"/>
        <w:rPr>
          <w:rFonts w:asciiTheme="minorHAnsi" w:eastAsiaTheme="minorEastAsia" w:hAnsiTheme="minorHAnsi" w:cstheme="minorBidi"/>
        </w:rPr>
      </w:pPr>
      <w:r w:rsidRPr="003A0AF0">
        <w:t>5.2.2.11</w:t>
      </w:r>
      <w:r>
        <w:rPr>
          <w:rFonts w:asciiTheme="minorHAnsi" w:eastAsiaTheme="minorEastAsia" w:hAnsiTheme="minorHAnsi" w:cstheme="minorBidi"/>
        </w:rPr>
        <w:tab/>
      </w:r>
      <w:r w:rsidRPr="003A0AF0">
        <w:t>Výplně otvorů</w:t>
      </w:r>
      <w:r>
        <w:rPr>
          <w:webHidden/>
        </w:rPr>
        <w:tab/>
      </w:r>
      <w:r w:rsidR="003A0AF0">
        <w:rPr>
          <w:webHidden/>
        </w:rPr>
        <w:t>101</w:t>
      </w:r>
    </w:p>
    <w:p w14:paraId="7DE244BC" w14:textId="4547CC91" w:rsidR="007839D3" w:rsidRDefault="007839D3">
      <w:pPr>
        <w:pStyle w:val="Obsah4"/>
        <w:rPr>
          <w:rFonts w:asciiTheme="minorHAnsi" w:eastAsiaTheme="minorEastAsia" w:hAnsiTheme="minorHAnsi" w:cstheme="minorBidi"/>
        </w:rPr>
      </w:pPr>
      <w:r w:rsidRPr="003A0AF0">
        <w:t>5.2.2.12</w:t>
      </w:r>
      <w:r>
        <w:rPr>
          <w:rFonts w:asciiTheme="minorHAnsi" w:eastAsiaTheme="minorEastAsia" w:hAnsiTheme="minorHAnsi" w:cstheme="minorBidi"/>
        </w:rPr>
        <w:tab/>
      </w:r>
      <w:r w:rsidRPr="003A0AF0">
        <w:t>Izolace</w:t>
      </w:r>
      <w:r>
        <w:rPr>
          <w:webHidden/>
        </w:rPr>
        <w:tab/>
      </w:r>
      <w:r w:rsidR="003A0AF0">
        <w:rPr>
          <w:webHidden/>
        </w:rPr>
        <w:t>102</w:t>
      </w:r>
    </w:p>
    <w:p w14:paraId="6C73E8D0" w14:textId="77F04FDA" w:rsidR="007839D3" w:rsidRDefault="007839D3">
      <w:pPr>
        <w:pStyle w:val="Obsah4"/>
        <w:rPr>
          <w:rFonts w:asciiTheme="minorHAnsi" w:eastAsiaTheme="minorEastAsia" w:hAnsiTheme="minorHAnsi" w:cstheme="minorBidi"/>
        </w:rPr>
      </w:pPr>
      <w:r w:rsidRPr="003A0AF0">
        <w:t>5.2.2.13</w:t>
      </w:r>
      <w:r>
        <w:rPr>
          <w:rFonts w:asciiTheme="minorHAnsi" w:eastAsiaTheme="minorEastAsia" w:hAnsiTheme="minorHAnsi" w:cstheme="minorBidi"/>
        </w:rPr>
        <w:tab/>
      </w:r>
      <w:r w:rsidRPr="003A0AF0">
        <w:t>Pomocné ocelové konstrukce</w:t>
      </w:r>
      <w:r>
        <w:rPr>
          <w:webHidden/>
        </w:rPr>
        <w:tab/>
      </w:r>
      <w:r w:rsidR="003A0AF0">
        <w:rPr>
          <w:webHidden/>
        </w:rPr>
        <w:t>102</w:t>
      </w:r>
    </w:p>
    <w:p w14:paraId="35B771F8" w14:textId="76A4EEB8" w:rsidR="007839D3" w:rsidRDefault="007839D3">
      <w:pPr>
        <w:pStyle w:val="Obsah4"/>
        <w:rPr>
          <w:rFonts w:asciiTheme="minorHAnsi" w:eastAsiaTheme="minorEastAsia" w:hAnsiTheme="minorHAnsi" w:cstheme="minorBidi"/>
        </w:rPr>
      </w:pPr>
      <w:r w:rsidRPr="003A0AF0">
        <w:t>5.2.2.14</w:t>
      </w:r>
      <w:r>
        <w:rPr>
          <w:rFonts w:asciiTheme="minorHAnsi" w:eastAsiaTheme="minorEastAsia" w:hAnsiTheme="minorHAnsi" w:cstheme="minorBidi"/>
        </w:rPr>
        <w:tab/>
      </w:r>
      <w:r w:rsidRPr="003A0AF0">
        <w:t>Klempířské konstrukce</w:t>
      </w:r>
      <w:r>
        <w:rPr>
          <w:webHidden/>
        </w:rPr>
        <w:tab/>
      </w:r>
      <w:r w:rsidR="003A0AF0">
        <w:rPr>
          <w:webHidden/>
        </w:rPr>
        <w:t>102</w:t>
      </w:r>
    </w:p>
    <w:p w14:paraId="599BFB0D" w14:textId="0975C05B" w:rsidR="007839D3" w:rsidRDefault="007839D3">
      <w:pPr>
        <w:pStyle w:val="Obsah4"/>
        <w:rPr>
          <w:rFonts w:asciiTheme="minorHAnsi" w:eastAsiaTheme="minorEastAsia" w:hAnsiTheme="minorHAnsi" w:cstheme="minorBidi"/>
        </w:rPr>
      </w:pPr>
      <w:r w:rsidRPr="003A0AF0">
        <w:t>5.2.2.15</w:t>
      </w:r>
      <w:r>
        <w:rPr>
          <w:rFonts w:asciiTheme="minorHAnsi" w:eastAsiaTheme="minorEastAsia" w:hAnsiTheme="minorHAnsi" w:cstheme="minorBidi"/>
        </w:rPr>
        <w:tab/>
      </w:r>
      <w:r w:rsidRPr="003A0AF0">
        <w:t>Speciální úpravy</w:t>
      </w:r>
      <w:r>
        <w:rPr>
          <w:webHidden/>
        </w:rPr>
        <w:tab/>
      </w:r>
      <w:r w:rsidR="003A0AF0">
        <w:rPr>
          <w:webHidden/>
        </w:rPr>
        <w:t>102</w:t>
      </w:r>
    </w:p>
    <w:p w14:paraId="4FFB1842" w14:textId="3150FC1E" w:rsidR="007839D3" w:rsidRDefault="007839D3">
      <w:pPr>
        <w:pStyle w:val="Obsah4"/>
        <w:rPr>
          <w:rFonts w:asciiTheme="minorHAnsi" w:eastAsiaTheme="minorEastAsia" w:hAnsiTheme="minorHAnsi" w:cstheme="minorBidi"/>
        </w:rPr>
      </w:pPr>
      <w:r w:rsidRPr="003A0AF0">
        <w:t>5.2.2.16</w:t>
      </w:r>
      <w:r>
        <w:rPr>
          <w:rFonts w:asciiTheme="minorHAnsi" w:eastAsiaTheme="minorEastAsia" w:hAnsiTheme="minorHAnsi" w:cstheme="minorBidi"/>
        </w:rPr>
        <w:tab/>
      </w:r>
      <w:r w:rsidRPr="003A0AF0">
        <w:t>Komunikační a zpevněné plochy, terénní a sadové úpravy</w:t>
      </w:r>
      <w:r>
        <w:rPr>
          <w:webHidden/>
        </w:rPr>
        <w:tab/>
      </w:r>
      <w:r w:rsidR="003A0AF0">
        <w:rPr>
          <w:webHidden/>
        </w:rPr>
        <w:t>102</w:t>
      </w:r>
    </w:p>
    <w:p w14:paraId="6EDE8373" w14:textId="4ED42042" w:rsidR="007839D3" w:rsidRDefault="007839D3">
      <w:pPr>
        <w:pStyle w:val="Obsah4"/>
        <w:rPr>
          <w:rFonts w:asciiTheme="minorHAnsi" w:eastAsiaTheme="minorEastAsia" w:hAnsiTheme="minorHAnsi" w:cstheme="minorBidi"/>
        </w:rPr>
      </w:pPr>
      <w:r w:rsidRPr="003A0AF0">
        <w:t>5.2.2.17</w:t>
      </w:r>
      <w:r>
        <w:rPr>
          <w:rFonts w:asciiTheme="minorHAnsi" w:eastAsiaTheme="minorEastAsia" w:hAnsiTheme="minorHAnsi" w:cstheme="minorBidi"/>
        </w:rPr>
        <w:tab/>
      </w:r>
      <w:r w:rsidRPr="003A0AF0">
        <w:t>Venkovní osvětlení a vnější uzemňovací síť areálu</w:t>
      </w:r>
      <w:r>
        <w:rPr>
          <w:webHidden/>
        </w:rPr>
        <w:tab/>
      </w:r>
      <w:r w:rsidR="003A0AF0">
        <w:rPr>
          <w:webHidden/>
        </w:rPr>
        <w:t>103</w:t>
      </w:r>
    </w:p>
    <w:p w14:paraId="6965CD0F" w14:textId="483B587C" w:rsidR="007839D3" w:rsidRDefault="007839D3">
      <w:pPr>
        <w:pStyle w:val="Obsah3"/>
        <w:rPr>
          <w:rFonts w:asciiTheme="minorHAnsi" w:eastAsiaTheme="minorEastAsia" w:hAnsiTheme="minorHAnsi" w:cstheme="minorBidi"/>
        </w:rPr>
      </w:pPr>
      <w:r w:rsidRPr="003A0AF0">
        <w:t>5.2.3</w:t>
      </w:r>
      <w:r>
        <w:rPr>
          <w:rFonts w:asciiTheme="minorHAnsi" w:eastAsiaTheme="minorEastAsia" w:hAnsiTheme="minorHAnsi" w:cstheme="minorBidi"/>
        </w:rPr>
        <w:tab/>
      </w:r>
      <w:r w:rsidRPr="003A0AF0">
        <w:t>Požadavky na PBŘ (Požárně bezpečnostní řešení)</w:t>
      </w:r>
      <w:r>
        <w:rPr>
          <w:webHidden/>
        </w:rPr>
        <w:tab/>
      </w:r>
      <w:r w:rsidR="003A0AF0">
        <w:rPr>
          <w:webHidden/>
        </w:rPr>
        <w:t>103</w:t>
      </w:r>
    </w:p>
    <w:p w14:paraId="0178A314" w14:textId="6813472D" w:rsidR="007839D3" w:rsidRDefault="007839D3">
      <w:pPr>
        <w:pStyle w:val="Obsah3"/>
        <w:rPr>
          <w:rFonts w:asciiTheme="minorHAnsi" w:eastAsiaTheme="minorEastAsia" w:hAnsiTheme="minorHAnsi" w:cstheme="minorBidi"/>
        </w:rPr>
      </w:pPr>
      <w:r w:rsidRPr="003A0AF0">
        <w:t>5.2.4</w:t>
      </w:r>
      <w:r>
        <w:rPr>
          <w:rFonts w:asciiTheme="minorHAnsi" w:eastAsiaTheme="minorEastAsia" w:hAnsiTheme="minorHAnsi" w:cstheme="minorBidi"/>
        </w:rPr>
        <w:tab/>
      </w:r>
      <w:r w:rsidRPr="003A0AF0">
        <w:t>Požadavky na techniku prostředí staveb (technické zaříení budov - TZB)</w:t>
      </w:r>
      <w:r>
        <w:rPr>
          <w:webHidden/>
        </w:rPr>
        <w:tab/>
      </w:r>
      <w:r w:rsidR="003A0AF0">
        <w:rPr>
          <w:webHidden/>
        </w:rPr>
        <w:t>103</w:t>
      </w:r>
    </w:p>
    <w:p w14:paraId="0C14D597" w14:textId="43995D11" w:rsidR="007839D3" w:rsidRDefault="007839D3">
      <w:pPr>
        <w:pStyle w:val="Obsah4"/>
        <w:rPr>
          <w:rFonts w:asciiTheme="minorHAnsi" w:eastAsiaTheme="minorEastAsia" w:hAnsiTheme="minorHAnsi" w:cstheme="minorBidi"/>
        </w:rPr>
      </w:pPr>
      <w:r w:rsidRPr="003A0AF0">
        <w:t>5.2.4.1</w:t>
      </w:r>
      <w:r>
        <w:rPr>
          <w:rFonts w:asciiTheme="minorHAnsi" w:eastAsiaTheme="minorEastAsia" w:hAnsiTheme="minorHAnsi" w:cstheme="minorBidi"/>
        </w:rPr>
        <w:tab/>
      </w:r>
      <w:r w:rsidRPr="003A0AF0">
        <w:t>Zdravotně technické instalace</w:t>
      </w:r>
      <w:r>
        <w:rPr>
          <w:webHidden/>
        </w:rPr>
        <w:tab/>
      </w:r>
      <w:r w:rsidR="003A0AF0">
        <w:rPr>
          <w:webHidden/>
        </w:rPr>
        <w:t>103</w:t>
      </w:r>
    </w:p>
    <w:p w14:paraId="1652B27D" w14:textId="6B6E0D05" w:rsidR="007839D3" w:rsidRDefault="007839D3">
      <w:pPr>
        <w:pStyle w:val="Obsah4"/>
        <w:rPr>
          <w:rFonts w:asciiTheme="minorHAnsi" w:eastAsiaTheme="minorEastAsia" w:hAnsiTheme="minorHAnsi" w:cstheme="minorBidi"/>
        </w:rPr>
      </w:pPr>
      <w:r w:rsidRPr="003A0AF0">
        <w:lastRenderedPageBreak/>
        <w:t>5.2.4.2</w:t>
      </w:r>
      <w:r>
        <w:rPr>
          <w:rFonts w:asciiTheme="minorHAnsi" w:eastAsiaTheme="minorEastAsia" w:hAnsiTheme="minorHAnsi" w:cstheme="minorBidi"/>
        </w:rPr>
        <w:tab/>
      </w:r>
      <w:r w:rsidRPr="003A0AF0">
        <w:t>Vzduchotechnika, klimatizace</w:t>
      </w:r>
      <w:r>
        <w:rPr>
          <w:webHidden/>
        </w:rPr>
        <w:tab/>
      </w:r>
      <w:r w:rsidR="003A0AF0">
        <w:rPr>
          <w:webHidden/>
        </w:rPr>
        <w:t>104</w:t>
      </w:r>
    </w:p>
    <w:p w14:paraId="7D961FF7" w14:textId="5DC58CB9" w:rsidR="007839D3" w:rsidRDefault="007839D3">
      <w:pPr>
        <w:pStyle w:val="Obsah4"/>
        <w:rPr>
          <w:rFonts w:asciiTheme="minorHAnsi" w:eastAsiaTheme="minorEastAsia" w:hAnsiTheme="minorHAnsi" w:cstheme="minorBidi"/>
        </w:rPr>
      </w:pPr>
      <w:r w:rsidRPr="003A0AF0">
        <w:t>5.2.4.3</w:t>
      </w:r>
      <w:r>
        <w:rPr>
          <w:rFonts w:asciiTheme="minorHAnsi" w:eastAsiaTheme="minorEastAsia" w:hAnsiTheme="minorHAnsi" w:cstheme="minorBidi"/>
        </w:rPr>
        <w:tab/>
      </w:r>
      <w:r w:rsidRPr="003A0AF0">
        <w:t>Ústřední vytápění</w:t>
      </w:r>
      <w:r>
        <w:rPr>
          <w:webHidden/>
        </w:rPr>
        <w:tab/>
      </w:r>
      <w:r w:rsidR="003A0AF0">
        <w:rPr>
          <w:webHidden/>
        </w:rPr>
        <w:t>104</w:t>
      </w:r>
    </w:p>
    <w:p w14:paraId="035531EB" w14:textId="5023C179" w:rsidR="007839D3" w:rsidRDefault="007839D3">
      <w:pPr>
        <w:pStyle w:val="Obsah4"/>
        <w:rPr>
          <w:rFonts w:asciiTheme="minorHAnsi" w:eastAsiaTheme="minorEastAsia" w:hAnsiTheme="minorHAnsi" w:cstheme="minorBidi"/>
        </w:rPr>
      </w:pPr>
      <w:r w:rsidRPr="003A0AF0">
        <w:t>5.2.4.4</w:t>
      </w:r>
      <w:r>
        <w:rPr>
          <w:rFonts w:asciiTheme="minorHAnsi" w:eastAsiaTheme="minorEastAsia" w:hAnsiTheme="minorHAnsi" w:cstheme="minorBidi"/>
        </w:rPr>
        <w:tab/>
      </w:r>
      <w:r w:rsidRPr="003A0AF0">
        <w:t>Vnitřní elektrická instalace stavební</w:t>
      </w:r>
      <w:r>
        <w:rPr>
          <w:webHidden/>
        </w:rPr>
        <w:tab/>
      </w:r>
      <w:r w:rsidR="003A0AF0">
        <w:rPr>
          <w:webHidden/>
        </w:rPr>
        <w:t>105</w:t>
      </w:r>
    </w:p>
    <w:p w14:paraId="7668C4E2" w14:textId="63CC2B66" w:rsidR="007839D3" w:rsidRDefault="007839D3">
      <w:pPr>
        <w:pStyle w:val="Obsah4"/>
        <w:rPr>
          <w:rFonts w:asciiTheme="minorHAnsi" w:eastAsiaTheme="minorEastAsia" w:hAnsiTheme="minorHAnsi" w:cstheme="minorBidi"/>
        </w:rPr>
      </w:pPr>
      <w:r w:rsidRPr="003A0AF0">
        <w:t>5.2.4.5</w:t>
      </w:r>
      <w:r>
        <w:rPr>
          <w:rFonts w:asciiTheme="minorHAnsi" w:eastAsiaTheme="minorEastAsia" w:hAnsiTheme="minorHAnsi" w:cstheme="minorBidi"/>
        </w:rPr>
        <w:tab/>
      </w:r>
      <w:r w:rsidRPr="003A0AF0">
        <w:t>Vnější osvětlení</w:t>
      </w:r>
      <w:r>
        <w:rPr>
          <w:webHidden/>
        </w:rPr>
        <w:tab/>
      </w:r>
      <w:r w:rsidR="003A0AF0">
        <w:rPr>
          <w:webHidden/>
        </w:rPr>
        <w:t>106</w:t>
      </w:r>
    </w:p>
    <w:p w14:paraId="2C55FB01" w14:textId="4B72F776" w:rsidR="007839D3" w:rsidRDefault="007839D3">
      <w:pPr>
        <w:pStyle w:val="Obsah4"/>
        <w:rPr>
          <w:rFonts w:asciiTheme="minorHAnsi" w:eastAsiaTheme="minorEastAsia" w:hAnsiTheme="minorHAnsi" w:cstheme="minorBidi"/>
        </w:rPr>
      </w:pPr>
      <w:r w:rsidRPr="003A0AF0">
        <w:t>5.2.4.6</w:t>
      </w:r>
      <w:r>
        <w:rPr>
          <w:rFonts w:asciiTheme="minorHAnsi" w:eastAsiaTheme="minorEastAsia" w:hAnsiTheme="minorHAnsi" w:cstheme="minorBidi"/>
        </w:rPr>
        <w:tab/>
      </w:r>
      <w:r w:rsidRPr="003A0AF0">
        <w:t>Zdvihací prostředky</w:t>
      </w:r>
      <w:r>
        <w:rPr>
          <w:webHidden/>
        </w:rPr>
        <w:tab/>
      </w:r>
      <w:r w:rsidR="003A0AF0">
        <w:rPr>
          <w:webHidden/>
        </w:rPr>
        <w:t>106</w:t>
      </w:r>
    </w:p>
    <w:p w14:paraId="798B2B4E" w14:textId="7F89A8ED" w:rsidR="007839D3" w:rsidRDefault="007839D3">
      <w:pPr>
        <w:pStyle w:val="Obsah3"/>
        <w:rPr>
          <w:rFonts w:asciiTheme="minorHAnsi" w:eastAsiaTheme="minorEastAsia" w:hAnsiTheme="minorHAnsi" w:cstheme="minorBidi"/>
        </w:rPr>
      </w:pPr>
      <w:r w:rsidRPr="003A0AF0">
        <w:t>5.2.5</w:t>
      </w:r>
      <w:r>
        <w:rPr>
          <w:rFonts w:asciiTheme="minorHAnsi" w:eastAsiaTheme="minorEastAsia" w:hAnsiTheme="minorHAnsi" w:cstheme="minorBidi"/>
        </w:rPr>
        <w:tab/>
      </w:r>
      <w:r w:rsidRPr="003A0AF0">
        <w:t>Doklady</w:t>
      </w:r>
      <w:r>
        <w:rPr>
          <w:webHidden/>
        </w:rPr>
        <w:tab/>
      </w:r>
      <w:r w:rsidR="003A0AF0">
        <w:rPr>
          <w:webHidden/>
        </w:rPr>
        <w:t>106</w:t>
      </w:r>
    </w:p>
    <w:p w14:paraId="6B093649" w14:textId="448D5EAB" w:rsidR="007839D3" w:rsidRDefault="007839D3">
      <w:pPr>
        <w:pStyle w:val="Obsah3"/>
        <w:rPr>
          <w:rFonts w:asciiTheme="minorHAnsi" w:eastAsiaTheme="minorEastAsia" w:hAnsiTheme="minorHAnsi" w:cstheme="minorBidi"/>
        </w:rPr>
      </w:pPr>
      <w:r w:rsidRPr="003A0AF0">
        <w:t>5.2.6</w:t>
      </w:r>
      <w:r>
        <w:rPr>
          <w:rFonts w:asciiTheme="minorHAnsi" w:eastAsiaTheme="minorEastAsia" w:hAnsiTheme="minorHAnsi" w:cstheme="minorBidi"/>
        </w:rPr>
        <w:tab/>
      </w:r>
      <w:r w:rsidRPr="003A0AF0">
        <w:t>Koncepce návrhu řešení jednotlivých stavebních a inženýrských objektů</w:t>
      </w:r>
      <w:r>
        <w:rPr>
          <w:webHidden/>
        </w:rPr>
        <w:tab/>
      </w:r>
      <w:r w:rsidR="003A0AF0">
        <w:rPr>
          <w:webHidden/>
        </w:rPr>
        <w:t>107</w:t>
      </w:r>
    </w:p>
    <w:p w14:paraId="5B747E89" w14:textId="39D224CA" w:rsidR="007839D3" w:rsidRDefault="007839D3">
      <w:pPr>
        <w:pStyle w:val="Obsah2"/>
        <w:rPr>
          <w:rFonts w:asciiTheme="minorHAnsi" w:eastAsiaTheme="minorEastAsia" w:hAnsiTheme="minorHAnsi" w:cstheme="minorBidi"/>
        </w:rPr>
      </w:pPr>
      <w:r w:rsidRPr="003A0AF0">
        <w:t>5.3</w:t>
      </w:r>
      <w:r>
        <w:rPr>
          <w:rFonts w:asciiTheme="minorHAnsi" w:eastAsiaTheme="minorEastAsia" w:hAnsiTheme="minorHAnsi" w:cstheme="minorBidi"/>
        </w:rPr>
        <w:tab/>
      </w:r>
      <w:r w:rsidRPr="003A0AF0">
        <w:t>Požadavky na strojní technologie a související zařízení</w:t>
      </w:r>
      <w:r>
        <w:rPr>
          <w:webHidden/>
        </w:rPr>
        <w:tab/>
      </w:r>
      <w:r w:rsidR="003A0AF0">
        <w:rPr>
          <w:webHidden/>
        </w:rPr>
        <w:t>107</w:t>
      </w:r>
    </w:p>
    <w:p w14:paraId="1F273CE4" w14:textId="08E593BD" w:rsidR="007839D3" w:rsidRDefault="007839D3">
      <w:pPr>
        <w:pStyle w:val="Obsah3"/>
        <w:rPr>
          <w:rFonts w:asciiTheme="minorHAnsi" w:eastAsiaTheme="minorEastAsia" w:hAnsiTheme="minorHAnsi" w:cstheme="minorBidi"/>
        </w:rPr>
      </w:pPr>
      <w:r w:rsidRPr="003A0AF0">
        <w:t>5.3.1</w:t>
      </w:r>
      <w:r>
        <w:rPr>
          <w:rFonts w:asciiTheme="minorHAnsi" w:eastAsiaTheme="minorEastAsia" w:hAnsiTheme="minorHAnsi" w:cstheme="minorBidi"/>
        </w:rPr>
        <w:tab/>
      </w:r>
      <w:r w:rsidRPr="003A0AF0">
        <w:t>Základní požadavky na montáž včetně svařování</w:t>
      </w:r>
      <w:r>
        <w:rPr>
          <w:webHidden/>
        </w:rPr>
        <w:tab/>
      </w:r>
      <w:r w:rsidR="003A0AF0">
        <w:rPr>
          <w:webHidden/>
        </w:rPr>
        <w:t>107</w:t>
      </w:r>
    </w:p>
    <w:p w14:paraId="3F57B89E" w14:textId="460B1647" w:rsidR="007839D3" w:rsidRDefault="007839D3">
      <w:pPr>
        <w:pStyle w:val="Obsah3"/>
        <w:rPr>
          <w:rFonts w:asciiTheme="minorHAnsi" w:eastAsiaTheme="minorEastAsia" w:hAnsiTheme="minorHAnsi" w:cstheme="minorBidi"/>
        </w:rPr>
      </w:pPr>
      <w:r w:rsidRPr="003A0AF0">
        <w:t>5.3.2</w:t>
      </w:r>
      <w:r>
        <w:rPr>
          <w:rFonts w:asciiTheme="minorHAnsi" w:eastAsiaTheme="minorEastAsia" w:hAnsiTheme="minorHAnsi" w:cstheme="minorBidi"/>
        </w:rPr>
        <w:tab/>
      </w:r>
      <w:r w:rsidRPr="003A0AF0">
        <w:t>Základní požadavky na zařízení</w:t>
      </w:r>
      <w:r>
        <w:rPr>
          <w:webHidden/>
        </w:rPr>
        <w:tab/>
      </w:r>
      <w:r w:rsidR="003A0AF0">
        <w:rPr>
          <w:webHidden/>
        </w:rPr>
        <w:t>108</w:t>
      </w:r>
    </w:p>
    <w:p w14:paraId="23524B4F" w14:textId="2DAE17F0" w:rsidR="007839D3" w:rsidRDefault="007839D3">
      <w:pPr>
        <w:pStyle w:val="Obsah4"/>
        <w:rPr>
          <w:rFonts w:asciiTheme="minorHAnsi" w:eastAsiaTheme="minorEastAsia" w:hAnsiTheme="minorHAnsi" w:cstheme="minorBidi"/>
        </w:rPr>
      </w:pPr>
      <w:r w:rsidRPr="003A0AF0">
        <w:t>5.3.2.1</w:t>
      </w:r>
      <w:r>
        <w:rPr>
          <w:rFonts w:asciiTheme="minorHAnsi" w:eastAsiaTheme="minorEastAsia" w:hAnsiTheme="minorHAnsi" w:cstheme="minorBidi"/>
        </w:rPr>
        <w:tab/>
      </w:r>
      <w:r w:rsidRPr="003A0AF0">
        <w:t>Nádoby, zásobníky, výměníky</w:t>
      </w:r>
      <w:r>
        <w:rPr>
          <w:webHidden/>
        </w:rPr>
        <w:tab/>
      </w:r>
      <w:r w:rsidR="003A0AF0">
        <w:rPr>
          <w:webHidden/>
        </w:rPr>
        <w:t>108</w:t>
      </w:r>
    </w:p>
    <w:p w14:paraId="271FDB3C" w14:textId="398937ED" w:rsidR="007839D3" w:rsidRDefault="007839D3">
      <w:pPr>
        <w:pStyle w:val="Obsah4"/>
        <w:rPr>
          <w:rFonts w:asciiTheme="minorHAnsi" w:eastAsiaTheme="minorEastAsia" w:hAnsiTheme="minorHAnsi" w:cstheme="minorBidi"/>
        </w:rPr>
      </w:pPr>
      <w:r w:rsidRPr="003A0AF0">
        <w:t>5.3.2.2</w:t>
      </w:r>
      <w:r>
        <w:rPr>
          <w:rFonts w:asciiTheme="minorHAnsi" w:eastAsiaTheme="minorEastAsia" w:hAnsiTheme="minorHAnsi" w:cstheme="minorBidi"/>
        </w:rPr>
        <w:tab/>
      </w:r>
      <w:r w:rsidRPr="003A0AF0">
        <w:t>Ventilátory</w:t>
      </w:r>
      <w:r>
        <w:rPr>
          <w:webHidden/>
        </w:rPr>
        <w:tab/>
      </w:r>
      <w:r w:rsidR="003A0AF0">
        <w:rPr>
          <w:webHidden/>
        </w:rPr>
        <w:t>108</w:t>
      </w:r>
    </w:p>
    <w:p w14:paraId="0C2A55DB" w14:textId="7F829C99" w:rsidR="007839D3" w:rsidRDefault="007839D3">
      <w:pPr>
        <w:pStyle w:val="Obsah4"/>
        <w:rPr>
          <w:rFonts w:asciiTheme="minorHAnsi" w:eastAsiaTheme="minorEastAsia" w:hAnsiTheme="minorHAnsi" w:cstheme="minorBidi"/>
        </w:rPr>
      </w:pPr>
      <w:r w:rsidRPr="003A0AF0">
        <w:t>5.3.2.3</w:t>
      </w:r>
      <w:r>
        <w:rPr>
          <w:rFonts w:asciiTheme="minorHAnsi" w:eastAsiaTheme="minorEastAsia" w:hAnsiTheme="minorHAnsi" w:cstheme="minorBidi"/>
        </w:rPr>
        <w:tab/>
      </w:r>
      <w:r w:rsidRPr="003A0AF0">
        <w:t>Čerpadla</w:t>
      </w:r>
      <w:r>
        <w:rPr>
          <w:webHidden/>
        </w:rPr>
        <w:tab/>
      </w:r>
      <w:r w:rsidR="003A0AF0">
        <w:rPr>
          <w:webHidden/>
        </w:rPr>
        <w:t>109</w:t>
      </w:r>
    </w:p>
    <w:p w14:paraId="4F2C69DB" w14:textId="2E1AA361" w:rsidR="007839D3" w:rsidRDefault="007839D3">
      <w:pPr>
        <w:pStyle w:val="Obsah4"/>
        <w:rPr>
          <w:rFonts w:asciiTheme="minorHAnsi" w:eastAsiaTheme="minorEastAsia" w:hAnsiTheme="minorHAnsi" w:cstheme="minorBidi"/>
        </w:rPr>
      </w:pPr>
      <w:r w:rsidRPr="003A0AF0">
        <w:t>5.3.2.4</w:t>
      </w:r>
      <w:r>
        <w:rPr>
          <w:rFonts w:asciiTheme="minorHAnsi" w:eastAsiaTheme="minorEastAsia" w:hAnsiTheme="minorHAnsi" w:cstheme="minorBidi"/>
        </w:rPr>
        <w:tab/>
      </w:r>
      <w:r w:rsidRPr="003A0AF0">
        <w:t>Pohony</w:t>
      </w:r>
      <w:r>
        <w:rPr>
          <w:webHidden/>
        </w:rPr>
        <w:tab/>
      </w:r>
      <w:r w:rsidR="003A0AF0">
        <w:rPr>
          <w:webHidden/>
        </w:rPr>
        <w:t>109</w:t>
      </w:r>
    </w:p>
    <w:p w14:paraId="75E5D258" w14:textId="554E4931" w:rsidR="007839D3" w:rsidRDefault="007839D3">
      <w:pPr>
        <w:pStyle w:val="Obsah4"/>
        <w:rPr>
          <w:rFonts w:asciiTheme="minorHAnsi" w:eastAsiaTheme="minorEastAsia" w:hAnsiTheme="minorHAnsi" w:cstheme="minorBidi"/>
        </w:rPr>
      </w:pPr>
      <w:r w:rsidRPr="003A0AF0">
        <w:t>5.3.2.5</w:t>
      </w:r>
      <w:r>
        <w:rPr>
          <w:rFonts w:asciiTheme="minorHAnsi" w:eastAsiaTheme="minorEastAsia" w:hAnsiTheme="minorHAnsi" w:cstheme="minorBidi"/>
        </w:rPr>
        <w:tab/>
      </w:r>
      <w:r w:rsidRPr="003A0AF0">
        <w:t>Potrubí, armatury a příslušenství</w:t>
      </w:r>
      <w:r>
        <w:rPr>
          <w:webHidden/>
        </w:rPr>
        <w:tab/>
      </w:r>
      <w:r w:rsidR="003A0AF0">
        <w:rPr>
          <w:webHidden/>
        </w:rPr>
        <w:t>109</w:t>
      </w:r>
    </w:p>
    <w:p w14:paraId="0CC3675E" w14:textId="3D41C769" w:rsidR="007839D3" w:rsidRDefault="007839D3">
      <w:pPr>
        <w:pStyle w:val="Obsah4"/>
        <w:rPr>
          <w:rFonts w:asciiTheme="minorHAnsi" w:eastAsiaTheme="minorEastAsia" w:hAnsiTheme="minorHAnsi" w:cstheme="minorBidi"/>
        </w:rPr>
      </w:pPr>
      <w:r w:rsidRPr="003A0AF0">
        <w:t>5.3.2.6</w:t>
      </w:r>
      <w:r>
        <w:rPr>
          <w:rFonts w:asciiTheme="minorHAnsi" w:eastAsiaTheme="minorEastAsia" w:hAnsiTheme="minorHAnsi" w:cstheme="minorBidi"/>
        </w:rPr>
        <w:tab/>
      </w:r>
      <w:r w:rsidRPr="003A0AF0">
        <w:t>Konstrukční materiál a vnitřní protikorozní ochrana</w:t>
      </w:r>
      <w:r>
        <w:rPr>
          <w:webHidden/>
        </w:rPr>
        <w:tab/>
      </w:r>
      <w:r w:rsidR="003A0AF0">
        <w:rPr>
          <w:webHidden/>
        </w:rPr>
        <w:t>110</w:t>
      </w:r>
    </w:p>
    <w:p w14:paraId="3F613C1E" w14:textId="25F2014C" w:rsidR="007839D3" w:rsidRDefault="007839D3">
      <w:pPr>
        <w:pStyle w:val="Obsah4"/>
        <w:rPr>
          <w:rFonts w:asciiTheme="minorHAnsi" w:eastAsiaTheme="minorEastAsia" w:hAnsiTheme="minorHAnsi" w:cstheme="minorBidi"/>
        </w:rPr>
      </w:pPr>
      <w:r w:rsidRPr="003A0AF0">
        <w:t>5.3.2.7</w:t>
      </w:r>
      <w:r>
        <w:rPr>
          <w:rFonts w:asciiTheme="minorHAnsi" w:eastAsiaTheme="minorEastAsia" w:hAnsiTheme="minorHAnsi" w:cstheme="minorBidi"/>
        </w:rPr>
        <w:tab/>
      </w:r>
      <w:r w:rsidRPr="003A0AF0">
        <w:t>Izolace</w:t>
      </w:r>
      <w:r>
        <w:rPr>
          <w:webHidden/>
        </w:rPr>
        <w:tab/>
      </w:r>
      <w:r w:rsidR="003A0AF0">
        <w:rPr>
          <w:webHidden/>
        </w:rPr>
        <w:t>110</w:t>
      </w:r>
    </w:p>
    <w:p w14:paraId="104C22DE" w14:textId="7D2A8CFC" w:rsidR="007839D3" w:rsidRDefault="007839D3">
      <w:pPr>
        <w:pStyle w:val="Obsah4"/>
        <w:rPr>
          <w:rFonts w:asciiTheme="minorHAnsi" w:eastAsiaTheme="minorEastAsia" w:hAnsiTheme="minorHAnsi" w:cstheme="minorBidi"/>
        </w:rPr>
      </w:pPr>
      <w:r w:rsidRPr="003A0AF0">
        <w:t>5.3.2.8</w:t>
      </w:r>
      <w:r>
        <w:rPr>
          <w:rFonts w:asciiTheme="minorHAnsi" w:eastAsiaTheme="minorEastAsia" w:hAnsiTheme="minorHAnsi" w:cstheme="minorBidi"/>
        </w:rPr>
        <w:tab/>
      </w:r>
      <w:r w:rsidRPr="003A0AF0">
        <w:t>Nátěry</w:t>
      </w:r>
      <w:r>
        <w:rPr>
          <w:webHidden/>
        </w:rPr>
        <w:tab/>
      </w:r>
      <w:r w:rsidR="003A0AF0">
        <w:rPr>
          <w:webHidden/>
        </w:rPr>
        <w:t>111</w:t>
      </w:r>
    </w:p>
    <w:p w14:paraId="53E25B90" w14:textId="04EC1C47" w:rsidR="007839D3" w:rsidRDefault="007839D3">
      <w:pPr>
        <w:pStyle w:val="Obsah3"/>
        <w:rPr>
          <w:rFonts w:asciiTheme="minorHAnsi" w:eastAsiaTheme="minorEastAsia" w:hAnsiTheme="minorHAnsi" w:cstheme="minorBidi"/>
        </w:rPr>
      </w:pPr>
      <w:r w:rsidRPr="003A0AF0">
        <w:t>5.3.3</w:t>
      </w:r>
      <w:r>
        <w:rPr>
          <w:rFonts w:asciiTheme="minorHAnsi" w:eastAsiaTheme="minorEastAsia" w:hAnsiTheme="minorHAnsi" w:cstheme="minorBidi"/>
        </w:rPr>
        <w:tab/>
      </w:r>
      <w:r w:rsidRPr="003A0AF0">
        <w:t>Požadavky na silnoproudé rozvody</w:t>
      </w:r>
      <w:r>
        <w:rPr>
          <w:webHidden/>
        </w:rPr>
        <w:tab/>
      </w:r>
      <w:r w:rsidR="003A0AF0">
        <w:rPr>
          <w:webHidden/>
        </w:rPr>
        <w:t>112</w:t>
      </w:r>
    </w:p>
    <w:p w14:paraId="2DDF9701" w14:textId="695A95C4" w:rsidR="007839D3" w:rsidRDefault="007839D3">
      <w:pPr>
        <w:pStyle w:val="Obsah4"/>
        <w:rPr>
          <w:rFonts w:asciiTheme="minorHAnsi" w:eastAsiaTheme="minorEastAsia" w:hAnsiTheme="minorHAnsi" w:cstheme="minorBidi"/>
        </w:rPr>
      </w:pPr>
      <w:r w:rsidRPr="003A0AF0">
        <w:t>5.3.3.1</w:t>
      </w:r>
      <w:r>
        <w:rPr>
          <w:rFonts w:asciiTheme="minorHAnsi" w:eastAsiaTheme="minorEastAsia" w:hAnsiTheme="minorHAnsi" w:cstheme="minorBidi"/>
        </w:rPr>
        <w:tab/>
      </w:r>
      <w:r w:rsidRPr="003A0AF0">
        <w:t xml:space="preserve">Základní požadavky (společné pro všechny </w:t>
      </w:r>
      <w:r w:rsidRPr="003A0AF0">
        <w:rPr>
          <w:smallCaps/>
        </w:rPr>
        <w:t>části díla</w:t>
      </w:r>
      <w:r w:rsidRPr="003A0AF0">
        <w:t>)</w:t>
      </w:r>
      <w:r>
        <w:rPr>
          <w:webHidden/>
        </w:rPr>
        <w:tab/>
      </w:r>
      <w:r w:rsidR="003A0AF0">
        <w:rPr>
          <w:webHidden/>
        </w:rPr>
        <w:t>112</w:t>
      </w:r>
    </w:p>
    <w:p w14:paraId="75B0C638" w14:textId="7F500E87" w:rsidR="007839D3" w:rsidRDefault="007839D3">
      <w:pPr>
        <w:pStyle w:val="Obsah4"/>
        <w:rPr>
          <w:rFonts w:asciiTheme="minorHAnsi" w:eastAsiaTheme="minorEastAsia" w:hAnsiTheme="minorHAnsi" w:cstheme="minorBidi"/>
        </w:rPr>
      </w:pPr>
      <w:r w:rsidRPr="003A0AF0">
        <w:t>5.3.3.2</w:t>
      </w:r>
      <w:r>
        <w:rPr>
          <w:rFonts w:asciiTheme="minorHAnsi" w:eastAsiaTheme="minorEastAsia" w:hAnsiTheme="minorHAnsi" w:cstheme="minorBidi"/>
        </w:rPr>
        <w:tab/>
      </w:r>
      <w:r w:rsidRPr="003A0AF0">
        <w:t>Základní požadavky na elektrické motory 0,4 kV</w:t>
      </w:r>
      <w:r>
        <w:rPr>
          <w:webHidden/>
        </w:rPr>
        <w:tab/>
      </w:r>
      <w:r w:rsidR="003A0AF0">
        <w:rPr>
          <w:webHidden/>
        </w:rPr>
        <w:t>116</w:t>
      </w:r>
    </w:p>
    <w:p w14:paraId="19B14FC7" w14:textId="0C04535F" w:rsidR="007839D3" w:rsidRDefault="007839D3">
      <w:pPr>
        <w:pStyle w:val="Obsah4"/>
        <w:rPr>
          <w:rFonts w:asciiTheme="minorHAnsi" w:eastAsiaTheme="minorEastAsia" w:hAnsiTheme="minorHAnsi" w:cstheme="minorBidi"/>
        </w:rPr>
      </w:pPr>
      <w:r w:rsidRPr="003A0AF0">
        <w:t>5.3.3.3</w:t>
      </w:r>
      <w:r>
        <w:rPr>
          <w:rFonts w:asciiTheme="minorHAnsi" w:eastAsiaTheme="minorEastAsia" w:hAnsiTheme="minorHAnsi" w:cstheme="minorBidi"/>
        </w:rPr>
        <w:tab/>
      </w:r>
      <w:r w:rsidRPr="003A0AF0">
        <w:t>Elektrické pohony regulačních a uzavíracích armatur</w:t>
      </w:r>
      <w:r>
        <w:rPr>
          <w:webHidden/>
        </w:rPr>
        <w:tab/>
      </w:r>
      <w:r w:rsidR="003A0AF0">
        <w:rPr>
          <w:webHidden/>
        </w:rPr>
        <w:t>117</w:t>
      </w:r>
    </w:p>
    <w:p w14:paraId="424E3B77" w14:textId="17A41B53" w:rsidR="007839D3" w:rsidRDefault="007839D3">
      <w:pPr>
        <w:pStyle w:val="Obsah4"/>
        <w:rPr>
          <w:rFonts w:asciiTheme="minorHAnsi" w:eastAsiaTheme="minorEastAsia" w:hAnsiTheme="minorHAnsi" w:cstheme="minorBidi"/>
        </w:rPr>
      </w:pPr>
      <w:r w:rsidRPr="003A0AF0">
        <w:t>5.3.3.4</w:t>
      </w:r>
      <w:r>
        <w:rPr>
          <w:rFonts w:asciiTheme="minorHAnsi" w:eastAsiaTheme="minorEastAsia" w:hAnsiTheme="minorHAnsi" w:cstheme="minorBidi"/>
        </w:rPr>
        <w:tab/>
      </w:r>
      <w:r w:rsidRPr="003A0AF0">
        <w:t>Místní ovládací skříňky</w:t>
      </w:r>
      <w:r>
        <w:rPr>
          <w:webHidden/>
        </w:rPr>
        <w:tab/>
      </w:r>
      <w:r w:rsidR="003A0AF0">
        <w:rPr>
          <w:webHidden/>
        </w:rPr>
        <w:t>118</w:t>
      </w:r>
    </w:p>
    <w:p w14:paraId="4E4C2A95" w14:textId="2E54186B" w:rsidR="007839D3" w:rsidRDefault="007839D3">
      <w:pPr>
        <w:pStyle w:val="Obsah4"/>
        <w:rPr>
          <w:rFonts w:asciiTheme="minorHAnsi" w:eastAsiaTheme="minorEastAsia" w:hAnsiTheme="minorHAnsi" w:cstheme="minorBidi"/>
        </w:rPr>
      </w:pPr>
      <w:r w:rsidRPr="003A0AF0">
        <w:t>5.3.3.5</w:t>
      </w:r>
      <w:r>
        <w:rPr>
          <w:rFonts w:asciiTheme="minorHAnsi" w:eastAsiaTheme="minorEastAsia" w:hAnsiTheme="minorHAnsi" w:cstheme="minorBidi"/>
        </w:rPr>
        <w:tab/>
      </w:r>
      <w:r w:rsidRPr="003A0AF0">
        <w:t>Přechodové skříňky</w:t>
      </w:r>
      <w:r>
        <w:rPr>
          <w:webHidden/>
        </w:rPr>
        <w:tab/>
      </w:r>
      <w:r w:rsidR="003A0AF0">
        <w:rPr>
          <w:webHidden/>
        </w:rPr>
        <w:t>118</w:t>
      </w:r>
    </w:p>
    <w:p w14:paraId="5B0A749D" w14:textId="69611B64" w:rsidR="007839D3" w:rsidRDefault="007839D3">
      <w:pPr>
        <w:pStyle w:val="Obsah4"/>
        <w:rPr>
          <w:rFonts w:asciiTheme="minorHAnsi" w:eastAsiaTheme="minorEastAsia" w:hAnsiTheme="minorHAnsi" w:cstheme="minorBidi"/>
        </w:rPr>
      </w:pPr>
      <w:r w:rsidRPr="003A0AF0">
        <w:t>5.3.3.6</w:t>
      </w:r>
      <w:r>
        <w:rPr>
          <w:rFonts w:asciiTheme="minorHAnsi" w:eastAsiaTheme="minorEastAsia" w:hAnsiTheme="minorHAnsi" w:cstheme="minorBidi"/>
        </w:rPr>
        <w:tab/>
      </w:r>
      <w:r w:rsidRPr="003A0AF0">
        <w:t>Požadavky na signálovou vazbu a ovládání pohonů</w:t>
      </w:r>
      <w:r>
        <w:rPr>
          <w:webHidden/>
        </w:rPr>
        <w:tab/>
      </w:r>
      <w:r w:rsidR="003A0AF0">
        <w:rPr>
          <w:webHidden/>
        </w:rPr>
        <w:t>118</w:t>
      </w:r>
    </w:p>
    <w:p w14:paraId="3B2886BF" w14:textId="468C8BD2" w:rsidR="007839D3" w:rsidRDefault="007839D3">
      <w:pPr>
        <w:pStyle w:val="Obsah4"/>
        <w:rPr>
          <w:rFonts w:asciiTheme="minorHAnsi" w:eastAsiaTheme="minorEastAsia" w:hAnsiTheme="minorHAnsi" w:cstheme="minorBidi"/>
        </w:rPr>
      </w:pPr>
      <w:r w:rsidRPr="003A0AF0">
        <w:t>5.3.3.7</w:t>
      </w:r>
      <w:r>
        <w:rPr>
          <w:rFonts w:asciiTheme="minorHAnsi" w:eastAsiaTheme="minorEastAsia" w:hAnsiTheme="minorHAnsi" w:cstheme="minorBidi"/>
        </w:rPr>
        <w:tab/>
      </w:r>
      <w:r w:rsidRPr="003A0AF0">
        <w:t>Bezpečnostní vypínání zařízení</w:t>
      </w:r>
      <w:r>
        <w:rPr>
          <w:webHidden/>
        </w:rPr>
        <w:tab/>
      </w:r>
      <w:r w:rsidR="003A0AF0">
        <w:rPr>
          <w:webHidden/>
        </w:rPr>
        <w:t>120</w:t>
      </w:r>
    </w:p>
    <w:p w14:paraId="1CC633D1" w14:textId="449261A3" w:rsidR="007839D3" w:rsidRDefault="007839D3">
      <w:pPr>
        <w:pStyle w:val="Obsah4"/>
        <w:rPr>
          <w:rFonts w:asciiTheme="minorHAnsi" w:eastAsiaTheme="minorEastAsia" w:hAnsiTheme="minorHAnsi" w:cstheme="minorBidi"/>
        </w:rPr>
      </w:pPr>
      <w:r w:rsidRPr="003A0AF0">
        <w:t>5.3.3.8</w:t>
      </w:r>
      <w:r>
        <w:rPr>
          <w:rFonts w:asciiTheme="minorHAnsi" w:eastAsiaTheme="minorEastAsia" w:hAnsiTheme="minorHAnsi" w:cstheme="minorBidi"/>
        </w:rPr>
        <w:tab/>
      </w:r>
      <w:r w:rsidRPr="003A0AF0">
        <w:t>Ostatní elektrovýzbroj</w:t>
      </w:r>
      <w:r>
        <w:rPr>
          <w:webHidden/>
        </w:rPr>
        <w:tab/>
      </w:r>
      <w:r w:rsidR="003A0AF0">
        <w:rPr>
          <w:webHidden/>
        </w:rPr>
        <w:t>120</w:t>
      </w:r>
    </w:p>
    <w:p w14:paraId="7ABE9803" w14:textId="2DAB2B1C" w:rsidR="007839D3" w:rsidRDefault="007839D3">
      <w:pPr>
        <w:pStyle w:val="Obsah3"/>
        <w:rPr>
          <w:rFonts w:asciiTheme="minorHAnsi" w:eastAsiaTheme="minorEastAsia" w:hAnsiTheme="minorHAnsi" w:cstheme="minorBidi"/>
        </w:rPr>
      </w:pPr>
      <w:r w:rsidRPr="003A0AF0">
        <w:t>5.3.4</w:t>
      </w:r>
      <w:r>
        <w:rPr>
          <w:rFonts w:asciiTheme="minorHAnsi" w:eastAsiaTheme="minorEastAsia" w:hAnsiTheme="minorHAnsi" w:cstheme="minorBidi"/>
        </w:rPr>
        <w:tab/>
      </w:r>
      <w:r w:rsidRPr="003A0AF0">
        <w:t>Systém kontroly a řízení</w:t>
      </w:r>
      <w:r>
        <w:rPr>
          <w:webHidden/>
        </w:rPr>
        <w:tab/>
      </w:r>
      <w:r w:rsidR="003A0AF0">
        <w:rPr>
          <w:webHidden/>
        </w:rPr>
        <w:t>120</w:t>
      </w:r>
    </w:p>
    <w:p w14:paraId="7CDAA90A" w14:textId="56DA1B42" w:rsidR="007839D3" w:rsidRDefault="007839D3">
      <w:pPr>
        <w:pStyle w:val="Obsah4"/>
        <w:rPr>
          <w:rFonts w:asciiTheme="minorHAnsi" w:eastAsiaTheme="minorEastAsia" w:hAnsiTheme="minorHAnsi" w:cstheme="minorBidi"/>
        </w:rPr>
      </w:pPr>
      <w:r w:rsidRPr="003A0AF0">
        <w:t>5.3.4.1</w:t>
      </w:r>
      <w:r>
        <w:rPr>
          <w:rFonts w:asciiTheme="minorHAnsi" w:eastAsiaTheme="minorEastAsia" w:hAnsiTheme="minorHAnsi" w:cstheme="minorBidi"/>
        </w:rPr>
        <w:tab/>
      </w:r>
      <w:r w:rsidRPr="003A0AF0">
        <w:t>Základní koncepce</w:t>
      </w:r>
      <w:r>
        <w:rPr>
          <w:webHidden/>
        </w:rPr>
        <w:tab/>
      </w:r>
      <w:r w:rsidR="003A0AF0">
        <w:rPr>
          <w:webHidden/>
        </w:rPr>
        <w:t>120</w:t>
      </w:r>
    </w:p>
    <w:p w14:paraId="6B93F1DF" w14:textId="5D352E37" w:rsidR="007839D3" w:rsidRDefault="007839D3">
      <w:pPr>
        <w:pStyle w:val="Obsah4"/>
        <w:rPr>
          <w:rFonts w:asciiTheme="minorHAnsi" w:eastAsiaTheme="minorEastAsia" w:hAnsiTheme="minorHAnsi" w:cstheme="minorBidi"/>
        </w:rPr>
      </w:pPr>
      <w:r w:rsidRPr="003A0AF0">
        <w:t>5.3.4.2</w:t>
      </w:r>
      <w:r>
        <w:rPr>
          <w:rFonts w:asciiTheme="minorHAnsi" w:eastAsiaTheme="minorEastAsia" w:hAnsiTheme="minorHAnsi" w:cstheme="minorBidi"/>
        </w:rPr>
        <w:tab/>
      </w:r>
      <w:r w:rsidRPr="003A0AF0">
        <w:t>Řešení rozhraní člověk – stroj (HMI)</w:t>
      </w:r>
      <w:r>
        <w:rPr>
          <w:webHidden/>
        </w:rPr>
        <w:tab/>
      </w:r>
      <w:r w:rsidR="003A0AF0">
        <w:rPr>
          <w:webHidden/>
        </w:rPr>
        <w:t>121</w:t>
      </w:r>
    </w:p>
    <w:p w14:paraId="25B2E0FD" w14:textId="65A19617" w:rsidR="007839D3" w:rsidRDefault="007839D3">
      <w:pPr>
        <w:pStyle w:val="Obsah4"/>
        <w:rPr>
          <w:rFonts w:asciiTheme="minorHAnsi" w:eastAsiaTheme="minorEastAsia" w:hAnsiTheme="minorHAnsi" w:cstheme="minorBidi"/>
        </w:rPr>
      </w:pPr>
      <w:r w:rsidRPr="003A0AF0">
        <w:t>5.3.4.3</w:t>
      </w:r>
      <w:r>
        <w:rPr>
          <w:rFonts w:asciiTheme="minorHAnsi" w:eastAsiaTheme="minorEastAsia" w:hAnsiTheme="minorHAnsi" w:cstheme="minorBidi"/>
        </w:rPr>
        <w:tab/>
      </w:r>
      <w:r w:rsidRPr="003A0AF0">
        <w:t>Úroveň automatizace</w:t>
      </w:r>
      <w:r>
        <w:rPr>
          <w:webHidden/>
        </w:rPr>
        <w:tab/>
      </w:r>
      <w:r w:rsidR="003A0AF0">
        <w:rPr>
          <w:webHidden/>
        </w:rPr>
        <w:t>122</w:t>
      </w:r>
    </w:p>
    <w:p w14:paraId="5A6E0FD1" w14:textId="1C282E85" w:rsidR="007839D3" w:rsidRDefault="007839D3">
      <w:pPr>
        <w:pStyle w:val="Obsah4"/>
        <w:rPr>
          <w:rFonts w:asciiTheme="minorHAnsi" w:eastAsiaTheme="minorEastAsia" w:hAnsiTheme="minorHAnsi" w:cstheme="minorBidi"/>
        </w:rPr>
      </w:pPr>
      <w:r w:rsidRPr="003A0AF0">
        <w:t>5.3.4.4</w:t>
      </w:r>
      <w:r>
        <w:rPr>
          <w:rFonts w:asciiTheme="minorHAnsi" w:eastAsiaTheme="minorEastAsia" w:hAnsiTheme="minorHAnsi" w:cstheme="minorBidi"/>
        </w:rPr>
        <w:tab/>
      </w:r>
      <w:r w:rsidRPr="003A0AF0">
        <w:t>Základní funkce ŘS kotle</w:t>
      </w:r>
      <w:r>
        <w:rPr>
          <w:webHidden/>
        </w:rPr>
        <w:tab/>
      </w:r>
      <w:r w:rsidR="003A0AF0">
        <w:rPr>
          <w:webHidden/>
        </w:rPr>
        <w:t>122</w:t>
      </w:r>
    </w:p>
    <w:p w14:paraId="4B61B0D2" w14:textId="7CEBB105" w:rsidR="007839D3" w:rsidRDefault="007839D3">
      <w:pPr>
        <w:pStyle w:val="Obsah4"/>
        <w:rPr>
          <w:rFonts w:asciiTheme="minorHAnsi" w:eastAsiaTheme="minorEastAsia" w:hAnsiTheme="minorHAnsi" w:cstheme="minorBidi"/>
        </w:rPr>
      </w:pPr>
      <w:r w:rsidRPr="003A0AF0">
        <w:t>5.3.4.5</w:t>
      </w:r>
      <w:r>
        <w:rPr>
          <w:rFonts w:asciiTheme="minorHAnsi" w:eastAsiaTheme="minorEastAsia" w:hAnsiTheme="minorHAnsi" w:cstheme="minorBidi"/>
        </w:rPr>
        <w:tab/>
      </w:r>
      <w:r w:rsidRPr="003A0AF0">
        <w:t>Architektura ŘS</w:t>
      </w:r>
      <w:r>
        <w:rPr>
          <w:webHidden/>
        </w:rPr>
        <w:tab/>
      </w:r>
      <w:r w:rsidR="003A0AF0">
        <w:rPr>
          <w:webHidden/>
        </w:rPr>
        <w:t>124</w:t>
      </w:r>
    </w:p>
    <w:p w14:paraId="7DC957B4" w14:textId="4D4A2627" w:rsidR="007839D3" w:rsidRDefault="007839D3">
      <w:pPr>
        <w:pStyle w:val="Obsah4"/>
        <w:rPr>
          <w:rFonts w:asciiTheme="minorHAnsi" w:eastAsiaTheme="minorEastAsia" w:hAnsiTheme="minorHAnsi" w:cstheme="minorBidi"/>
        </w:rPr>
      </w:pPr>
      <w:r w:rsidRPr="003A0AF0">
        <w:t>5.3.4.6</w:t>
      </w:r>
      <w:r>
        <w:rPr>
          <w:rFonts w:asciiTheme="minorHAnsi" w:eastAsiaTheme="minorEastAsia" w:hAnsiTheme="minorHAnsi" w:cstheme="minorBidi"/>
        </w:rPr>
        <w:tab/>
      </w:r>
      <w:r w:rsidRPr="003A0AF0">
        <w:t>Požadavky na řešení ochranných systémů</w:t>
      </w:r>
      <w:r>
        <w:rPr>
          <w:webHidden/>
        </w:rPr>
        <w:tab/>
      </w:r>
      <w:r w:rsidR="003A0AF0">
        <w:rPr>
          <w:webHidden/>
        </w:rPr>
        <w:t>128</w:t>
      </w:r>
    </w:p>
    <w:p w14:paraId="3036986A" w14:textId="2E5FFAA4" w:rsidR="007839D3" w:rsidRDefault="007839D3">
      <w:pPr>
        <w:pStyle w:val="Obsah4"/>
        <w:rPr>
          <w:rFonts w:asciiTheme="minorHAnsi" w:eastAsiaTheme="minorEastAsia" w:hAnsiTheme="minorHAnsi" w:cstheme="minorBidi"/>
        </w:rPr>
      </w:pPr>
      <w:r w:rsidRPr="003A0AF0">
        <w:t>5.3.4.7</w:t>
      </w:r>
      <w:r>
        <w:rPr>
          <w:rFonts w:asciiTheme="minorHAnsi" w:eastAsiaTheme="minorEastAsia" w:hAnsiTheme="minorHAnsi" w:cstheme="minorBidi"/>
        </w:rPr>
        <w:tab/>
      </w:r>
      <w:r w:rsidRPr="003A0AF0">
        <w:t>Kvalitativní požadavky na výkonnost a rezervy řídicího systému</w:t>
      </w:r>
      <w:r>
        <w:rPr>
          <w:webHidden/>
        </w:rPr>
        <w:tab/>
      </w:r>
      <w:r w:rsidR="003A0AF0">
        <w:rPr>
          <w:webHidden/>
        </w:rPr>
        <w:t>129</w:t>
      </w:r>
    </w:p>
    <w:p w14:paraId="3981F672" w14:textId="3F2AB534" w:rsidR="007839D3" w:rsidRDefault="007839D3">
      <w:pPr>
        <w:pStyle w:val="Obsah4"/>
        <w:rPr>
          <w:rFonts w:asciiTheme="minorHAnsi" w:eastAsiaTheme="minorEastAsia" w:hAnsiTheme="minorHAnsi" w:cstheme="minorBidi"/>
        </w:rPr>
      </w:pPr>
      <w:r w:rsidRPr="003A0AF0">
        <w:t>5.3.4.8</w:t>
      </w:r>
      <w:r>
        <w:rPr>
          <w:rFonts w:asciiTheme="minorHAnsi" w:eastAsiaTheme="minorEastAsia" w:hAnsiTheme="minorHAnsi" w:cstheme="minorBidi"/>
        </w:rPr>
        <w:tab/>
      </w:r>
      <w:r w:rsidRPr="003A0AF0">
        <w:t>Společné požadavky na ŘS</w:t>
      </w:r>
      <w:r>
        <w:rPr>
          <w:webHidden/>
        </w:rPr>
        <w:tab/>
      </w:r>
      <w:r w:rsidR="003A0AF0">
        <w:rPr>
          <w:webHidden/>
        </w:rPr>
        <w:t>130</w:t>
      </w:r>
    </w:p>
    <w:p w14:paraId="49D84862" w14:textId="6E2755C6" w:rsidR="007839D3" w:rsidRDefault="007839D3">
      <w:pPr>
        <w:pStyle w:val="Obsah4"/>
        <w:rPr>
          <w:rFonts w:asciiTheme="minorHAnsi" w:eastAsiaTheme="minorEastAsia" w:hAnsiTheme="minorHAnsi" w:cstheme="minorBidi"/>
        </w:rPr>
      </w:pPr>
      <w:r w:rsidRPr="003A0AF0">
        <w:t>5.3.4.9</w:t>
      </w:r>
      <w:r>
        <w:rPr>
          <w:rFonts w:asciiTheme="minorHAnsi" w:eastAsiaTheme="minorEastAsia" w:hAnsiTheme="minorHAnsi" w:cstheme="minorBidi"/>
        </w:rPr>
        <w:tab/>
      </w:r>
      <w:r w:rsidRPr="003A0AF0">
        <w:t>Polní instrumentace (MaR)</w:t>
      </w:r>
      <w:r>
        <w:rPr>
          <w:webHidden/>
        </w:rPr>
        <w:tab/>
      </w:r>
      <w:r w:rsidR="003A0AF0">
        <w:rPr>
          <w:webHidden/>
        </w:rPr>
        <w:t>131</w:t>
      </w:r>
    </w:p>
    <w:p w14:paraId="095DB0B2" w14:textId="36A1331D" w:rsidR="007839D3" w:rsidRDefault="007839D3">
      <w:pPr>
        <w:pStyle w:val="Obsah4"/>
        <w:rPr>
          <w:rFonts w:asciiTheme="minorHAnsi" w:eastAsiaTheme="minorEastAsia" w:hAnsiTheme="minorHAnsi" w:cstheme="minorBidi"/>
        </w:rPr>
      </w:pPr>
      <w:r w:rsidRPr="003A0AF0">
        <w:lastRenderedPageBreak/>
        <w:t>5.3.4.10</w:t>
      </w:r>
      <w:r>
        <w:rPr>
          <w:rFonts w:asciiTheme="minorHAnsi" w:eastAsiaTheme="minorEastAsia" w:hAnsiTheme="minorHAnsi" w:cstheme="minorBidi"/>
        </w:rPr>
        <w:tab/>
      </w:r>
      <w:r w:rsidRPr="003A0AF0">
        <w:t>Napájení ŘS</w:t>
      </w:r>
      <w:r>
        <w:rPr>
          <w:webHidden/>
        </w:rPr>
        <w:tab/>
      </w:r>
      <w:r w:rsidR="003A0AF0">
        <w:rPr>
          <w:webHidden/>
        </w:rPr>
        <w:t>137</w:t>
      </w:r>
    </w:p>
    <w:p w14:paraId="6A504F03" w14:textId="4E10EC00" w:rsidR="007839D3" w:rsidRDefault="007839D3">
      <w:pPr>
        <w:pStyle w:val="Obsah3"/>
        <w:rPr>
          <w:rFonts w:asciiTheme="minorHAnsi" w:eastAsiaTheme="minorEastAsia" w:hAnsiTheme="minorHAnsi" w:cstheme="minorBidi"/>
        </w:rPr>
      </w:pPr>
      <w:r w:rsidRPr="003A0AF0">
        <w:t>5.3.5</w:t>
      </w:r>
      <w:r>
        <w:rPr>
          <w:rFonts w:asciiTheme="minorHAnsi" w:eastAsiaTheme="minorEastAsia" w:hAnsiTheme="minorHAnsi" w:cstheme="minorBidi"/>
        </w:rPr>
        <w:tab/>
      </w:r>
      <w:r w:rsidRPr="003A0AF0">
        <w:t>Další elektronické systémy</w:t>
      </w:r>
      <w:r>
        <w:rPr>
          <w:webHidden/>
        </w:rPr>
        <w:tab/>
      </w:r>
      <w:r w:rsidR="003A0AF0">
        <w:rPr>
          <w:webHidden/>
        </w:rPr>
        <w:t>137</w:t>
      </w:r>
    </w:p>
    <w:p w14:paraId="25F428B1" w14:textId="38EB3C3C" w:rsidR="007839D3" w:rsidRDefault="007839D3">
      <w:pPr>
        <w:pStyle w:val="Obsah4"/>
        <w:rPr>
          <w:rFonts w:asciiTheme="minorHAnsi" w:eastAsiaTheme="minorEastAsia" w:hAnsiTheme="minorHAnsi" w:cstheme="minorBidi"/>
        </w:rPr>
      </w:pPr>
      <w:r w:rsidRPr="003A0AF0">
        <w:t>5.3.5.1</w:t>
      </w:r>
      <w:r>
        <w:rPr>
          <w:rFonts w:asciiTheme="minorHAnsi" w:eastAsiaTheme="minorEastAsia" w:hAnsiTheme="minorHAnsi" w:cstheme="minorBidi"/>
        </w:rPr>
        <w:tab/>
      </w:r>
      <w:r w:rsidRPr="003A0AF0">
        <w:t>Provozní kamerový systém</w:t>
      </w:r>
      <w:r>
        <w:rPr>
          <w:webHidden/>
        </w:rPr>
        <w:tab/>
      </w:r>
      <w:r w:rsidR="003A0AF0">
        <w:rPr>
          <w:webHidden/>
        </w:rPr>
        <w:t>137</w:t>
      </w:r>
    </w:p>
    <w:p w14:paraId="22C9D8C8" w14:textId="0C80DB19" w:rsidR="007839D3" w:rsidRDefault="007839D3">
      <w:pPr>
        <w:pStyle w:val="Obsah4"/>
        <w:rPr>
          <w:rFonts w:asciiTheme="minorHAnsi" w:eastAsiaTheme="minorEastAsia" w:hAnsiTheme="minorHAnsi" w:cstheme="minorBidi"/>
        </w:rPr>
      </w:pPr>
      <w:r w:rsidRPr="003A0AF0">
        <w:t>5.3.5.2</w:t>
      </w:r>
      <w:r>
        <w:rPr>
          <w:rFonts w:asciiTheme="minorHAnsi" w:eastAsiaTheme="minorEastAsia" w:hAnsiTheme="minorHAnsi" w:cstheme="minorBidi"/>
        </w:rPr>
        <w:tab/>
      </w:r>
      <w:r w:rsidRPr="003A0AF0">
        <w:t>Vibrační monitorovací systém (VMS)</w:t>
      </w:r>
      <w:r>
        <w:rPr>
          <w:webHidden/>
        </w:rPr>
        <w:tab/>
      </w:r>
      <w:r w:rsidR="003A0AF0">
        <w:rPr>
          <w:webHidden/>
        </w:rPr>
        <w:t>138</w:t>
      </w:r>
    </w:p>
    <w:p w14:paraId="348E3943" w14:textId="36ADE771" w:rsidR="007839D3" w:rsidRDefault="007839D3">
      <w:pPr>
        <w:pStyle w:val="Obsah4"/>
        <w:rPr>
          <w:rFonts w:asciiTheme="minorHAnsi" w:eastAsiaTheme="minorEastAsia" w:hAnsiTheme="minorHAnsi" w:cstheme="minorBidi"/>
        </w:rPr>
      </w:pPr>
      <w:r w:rsidRPr="003A0AF0">
        <w:t>5.3.5.3</w:t>
      </w:r>
      <w:r>
        <w:rPr>
          <w:rFonts w:asciiTheme="minorHAnsi" w:eastAsiaTheme="minorEastAsia" w:hAnsiTheme="minorHAnsi" w:cstheme="minorBidi"/>
        </w:rPr>
        <w:tab/>
      </w:r>
      <w:r w:rsidRPr="003A0AF0">
        <w:t>Emisní monitoring</w:t>
      </w:r>
      <w:r>
        <w:rPr>
          <w:webHidden/>
        </w:rPr>
        <w:tab/>
      </w:r>
      <w:r w:rsidR="003A0AF0">
        <w:rPr>
          <w:webHidden/>
        </w:rPr>
        <w:t>138</w:t>
      </w:r>
    </w:p>
    <w:p w14:paraId="4F37998E" w14:textId="05810C26" w:rsidR="007839D3" w:rsidRDefault="007839D3">
      <w:pPr>
        <w:pStyle w:val="Obsah2"/>
        <w:rPr>
          <w:rFonts w:asciiTheme="minorHAnsi" w:eastAsiaTheme="minorEastAsia" w:hAnsiTheme="minorHAnsi" w:cstheme="minorBidi"/>
        </w:rPr>
      </w:pPr>
      <w:r w:rsidRPr="003A0AF0">
        <w:t>5.4</w:t>
      </w:r>
      <w:r>
        <w:rPr>
          <w:rFonts w:asciiTheme="minorHAnsi" w:eastAsiaTheme="minorEastAsia" w:hAnsiTheme="minorHAnsi" w:cstheme="minorBidi"/>
        </w:rPr>
        <w:tab/>
      </w:r>
      <w:r w:rsidRPr="003A0AF0">
        <w:t>Společné požadavky na ASŘTP a elektrozařízení</w:t>
      </w:r>
      <w:r>
        <w:rPr>
          <w:webHidden/>
        </w:rPr>
        <w:tab/>
      </w:r>
      <w:r w:rsidR="003A0AF0">
        <w:rPr>
          <w:webHidden/>
        </w:rPr>
        <w:t>141</w:t>
      </w:r>
    </w:p>
    <w:p w14:paraId="230AAABD" w14:textId="1E32F903" w:rsidR="007839D3" w:rsidRDefault="007839D3">
      <w:pPr>
        <w:pStyle w:val="Obsah3"/>
        <w:rPr>
          <w:rFonts w:asciiTheme="minorHAnsi" w:eastAsiaTheme="minorEastAsia" w:hAnsiTheme="minorHAnsi" w:cstheme="minorBidi"/>
        </w:rPr>
      </w:pPr>
      <w:r w:rsidRPr="003A0AF0">
        <w:t>5.4.1</w:t>
      </w:r>
      <w:r>
        <w:rPr>
          <w:rFonts w:asciiTheme="minorHAnsi" w:eastAsiaTheme="minorEastAsia" w:hAnsiTheme="minorHAnsi" w:cstheme="minorBidi"/>
        </w:rPr>
        <w:tab/>
      </w:r>
      <w:r w:rsidRPr="003A0AF0">
        <w:t>Ochrana před úrazem elektrickým proudem</w:t>
      </w:r>
      <w:r>
        <w:rPr>
          <w:webHidden/>
        </w:rPr>
        <w:tab/>
      </w:r>
      <w:r w:rsidR="003A0AF0">
        <w:rPr>
          <w:webHidden/>
        </w:rPr>
        <w:t>141</w:t>
      </w:r>
    </w:p>
    <w:p w14:paraId="6B44D971" w14:textId="33FBCC3D" w:rsidR="007839D3" w:rsidRDefault="007839D3">
      <w:pPr>
        <w:pStyle w:val="Obsah3"/>
        <w:rPr>
          <w:rFonts w:asciiTheme="minorHAnsi" w:eastAsiaTheme="minorEastAsia" w:hAnsiTheme="minorHAnsi" w:cstheme="minorBidi"/>
        </w:rPr>
      </w:pPr>
      <w:r w:rsidRPr="003A0AF0">
        <w:t>5.4.2</w:t>
      </w:r>
      <w:r>
        <w:rPr>
          <w:rFonts w:asciiTheme="minorHAnsi" w:eastAsiaTheme="minorEastAsia" w:hAnsiTheme="minorHAnsi" w:cstheme="minorBidi"/>
        </w:rPr>
        <w:tab/>
      </w:r>
      <w:r w:rsidRPr="003A0AF0">
        <w:t>Uzemnění</w:t>
      </w:r>
      <w:r>
        <w:rPr>
          <w:webHidden/>
        </w:rPr>
        <w:tab/>
      </w:r>
      <w:r w:rsidR="003A0AF0">
        <w:rPr>
          <w:webHidden/>
        </w:rPr>
        <w:t>141</w:t>
      </w:r>
    </w:p>
    <w:p w14:paraId="4B56BA83" w14:textId="75852856" w:rsidR="007839D3" w:rsidRDefault="007839D3">
      <w:pPr>
        <w:pStyle w:val="Obsah3"/>
        <w:rPr>
          <w:rFonts w:asciiTheme="minorHAnsi" w:eastAsiaTheme="minorEastAsia" w:hAnsiTheme="minorHAnsi" w:cstheme="minorBidi"/>
        </w:rPr>
      </w:pPr>
      <w:r w:rsidRPr="003A0AF0">
        <w:t>5.4.3</w:t>
      </w:r>
      <w:r>
        <w:rPr>
          <w:rFonts w:asciiTheme="minorHAnsi" w:eastAsiaTheme="minorEastAsia" w:hAnsiTheme="minorHAnsi" w:cstheme="minorBidi"/>
        </w:rPr>
        <w:tab/>
      </w:r>
      <w:r w:rsidRPr="003A0AF0">
        <w:t>Kabeláž</w:t>
      </w:r>
      <w:r>
        <w:rPr>
          <w:webHidden/>
        </w:rPr>
        <w:tab/>
      </w:r>
      <w:r w:rsidR="003A0AF0">
        <w:rPr>
          <w:webHidden/>
        </w:rPr>
        <w:t>142</w:t>
      </w:r>
    </w:p>
    <w:p w14:paraId="593E142C" w14:textId="3E6FD296" w:rsidR="007839D3" w:rsidRDefault="007839D3">
      <w:pPr>
        <w:pStyle w:val="Obsah3"/>
        <w:rPr>
          <w:rFonts w:asciiTheme="minorHAnsi" w:eastAsiaTheme="minorEastAsia" w:hAnsiTheme="minorHAnsi" w:cstheme="minorBidi"/>
        </w:rPr>
      </w:pPr>
      <w:r w:rsidRPr="003A0AF0">
        <w:t>5.4.4</w:t>
      </w:r>
      <w:r>
        <w:rPr>
          <w:rFonts w:asciiTheme="minorHAnsi" w:eastAsiaTheme="minorEastAsia" w:hAnsiTheme="minorHAnsi" w:cstheme="minorBidi"/>
        </w:rPr>
        <w:tab/>
      </w:r>
      <w:r w:rsidRPr="003A0AF0">
        <w:t>Mechanické provedení skříní</w:t>
      </w:r>
      <w:r>
        <w:rPr>
          <w:webHidden/>
        </w:rPr>
        <w:tab/>
      </w:r>
      <w:r w:rsidR="003A0AF0">
        <w:rPr>
          <w:webHidden/>
        </w:rPr>
        <w:t>145</w:t>
      </w:r>
    </w:p>
    <w:p w14:paraId="3D98BAFE" w14:textId="54EAD5F2" w:rsidR="007839D3" w:rsidRDefault="007839D3">
      <w:pPr>
        <w:pStyle w:val="Obsah3"/>
        <w:rPr>
          <w:rFonts w:asciiTheme="minorHAnsi" w:eastAsiaTheme="minorEastAsia" w:hAnsiTheme="minorHAnsi" w:cstheme="minorBidi"/>
        </w:rPr>
      </w:pPr>
      <w:r w:rsidRPr="003A0AF0">
        <w:t>5.4.5</w:t>
      </w:r>
      <w:r>
        <w:rPr>
          <w:rFonts w:asciiTheme="minorHAnsi" w:eastAsiaTheme="minorEastAsia" w:hAnsiTheme="minorHAnsi" w:cstheme="minorBidi"/>
        </w:rPr>
        <w:tab/>
      </w:r>
      <w:r w:rsidRPr="003A0AF0">
        <w:t>Značení prvků ASŘTP a elektrozařízení</w:t>
      </w:r>
      <w:r>
        <w:rPr>
          <w:webHidden/>
        </w:rPr>
        <w:tab/>
      </w:r>
      <w:r w:rsidR="003A0AF0">
        <w:rPr>
          <w:webHidden/>
        </w:rPr>
        <w:t>146</w:t>
      </w:r>
    </w:p>
    <w:p w14:paraId="274A8867" w14:textId="76B84685" w:rsidR="007839D3" w:rsidRDefault="007839D3">
      <w:pPr>
        <w:pStyle w:val="Obsah3"/>
        <w:rPr>
          <w:rFonts w:asciiTheme="minorHAnsi" w:eastAsiaTheme="minorEastAsia" w:hAnsiTheme="minorHAnsi" w:cstheme="minorBidi"/>
        </w:rPr>
      </w:pPr>
      <w:r w:rsidRPr="003A0AF0">
        <w:t>5.4.6</w:t>
      </w:r>
      <w:r>
        <w:rPr>
          <w:rFonts w:asciiTheme="minorHAnsi" w:eastAsiaTheme="minorEastAsia" w:hAnsiTheme="minorHAnsi" w:cstheme="minorBidi"/>
        </w:rPr>
        <w:tab/>
      </w:r>
      <w:r w:rsidRPr="003A0AF0">
        <w:t>Elektrická zařízení</w:t>
      </w:r>
      <w:r>
        <w:rPr>
          <w:webHidden/>
        </w:rPr>
        <w:tab/>
      </w:r>
      <w:r w:rsidR="003A0AF0">
        <w:rPr>
          <w:webHidden/>
        </w:rPr>
        <w:t>146</w:t>
      </w:r>
    </w:p>
    <w:p w14:paraId="715FA0FF" w14:textId="4DF8E17C" w:rsidR="007839D3" w:rsidRDefault="007839D3">
      <w:pPr>
        <w:pStyle w:val="Obsah1"/>
        <w:rPr>
          <w:rFonts w:asciiTheme="minorHAnsi" w:eastAsiaTheme="minorEastAsia" w:hAnsiTheme="minorHAnsi" w:cstheme="minorBidi"/>
          <w:b w:val="0"/>
          <w:caps w:val="0"/>
        </w:rPr>
      </w:pPr>
      <w:r w:rsidRPr="003A0AF0">
        <w:t>6.</w:t>
      </w:r>
      <w:r>
        <w:rPr>
          <w:rFonts w:asciiTheme="minorHAnsi" w:eastAsiaTheme="minorEastAsia" w:hAnsiTheme="minorHAnsi" w:cstheme="minorBidi"/>
          <w:b w:val="0"/>
          <w:caps w:val="0"/>
        </w:rPr>
        <w:tab/>
      </w:r>
      <w:r w:rsidRPr="003A0AF0">
        <w:t>Provozní požadavky</w:t>
      </w:r>
      <w:r>
        <w:rPr>
          <w:webHidden/>
        </w:rPr>
        <w:tab/>
      </w:r>
      <w:r w:rsidR="003A0AF0">
        <w:rPr>
          <w:webHidden/>
        </w:rPr>
        <w:t>147</w:t>
      </w:r>
    </w:p>
    <w:p w14:paraId="7CB03EB5" w14:textId="2B3BE584" w:rsidR="007839D3" w:rsidRDefault="007839D3">
      <w:pPr>
        <w:pStyle w:val="Obsah2"/>
        <w:rPr>
          <w:rFonts w:asciiTheme="minorHAnsi" w:eastAsiaTheme="minorEastAsia" w:hAnsiTheme="minorHAnsi" w:cstheme="minorBidi"/>
        </w:rPr>
      </w:pPr>
      <w:r w:rsidRPr="003A0AF0">
        <w:t>6.1</w:t>
      </w:r>
      <w:r>
        <w:rPr>
          <w:rFonts w:asciiTheme="minorHAnsi" w:eastAsiaTheme="minorEastAsia" w:hAnsiTheme="minorHAnsi" w:cstheme="minorBidi"/>
        </w:rPr>
        <w:tab/>
      </w:r>
      <w:r w:rsidRPr="003A0AF0">
        <w:t>Provozní prostředí</w:t>
      </w:r>
      <w:r>
        <w:rPr>
          <w:webHidden/>
        </w:rPr>
        <w:tab/>
      </w:r>
      <w:r w:rsidR="003A0AF0">
        <w:rPr>
          <w:webHidden/>
        </w:rPr>
        <w:t>147</w:t>
      </w:r>
    </w:p>
    <w:p w14:paraId="1062B180" w14:textId="1DE39FBB" w:rsidR="007839D3" w:rsidRDefault="007839D3">
      <w:pPr>
        <w:pStyle w:val="Obsah2"/>
        <w:rPr>
          <w:rFonts w:asciiTheme="minorHAnsi" w:eastAsiaTheme="minorEastAsia" w:hAnsiTheme="minorHAnsi" w:cstheme="minorBidi"/>
        </w:rPr>
      </w:pPr>
      <w:r w:rsidRPr="003A0AF0">
        <w:t>6.2</w:t>
      </w:r>
      <w:r>
        <w:rPr>
          <w:rFonts w:asciiTheme="minorHAnsi" w:eastAsiaTheme="minorEastAsia" w:hAnsiTheme="minorHAnsi" w:cstheme="minorBidi"/>
        </w:rPr>
        <w:tab/>
      </w:r>
      <w:r w:rsidRPr="003A0AF0">
        <w:t>Základní požadavky na provoz Zařízení</w:t>
      </w:r>
      <w:r>
        <w:rPr>
          <w:webHidden/>
        </w:rPr>
        <w:tab/>
      </w:r>
      <w:r w:rsidR="003A0AF0">
        <w:rPr>
          <w:webHidden/>
        </w:rPr>
        <w:t>148</w:t>
      </w:r>
    </w:p>
    <w:p w14:paraId="354025D6" w14:textId="0DF94924" w:rsidR="007839D3" w:rsidRDefault="007839D3">
      <w:pPr>
        <w:pStyle w:val="Obsah2"/>
        <w:rPr>
          <w:rFonts w:asciiTheme="minorHAnsi" w:eastAsiaTheme="minorEastAsia" w:hAnsiTheme="minorHAnsi" w:cstheme="minorBidi"/>
        </w:rPr>
      </w:pPr>
      <w:r w:rsidRPr="003A0AF0">
        <w:t>6.3</w:t>
      </w:r>
      <w:r>
        <w:rPr>
          <w:rFonts w:asciiTheme="minorHAnsi" w:eastAsiaTheme="minorEastAsia" w:hAnsiTheme="minorHAnsi" w:cstheme="minorBidi"/>
        </w:rPr>
        <w:tab/>
      </w:r>
      <w:r w:rsidRPr="003A0AF0">
        <w:t>Provozní režimy</w:t>
      </w:r>
      <w:r>
        <w:rPr>
          <w:webHidden/>
        </w:rPr>
        <w:tab/>
      </w:r>
      <w:r w:rsidR="003A0AF0">
        <w:rPr>
          <w:webHidden/>
        </w:rPr>
        <w:t>148</w:t>
      </w:r>
    </w:p>
    <w:p w14:paraId="78F84E44" w14:textId="4ED3F092" w:rsidR="007839D3" w:rsidRDefault="007839D3">
      <w:pPr>
        <w:pStyle w:val="Obsah3"/>
        <w:rPr>
          <w:rFonts w:asciiTheme="minorHAnsi" w:eastAsiaTheme="minorEastAsia" w:hAnsiTheme="minorHAnsi" w:cstheme="minorBidi"/>
        </w:rPr>
      </w:pPr>
      <w:r w:rsidRPr="003A0AF0">
        <w:t>6.3.1</w:t>
      </w:r>
      <w:r>
        <w:rPr>
          <w:rFonts w:asciiTheme="minorHAnsi" w:eastAsiaTheme="minorEastAsia" w:hAnsiTheme="minorHAnsi" w:cstheme="minorBidi"/>
        </w:rPr>
        <w:tab/>
      </w:r>
      <w:r w:rsidRPr="003A0AF0">
        <w:t>Najíždění</w:t>
      </w:r>
      <w:r>
        <w:rPr>
          <w:webHidden/>
        </w:rPr>
        <w:tab/>
      </w:r>
      <w:r w:rsidR="003A0AF0">
        <w:rPr>
          <w:webHidden/>
        </w:rPr>
        <w:t>148</w:t>
      </w:r>
    </w:p>
    <w:p w14:paraId="68DF8A80" w14:textId="7EDC5C2D" w:rsidR="007839D3" w:rsidRDefault="007839D3">
      <w:pPr>
        <w:pStyle w:val="Obsah3"/>
        <w:rPr>
          <w:rFonts w:asciiTheme="minorHAnsi" w:eastAsiaTheme="minorEastAsia" w:hAnsiTheme="minorHAnsi" w:cstheme="minorBidi"/>
        </w:rPr>
      </w:pPr>
      <w:r w:rsidRPr="003A0AF0">
        <w:t>6.3.2</w:t>
      </w:r>
      <w:r>
        <w:rPr>
          <w:rFonts w:asciiTheme="minorHAnsi" w:eastAsiaTheme="minorEastAsia" w:hAnsiTheme="minorHAnsi" w:cstheme="minorBidi"/>
        </w:rPr>
        <w:tab/>
      </w:r>
      <w:r w:rsidRPr="003A0AF0">
        <w:t>Normální provoz</w:t>
      </w:r>
      <w:r>
        <w:rPr>
          <w:webHidden/>
        </w:rPr>
        <w:tab/>
      </w:r>
      <w:r w:rsidR="003A0AF0">
        <w:rPr>
          <w:webHidden/>
        </w:rPr>
        <w:t>148</w:t>
      </w:r>
    </w:p>
    <w:p w14:paraId="62D13DD2" w14:textId="30D4C6B3" w:rsidR="007839D3" w:rsidRDefault="007839D3">
      <w:pPr>
        <w:pStyle w:val="Obsah3"/>
        <w:rPr>
          <w:rFonts w:asciiTheme="minorHAnsi" w:eastAsiaTheme="minorEastAsia" w:hAnsiTheme="minorHAnsi" w:cstheme="minorBidi"/>
        </w:rPr>
      </w:pPr>
      <w:r w:rsidRPr="003A0AF0">
        <w:t>6.3.3</w:t>
      </w:r>
      <w:r>
        <w:rPr>
          <w:rFonts w:asciiTheme="minorHAnsi" w:eastAsiaTheme="minorEastAsia" w:hAnsiTheme="minorHAnsi" w:cstheme="minorBidi"/>
        </w:rPr>
        <w:tab/>
      </w:r>
      <w:r w:rsidRPr="003A0AF0">
        <w:t>Odstavování</w:t>
      </w:r>
      <w:r>
        <w:rPr>
          <w:webHidden/>
        </w:rPr>
        <w:tab/>
      </w:r>
      <w:r w:rsidR="003A0AF0">
        <w:rPr>
          <w:webHidden/>
        </w:rPr>
        <w:t>148</w:t>
      </w:r>
    </w:p>
    <w:p w14:paraId="103D7BA8" w14:textId="2D2DE91D" w:rsidR="007839D3" w:rsidRDefault="007839D3">
      <w:pPr>
        <w:pStyle w:val="Obsah3"/>
        <w:rPr>
          <w:rFonts w:asciiTheme="minorHAnsi" w:eastAsiaTheme="minorEastAsia" w:hAnsiTheme="minorHAnsi" w:cstheme="minorBidi"/>
        </w:rPr>
      </w:pPr>
      <w:r w:rsidRPr="003A0AF0">
        <w:t>6.3.4</w:t>
      </w:r>
      <w:r>
        <w:rPr>
          <w:rFonts w:asciiTheme="minorHAnsi" w:eastAsiaTheme="minorEastAsia" w:hAnsiTheme="minorHAnsi" w:cstheme="minorBidi"/>
        </w:rPr>
        <w:tab/>
      </w:r>
      <w:r w:rsidRPr="003A0AF0">
        <w:t>Pružnost procesu</w:t>
      </w:r>
      <w:r>
        <w:rPr>
          <w:webHidden/>
        </w:rPr>
        <w:tab/>
      </w:r>
      <w:r w:rsidR="003A0AF0">
        <w:rPr>
          <w:webHidden/>
        </w:rPr>
        <w:t>149</w:t>
      </w:r>
    </w:p>
    <w:p w14:paraId="21BD91C2" w14:textId="2A2191C0" w:rsidR="007839D3" w:rsidRDefault="007839D3">
      <w:pPr>
        <w:pStyle w:val="Obsah3"/>
        <w:rPr>
          <w:rFonts w:asciiTheme="minorHAnsi" w:eastAsiaTheme="minorEastAsia" w:hAnsiTheme="minorHAnsi" w:cstheme="minorBidi"/>
        </w:rPr>
      </w:pPr>
      <w:r w:rsidRPr="003A0AF0">
        <w:t>6.3.5</w:t>
      </w:r>
      <w:r>
        <w:rPr>
          <w:rFonts w:asciiTheme="minorHAnsi" w:eastAsiaTheme="minorEastAsia" w:hAnsiTheme="minorHAnsi" w:cstheme="minorBidi"/>
        </w:rPr>
        <w:tab/>
      </w:r>
      <w:r w:rsidRPr="003A0AF0">
        <w:t>Chemický režim</w:t>
      </w:r>
      <w:r>
        <w:rPr>
          <w:webHidden/>
        </w:rPr>
        <w:tab/>
      </w:r>
      <w:r w:rsidR="003A0AF0">
        <w:rPr>
          <w:webHidden/>
        </w:rPr>
        <w:t>149</w:t>
      </w:r>
    </w:p>
    <w:p w14:paraId="008D7C06" w14:textId="7099314E" w:rsidR="007839D3" w:rsidRDefault="007839D3">
      <w:pPr>
        <w:pStyle w:val="Obsah2"/>
        <w:rPr>
          <w:rFonts w:asciiTheme="minorHAnsi" w:eastAsiaTheme="minorEastAsia" w:hAnsiTheme="minorHAnsi" w:cstheme="minorBidi"/>
        </w:rPr>
      </w:pPr>
      <w:r w:rsidRPr="003A0AF0">
        <w:t>6.4</w:t>
      </w:r>
      <w:r>
        <w:rPr>
          <w:rFonts w:asciiTheme="minorHAnsi" w:eastAsiaTheme="minorEastAsia" w:hAnsiTheme="minorHAnsi" w:cstheme="minorBidi"/>
        </w:rPr>
        <w:tab/>
      </w:r>
      <w:r w:rsidRPr="003A0AF0">
        <w:t>Zimní provoz</w:t>
      </w:r>
      <w:r>
        <w:rPr>
          <w:webHidden/>
        </w:rPr>
        <w:tab/>
      </w:r>
      <w:r w:rsidR="003A0AF0">
        <w:rPr>
          <w:webHidden/>
        </w:rPr>
        <w:t>149</w:t>
      </w:r>
    </w:p>
    <w:p w14:paraId="4EDB9CAA" w14:textId="00B28972" w:rsidR="007839D3" w:rsidRDefault="007839D3">
      <w:pPr>
        <w:pStyle w:val="Obsah1"/>
        <w:rPr>
          <w:rFonts w:asciiTheme="minorHAnsi" w:eastAsiaTheme="minorEastAsia" w:hAnsiTheme="minorHAnsi" w:cstheme="minorBidi"/>
          <w:b w:val="0"/>
          <w:caps w:val="0"/>
        </w:rPr>
      </w:pPr>
      <w:r w:rsidRPr="003A0AF0">
        <w:t>7.</w:t>
      </w:r>
      <w:r>
        <w:rPr>
          <w:rFonts w:asciiTheme="minorHAnsi" w:eastAsiaTheme="minorEastAsia" w:hAnsiTheme="minorHAnsi" w:cstheme="minorBidi"/>
          <w:b w:val="0"/>
          <w:caps w:val="0"/>
        </w:rPr>
        <w:tab/>
      </w:r>
      <w:r w:rsidRPr="003A0AF0">
        <w:t>Požadavky na údržbu</w:t>
      </w:r>
      <w:r>
        <w:rPr>
          <w:webHidden/>
        </w:rPr>
        <w:tab/>
      </w:r>
      <w:r w:rsidR="003A0AF0">
        <w:rPr>
          <w:webHidden/>
        </w:rPr>
        <w:t>149</w:t>
      </w:r>
    </w:p>
    <w:p w14:paraId="5A15FF39" w14:textId="0E26E4D3" w:rsidR="007839D3" w:rsidRDefault="007839D3">
      <w:pPr>
        <w:pStyle w:val="Obsah2"/>
        <w:rPr>
          <w:rFonts w:asciiTheme="minorHAnsi" w:eastAsiaTheme="minorEastAsia" w:hAnsiTheme="minorHAnsi" w:cstheme="minorBidi"/>
        </w:rPr>
      </w:pPr>
      <w:r w:rsidRPr="003A0AF0">
        <w:t>7.1</w:t>
      </w:r>
      <w:r>
        <w:rPr>
          <w:rFonts w:asciiTheme="minorHAnsi" w:eastAsiaTheme="minorEastAsia" w:hAnsiTheme="minorHAnsi" w:cstheme="minorBidi"/>
        </w:rPr>
        <w:tab/>
      </w:r>
      <w:r w:rsidRPr="003A0AF0">
        <w:t>Základní požadavky</w:t>
      </w:r>
      <w:r>
        <w:rPr>
          <w:webHidden/>
        </w:rPr>
        <w:tab/>
      </w:r>
      <w:r w:rsidR="003A0AF0">
        <w:rPr>
          <w:webHidden/>
        </w:rPr>
        <w:t>149</w:t>
      </w:r>
    </w:p>
    <w:p w14:paraId="18ED0E5E" w14:textId="79CA2A9B" w:rsidR="007839D3" w:rsidRDefault="007839D3">
      <w:pPr>
        <w:pStyle w:val="Obsah2"/>
        <w:rPr>
          <w:rFonts w:asciiTheme="minorHAnsi" w:eastAsiaTheme="minorEastAsia" w:hAnsiTheme="minorHAnsi" w:cstheme="minorBidi"/>
        </w:rPr>
      </w:pPr>
      <w:r w:rsidRPr="003A0AF0">
        <w:t>7.2</w:t>
      </w:r>
      <w:r>
        <w:rPr>
          <w:rFonts w:asciiTheme="minorHAnsi" w:eastAsiaTheme="minorEastAsia" w:hAnsiTheme="minorHAnsi" w:cstheme="minorBidi"/>
        </w:rPr>
        <w:tab/>
      </w:r>
      <w:r w:rsidRPr="003A0AF0">
        <w:t>Požadavky na provádění údržby</w:t>
      </w:r>
      <w:r>
        <w:rPr>
          <w:webHidden/>
        </w:rPr>
        <w:tab/>
      </w:r>
      <w:r w:rsidR="003A0AF0">
        <w:rPr>
          <w:webHidden/>
        </w:rPr>
        <w:t>150</w:t>
      </w:r>
    </w:p>
    <w:p w14:paraId="594CEBC3" w14:textId="4126C196" w:rsidR="007839D3" w:rsidRDefault="007839D3">
      <w:pPr>
        <w:pStyle w:val="Obsah3"/>
        <w:rPr>
          <w:rFonts w:asciiTheme="minorHAnsi" w:eastAsiaTheme="minorEastAsia" w:hAnsiTheme="minorHAnsi" w:cstheme="minorBidi"/>
        </w:rPr>
      </w:pPr>
      <w:r w:rsidRPr="003A0AF0">
        <w:t>7.2.1</w:t>
      </w:r>
      <w:r>
        <w:rPr>
          <w:rFonts w:asciiTheme="minorHAnsi" w:eastAsiaTheme="minorEastAsia" w:hAnsiTheme="minorHAnsi" w:cstheme="minorBidi"/>
        </w:rPr>
        <w:tab/>
      </w:r>
      <w:r w:rsidRPr="003A0AF0">
        <w:t>Plánovaná údržba – běžné opravy</w:t>
      </w:r>
      <w:r>
        <w:rPr>
          <w:webHidden/>
        </w:rPr>
        <w:tab/>
      </w:r>
      <w:r w:rsidR="003A0AF0">
        <w:rPr>
          <w:webHidden/>
        </w:rPr>
        <w:t>150</w:t>
      </w:r>
    </w:p>
    <w:p w14:paraId="76FD79D8" w14:textId="1626BC1E" w:rsidR="007839D3" w:rsidRDefault="007839D3">
      <w:pPr>
        <w:pStyle w:val="Obsah3"/>
        <w:rPr>
          <w:rFonts w:asciiTheme="minorHAnsi" w:eastAsiaTheme="minorEastAsia" w:hAnsiTheme="minorHAnsi" w:cstheme="minorBidi"/>
        </w:rPr>
      </w:pPr>
      <w:r w:rsidRPr="003A0AF0">
        <w:t>7.2.2</w:t>
      </w:r>
      <w:r>
        <w:rPr>
          <w:rFonts w:asciiTheme="minorHAnsi" w:eastAsiaTheme="minorEastAsia" w:hAnsiTheme="minorHAnsi" w:cstheme="minorBidi"/>
        </w:rPr>
        <w:tab/>
      </w:r>
      <w:r w:rsidRPr="003A0AF0">
        <w:t>Plánovaná údržba – generální opravy</w:t>
      </w:r>
      <w:r>
        <w:rPr>
          <w:webHidden/>
        </w:rPr>
        <w:tab/>
      </w:r>
      <w:r w:rsidR="003A0AF0">
        <w:rPr>
          <w:webHidden/>
        </w:rPr>
        <w:t>151</w:t>
      </w:r>
    </w:p>
    <w:p w14:paraId="753843C9" w14:textId="08EADC90" w:rsidR="007839D3" w:rsidRDefault="007839D3">
      <w:pPr>
        <w:pStyle w:val="Obsah2"/>
        <w:rPr>
          <w:rFonts w:asciiTheme="minorHAnsi" w:eastAsiaTheme="minorEastAsia" w:hAnsiTheme="minorHAnsi" w:cstheme="minorBidi"/>
        </w:rPr>
      </w:pPr>
      <w:r w:rsidRPr="003A0AF0">
        <w:t>7.3</w:t>
      </w:r>
      <w:r>
        <w:rPr>
          <w:rFonts w:asciiTheme="minorHAnsi" w:eastAsiaTheme="minorEastAsia" w:hAnsiTheme="minorHAnsi" w:cstheme="minorBidi"/>
        </w:rPr>
        <w:tab/>
      </w:r>
      <w:r w:rsidRPr="003A0AF0">
        <w:t>Diagnostika zařízení</w:t>
      </w:r>
      <w:r>
        <w:rPr>
          <w:webHidden/>
        </w:rPr>
        <w:tab/>
      </w:r>
      <w:r w:rsidR="003A0AF0">
        <w:rPr>
          <w:webHidden/>
        </w:rPr>
        <w:t>151</w:t>
      </w:r>
    </w:p>
    <w:p w14:paraId="0A8D5AA7" w14:textId="09E2EE3C" w:rsidR="007839D3" w:rsidRDefault="007839D3">
      <w:pPr>
        <w:pStyle w:val="Obsah2"/>
        <w:rPr>
          <w:rFonts w:asciiTheme="minorHAnsi" w:eastAsiaTheme="minorEastAsia" w:hAnsiTheme="minorHAnsi" w:cstheme="minorBidi"/>
        </w:rPr>
      </w:pPr>
      <w:r w:rsidRPr="003A0AF0">
        <w:t>7.4</w:t>
      </w:r>
      <w:r>
        <w:rPr>
          <w:rFonts w:asciiTheme="minorHAnsi" w:eastAsiaTheme="minorEastAsia" w:hAnsiTheme="minorHAnsi" w:cstheme="minorBidi"/>
        </w:rPr>
        <w:tab/>
      </w:r>
      <w:r w:rsidRPr="003A0AF0">
        <w:t>Požadavky na osvětlení</w:t>
      </w:r>
      <w:r>
        <w:rPr>
          <w:webHidden/>
        </w:rPr>
        <w:tab/>
      </w:r>
      <w:r w:rsidR="003A0AF0">
        <w:rPr>
          <w:webHidden/>
        </w:rPr>
        <w:t>151</w:t>
      </w:r>
    </w:p>
    <w:p w14:paraId="6BDB6A0B" w14:textId="71AD0ED2" w:rsidR="007839D3" w:rsidRDefault="007839D3">
      <w:pPr>
        <w:pStyle w:val="Obsah2"/>
        <w:rPr>
          <w:rFonts w:asciiTheme="minorHAnsi" w:eastAsiaTheme="minorEastAsia" w:hAnsiTheme="minorHAnsi" w:cstheme="minorBidi"/>
        </w:rPr>
      </w:pPr>
      <w:r w:rsidRPr="003A0AF0">
        <w:t>7.5</w:t>
      </w:r>
      <w:r>
        <w:rPr>
          <w:rFonts w:asciiTheme="minorHAnsi" w:eastAsiaTheme="minorEastAsia" w:hAnsiTheme="minorHAnsi" w:cstheme="minorBidi"/>
        </w:rPr>
        <w:tab/>
      </w:r>
      <w:r w:rsidRPr="003A0AF0">
        <w:t>Bezpečnost pracovníků</w:t>
      </w:r>
      <w:r>
        <w:rPr>
          <w:webHidden/>
        </w:rPr>
        <w:tab/>
      </w:r>
      <w:r w:rsidR="003A0AF0">
        <w:rPr>
          <w:webHidden/>
        </w:rPr>
        <w:t>151</w:t>
      </w:r>
    </w:p>
    <w:p w14:paraId="5B801CBC" w14:textId="16B2A45B" w:rsidR="007839D3" w:rsidRDefault="007839D3">
      <w:pPr>
        <w:pStyle w:val="Obsah2"/>
        <w:rPr>
          <w:rFonts w:asciiTheme="minorHAnsi" w:eastAsiaTheme="minorEastAsia" w:hAnsiTheme="minorHAnsi" w:cstheme="minorBidi"/>
        </w:rPr>
      </w:pPr>
      <w:r w:rsidRPr="003A0AF0">
        <w:t>7.6</w:t>
      </w:r>
      <w:r>
        <w:rPr>
          <w:rFonts w:asciiTheme="minorHAnsi" w:eastAsiaTheme="minorEastAsia" w:hAnsiTheme="minorHAnsi" w:cstheme="minorBidi"/>
        </w:rPr>
        <w:tab/>
      </w:r>
      <w:r w:rsidRPr="003A0AF0">
        <w:t>Požadavky na přístup</w:t>
      </w:r>
      <w:r>
        <w:rPr>
          <w:webHidden/>
        </w:rPr>
        <w:tab/>
      </w:r>
      <w:r w:rsidR="003A0AF0">
        <w:rPr>
          <w:webHidden/>
        </w:rPr>
        <w:t>151</w:t>
      </w:r>
    </w:p>
    <w:p w14:paraId="5CDB3222" w14:textId="020F36CE" w:rsidR="007839D3" w:rsidRDefault="007839D3">
      <w:pPr>
        <w:pStyle w:val="Obsah2"/>
        <w:rPr>
          <w:rFonts w:asciiTheme="minorHAnsi" w:eastAsiaTheme="minorEastAsia" w:hAnsiTheme="minorHAnsi" w:cstheme="minorBidi"/>
        </w:rPr>
      </w:pPr>
      <w:r w:rsidRPr="003A0AF0">
        <w:t>7.7</w:t>
      </w:r>
      <w:r>
        <w:rPr>
          <w:rFonts w:asciiTheme="minorHAnsi" w:eastAsiaTheme="minorEastAsia" w:hAnsiTheme="minorHAnsi" w:cstheme="minorBidi"/>
        </w:rPr>
        <w:tab/>
      </w:r>
      <w:r w:rsidRPr="003A0AF0">
        <w:t>Požadavky na transport</w:t>
      </w:r>
      <w:r>
        <w:rPr>
          <w:webHidden/>
        </w:rPr>
        <w:tab/>
      </w:r>
      <w:r w:rsidR="003A0AF0">
        <w:rPr>
          <w:webHidden/>
        </w:rPr>
        <w:t>151</w:t>
      </w:r>
    </w:p>
    <w:p w14:paraId="601F3A63" w14:textId="2D0E2DD4" w:rsidR="007839D3" w:rsidRDefault="007839D3">
      <w:pPr>
        <w:pStyle w:val="Obsah1"/>
        <w:rPr>
          <w:rFonts w:asciiTheme="minorHAnsi" w:eastAsiaTheme="minorEastAsia" w:hAnsiTheme="minorHAnsi" w:cstheme="minorBidi"/>
          <w:b w:val="0"/>
          <w:caps w:val="0"/>
        </w:rPr>
      </w:pPr>
      <w:r w:rsidRPr="003A0AF0">
        <w:t>8.</w:t>
      </w:r>
      <w:r>
        <w:rPr>
          <w:rFonts w:asciiTheme="minorHAnsi" w:eastAsiaTheme="minorEastAsia" w:hAnsiTheme="minorHAnsi" w:cstheme="minorBidi"/>
          <w:b w:val="0"/>
          <w:caps w:val="0"/>
        </w:rPr>
        <w:tab/>
      </w:r>
      <w:r w:rsidRPr="003A0AF0">
        <w:t>Požadavky na životnost</w:t>
      </w:r>
      <w:r>
        <w:rPr>
          <w:webHidden/>
        </w:rPr>
        <w:tab/>
      </w:r>
      <w:r w:rsidR="003A0AF0">
        <w:rPr>
          <w:webHidden/>
        </w:rPr>
        <w:t>152</w:t>
      </w:r>
    </w:p>
    <w:p w14:paraId="290FC15B" w14:textId="09C9AC2A" w:rsidR="007839D3" w:rsidRDefault="007839D3">
      <w:pPr>
        <w:pStyle w:val="Obsah1"/>
        <w:rPr>
          <w:rFonts w:asciiTheme="minorHAnsi" w:eastAsiaTheme="minorEastAsia" w:hAnsiTheme="minorHAnsi" w:cstheme="minorBidi"/>
          <w:b w:val="0"/>
          <w:caps w:val="0"/>
        </w:rPr>
      </w:pPr>
      <w:r w:rsidRPr="003A0AF0">
        <w:t>9.</w:t>
      </w:r>
      <w:r>
        <w:rPr>
          <w:rFonts w:asciiTheme="minorHAnsi" w:eastAsiaTheme="minorEastAsia" w:hAnsiTheme="minorHAnsi" w:cstheme="minorBidi"/>
          <w:b w:val="0"/>
          <w:caps w:val="0"/>
        </w:rPr>
        <w:tab/>
      </w:r>
      <w:r w:rsidRPr="003A0AF0">
        <w:t>Požadavky na zabezpečení požární ochrany</w:t>
      </w:r>
      <w:r>
        <w:rPr>
          <w:webHidden/>
        </w:rPr>
        <w:tab/>
      </w:r>
      <w:r w:rsidR="003A0AF0">
        <w:rPr>
          <w:webHidden/>
        </w:rPr>
        <w:t>153</w:t>
      </w:r>
    </w:p>
    <w:p w14:paraId="5C798E48" w14:textId="5F0D9E05" w:rsidR="007839D3" w:rsidRDefault="007839D3">
      <w:pPr>
        <w:pStyle w:val="Obsah2"/>
        <w:rPr>
          <w:rFonts w:asciiTheme="minorHAnsi" w:eastAsiaTheme="minorEastAsia" w:hAnsiTheme="minorHAnsi" w:cstheme="minorBidi"/>
        </w:rPr>
      </w:pPr>
      <w:r w:rsidRPr="003A0AF0">
        <w:lastRenderedPageBreak/>
        <w:t>9.1</w:t>
      </w:r>
      <w:r>
        <w:rPr>
          <w:rFonts w:asciiTheme="minorHAnsi" w:eastAsiaTheme="minorEastAsia" w:hAnsiTheme="minorHAnsi" w:cstheme="minorBidi"/>
        </w:rPr>
        <w:tab/>
      </w:r>
      <w:r w:rsidRPr="003A0AF0">
        <w:t>Všeobecné zásady při návrhu požárního zabezpečení</w:t>
      </w:r>
      <w:r>
        <w:rPr>
          <w:webHidden/>
        </w:rPr>
        <w:tab/>
      </w:r>
      <w:r w:rsidR="003A0AF0">
        <w:rPr>
          <w:webHidden/>
        </w:rPr>
        <w:t>153</w:t>
      </w:r>
    </w:p>
    <w:p w14:paraId="3E545246" w14:textId="2DCEA24A" w:rsidR="007839D3" w:rsidRDefault="007839D3">
      <w:pPr>
        <w:pStyle w:val="Obsah2"/>
        <w:rPr>
          <w:rFonts w:asciiTheme="minorHAnsi" w:eastAsiaTheme="minorEastAsia" w:hAnsiTheme="minorHAnsi" w:cstheme="minorBidi"/>
        </w:rPr>
      </w:pPr>
      <w:r w:rsidRPr="003A0AF0">
        <w:t>9.2</w:t>
      </w:r>
      <w:r>
        <w:rPr>
          <w:rFonts w:asciiTheme="minorHAnsi" w:eastAsiaTheme="minorEastAsia" w:hAnsiTheme="minorHAnsi" w:cstheme="minorBidi"/>
        </w:rPr>
        <w:tab/>
      </w:r>
      <w:r w:rsidRPr="003A0AF0">
        <w:t>Požární a ekonomické riziko, odolnosti konstrukcí</w:t>
      </w:r>
      <w:r>
        <w:rPr>
          <w:webHidden/>
        </w:rPr>
        <w:tab/>
      </w:r>
      <w:r w:rsidR="003A0AF0">
        <w:rPr>
          <w:webHidden/>
        </w:rPr>
        <w:t>153</w:t>
      </w:r>
    </w:p>
    <w:p w14:paraId="43E51368" w14:textId="4436822F" w:rsidR="007839D3" w:rsidRDefault="007839D3">
      <w:pPr>
        <w:pStyle w:val="Obsah2"/>
        <w:rPr>
          <w:rFonts w:asciiTheme="minorHAnsi" w:eastAsiaTheme="minorEastAsia" w:hAnsiTheme="minorHAnsi" w:cstheme="minorBidi"/>
        </w:rPr>
      </w:pPr>
      <w:r w:rsidRPr="003A0AF0">
        <w:t>9.3</w:t>
      </w:r>
      <w:r>
        <w:rPr>
          <w:rFonts w:asciiTheme="minorHAnsi" w:eastAsiaTheme="minorEastAsia" w:hAnsiTheme="minorHAnsi" w:cstheme="minorBidi"/>
        </w:rPr>
        <w:tab/>
      </w:r>
      <w:r w:rsidRPr="003A0AF0">
        <w:t>Odstupové vzdálenosti</w:t>
      </w:r>
      <w:r>
        <w:rPr>
          <w:webHidden/>
        </w:rPr>
        <w:tab/>
      </w:r>
      <w:r w:rsidR="003A0AF0">
        <w:rPr>
          <w:webHidden/>
        </w:rPr>
        <w:t>154</w:t>
      </w:r>
    </w:p>
    <w:p w14:paraId="46265DAA" w14:textId="34BF037B" w:rsidR="007839D3" w:rsidRDefault="007839D3">
      <w:pPr>
        <w:pStyle w:val="Obsah2"/>
        <w:rPr>
          <w:rFonts w:asciiTheme="minorHAnsi" w:eastAsiaTheme="minorEastAsia" w:hAnsiTheme="minorHAnsi" w:cstheme="minorBidi"/>
        </w:rPr>
      </w:pPr>
      <w:r w:rsidRPr="003A0AF0">
        <w:t>9.4</w:t>
      </w:r>
      <w:r>
        <w:rPr>
          <w:rFonts w:asciiTheme="minorHAnsi" w:eastAsiaTheme="minorEastAsia" w:hAnsiTheme="minorHAnsi" w:cstheme="minorBidi"/>
        </w:rPr>
        <w:tab/>
      </w:r>
      <w:r w:rsidRPr="003A0AF0">
        <w:t>Únikové cesty</w:t>
      </w:r>
      <w:r>
        <w:rPr>
          <w:webHidden/>
        </w:rPr>
        <w:tab/>
      </w:r>
      <w:r w:rsidR="003A0AF0">
        <w:rPr>
          <w:webHidden/>
        </w:rPr>
        <w:t>154</w:t>
      </w:r>
    </w:p>
    <w:p w14:paraId="48E41747" w14:textId="0483812D" w:rsidR="007839D3" w:rsidRDefault="007839D3">
      <w:pPr>
        <w:pStyle w:val="Obsah2"/>
        <w:rPr>
          <w:rFonts w:asciiTheme="minorHAnsi" w:eastAsiaTheme="minorEastAsia" w:hAnsiTheme="minorHAnsi" w:cstheme="minorBidi"/>
        </w:rPr>
      </w:pPr>
      <w:r w:rsidRPr="003A0AF0">
        <w:t>9.5</w:t>
      </w:r>
      <w:r>
        <w:rPr>
          <w:rFonts w:asciiTheme="minorHAnsi" w:eastAsiaTheme="minorEastAsia" w:hAnsiTheme="minorHAnsi" w:cstheme="minorBidi"/>
        </w:rPr>
        <w:tab/>
      </w:r>
      <w:r w:rsidRPr="003A0AF0">
        <w:t>Zajištění protipožárního zásahu</w:t>
      </w:r>
      <w:r>
        <w:rPr>
          <w:webHidden/>
        </w:rPr>
        <w:tab/>
      </w:r>
      <w:r w:rsidR="003A0AF0">
        <w:rPr>
          <w:webHidden/>
        </w:rPr>
        <w:t>154</w:t>
      </w:r>
    </w:p>
    <w:p w14:paraId="715DD46F" w14:textId="1A7456AC" w:rsidR="007839D3" w:rsidRDefault="007839D3">
      <w:pPr>
        <w:pStyle w:val="Obsah2"/>
        <w:rPr>
          <w:rFonts w:asciiTheme="minorHAnsi" w:eastAsiaTheme="minorEastAsia" w:hAnsiTheme="minorHAnsi" w:cstheme="minorBidi"/>
        </w:rPr>
      </w:pPr>
      <w:r w:rsidRPr="003A0AF0">
        <w:t>9.6</w:t>
      </w:r>
      <w:r>
        <w:rPr>
          <w:rFonts w:asciiTheme="minorHAnsi" w:eastAsiaTheme="minorEastAsia" w:hAnsiTheme="minorHAnsi" w:cstheme="minorBidi"/>
        </w:rPr>
        <w:tab/>
      </w:r>
      <w:r w:rsidRPr="003A0AF0">
        <w:t>Požární voda</w:t>
      </w:r>
      <w:r>
        <w:rPr>
          <w:webHidden/>
        </w:rPr>
        <w:tab/>
      </w:r>
      <w:r w:rsidR="003A0AF0">
        <w:rPr>
          <w:webHidden/>
        </w:rPr>
        <w:t>154</w:t>
      </w:r>
    </w:p>
    <w:p w14:paraId="37AB97C4" w14:textId="6854C97C" w:rsidR="007839D3" w:rsidRDefault="007839D3">
      <w:pPr>
        <w:pStyle w:val="Obsah2"/>
        <w:rPr>
          <w:rFonts w:asciiTheme="minorHAnsi" w:eastAsiaTheme="minorEastAsia" w:hAnsiTheme="minorHAnsi" w:cstheme="minorBidi"/>
        </w:rPr>
      </w:pPr>
      <w:r w:rsidRPr="003A0AF0">
        <w:t>9.7</w:t>
      </w:r>
      <w:r>
        <w:rPr>
          <w:rFonts w:asciiTheme="minorHAnsi" w:eastAsiaTheme="minorEastAsia" w:hAnsiTheme="minorHAnsi" w:cstheme="minorBidi"/>
        </w:rPr>
        <w:tab/>
      </w:r>
      <w:r w:rsidRPr="003A0AF0">
        <w:t>Požárně bezpečnostní zařízení</w:t>
      </w:r>
      <w:r>
        <w:rPr>
          <w:webHidden/>
        </w:rPr>
        <w:tab/>
      </w:r>
      <w:r w:rsidR="003A0AF0">
        <w:rPr>
          <w:webHidden/>
        </w:rPr>
        <w:t>155</w:t>
      </w:r>
    </w:p>
    <w:p w14:paraId="4CEA1457" w14:textId="6A0CBD6A" w:rsidR="007839D3" w:rsidRDefault="007839D3">
      <w:pPr>
        <w:pStyle w:val="Obsah3"/>
        <w:rPr>
          <w:rFonts w:asciiTheme="minorHAnsi" w:eastAsiaTheme="minorEastAsia" w:hAnsiTheme="minorHAnsi" w:cstheme="minorBidi"/>
        </w:rPr>
      </w:pPr>
      <w:r w:rsidRPr="003A0AF0">
        <w:t>9.7.1</w:t>
      </w:r>
      <w:r>
        <w:rPr>
          <w:rFonts w:asciiTheme="minorHAnsi" w:eastAsiaTheme="minorEastAsia" w:hAnsiTheme="minorHAnsi" w:cstheme="minorBidi"/>
        </w:rPr>
        <w:tab/>
      </w:r>
      <w:r w:rsidRPr="003A0AF0">
        <w:t>Obecně</w:t>
      </w:r>
      <w:r>
        <w:rPr>
          <w:webHidden/>
        </w:rPr>
        <w:tab/>
      </w:r>
      <w:r w:rsidR="003A0AF0">
        <w:rPr>
          <w:webHidden/>
        </w:rPr>
        <w:t>155</w:t>
      </w:r>
    </w:p>
    <w:p w14:paraId="4B1B3B26" w14:textId="02E07A73" w:rsidR="007839D3" w:rsidRDefault="007839D3">
      <w:pPr>
        <w:pStyle w:val="Obsah3"/>
        <w:rPr>
          <w:rFonts w:asciiTheme="minorHAnsi" w:eastAsiaTheme="minorEastAsia" w:hAnsiTheme="minorHAnsi" w:cstheme="minorBidi"/>
        </w:rPr>
      </w:pPr>
      <w:r w:rsidRPr="003A0AF0">
        <w:t>9.7.2</w:t>
      </w:r>
      <w:r>
        <w:rPr>
          <w:rFonts w:asciiTheme="minorHAnsi" w:eastAsiaTheme="minorEastAsia" w:hAnsiTheme="minorHAnsi" w:cstheme="minorBidi"/>
        </w:rPr>
        <w:tab/>
      </w:r>
      <w:r w:rsidRPr="003A0AF0">
        <w:t>Vyhrazená požárně bezpečnostní zařízení</w:t>
      </w:r>
      <w:r>
        <w:rPr>
          <w:webHidden/>
        </w:rPr>
        <w:tab/>
      </w:r>
      <w:r w:rsidR="003A0AF0">
        <w:rPr>
          <w:webHidden/>
        </w:rPr>
        <w:t>156</w:t>
      </w:r>
    </w:p>
    <w:p w14:paraId="6EB91012" w14:textId="217914B6" w:rsidR="007839D3" w:rsidRDefault="007839D3">
      <w:pPr>
        <w:pStyle w:val="Obsah2"/>
        <w:rPr>
          <w:rFonts w:asciiTheme="minorHAnsi" w:eastAsiaTheme="minorEastAsia" w:hAnsiTheme="minorHAnsi" w:cstheme="minorBidi"/>
        </w:rPr>
      </w:pPr>
      <w:r w:rsidRPr="003A0AF0">
        <w:t>9.8</w:t>
      </w:r>
      <w:r>
        <w:rPr>
          <w:rFonts w:asciiTheme="minorHAnsi" w:eastAsiaTheme="minorEastAsia" w:hAnsiTheme="minorHAnsi" w:cstheme="minorBidi"/>
        </w:rPr>
        <w:tab/>
      </w:r>
      <w:r w:rsidRPr="003A0AF0">
        <w:t>Vnitřní vybavení objektů</w:t>
      </w:r>
      <w:r>
        <w:rPr>
          <w:webHidden/>
        </w:rPr>
        <w:tab/>
      </w:r>
      <w:r w:rsidR="003A0AF0">
        <w:rPr>
          <w:webHidden/>
        </w:rPr>
        <w:t>156</w:t>
      </w:r>
    </w:p>
    <w:p w14:paraId="4CAA78A0" w14:textId="7C56CF32" w:rsidR="007839D3" w:rsidRDefault="007839D3">
      <w:pPr>
        <w:pStyle w:val="Obsah2"/>
        <w:rPr>
          <w:rFonts w:asciiTheme="minorHAnsi" w:eastAsiaTheme="minorEastAsia" w:hAnsiTheme="minorHAnsi" w:cstheme="minorBidi"/>
        </w:rPr>
      </w:pPr>
      <w:r w:rsidRPr="003A0AF0">
        <w:t>9.9</w:t>
      </w:r>
      <w:r>
        <w:rPr>
          <w:rFonts w:asciiTheme="minorHAnsi" w:eastAsiaTheme="minorEastAsia" w:hAnsiTheme="minorHAnsi" w:cstheme="minorBidi"/>
        </w:rPr>
        <w:tab/>
      </w:r>
      <w:r w:rsidRPr="003A0AF0">
        <w:t>Elektrická zařízení</w:t>
      </w:r>
      <w:r>
        <w:rPr>
          <w:webHidden/>
        </w:rPr>
        <w:tab/>
      </w:r>
      <w:r w:rsidR="003A0AF0">
        <w:rPr>
          <w:webHidden/>
        </w:rPr>
        <w:t>157</w:t>
      </w:r>
    </w:p>
    <w:p w14:paraId="42E27628" w14:textId="465D06BD" w:rsidR="007839D3" w:rsidRDefault="007839D3">
      <w:pPr>
        <w:pStyle w:val="Obsah2"/>
        <w:rPr>
          <w:rFonts w:asciiTheme="minorHAnsi" w:eastAsiaTheme="minorEastAsia" w:hAnsiTheme="minorHAnsi" w:cstheme="minorBidi"/>
        </w:rPr>
      </w:pPr>
      <w:r w:rsidRPr="003A0AF0">
        <w:t>9.10</w:t>
      </w:r>
      <w:r>
        <w:rPr>
          <w:rFonts w:asciiTheme="minorHAnsi" w:eastAsiaTheme="minorEastAsia" w:hAnsiTheme="minorHAnsi" w:cstheme="minorBidi"/>
        </w:rPr>
        <w:tab/>
      </w:r>
      <w:r w:rsidRPr="003A0AF0">
        <w:t>Technologická zařízení</w:t>
      </w:r>
      <w:r>
        <w:rPr>
          <w:webHidden/>
        </w:rPr>
        <w:tab/>
      </w:r>
      <w:r w:rsidR="003A0AF0">
        <w:rPr>
          <w:webHidden/>
        </w:rPr>
        <w:t>157</w:t>
      </w:r>
    </w:p>
    <w:p w14:paraId="04DBA2D1" w14:textId="2183B1AB" w:rsidR="007839D3" w:rsidRDefault="007839D3">
      <w:pPr>
        <w:pStyle w:val="Obsah1"/>
        <w:rPr>
          <w:rFonts w:asciiTheme="minorHAnsi" w:eastAsiaTheme="minorEastAsia" w:hAnsiTheme="minorHAnsi" w:cstheme="minorBidi"/>
          <w:b w:val="0"/>
          <w:caps w:val="0"/>
        </w:rPr>
      </w:pPr>
      <w:r w:rsidRPr="003A0AF0">
        <w:t>10.</w:t>
      </w:r>
      <w:r>
        <w:rPr>
          <w:rFonts w:asciiTheme="minorHAnsi" w:eastAsiaTheme="minorEastAsia" w:hAnsiTheme="minorHAnsi" w:cstheme="minorBidi"/>
          <w:b w:val="0"/>
          <w:caps w:val="0"/>
        </w:rPr>
        <w:tab/>
      </w:r>
      <w:r w:rsidRPr="003A0AF0">
        <w:t>Požadavky na bezpečnost a ochranu zdraví</w:t>
      </w:r>
      <w:r>
        <w:rPr>
          <w:webHidden/>
        </w:rPr>
        <w:tab/>
      </w:r>
      <w:r w:rsidR="003A0AF0">
        <w:rPr>
          <w:webHidden/>
        </w:rPr>
        <w:t>157</w:t>
      </w:r>
    </w:p>
    <w:p w14:paraId="7901EDEF" w14:textId="646DBCE5" w:rsidR="007839D3" w:rsidRDefault="007839D3">
      <w:pPr>
        <w:pStyle w:val="Obsah1"/>
        <w:rPr>
          <w:rFonts w:asciiTheme="minorHAnsi" w:eastAsiaTheme="minorEastAsia" w:hAnsiTheme="minorHAnsi" w:cstheme="minorBidi"/>
          <w:b w:val="0"/>
          <w:caps w:val="0"/>
        </w:rPr>
      </w:pPr>
      <w:r w:rsidRPr="003A0AF0">
        <w:t>11.</w:t>
      </w:r>
      <w:r>
        <w:rPr>
          <w:rFonts w:asciiTheme="minorHAnsi" w:eastAsiaTheme="minorEastAsia" w:hAnsiTheme="minorHAnsi" w:cstheme="minorBidi"/>
          <w:b w:val="0"/>
          <w:caps w:val="0"/>
        </w:rPr>
        <w:tab/>
      </w:r>
      <w:r w:rsidRPr="003A0AF0">
        <w:t>Vliv DÍLA na životní prostředí</w:t>
      </w:r>
      <w:r>
        <w:rPr>
          <w:webHidden/>
        </w:rPr>
        <w:tab/>
      </w:r>
      <w:r w:rsidR="003A0AF0">
        <w:rPr>
          <w:webHidden/>
        </w:rPr>
        <w:t>160</w:t>
      </w:r>
    </w:p>
    <w:p w14:paraId="5A11EB00" w14:textId="78821FE9" w:rsidR="007839D3" w:rsidRDefault="007839D3">
      <w:pPr>
        <w:pStyle w:val="Obsah2"/>
        <w:rPr>
          <w:rFonts w:asciiTheme="minorHAnsi" w:eastAsiaTheme="minorEastAsia" w:hAnsiTheme="minorHAnsi" w:cstheme="minorBidi"/>
        </w:rPr>
      </w:pPr>
      <w:r w:rsidRPr="003A0AF0">
        <w:t>11.1</w:t>
      </w:r>
      <w:r>
        <w:rPr>
          <w:rFonts w:asciiTheme="minorHAnsi" w:eastAsiaTheme="minorEastAsia" w:hAnsiTheme="minorHAnsi" w:cstheme="minorBidi"/>
        </w:rPr>
        <w:tab/>
      </w:r>
      <w:r w:rsidRPr="003A0AF0">
        <w:t>Obecné zásady</w:t>
      </w:r>
      <w:r>
        <w:rPr>
          <w:webHidden/>
        </w:rPr>
        <w:tab/>
      </w:r>
      <w:r w:rsidR="003A0AF0">
        <w:rPr>
          <w:webHidden/>
        </w:rPr>
        <w:t>160</w:t>
      </w:r>
    </w:p>
    <w:p w14:paraId="7C713E88" w14:textId="70636933" w:rsidR="007839D3" w:rsidRDefault="007839D3">
      <w:pPr>
        <w:pStyle w:val="Obsah2"/>
        <w:rPr>
          <w:rFonts w:asciiTheme="minorHAnsi" w:eastAsiaTheme="minorEastAsia" w:hAnsiTheme="minorHAnsi" w:cstheme="minorBidi"/>
        </w:rPr>
      </w:pPr>
      <w:r w:rsidRPr="003A0AF0">
        <w:t>11.2</w:t>
      </w:r>
      <w:r>
        <w:rPr>
          <w:rFonts w:asciiTheme="minorHAnsi" w:eastAsiaTheme="minorEastAsia" w:hAnsiTheme="minorHAnsi" w:cstheme="minorBidi"/>
        </w:rPr>
        <w:tab/>
      </w:r>
      <w:r w:rsidRPr="003A0AF0">
        <w:t>Emise do ovzduší</w:t>
      </w:r>
      <w:r>
        <w:rPr>
          <w:webHidden/>
        </w:rPr>
        <w:tab/>
      </w:r>
      <w:r w:rsidR="003A0AF0">
        <w:rPr>
          <w:webHidden/>
        </w:rPr>
        <w:t>160</w:t>
      </w:r>
    </w:p>
    <w:p w14:paraId="1F78D7F3" w14:textId="2F485F34" w:rsidR="007839D3" w:rsidRDefault="007839D3">
      <w:pPr>
        <w:pStyle w:val="Obsah2"/>
        <w:rPr>
          <w:rFonts w:asciiTheme="minorHAnsi" w:eastAsiaTheme="minorEastAsia" w:hAnsiTheme="minorHAnsi" w:cstheme="minorBidi"/>
        </w:rPr>
      </w:pPr>
      <w:r w:rsidRPr="003A0AF0">
        <w:t>11.3</w:t>
      </w:r>
      <w:r>
        <w:rPr>
          <w:rFonts w:asciiTheme="minorHAnsi" w:eastAsiaTheme="minorEastAsia" w:hAnsiTheme="minorHAnsi" w:cstheme="minorBidi"/>
        </w:rPr>
        <w:tab/>
      </w:r>
      <w:r w:rsidRPr="003A0AF0">
        <w:t>Hlučnost</w:t>
      </w:r>
      <w:r>
        <w:rPr>
          <w:webHidden/>
        </w:rPr>
        <w:tab/>
      </w:r>
      <w:r w:rsidR="003A0AF0">
        <w:rPr>
          <w:webHidden/>
        </w:rPr>
        <w:t>160</w:t>
      </w:r>
    </w:p>
    <w:p w14:paraId="7A015885" w14:textId="1E9D51BD" w:rsidR="007839D3" w:rsidRDefault="007839D3">
      <w:pPr>
        <w:pStyle w:val="Obsah2"/>
        <w:rPr>
          <w:rFonts w:asciiTheme="minorHAnsi" w:eastAsiaTheme="minorEastAsia" w:hAnsiTheme="minorHAnsi" w:cstheme="minorBidi"/>
        </w:rPr>
      </w:pPr>
      <w:r w:rsidRPr="003A0AF0">
        <w:t>11.4</w:t>
      </w:r>
      <w:r>
        <w:rPr>
          <w:rFonts w:asciiTheme="minorHAnsi" w:eastAsiaTheme="minorEastAsia" w:hAnsiTheme="minorHAnsi" w:cstheme="minorBidi"/>
        </w:rPr>
        <w:tab/>
      </w:r>
      <w:r w:rsidRPr="003A0AF0">
        <w:t>Odpady</w:t>
      </w:r>
      <w:r>
        <w:rPr>
          <w:webHidden/>
        </w:rPr>
        <w:tab/>
      </w:r>
      <w:r w:rsidR="003A0AF0">
        <w:rPr>
          <w:webHidden/>
        </w:rPr>
        <w:t>160</w:t>
      </w:r>
    </w:p>
    <w:p w14:paraId="20ADDEF4" w14:textId="708CE701" w:rsidR="007839D3" w:rsidRDefault="007839D3">
      <w:pPr>
        <w:pStyle w:val="Obsah2"/>
        <w:rPr>
          <w:rFonts w:asciiTheme="minorHAnsi" w:eastAsiaTheme="minorEastAsia" w:hAnsiTheme="minorHAnsi" w:cstheme="minorBidi"/>
        </w:rPr>
      </w:pPr>
      <w:r w:rsidRPr="003A0AF0">
        <w:t>11.5</w:t>
      </w:r>
      <w:r>
        <w:rPr>
          <w:rFonts w:asciiTheme="minorHAnsi" w:eastAsiaTheme="minorEastAsia" w:hAnsiTheme="minorHAnsi" w:cstheme="minorBidi"/>
        </w:rPr>
        <w:tab/>
      </w:r>
      <w:r w:rsidRPr="003A0AF0">
        <w:t>Vodní hospodářství</w:t>
      </w:r>
      <w:r>
        <w:rPr>
          <w:webHidden/>
        </w:rPr>
        <w:tab/>
      </w:r>
      <w:r w:rsidR="003A0AF0">
        <w:rPr>
          <w:webHidden/>
        </w:rPr>
        <w:t>160</w:t>
      </w:r>
    </w:p>
    <w:p w14:paraId="494EFB33" w14:textId="04D8B5D5" w:rsidR="007839D3" w:rsidRDefault="007839D3">
      <w:pPr>
        <w:pStyle w:val="Obsah1"/>
        <w:rPr>
          <w:rFonts w:asciiTheme="minorHAnsi" w:eastAsiaTheme="minorEastAsia" w:hAnsiTheme="minorHAnsi" w:cstheme="minorBidi"/>
          <w:b w:val="0"/>
          <w:caps w:val="0"/>
        </w:rPr>
      </w:pPr>
      <w:r w:rsidRPr="003A0AF0">
        <w:t>12.</w:t>
      </w:r>
      <w:r>
        <w:rPr>
          <w:rFonts w:asciiTheme="minorHAnsi" w:eastAsiaTheme="minorEastAsia" w:hAnsiTheme="minorHAnsi" w:cstheme="minorBidi"/>
          <w:b w:val="0"/>
          <w:caps w:val="0"/>
        </w:rPr>
        <w:tab/>
      </w:r>
      <w:r w:rsidRPr="003A0AF0">
        <w:t>Zkoušky a uvedení do provozu</w:t>
      </w:r>
      <w:r>
        <w:rPr>
          <w:webHidden/>
        </w:rPr>
        <w:tab/>
      </w:r>
      <w:r w:rsidR="003A0AF0">
        <w:rPr>
          <w:webHidden/>
        </w:rPr>
        <w:t>161</w:t>
      </w:r>
    </w:p>
    <w:p w14:paraId="7607B515" w14:textId="1571A126" w:rsidR="007839D3" w:rsidRDefault="007839D3">
      <w:pPr>
        <w:pStyle w:val="Obsah2"/>
        <w:rPr>
          <w:rFonts w:asciiTheme="minorHAnsi" w:eastAsiaTheme="minorEastAsia" w:hAnsiTheme="minorHAnsi" w:cstheme="minorBidi"/>
        </w:rPr>
      </w:pPr>
      <w:r w:rsidRPr="003A0AF0">
        <w:t>12.1</w:t>
      </w:r>
      <w:r>
        <w:rPr>
          <w:rFonts w:asciiTheme="minorHAnsi" w:eastAsiaTheme="minorEastAsia" w:hAnsiTheme="minorHAnsi" w:cstheme="minorBidi"/>
        </w:rPr>
        <w:tab/>
      </w:r>
      <w:r w:rsidRPr="003A0AF0">
        <w:t>Všeobecně</w:t>
      </w:r>
      <w:r>
        <w:rPr>
          <w:webHidden/>
        </w:rPr>
        <w:tab/>
      </w:r>
      <w:r w:rsidR="003A0AF0">
        <w:rPr>
          <w:webHidden/>
        </w:rPr>
        <w:t>161</w:t>
      </w:r>
    </w:p>
    <w:p w14:paraId="20BAD381" w14:textId="5636D733" w:rsidR="007839D3" w:rsidRDefault="007839D3">
      <w:pPr>
        <w:pStyle w:val="Obsah2"/>
        <w:rPr>
          <w:rFonts w:asciiTheme="minorHAnsi" w:eastAsiaTheme="minorEastAsia" w:hAnsiTheme="minorHAnsi" w:cstheme="minorBidi"/>
        </w:rPr>
      </w:pPr>
      <w:r w:rsidRPr="003A0AF0">
        <w:t>12.2</w:t>
      </w:r>
      <w:r>
        <w:rPr>
          <w:rFonts w:asciiTheme="minorHAnsi" w:eastAsiaTheme="minorEastAsia" w:hAnsiTheme="minorHAnsi" w:cstheme="minorBidi"/>
        </w:rPr>
        <w:tab/>
      </w:r>
      <w:r w:rsidRPr="003A0AF0">
        <w:t>Kontroly a zkoušky při přejímce materiálu a subdodávek hromadně vyráběných zařízení</w:t>
      </w:r>
      <w:r>
        <w:rPr>
          <w:webHidden/>
        </w:rPr>
        <w:tab/>
      </w:r>
      <w:r w:rsidR="003A0AF0">
        <w:rPr>
          <w:webHidden/>
        </w:rPr>
        <w:t>162</w:t>
      </w:r>
    </w:p>
    <w:p w14:paraId="3A50AC7E" w14:textId="03E68CA9" w:rsidR="007839D3" w:rsidRDefault="007839D3">
      <w:pPr>
        <w:pStyle w:val="Obsah2"/>
        <w:rPr>
          <w:rFonts w:asciiTheme="minorHAnsi" w:eastAsiaTheme="minorEastAsia" w:hAnsiTheme="minorHAnsi" w:cstheme="minorBidi"/>
        </w:rPr>
      </w:pPr>
      <w:r w:rsidRPr="003A0AF0">
        <w:t>12.3</w:t>
      </w:r>
      <w:r>
        <w:rPr>
          <w:rFonts w:asciiTheme="minorHAnsi" w:eastAsiaTheme="minorEastAsia" w:hAnsiTheme="minorHAnsi" w:cstheme="minorBidi"/>
        </w:rPr>
        <w:tab/>
      </w:r>
      <w:r w:rsidRPr="003A0AF0">
        <w:t>Kontroly a zkoušky při výrobě individuálně vyráběných zařízení</w:t>
      </w:r>
      <w:r>
        <w:rPr>
          <w:webHidden/>
        </w:rPr>
        <w:tab/>
      </w:r>
      <w:r w:rsidR="003A0AF0">
        <w:rPr>
          <w:webHidden/>
        </w:rPr>
        <w:t>162</w:t>
      </w:r>
    </w:p>
    <w:p w14:paraId="43F63331" w14:textId="3356B646" w:rsidR="007839D3" w:rsidRDefault="007839D3">
      <w:pPr>
        <w:pStyle w:val="Obsah2"/>
        <w:rPr>
          <w:rFonts w:asciiTheme="minorHAnsi" w:eastAsiaTheme="minorEastAsia" w:hAnsiTheme="minorHAnsi" w:cstheme="minorBidi"/>
        </w:rPr>
      </w:pPr>
      <w:r w:rsidRPr="003A0AF0">
        <w:t>12.4</w:t>
      </w:r>
      <w:r>
        <w:rPr>
          <w:rFonts w:asciiTheme="minorHAnsi" w:eastAsiaTheme="minorEastAsia" w:hAnsiTheme="minorHAnsi" w:cstheme="minorBidi"/>
        </w:rPr>
        <w:tab/>
      </w:r>
      <w:r w:rsidRPr="003A0AF0">
        <w:t>Kontroly a zkoušky hotových výrobků, FAT</w:t>
      </w:r>
      <w:r>
        <w:rPr>
          <w:webHidden/>
        </w:rPr>
        <w:tab/>
      </w:r>
      <w:r w:rsidR="003A0AF0">
        <w:rPr>
          <w:webHidden/>
        </w:rPr>
        <w:t>162</w:t>
      </w:r>
    </w:p>
    <w:p w14:paraId="5716BB56" w14:textId="3A530D19" w:rsidR="007839D3" w:rsidRDefault="007839D3">
      <w:pPr>
        <w:pStyle w:val="Obsah2"/>
        <w:rPr>
          <w:rFonts w:asciiTheme="minorHAnsi" w:eastAsiaTheme="minorEastAsia" w:hAnsiTheme="minorHAnsi" w:cstheme="minorBidi"/>
        </w:rPr>
      </w:pPr>
      <w:r w:rsidRPr="003A0AF0">
        <w:t>12.5</w:t>
      </w:r>
      <w:r>
        <w:rPr>
          <w:rFonts w:asciiTheme="minorHAnsi" w:eastAsiaTheme="minorEastAsia" w:hAnsiTheme="minorHAnsi" w:cstheme="minorBidi"/>
        </w:rPr>
        <w:tab/>
      </w:r>
      <w:r w:rsidRPr="003A0AF0">
        <w:t>Kontroly a zkoušky stavební části</w:t>
      </w:r>
      <w:r>
        <w:rPr>
          <w:webHidden/>
        </w:rPr>
        <w:tab/>
      </w:r>
      <w:r w:rsidR="003A0AF0">
        <w:rPr>
          <w:webHidden/>
        </w:rPr>
        <w:t>163</w:t>
      </w:r>
    </w:p>
    <w:p w14:paraId="1E1DB899" w14:textId="29494929" w:rsidR="007839D3" w:rsidRDefault="007839D3">
      <w:pPr>
        <w:pStyle w:val="Obsah2"/>
        <w:rPr>
          <w:rFonts w:asciiTheme="minorHAnsi" w:eastAsiaTheme="minorEastAsia" w:hAnsiTheme="minorHAnsi" w:cstheme="minorBidi"/>
        </w:rPr>
      </w:pPr>
      <w:r w:rsidRPr="003A0AF0">
        <w:t>12.6</w:t>
      </w:r>
      <w:r>
        <w:rPr>
          <w:rFonts w:asciiTheme="minorHAnsi" w:eastAsiaTheme="minorEastAsia" w:hAnsiTheme="minorHAnsi" w:cstheme="minorBidi"/>
        </w:rPr>
        <w:tab/>
      </w:r>
      <w:r w:rsidRPr="003A0AF0">
        <w:t>Kontroly a zkoušky při přejímce pro montáž</w:t>
      </w:r>
      <w:r>
        <w:rPr>
          <w:webHidden/>
        </w:rPr>
        <w:tab/>
      </w:r>
      <w:r w:rsidR="003A0AF0">
        <w:rPr>
          <w:webHidden/>
        </w:rPr>
        <w:t>163</w:t>
      </w:r>
    </w:p>
    <w:p w14:paraId="753F7DB3" w14:textId="59AB1EA5" w:rsidR="007839D3" w:rsidRDefault="007839D3">
      <w:pPr>
        <w:pStyle w:val="Obsah2"/>
        <w:rPr>
          <w:rFonts w:asciiTheme="minorHAnsi" w:eastAsiaTheme="minorEastAsia" w:hAnsiTheme="minorHAnsi" w:cstheme="minorBidi"/>
        </w:rPr>
      </w:pPr>
      <w:r w:rsidRPr="003A0AF0">
        <w:t>12.7</w:t>
      </w:r>
      <w:r>
        <w:rPr>
          <w:rFonts w:asciiTheme="minorHAnsi" w:eastAsiaTheme="minorEastAsia" w:hAnsiTheme="minorHAnsi" w:cstheme="minorBidi"/>
        </w:rPr>
        <w:tab/>
      </w:r>
      <w:r w:rsidRPr="003A0AF0">
        <w:t>Individuální zkoušky (IZ) v rámci UKONČENÍ MONTÁŽE</w:t>
      </w:r>
      <w:r>
        <w:rPr>
          <w:webHidden/>
        </w:rPr>
        <w:tab/>
      </w:r>
      <w:r w:rsidR="003A0AF0">
        <w:rPr>
          <w:webHidden/>
        </w:rPr>
        <w:t>163</w:t>
      </w:r>
    </w:p>
    <w:p w14:paraId="1FC63E1B" w14:textId="1687299A" w:rsidR="007839D3" w:rsidRDefault="007839D3">
      <w:pPr>
        <w:pStyle w:val="Obsah2"/>
        <w:rPr>
          <w:rFonts w:asciiTheme="minorHAnsi" w:eastAsiaTheme="minorEastAsia" w:hAnsiTheme="minorHAnsi" w:cstheme="minorBidi"/>
        </w:rPr>
      </w:pPr>
      <w:r w:rsidRPr="003A0AF0">
        <w:t>12.8</w:t>
      </w:r>
      <w:r>
        <w:rPr>
          <w:rFonts w:asciiTheme="minorHAnsi" w:eastAsiaTheme="minorEastAsia" w:hAnsiTheme="minorHAnsi" w:cstheme="minorBidi"/>
        </w:rPr>
        <w:tab/>
      </w:r>
      <w:r w:rsidRPr="003A0AF0">
        <w:t>Kontroly a zkoušky při UVEDENÍ</w:t>
      </w:r>
      <w:r w:rsidRPr="003A0AF0">
        <w:rPr>
          <w:smallCaps/>
        </w:rPr>
        <w:t xml:space="preserve"> </w:t>
      </w:r>
      <w:r w:rsidRPr="003A0AF0">
        <w:t>DO PROVOZU</w:t>
      </w:r>
      <w:r>
        <w:rPr>
          <w:webHidden/>
        </w:rPr>
        <w:tab/>
      </w:r>
      <w:r w:rsidR="003A0AF0">
        <w:rPr>
          <w:webHidden/>
        </w:rPr>
        <w:t>164</w:t>
      </w:r>
    </w:p>
    <w:p w14:paraId="134951E0" w14:textId="05F6941C" w:rsidR="007839D3" w:rsidRDefault="007839D3">
      <w:pPr>
        <w:pStyle w:val="Obsah3"/>
        <w:rPr>
          <w:rFonts w:asciiTheme="minorHAnsi" w:eastAsiaTheme="minorEastAsia" w:hAnsiTheme="minorHAnsi" w:cstheme="minorBidi"/>
        </w:rPr>
      </w:pPr>
      <w:r w:rsidRPr="003A0AF0">
        <w:t>12.8.1</w:t>
      </w:r>
      <w:r>
        <w:rPr>
          <w:rFonts w:asciiTheme="minorHAnsi" w:eastAsiaTheme="minorEastAsia" w:hAnsiTheme="minorHAnsi" w:cstheme="minorBidi"/>
        </w:rPr>
        <w:tab/>
      </w:r>
      <w:r w:rsidRPr="003A0AF0">
        <w:t>Příprava ke KOMPLEXNÍMU VYZKOUŠENÍ</w:t>
      </w:r>
      <w:r>
        <w:rPr>
          <w:webHidden/>
        </w:rPr>
        <w:tab/>
      </w:r>
      <w:r w:rsidR="003A0AF0">
        <w:rPr>
          <w:webHidden/>
        </w:rPr>
        <w:t>164</w:t>
      </w:r>
    </w:p>
    <w:p w14:paraId="7ED6BD76" w14:textId="4404E2F7" w:rsidR="007839D3" w:rsidRDefault="007839D3">
      <w:pPr>
        <w:pStyle w:val="Obsah3"/>
        <w:rPr>
          <w:rFonts w:asciiTheme="minorHAnsi" w:eastAsiaTheme="minorEastAsia" w:hAnsiTheme="minorHAnsi" w:cstheme="minorBidi"/>
        </w:rPr>
      </w:pPr>
      <w:r w:rsidRPr="003A0AF0">
        <w:t>12.8.2</w:t>
      </w:r>
      <w:r>
        <w:rPr>
          <w:rFonts w:asciiTheme="minorHAnsi" w:eastAsiaTheme="minorEastAsia" w:hAnsiTheme="minorHAnsi" w:cstheme="minorBidi"/>
        </w:rPr>
        <w:tab/>
      </w:r>
      <w:r w:rsidRPr="003A0AF0">
        <w:t>Komplexní vyzkoušení, garanční měření - TEST „A“</w:t>
      </w:r>
      <w:r>
        <w:rPr>
          <w:webHidden/>
        </w:rPr>
        <w:tab/>
      </w:r>
      <w:r w:rsidR="003A0AF0">
        <w:rPr>
          <w:webHidden/>
        </w:rPr>
        <w:t>165</w:t>
      </w:r>
    </w:p>
    <w:p w14:paraId="0F2F55D3" w14:textId="64D1F4E8" w:rsidR="007839D3" w:rsidRDefault="007839D3">
      <w:pPr>
        <w:pStyle w:val="Obsah4"/>
        <w:rPr>
          <w:rFonts w:asciiTheme="minorHAnsi" w:eastAsiaTheme="minorEastAsia" w:hAnsiTheme="minorHAnsi" w:cstheme="minorBidi"/>
        </w:rPr>
      </w:pPr>
      <w:r w:rsidRPr="003A0AF0">
        <w:rPr>
          <w:caps/>
          <w:smallCaps/>
        </w:rPr>
        <w:t>12.8.2.1</w:t>
      </w:r>
      <w:r>
        <w:rPr>
          <w:rFonts w:asciiTheme="minorHAnsi" w:eastAsiaTheme="minorEastAsia" w:hAnsiTheme="minorHAnsi" w:cstheme="minorBidi"/>
        </w:rPr>
        <w:tab/>
      </w:r>
      <w:r w:rsidRPr="003A0AF0">
        <w:t xml:space="preserve">Zkoušky prováděné </w:t>
      </w:r>
      <w:r w:rsidRPr="003A0AF0">
        <w:rPr>
          <w:caps/>
          <w:smallCaps/>
        </w:rPr>
        <w:t>ZHOTOVITELEM</w:t>
      </w:r>
      <w:r>
        <w:rPr>
          <w:webHidden/>
        </w:rPr>
        <w:tab/>
      </w:r>
      <w:r w:rsidR="003A0AF0">
        <w:rPr>
          <w:webHidden/>
        </w:rPr>
        <w:t>166</w:t>
      </w:r>
    </w:p>
    <w:p w14:paraId="25FC402B" w14:textId="08C3E041" w:rsidR="007839D3" w:rsidRDefault="007839D3">
      <w:pPr>
        <w:pStyle w:val="Obsah4"/>
        <w:rPr>
          <w:rFonts w:asciiTheme="minorHAnsi" w:eastAsiaTheme="minorEastAsia" w:hAnsiTheme="minorHAnsi" w:cstheme="minorBidi"/>
        </w:rPr>
      </w:pPr>
      <w:r w:rsidRPr="003A0AF0">
        <w:t>12.8.2.2</w:t>
      </w:r>
      <w:r>
        <w:rPr>
          <w:rFonts w:asciiTheme="minorHAnsi" w:eastAsiaTheme="minorEastAsia" w:hAnsiTheme="minorHAnsi" w:cstheme="minorBidi"/>
        </w:rPr>
        <w:tab/>
      </w:r>
      <w:r w:rsidRPr="003A0AF0">
        <w:t>Garanční měření</w:t>
      </w:r>
      <w:r>
        <w:rPr>
          <w:webHidden/>
        </w:rPr>
        <w:tab/>
      </w:r>
      <w:r w:rsidR="003A0AF0">
        <w:rPr>
          <w:webHidden/>
        </w:rPr>
        <w:t>166</w:t>
      </w:r>
    </w:p>
    <w:p w14:paraId="59367428" w14:textId="3456FB1C" w:rsidR="007839D3" w:rsidRDefault="007839D3">
      <w:pPr>
        <w:pStyle w:val="Obsah3"/>
        <w:rPr>
          <w:rFonts w:asciiTheme="minorHAnsi" w:eastAsiaTheme="minorEastAsia" w:hAnsiTheme="minorHAnsi" w:cstheme="minorBidi"/>
        </w:rPr>
      </w:pPr>
      <w:r w:rsidRPr="003A0AF0">
        <w:t>12.8.3</w:t>
      </w:r>
      <w:r>
        <w:rPr>
          <w:rFonts w:asciiTheme="minorHAnsi" w:eastAsiaTheme="minorEastAsia" w:hAnsiTheme="minorHAnsi" w:cstheme="minorBidi"/>
        </w:rPr>
        <w:tab/>
      </w:r>
      <w:r w:rsidRPr="003A0AF0">
        <w:t>KOMPLEXNÍ ZKOUŠKA</w:t>
      </w:r>
      <w:r>
        <w:rPr>
          <w:webHidden/>
        </w:rPr>
        <w:tab/>
      </w:r>
      <w:r w:rsidR="003A0AF0">
        <w:rPr>
          <w:webHidden/>
        </w:rPr>
        <w:t>166</w:t>
      </w:r>
    </w:p>
    <w:p w14:paraId="191307C3" w14:textId="3DDDFA11" w:rsidR="007839D3" w:rsidRDefault="007839D3">
      <w:pPr>
        <w:pStyle w:val="Obsah2"/>
        <w:rPr>
          <w:rFonts w:asciiTheme="minorHAnsi" w:eastAsiaTheme="minorEastAsia" w:hAnsiTheme="minorHAnsi" w:cstheme="minorBidi"/>
        </w:rPr>
      </w:pPr>
      <w:r w:rsidRPr="003A0AF0">
        <w:t>12.9</w:t>
      </w:r>
      <w:r>
        <w:rPr>
          <w:rFonts w:asciiTheme="minorHAnsi" w:eastAsiaTheme="minorEastAsia" w:hAnsiTheme="minorHAnsi" w:cstheme="minorBidi"/>
        </w:rPr>
        <w:tab/>
      </w:r>
      <w:r w:rsidRPr="003A0AF0">
        <w:t>Zkoušky před ukončením záruční lhůty</w:t>
      </w:r>
      <w:r>
        <w:rPr>
          <w:webHidden/>
        </w:rPr>
        <w:tab/>
      </w:r>
      <w:r w:rsidR="003A0AF0">
        <w:rPr>
          <w:webHidden/>
        </w:rPr>
        <w:t>167</w:t>
      </w:r>
    </w:p>
    <w:p w14:paraId="0A1D8688" w14:textId="377AB162" w:rsidR="007839D3" w:rsidRDefault="007839D3">
      <w:pPr>
        <w:pStyle w:val="Obsah1"/>
        <w:rPr>
          <w:rFonts w:asciiTheme="minorHAnsi" w:eastAsiaTheme="minorEastAsia" w:hAnsiTheme="minorHAnsi" w:cstheme="minorBidi"/>
          <w:b w:val="0"/>
          <w:caps w:val="0"/>
        </w:rPr>
      </w:pPr>
      <w:r w:rsidRPr="003A0AF0">
        <w:lastRenderedPageBreak/>
        <w:t>13.</w:t>
      </w:r>
      <w:r>
        <w:rPr>
          <w:rFonts w:asciiTheme="minorHAnsi" w:eastAsiaTheme="minorEastAsia" w:hAnsiTheme="minorHAnsi" w:cstheme="minorBidi"/>
          <w:b w:val="0"/>
          <w:caps w:val="0"/>
        </w:rPr>
        <w:tab/>
      </w:r>
      <w:r w:rsidRPr="003A0AF0">
        <w:t>Dokumentace zajišťovaná ZHOTOVITELEM</w:t>
      </w:r>
      <w:r>
        <w:rPr>
          <w:webHidden/>
        </w:rPr>
        <w:tab/>
      </w:r>
      <w:r w:rsidR="003A0AF0">
        <w:rPr>
          <w:webHidden/>
        </w:rPr>
        <w:t>167</w:t>
      </w:r>
    </w:p>
    <w:p w14:paraId="29BEB5D9" w14:textId="46A9A4A9" w:rsidR="007839D3" w:rsidRDefault="007839D3">
      <w:pPr>
        <w:pStyle w:val="Obsah1"/>
        <w:rPr>
          <w:rFonts w:asciiTheme="minorHAnsi" w:eastAsiaTheme="minorEastAsia" w:hAnsiTheme="minorHAnsi" w:cstheme="minorBidi"/>
          <w:b w:val="0"/>
          <w:caps w:val="0"/>
        </w:rPr>
      </w:pPr>
      <w:r w:rsidRPr="003A0AF0">
        <w:t>14.</w:t>
      </w:r>
      <w:r>
        <w:rPr>
          <w:rFonts w:asciiTheme="minorHAnsi" w:eastAsiaTheme="minorEastAsia" w:hAnsiTheme="minorHAnsi" w:cstheme="minorBidi"/>
          <w:b w:val="0"/>
          <w:caps w:val="0"/>
        </w:rPr>
        <w:tab/>
      </w:r>
      <w:r w:rsidRPr="003A0AF0">
        <w:t>Použité normy, právní a jiné předpisy</w:t>
      </w:r>
      <w:r>
        <w:rPr>
          <w:webHidden/>
        </w:rPr>
        <w:tab/>
      </w:r>
      <w:r w:rsidR="003A0AF0">
        <w:rPr>
          <w:webHidden/>
        </w:rPr>
        <w:t>167</w:t>
      </w:r>
    </w:p>
    <w:p w14:paraId="14530047" w14:textId="158F310B" w:rsidR="007839D3" w:rsidRDefault="007839D3">
      <w:pPr>
        <w:pStyle w:val="Obsah2"/>
        <w:rPr>
          <w:rFonts w:asciiTheme="minorHAnsi" w:eastAsiaTheme="minorEastAsia" w:hAnsiTheme="minorHAnsi" w:cstheme="minorBidi"/>
        </w:rPr>
      </w:pPr>
      <w:r w:rsidRPr="003A0AF0">
        <w:t>14.1</w:t>
      </w:r>
      <w:r>
        <w:rPr>
          <w:rFonts w:asciiTheme="minorHAnsi" w:eastAsiaTheme="minorEastAsia" w:hAnsiTheme="minorHAnsi" w:cstheme="minorBidi"/>
        </w:rPr>
        <w:tab/>
      </w:r>
      <w:r w:rsidRPr="003A0AF0">
        <w:t>Obecně</w:t>
      </w:r>
      <w:r>
        <w:rPr>
          <w:webHidden/>
        </w:rPr>
        <w:tab/>
      </w:r>
      <w:r w:rsidR="003A0AF0">
        <w:rPr>
          <w:webHidden/>
        </w:rPr>
        <w:t>167</w:t>
      </w:r>
    </w:p>
    <w:p w14:paraId="4F3E7158" w14:textId="1C34BDE6" w:rsidR="007839D3" w:rsidRDefault="007839D3">
      <w:pPr>
        <w:pStyle w:val="Obsah2"/>
        <w:rPr>
          <w:rFonts w:asciiTheme="minorHAnsi" w:eastAsiaTheme="minorEastAsia" w:hAnsiTheme="minorHAnsi" w:cstheme="minorBidi"/>
        </w:rPr>
      </w:pPr>
      <w:r w:rsidRPr="003A0AF0">
        <w:t>14.2</w:t>
      </w:r>
      <w:r>
        <w:rPr>
          <w:rFonts w:asciiTheme="minorHAnsi" w:eastAsiaTheme="minorEastAsia" w:hAnsiTheme="minorHAnsi" w:cstheme="minorBidi"/>
        </w:rPr>
        <w:tab/>
      </w:r>
      <w:r w:rsidRPr="003A0AF0">
        <w:t xml:space="preserve">Požadavky na soulad </w:t>
      </w:r>
      <w:r w:rsidRPr="003A0AF0">
        <w:rPr>
          <w:smallCaps/>
        </w:rPr>
        <w:t>DÍLA</w:t>
      </w:r>
      <w:r w:rsidRPr="003A0AF0">
        <w:t xml:space="preserve"> a jeho provedení s technickými normami</w:t>
      </w:r>
      <w:r>
        <w:rPr>
          <w:webHidden/>
        </w:rPr>
        <w:tab/>
      </w:r>
      <w:r w:rsidR="003A0AF0">
        <w:rPr>
          <w:webHidden/>
        </w:rPr>
        <w:t>168</w:t>
      </w:r>
    </w:p>
    <w:p w14:paraId="298F16BC" w14:textId="69370002" w:rsidR="007839D3" w:rsidRDefault="007839D3">
      <w:pPr>
        <w:pStyle w:val="Obsah2"/>
        <w:rPr>
          <w:rFonts w:asciiTheme="minorHAnsi" w:eastAsiaTheme="minorEastAsia" w:hAnsiTheme="minorHAnsi" w:cstheme="minorBidi"/>
        </w:rPr>
      </w:pPr>
      <w:r w:rsidRPr="003A0AF0">
        <w:t>14.3</w:t>
      </w:r>
      <w:r>
        <w:rPr>
          <w:rFonts w:asciiTheme="minorHAnsi" w:eastAsiaTheme="minorEastAsia" w:hAnsiTheme="minorHAnsi" w:cstheme="minorBidi"/>
        </w:rPr>
        <w:tab/>
      </w:r>
      <w:r w:rsidRPr="003A0AF0">
        <w:t xml:space="preserve">Požadavky na soulad provádění </w:t>
      </w:r>
      <w:r w:rsidRPr="003A0AF0">
        <w:rPr>
          <w:smallCaps/>
        </w:rPr>
        <w:t>DÍLA</w:t>
      </w:r>
      <w:r w:rsidRPr="003A0AF0">
        <w:t xml:space="preserve"> s interní řídící dokumentací </w:t>
      </w:r>
      <w:r w:rsidRPr="003A0AF0">
        <w:rPr>
          <w:smallCaps/>
        </w:rPr>
        <w:t>objednatele</w:t>
      </w:r>
      <w:r>
        <w:rPr>
          <w:webHidden/>
        </w:rPr>
        <w:tab/>
      </w:r>
      <w:r w:rsidR="003A0AF0">
        <w:rPr>
          <w:webHidden/>
        </w:rPr>
        <w:t>168</w:t>
      </w:r>
    </w:p>
    <w:p w14:paraId="7167F4FF" w14:textId="44F3FB44" w:rsidR="007839D3" w:rsidRDefault="007839D3">
      <w:pPr>
        <w:pStyle w:val="Obsah1"/>
        <w:rPr>
          <w:rFonts w:asciiTheme="minorHAnsi" w:eastAsiaTheme="minorEastAsia" w:hAnsiTheme="minorHAnsi" w:cstheme="minorBidi"/>
          <w:b w:val="0"/>
          <w:caps w:val="0"/>
        </w:rPr>
      </w:pPr>
      <w:r w:rsidRPr="003A0AF0">
        <w:t>15.</w:t>
      </w:r>
      <w:r>
        <w:rPr>
          <w:rFonts w:asciiTheme="minorHAnsi" w:eastAsiaTheme="minorEastAsia" w:hAnsiTheme="minorHAnsi" w:cstheme="minorBidi"/>
          <w:b w:val="0"/>
          <w:caps w:val="0"/>
        </w:rPr>
        <w:tab/>
      </w:r>
      <w:r w:rsidRPr="003A0AF0">
        <w:t>Údaje o STAVENIŠTI</w:t>
      </w:r>
      <w:r>
        <w:rPr>
          <w:webHidden/>
        </w:rPr>
        <w:tab/>
      </w:r>
      <w:r w:rsidR="003A0AF0">
        <w:rPr>
          <w:webHidden/>
        </w:rPr>
        <w:t>168</w:t>
      </w:r>
    </w:p>
    <w:p w14:paraId="3C2EDE83" w14:textId="37B80ED8" w:rsidR="007839D3" w:rsidRDefault="007839D3">
      <w:pPr>
        <w:pStyle w:val="Obsah2"/>
        <w:rPr>
          <w:rFonts w:asciiTheme="minorHAnsi" w:eastAsiaTheme="minorEastAsia" w:hAnsiTheme="minorHAnsi" w:cstheme="minorBidi"/>
        </w:rPr>
      </w:pPr>
      <w:r w:rsidRPr="003A0AF0">
        <w:t>15.1</w:t>
      </w:r>
      <w:r>
        <w:rPr>
          <w:rFonts w:asciiTheme="minorHAnsi" w:eastAsiaTheme="minorEastAsia" w:hAnsiTheme="minorHAnsi" w:cstheme="minorBidi"/>
        </w:rPr>
        <w:tab/>
      </w:r>
      <w:r w:rsidRPr="003A0AF0">
        <w:t>Situování STAVENIŠTĚ, rozsah a stav STAVENIŠTĚ</w:t>
      </w:r>
      <w:r>
        <w:rPr>
          <w:webHidden/>
        </w:rPr>
        <w:tab/>
      </w:r>
      <w:r w:rsidR="003A0AF0">
        <w:rPr>
          <w:webHidden/>
        </w:rPr>
        <w:t>168</w:t>
      </w:r>
    </w:p>
    <w:p w14:paraId="6D1B1570" w14:textId="0924F7E5" w:rsidR="007839D3" w:rsidRDefault="007839D3">
      <w:pPr>
        <w:pStyle w:val="Obsah2"/>
        <w:rPr>
          <w:rFonts w:asciiTheme="minorHAnsi" w:eastAsiaTheme="minorEastAsia" w:hAnsiTheme="minorHAnsi" w:cstheme="minorBidi"/>
        </w:rPr>
      </w:pPr>
      <w:r w:rsidRPr="003A0AF0">
        <w:t>15.2</w:t>
      </w:r>
      <w:r>
        <w:rPr>
          <w:rFonts w:asciiTheme="minorHAnsi" w:eastAsiaTheme="minorEastAsia" w:hAnsiTheme="minorHAnsi" w:cstheme="minorBidi"/>
        </w:rPr>
        <w:tab/>
      </w:r>
      <w:r w:rsidRPr="003A0AF0">
        <w:t>Uspořádání a bezpečnost STAVENIŠTĚ z hlediska veřejných zájmů</w:t>
      </w:r>
      <w:r>
        <w:rPr>
          <w:webHidden/>
        </w:rPr>
        <w:tab/>
      </w:r>
      <w:r w:rsidR="003A0AF0">
        <w:rPr>
          <w:webHidden/>
        </w:rPr>
        <w:t>169</w:t>
      </w:r>
    </w:p>
    <w:p w14:paraId="43125F53" w14:textId="043C56BA" w:rsidR="007839D3" w:rsidRDefault="007839D3">
      <w:pPr>
        <w:pStyle w:val="Obsah2"/>
        <w:rPr>
          <w:rFonts w:asciiTheme="minorHAnsi" w:eastAsiaTheme="minorEastAsia" w:hAnsiTheme="minorHAnsi" w:cstheme="minorBidi"/>
        </w:rPr>
      </w:pPr>
      <w:r w:rsidRPr="003A0AF0">
        <w:t>15.3</w:t>
      </w:r>
      <w:r>
        <w:rPr>
          <w:rFonts w:asciiTheme="minorHAnsi" w:eastAsiaTheme="minorEastAsia" w:hAnsiTheme="minorHAnsi" w:cstheme="minorBidi"/>
        </w:rPr>
        <w:tab/>
      </w:r>
      <w:r w:rsidRPr="003A0AF0">
        <w:t>Přístup na STAVENIŠTĚ, vnitrostaveništní doprava a doprava nadměrných nákladů</w:t>
      </w:r>
      <w:r>
        <w:rPr>
          <w:webHidden/>
        </w:rPr>
        <w:tab/>
      </w:r>
      <w:r w:rsidR="003A0AF0">
        <w:rPr>
          <w:webHidden/>
        </w:rPr>
        <w:t>169</w:t>
      </w:r>
    </w:p>
    <w:p w14:paraId="32DFD3E3" w14:textId="0301CB2F" w:rsidR="007839D3" w:rsidRDefault="007839D3">
      <w:pPr>
        <w:pStyle w:val="Obsah2"/>
        <w:rPr>
          <w:rFonts w:asciiTheme="minorHAnsi" w:eastAsiaTheme="minorEastAsia" w:hAnsiTheme="minorHAnsi" w:cstheme="minorBidi"/>
        </w:rPr>
      </w:pPr>
      <w:r w:rsidRPr="003A0AF0">
        <w:t>15.4</w:t>
      </w:r>
      <w:r>
        <w:rPr>
          <w:rFonts w:asciiTheme="minorHAnsi" w:eastAsiaTheme="minorEastAsia" w:hAnsiTheme="minorHAnsi" w:cstheme="minorBidi"/>
        </w:rPr>
        <w:tab/>
      </w:r>
      <w:r w:rsidRPr="003A0AF0">
        <w:t>Pracovní doba OBJEDNATELE</w:t>
      </w:r>
      <w:r>
        <w:rPr>
          <w:webHidden/>
        </w:rPr>
        <w:tab/>
      </w:r>
      <w:r w:rsidR="003A0AF0">
        <w:rPr>
          <w:webHidden/>
        </w:rPr>
        <w:t>169</w:t>
      </w:r>
    </w:p>
    <w:p w14:paraId="4FD0720C" w14:textId="19931BEF" w:rsidR="007839D3" w:rsidRDefault="007839D3">
      <w:pPr>
        <w:pStyle w:val="Obsah2"/>
        <w:rPr>
          <w:rFonts w:asciiTheme="minorHAnsi" w:eastAsiaTheme="minorEastAsia" w:hAnsiTheme="minorHAnsi" w:cstheme="minorBidi"/>
        </w:rPr>
      </w:pPr>
      <w:r w:rsidRPr="003A0AF0">
        <w:t>15.5</w:t>
      </w:r>
      <w:r>
        <w:rPr>
          <w:rFonts w:asciiTheme="minorHAnsi" w:eastAsiaTheme="minorEastAsia" w:hAnsiTheme="minorHAnsi" w:cstheme="minorBidi"/>
        </w:rPr>
        <w:tab/>
      </w:r>
      <w:r w:rsidRPr="003A0AF0">
        <w:t>Vybavení STAVENIŠTĚ</w:t>
      </w:r>
      <w:r>
        <w:rPr>
          <w:webHidden/>
        </w:rPr>
        <w:tab/>
      </w:r>
      <w:r w:rsidR="003A0AF0">
        <w:rPr>
          <w:webHidden/>
        </w:rPr>
        <w:t>170</w:t>
      </w:r>
    </w:p>
    <w:p w14:paraId="0AB41440" w14:textId="14FAB3BA" w:rsidR="007839D3" w:rsidRDefault="007839D3">
      <w:pPr>
        <w:pStyle w:val="Obsah3"/>
        <w:rPr>
          <w:rFonts w:asciiTheme="minorHAnsi" w:eastAsiaTheme="minorEastAsia" w:hAnsiTheme="minorHAnsi" w:cstheme="minorBidi"/>
        </w:rPr>
      </w:pPr>
      <w:r w:rsidRPr="003A0AF0">
        <w:t>15.5.1</w:t>
      </w:r>
      <w:r>
        <w:rPr>
          <w:rFonts w:asciiTheme="minorHAnsi" w:eastAsiaTheme="minorEastAsia" w:hAnsiTheme="minorHAnsi" w:cstheme="minorBidi"/>
        </w:rPr>
        <w:tab/>
      </w:r>
      <w:r w:rsidRPr="003A0AF0">
        <w:t>Skladovací plocha</w:t>
      </w:r>
      <w:r>
        <w:rPr>
          <w:webHidden/>
        </w:rPr>
        <w:tab/>
      </w:r>
      <w:r w:rsidR="003A0AF0">
        <w:rPr>
          <w:webHidden/>
        </w:rPr>
        <w:t>170</w:t>
      </w:r>
    </w:p>
    <w:p w14:paraId="39797F37" w14:textId="6AD4BA44" w:rsidR="007839D3" w:rsidRDefault="007839D3">
      <w:pPr>
        <w:pStyle w:val="Obsah3"/>
        <w:rPr>
          <w:rFonts w:asciiTheme="minorHAnsi" w:eastAsiaTheme="minorEastAsia" w:hAnsiTheme="minorHAnsi" w:cstheme="minorBidi"/>
        </w:rPr>
      </w:pPr>
      <w:r w:rsidRPr="003A0AF0">
        <w:t>15.5.2</w:t>
      </w:r>
      <w:r>
        <w:rPr>
          <w:rFonts w:asciiTheme="minorHAnsi" w:eastAsiaTheme="minorEastAsia" w:hAnsiTheme="minorHAnsi" w:cstheme="minorBidi"/>
        </w:rPr>
        <w:tab/>
      </w:r>
      <w:r w:rsidRPr="003A0AF0">
        <w:t>Kryté sklady</w:t>
      </w:r>
      <w:r>
        <w:rPr>
          <w:webHidden/>
        </w:rPr>
        <w:tab/>
      </w:r>
      <w:r w:rsidR="003A0AF0">
        <w:rPr>
          <w:webHidden/>
        </w:rPr>
        <w:t>170</w:t>
      </w:r>
    </w:p>
    <w:p w14:paraId="05124204" w14:textId="2F22B3DB" w:rsidR="007839D3" w:rsidRDefault="007839D3">
      <w:pPr>
        <w:pStyle w:val="Obsah3"/>
        <w:rPr>
          <w:rFonts w:asciiTheme="minorHAnsi" w:eastAsiaTheme="minorEastAsia" w:hAnsiTheme="minorHAnsi" w:cstheme="minorBidi"/>
        </w:rPr>
      </w:pPr>
      <w:r w:rsidRPr="003A0AF0">
        <w:t>15.5.3</w:t>
      </w:r>
      <w:r>
        <w:rPr>
          <w:rFonts w:asciiTheme="minorHAnsi" w:eastAsiaTheme="minorEastAsia" w:hAnsiTheme="minorHAnsi" w:cstheme="minorBidi"/>
        </w:rPr>
        <w:tab/>
      </w:r>
      <w:r w:rsidRPr="003A0AF0">
        <w:t>Kanceláře</w:t>
      </w:r>
      <w:r>
        <w:rPr>
          <w:webHidden/>
        </w:rPr>
        <w:tab/>
      </w:r>
      <w:r w:rsidR="003A0AF0">
        <w:rPr>
          <w:webHidden/>
        </w:rPr>
        <w:t>170</w:t>
      </w:r>
    </w:p>
    <w:p w14:paraId="287B4F8C" w14:textId="0F42248E" w:rsidR="007839D3" w:rsidRDefault="007839D3">
      <w:pPr>
        <w:pStyle w:val="Obsah3"/>
        <w:rPr>
          <w:rFonts w:asciiTheme="minorHAnsi" w:eastAsiaTheme="minorEastAsia" w:hAnsiTheme="minorHAnsi" w:cstheme="minorBidi"/>
        </w:rPr>
      </w:pPr>
      <w:r w:rsidRPr="003A0AF0">
        <w:t>15.5.4</w:t>
      </w:r>
      <w:r>
        <w:rPr>
          <w:rFonts w:asciiTheme="minorHAnsi" w:eastAsiaTheme="minorEastAsia" w:hAnsiTheme="minorHAnsi" w:cstheme="minorBidi"/>
        </w:rPr>
        <w:tab/>
      </w:r>
      <w:r w:rsidRPr="003A0AF0">
        <w:t>Vykládka z vlečky</w:t>
      </w:r>
      <w:r>
        <w:rPr>
          <w:webHidden/>
        </w:rPr>
        <w:tab/>
      </w:r>
      <w:r w:rsidR="003A0AF0">
        <w:rPr>
          <w:webHidden/>
        </w:rPr>
        <w:t>170</w:t>
      </w:r>
    </w:p>
    <w:p w14:paraId="1DA77B43" w14:textId="7F86872E" w:rsidR="007839D3" w:rsidRDefault="007839D3">
      <w:pPr>
        <w:pStyle w:val="Obsah3"/>
        <w:rPr>
          <w:rFonts w:asciiTheme="minorHAnsi" w:eastAsiaTheme="minorEastAsia" w:hAnsiTheme="minorHAnsi" w:cstheme="minorBidi"/>
        </w:rPr>
      </w:pPr>
      <w:r w:rsidRPr="003A0AF0">
        <w:t>15.5.5</w:t>
      </w:r>
      <w:r>
        <w:rPr>
          <w:rFonts w:asciiTheme="minorHAnsi" w:eastAsiaTheme="minorEastAsia" w:hAnsiTheme="minorHAnsi" w:cstheme="minorBidi"/>
        </w:rPr>
        <w:tab/>
      </w:r>
      <w:r w:rsidRPr="003A0AF0">
        <w:t>Ubytování</w:t>
      </w:r>
      <w:r>
        <w:rPr>
          <w:webHidden/>
        </w:rPr>
        <w:tab/>
      </w:r>
      <w:r w:rsidR="003A0AF0">
        <w:rPr>
          <w:webHidden/>
        </w:rPr>
        <w:t>170</w:t>
      </w:r>
    </w:p>
    <w:p w14:paraId="3D30852B" w14:textId="6C743DD0" w:rsidR="007839D3" w:rsidRDefault="007839D3">
      <w:pPr>
        <w:pStyle w:val="Obsah3"/>
        <w:rPr>
          <w:rFonts w:asciiTheme="minorHAnsi" w:eastAsiaTheme="minorEastAsia" w:hAnsiTheme="minorHAnsi" w:cstheme="minorBidi"/>
        </w:rPr>
      </w:pPr>
      <w:r w:rsidRPr="003A0AF0">
        <w:t>15.5.6</w:t>
      </w:r>
      <w:r>
        <w:rPr>
          <w:rFonts w:asciiTheme="minorHAnsi" w:eastAsiaTheme="minorEastAsia" w:hAnsiTheme="minorHAnsi" w:cstheme="minorBidi"/>
        </w:rPr>
        <w:tab/>
      </w:r>
      <w:r w:rsidRPr="003A0AF0">
        <w:t>Zajištění vody a energií ke staveništi, odvodnění, kanalizace</w:t>
      </w:r>
      <w:r>
        <w:rPr>
          <w:webHidden/>
        </w:rPr>
        <w:tab/>
      </w:r>
      <w:r w:rsidR="003A0AF0">
        <w:rPr>
          <w:webHidden/>
        </w:rPr>
        <w:t>170</w:t>
      </w:r>
    </w:p>
    <w:p w14:paraId="09719592" w14:textId="6D137FD5" w:rsidR="007839D3" w:rsidRDefault="007839D3">
      <w:pPr>
        <w:pStyle w:val="Obsah2"/>
        <w:rPr>
          <w:rFonts w:asciiTheme="minorHAnsi" w:eastAsiaTheme="minorEastAsia" w:hAnsiTheme="minorHAnsi" w:cstheme="minorBidi"/>
        </w:rPr>
      </w:pPr>
      <w:r w:rsidRPr="003A0AF0">
        <w:t>15.6</w:t>
      </w:r>
      <w:r>
        <w:rPr>
          <w:rFonts w:asciiTheme="minorHAnsi" w:eastAsiaTheme="minorEastAsia" w:hAnsiTheme="minorHAnsi" w:cstheme="minorBidi"/>
        </w:rPr>
        <w:tab/>
      </w:r>
      <w:r w:rsidRPr="003A0AF0">
        <w:t>Předání STAVENIŠTĚ</w:t>
      </w:r>
      <w:r>
        <w:rPr>
          <w:webHidden/>
        </w:rPr>
        <w:tab/>
      </w:r>
      <w:r w:rsidR="003A0AF0">
        <w:rPr>
          <w:webHidden/>
        </w:rPr>
        <w:t>171</w:t>
      </w:r>
    </w:p>
    <w:p w14:paraId="6583B86F" w14:textId="7E8DFF74" w:rsidR="007839D3" w:rsidRDefault="007839D3">
      <w:pPr>
        <w:pStyle w:val="Obsah2"/>
        <w:rPr>
          <w:rFonts w:asciiTheme="minorHAnsi" w:eastAsiaTheme="minorEastAsia" w:hAnsiTheme="minorHAnsi" w:cstheme="minorBidi"/>
        </w:rPr>
      </w:pPr>
      <w:r w:rsidRPr="003A0AF0">
        <w:t>15.7</w:t>
      </w:r>
      <w:r>
        <w:rPr>
          <w:rFonts w:asciiTheme="minorHAnsi" w:eastAsiaTheme="minorEastAsia" w:hAnsiTheme="minorHAnsi" w:cstheme="minorBidi"/>
        </w:rPr>
        <w:tab/>
      </w:r>
      <w:r w:rsidRPr="003A0AF0">
        <w:t>Činnost ZHOTOVITELE na STAVENIŠTI</w:t>
      </w:r>
      <w:r>
        <w:rPr>
          <w:webHidden/>
        </w:rPr>
        <w:tab/>
      </w:r>
      <w:r w:rsidR="003A0AF0">
        <w:rPr>
          <w:webHidden/>
        </w:rPr>
        <w:t>171</w:t>
      </w:r>
    </w:p>
    <w:p w14:paraId="09477596" w14:textId="5877D872" w:rsidR="007839D3" w:rsidRDefault="007839D3">
      <w:pPr>
        <w:pStyle w:val="Obsah2"/>
        <w:rPr>
          <w:rFonts w:asciiTheme="minorHAnsi" w:eastAsiaTheme="minorEastAsia" w:hAnsiTheme="minorHAnsi" w:cstheme="minorBidi"/>
        </w:rPr>
      </w:pPr>
      <w:r w:rsidRPr="003A0AF0">
        <w:t>15.8</w:t>
      </w:r>
      <w:r>
        <w:rPr>
          <w:rFonts w:asciiTheme="minorHAnsi" w:eastAsiaTheme="minorEastAsia" w:hAnsiTheme="minorHAnsi" w:cstheme="minorBidi"/>
        </w:rPr>
        <w:tab/>
      </w:r>
      <w:r w:rsidRPr="003A0AF0">
        <w:t>Příjezd ke STAVENIŠTI</w:t>
      </w:r>
      <w:r>
        <w:rPr>
          <w:webHidden/>
        </w:rPr>
        <w:tab/>
      </w:r>
      <w:r w:rsidR="003A0AF0">
        <w:rPr>
          <w:webHidden/>
        </w:rPr>
        <w:t>172</w:t>
      </w:r>
    </w:p>
    <w:p w14:paraId="1576A741" w14:textId="6865DC1E" w:rsidR="007839D3" w:rsidRDefault="007839D3">
      <w:pPr>
        <w:pStyle w:val="Obsah2"/>
        <w:rPr>
          <w:rFonts w:asciiTheme="minorHAnsi" w:eastAsiaTheme="minorEastAsia" w:hAnsiTheme="minorHAnsi" w:cstheme="minorBidi"/>
        </w:rPr>
      </w:pPr>
      <w:r w:rsidRPr="003A0AF0">
        <w:t>15.9</w:t>
      </w:r>
      <w:r>
        <w:rPr>
          <w:rFonts w:asciiTheme="minorHAnsi" w:eastAsiaTheme="minorEastAsia" w:hAnsiTheme="minorHAnsi" w:cstheme="minorBidi"/>
        </w:rPr>
        <w:tab/>
      </w:r>
      <w:r w:rsidRPr="003A0AF0">
        <w:t>Montážní zóny</w:t>
      </w:r>
      <w:r>
        <w:rPr>
          <w:webHidden/>
        </w:rPr>
        <w:tab/>
      </w:r>
      <w:r w:rsidR="003A0AF0">
        <w:rPr>
          <w:webHidden/>
        </w:rPr>
        <w:t>173</w:t>
      </w:r>
    </w:p>
    <w:p w14:paraId="03FB1F17" w14:textId="4E693D0D" w:rsidR="007839D3" w:rsidRDefault="007839D3">
      <w:pPr>
        <w:pStyle w:val="Obsah2"/>
        <w:rPr>
          <w:rFonts w:asciiTheme="minorHAnsi" w:eastAsiaTheme="minorEastAsia" w:hAnsiTheme="minorHAnsi" w:cstheme="minorBidi"/>
        </w:rPr>
      </w:pPr>
      <w:r w:rsidRPr="003A0AF0">
        <w:t>15.10</w:t>
      </w:r>
      <w:r>
        <w:rPr>
          <w:rFonts w:asciiTheme="minorHAnsi" w:eastAsiaTheme="minorEastAsia" w:hAnsiTheme="minorHAnsi" w:cstheme="minorBidi"/>
        </w:rPr>
        <w:tab/>
      </w:r>
      <w:r w:rsidRPr="003A0AF0">
        <w:t>Nasazení hlavních zdvihacích mechanismů</w:t>
      </w:r>
      <w:r>
        <w:rPr>
          <w:webHidden/>
        </w:rPr>
        <w:tab/>
      </w:r>
      <w:r w:rsidR="003A0AF0">
        <w:rPr>
          <w:webHidden/>
        </w:rPr>
        <w:t>173</w:t>
      </w:r>
    </w:p>
    <w:p w14:paraId="53E46ADA" w14:textId="3533D2A8" w:rsidR="007839D3" w:rsidRDefault="007839D3">
      <w:pPr>
        <w:pStyle w:val="Obsah2"/>
        <w:rPr>
          <w:rFonts w:asciiTheme="minorHAnsi" w:eastAsiaTheme="minorEastAsia" w:hAnsiTheme="minorHAnsi" w:cstheme="minorBidi"/>
        </w:rPr>
      </w:pPr>
      <w:r w:rsidRPr="003A0AF0">
        <w:t>15.11</w:t>
      </w:r>
      <w:r>
        <w:rPr>
          <w:rFonts w:asciiTheme="minorHAnsi" w:eastAsiaTheme="minorEastAsia" w:hAnsiTheme="minorHAnsi" w:cstheme="minorBidi"/>
        </w:rPr>
        <w:tab/>
      </w:r>
      <w:r w:rsidRPr="003A0AF0">
        <w:t>Požadavky z hlediska péče o životní prostředí po dobu realizace STAVBY</w:t>
      </w:r>
      <w:r>
        <w:rPr>
          <w:webHidden/>
        </w:rPr>
        <w:tab/>
      </w:r>
      <w:r w:rsidR="003A0AF0">
        <w:rPr>
          <w:webHidden/>
        </w:rPr>
        <w:t>173</w:t>
      </w:r>
    </w:p>
    <w:p w14:paraId="7CE4218E" w14:textId="19825763" w:rsidR="007839D3" w:rsidRDefault="007839D3">
      <w:pPr>
        <w:pStyle w:val="Obsah2"/>
        <w:rPr>
          <w:rFonts w:asciiTheme="minorHAnsi" w:eastAsiaTheme="minorEastAsia" w:hAnsiTheme="minorHAnsi" w:cstheme="minorBidi"/>
        </w:rPr>
      </w:pPr>
      <w:r w:rsidRPr="003A0AF0">
        <w:t>15.12</w:t>
      </w:r>
      <w:r>
        <w:rPr>
          <w:rFonts w:asciiTheme="minorHAnsi" w:eastAsiaTheme="minorEastAsia" w:hAnsiTheme="minorHAnsi" w:cstheme="minorBidi"/>
        </w:rPr>
        <w:tab/>
      </w:r>
      <w:r w:rsidRPr="003A0AF0">
        <w:t>Udržování STAVENIŠTĚ a odstraňování odpadu</w:t>
      </w:r>
      <w:r>
        <w:rPr>
          <w:webHidden/>
        </w:rPr>
        <w:tab/>
      </w:r>
      <w:r w:rsidR="003A0AF0">
        <w:rPr>
          <w:webHidden/>
        </w:rPr>
        <w:t>174</w:t>
      </w:r>
    </w:p>
    <w:p w14:paraId="56E84829" w14:textId="1D880D6D" w:rsidR="007839D3" w:rsidRDefault="007839D3">
      <w:pPr>
        <w:pStyle w:val="Obsah2"/>
        <w:rPr>
          <w:rFonts w:asciiTheme="minorHAnsi" w:eastAsiaTheme="minorEastAsia" w:hAnsiTheme="minorHAnsi" w:cstheme="minorBidi"/>
        </w:rPr>
      </w:pPr>
      <w:r w:rsidRPr="003A0AF0">
        <w:t>15.13</w:t>
      </w:r>
      <w:r>
        <w:rPr>
          <w:rFonts w:asciiTheme="minorHAnsi" w:eastAsiaTheme="minorEastAsia" w:hAnsiTheme="minorHAnsi" w:cstheme="minorBidi"/>
        </w:rPr>
        <w:tab/>
      </w:r>
      <w:r w:rsidRPr="003A0AF0">
        <w:t>Lešení a pomocné konstrukce</w:t>
      </w:r>
      <w:r>
        <w:rPr>
          <w:webHidden/>
        </w:rPr>
        <w:tab/>
      </w:r>
      <w:r w:rsidR="003A0AF0">
        <w:rPr>
          <w:webHidden/>
        </w:rPr>
        <w:t>174</w:t>
      </w:r>
    </w:p>
    <w:p w14:paraId="2825253D" w14:textId="3C81D5DF" w:rsidR="007839D3" w:rsidRDefault="007839D3">
      <w:pPr>
        <w:pStyle w:val="Obsah2"/>
        <w:rPr>
          <w:rFonts w:asciiTheme="minorHAnsi" w:eastAsiaTheme="minorEastAsia" w:hAnsiTheme="minorHAnsi" w:cstheme="minorBidi"/>
        </w:rPr>
      </w:pPr>
      <w:r w:rsidRPr="003A0AF0">
        <w:t>15.14</w:t>
      </w:r>
      <w:r>
        <w:rPr>
          <w:rFonts w:asciiTheme="minorHAnsi" w:eastAsiaTheme="minorEastAsia" w:hAnsiTheme="minorHAnsi" w:cstheme="minorBidi"/>
        </w:rPr>
        <w:tab/>
      </w:r>
      <w:r w:rsidRPr="003A0AF0">
        <w:t>Osobní ochranné pracovní pomůcky</w:t>
      </w:r>
      <w:r>
        <w:rPr>
          <w:webHidden/>
        </w:rPr>
        <w:tab/>
      </w:r>
      <w:r w:rsidR="003A0AF0">
        <w:rPr>
          <w:webHidden/>
        </w:rPr>
        <w:t>175</w:t>
      </w:r>
    </w:p>
    <w:p w14:paraId="34124E8E" w14:textId="5718D8F5" w:rsidR="007839D3" w:rsidRDefault="007839D3">
      <w:pPr>
        <w:pStyle w:val="Obsah2"/>
        <w:rPr>
          <w:rFonts w:asciiTheme="minorHAnsi" w:eastAsiaTheme="minorEastAsia" w:hAnsiTheme="minorHAnsi" w:cstheme="minorBidi"/>
        </w:rPr>
      </w:pPr>
      <w:r w:rsidRPr="003A0AF0">
        <w:t>15.15</w:t>
      </w:r>
      <w:r>
        <w:rPr>
          <w:rFonts w:asciiTheme="minorHAnsi" w:eastAsiaTheme="minorEastAsia" w:hAnsiTheme="minorHAnsi" w:cstheme="minorBidi"/>
        </w:rPr>
        <w:tab/>
      </w:r>
      <w:r w:rsidRPr="003A0AF0">
        <w:t>Práce na zařízení v provozu nebo v blízkosti provozovaného zařízení</w:t>
      </w:r>
      <w:r>
        <w:rPr>
          <w:webHidden/>
        </w:rPr>
        <w:tab/>
      </w:r>
      <w:r w:rsidR="003A0AF0">
        <w:rPr>
          <w:webHidden/>
        </w:rPr>
        <w:t>175</w:t>
      </w:r>
    </w:p>
    <w:p w14:paraId="3D5C7CAC" w14:textId="1FE167E9" w:rsidR="007839D3" w:rsidRDefault="007839D3">
      <w:pPr>
        <w:pStyle w:val="Obsah2"/>
        <w:rPr>
          <w:rFonts w:asciiTheme="minorHAnsi" w:eastAsiaTheme="minorEastAsia" w:hAnsiTheme="minorHAnsi" w:cstheme="minorBidi"/>
        </w:rPr>
      </w:pPr>
      <w:r w:rsidRPr="003A0AF0">
        <w:t>15.16</w:t>
      </w:r>
      <w:r>
        <w:rPr>
          <w:rFonts w:asciiTheme="minorHAnsi" w:eastAsiaTheme="minorEastAsia" w:hAnsiTheme="minorHAnsi" w:cstheme="minorBidi"/>
        </w:rPr>
        <w:tab/>
      </w:r>
      <w:r w:rsidRPr="003A0AF0">
        <w:t>Práce s ohněm</w:t>
      </w:r>
      <w:r>
        <w:rPr>
          <w:webHidden/>
        </w:rPr>
        <w:tab/>
      </w:r>
      <w:r w:rsidR="003A0AF0">
        <w:rPr>
          <w:webHidden/>
        </w:rPr>
        <w:t>176</w:t>
      </w:r>
    </w:p>
    <w:p w14:paraId="20279938" w14:textId="460742FE" w:rsidR="007839D3" w:rsidRDefault="007839D3">
      <w:pPr>
        <w:pStyle w:val="Obsah2"/>
        <w:rPr>
          <w:rFonts w:asciiTheme="minorHAnsi" w:eastAsiaTheme="minorEastAsia" w:hAnsiTheme="minorHAnsi" w:cstheme="minorBidi"/>
        </w:rPr>
      </w:pPr>
      <w:r w:rsidRPr="003A0AF0">
        <w:t>15.17</w:t>
      </w:r>
      <w:r>
        <w:rPr>
          <w:rFonts w:asciiTheme="minorHAnsi" w:eastAsiaTheme="minorEastAsia" w:hAnsiTheme="minorHAnsi" w:cstheme="minorBidi"/>
        </w:rPr>
        <w:tab/>
      </w:r>
      <w:r w:rsidRPr="003A0AF0">
        <w:t>Manipulace s chemickými látkami</w:t>
      </w:r>
      <w:r>
        <w:rPr>
          <w:webHidden/>
        </w:rPr>
        <w:tab/>
      </w:r>
      <w:r w:rsidR="003A0AF0">
        <w:rPr>
          <w:webHidden/>
        </w:rPr>
        <w:t>176</w:t>
      </w:r>
    </w:p>
    <w:p w14:paraId="2A2DBECE" w14:textId="3803F121" w:rsidR="007839D3" w:rsidRDefault="007839D3">
      <w:pPr>
        <w:pStyle w:val="Obsah2"/>
        <w:rPr>
          <w:rFonts w:asciiTheme="minorHAnsi" w:eastAsiaTheme="minorEastAsia" w:hAnsiTheme="minorHAnsi" w:cstheme="minorBidi"/>
        </w:rPr>
      </w:pPr>
      <w:r w:rsidRPr="003A0AF0">
        <w:t>15.18</w:t>
      </w:r>
      <w:r>
        <w:rPr>
          <w:rFonts w:asciiTheme="minorHAnsi" w:eastAsiaTheme="minorEastAsia" w:hAnsiTheme="minorHAnsi" w:cstheme="minorBidi"/>
        </w:rPr>
        <w:tab/>
      </w:r>
      <w:r w:rsidRPr="003A0AF0">
        <w:t>Uzavřené prostory</w:t>
      </w:r>
      <w:r>
        <w:rPr>
          <w:webHidden/>
        </w:rPr>
        <w:tab/>
      </w:r>
      <w:r w:rsidR="003A0AF0">
        <w:rPr>
          <w:webHidden/>
        </w:rPr>
        <w:t>176</w:t>
      </w:r>
    </w:p>
    <w:p w14:paraId="37FDA6EC" w14:textId="7A7B42DD" w:rsidR="007839D3" w:rsidRDefault="007839D3">
      <w:pPr>
        <w:pStyle w:val="Obsah2"/>
        <w:rPr>
          <w:rFonts w:asciiTheme="minorHAnsi" w:eastAsiaTheme="minorEastAsia" w:hAnsiTheme="minorHAnsi" w:cstheme="minorBidi"/>
        </w:rPr>
      </w:pPr>
      <w:r w:rsidRPr="003A0AF0">
        <w:t>15.19</w:t>
      </w:r>
      <w:r>
        <w:rPr>
          <w:rFonts w:asciiTheme="minorHAnsi" w:eastAsiaTheme="minorEastAsia" w:hAnsiTheme="minorHAnsi" w:cstheme="minorBidi"/>
        </w:rPr>
        <w:tab/>
      </w:r>
      <w:r w:rsidRPr="003A0AF0">
        <w:t>Zemní a výkopové práce</w:t>
      </w:r>
      <w:r>
        <w:rPr>
          <w:webHidden/>
        </w:rPr>
        <w:tab/>
      </w:r>
      <w:r w:rsidR="003A0AF0">
        <w:rPr>
          <w:webHidden/>
        </w:rPr>
        <w:t>177</w:t>
      </w:r>
    </w:p>
    <w:p w14:paraId="18F98D85" w14:textId="506CF29C" w:rsidR="007839D3" w:rsidRDefault="007839D3">
      <w:pPr>
        <w:pStyle w:val="Obsah2"/>
        <w:rPr>
          <w:rFonts w:asciiTheme="minorHAnsi" w:eastAsiaTheme="minorEastAsia" w:hAnsiTheme="minorHAnsi" w:cstheme="minorBidi"/>
        </w:rPr>
      </w:pPr>
      <w:r w:rsidRPr="003A0AF0">
        <w:t>15.20</w:t>
      </w:r>
      <w:r>
        <w:rPr>
          <w:rFonts w:asciiTheme="minorHAnsi" w:eastAsiaTheme="minorEastAsia" w:hAnsiTheme="minorHAnsi" w:cstheme="minorBidi"/>
        </w:rPr>
        <w:tab/>
      </w:r>
      <w:r w:rsidRPr="003A0AF0">
        <w:t>Mimořádné události</w:t>
      </w:r>
      <w:r>
        <w:rPr>
          <w:webHidden/>
        </w:rPr>
        <w:tab/>
      </w:r>
      <w:r w:rsidR="003A0AF0">
        <w:rPr>
          <w:webHidden/>
        </w:rPr>
        <w:t>177</w:t>
      </w:r>
    </w:p>
    <w:p w14:paraId="38B6DC5E" w14:textId="6A68D626" w:rsidR="007839D3" w:rsidRDefault="007839D3">
      <w:pPr>
        <w:pStyle w:val="Obsah2"/>
        <w:rPr>
          <w:rFonts w:asciiTheme="minorHAnsi" w:eastAsiaTheme="minorEastAsia" w:hAnsiTheme="minorHAnsi" w:cstheme="minorBidi"/>
        </w:rPr>
      </w:pPr>
      <w:r w:rsidRPr="003A0AF0">
        <w:t>15.21</w:t>
      </w:r>
      <w:r>
        <w:rPr>
          <w:rFonts w:asciiTheme="minorHAnsi" w:eastAsiaTheme="minorEastAsia" w:hAnsiTheme="minorHAnsi" w:cstheme="minorBidi"/>
        </w:rPr>
        <w:tab/>
      </w:r>
      <w:r w:rsidRPr="003A0AF0">
        <w:t>Obecná BOZP a PO</w:t>
      </w:r>
      <w:r>
        <w:rPr>
          <w:webHidden/>
        </w:rPr>
        <w:tab/>
      </w:r>
      <w:r w:rsidR="003A0AF0">
        <w:rPr>
          <w:webHidden/>
        </w:rPr>
        <w:t>177</w:t>
      </w:r>
    </w:p>
    <w:p w14:paraId="5A30CCB3" w14:textId="6BB0856D" w:rsidR="007839D3" w:rsidRDefault="007839D3">
      <w:pPr>
        <w:pStyle w:val="Obsah1"/>
        <w:rPr>
          <w:rFonts w:asciiTheme="minorHAnsi" w:eastAsiaTheme="minorEastAsia" w:hAnsiTheme="minorHAnsi" w:cstheme="minorBidi"/>
          <w:b w:val="0"/>
          <w:caps w:val="0"/>
        </w:rPr>
      </w:pPr>
      <w:r w:rsidRPr="003A0AF0">
        <w:t>16.</w:t>
      </w:r>
      <w:r>
        <w:rPr>
          <w:rFonts w:asciiTheme="minorHAnsi" w:eastAsiaTheme="minorEastAsia" w:hAnsiTheme="minorHAnsi" w:cstheme="minorBidi"/>
          <w:b w:val="0"/>
          <w:caps w:val="0"/>
        </w:rPr>
        <w:tab/>
      </w:r>
      <w:r w:rsidRPr="003A0AF0">
        <w:t>Doplňky – Dokumentace</w:t>
      </w:r>
      <w:r>
        <w:rPr>
          <w:webHidden/>
        </w:rPr>
        <w:tab/>
      </w:r>
      <w:r w:rsidR="003A0AF0">
        <w:rPr>
          <w:webHidden/>
        </w:rPr>
        <w:t>178</w:t>
      </w:r>
    </w:p>
    <w:p w14:paraId="1D29E4F8" w14:textId="0906E119" w:rsidR="007839D3" w:rsidRDefault="007839D3">
      <w:pPr>
        <w:pStyle w:val="Obsah2"/>
        <w:rPr>
          <w:rFonts w:asciiTheme="minorHAnsi" w:eastAsiaTheme="minorEastAsia" w:hAnsiTheme="minorHAnsi" w:cstheme="minorBidi"/>
        </w:rPr>
      </w:pPr>
      <w:r w:rsidRPr="003A0AF0">
        <w:lastRenderedPageBreak/>
        <w:t>16.1</w:t>
      </w:r>
      <w:r>
        <w:rPr>
          <w:rFonts w:asciiTheme="minorHAnsi" w:eastAsiaTheme="minorEastAsia" w:hAnsiTheme="minorHAnsi" w:cstheme="minorBidi"/>
        </w:rPr>
        <w:tab/>
      </w:r>
      <w:r w:rsidRPr="003A0AF0">
        <w:t>Dokumentace stávajícího stavu</w:t>
      </w:r>
      <w:r>
        <w:rPr>
          <w:webHidden/>
        </w:rPr>
        <w:tab/>
      </w:r>
      <w:r w:rsidR="003A0AF0">
        <w:rPr>
          <w:webHidden/>
        </w:rPr>
        <w:t>178</w:t>
      </w:r>
    </w:p>
    <w:p w14:paraId="6B41ADD2" w14:textId="2A0E722B" w:rsidR="007839D3" w:rsidRDefault="007839D3">
      <w:pPr>
        <w:pStyle w:val="Obsah2"/>
        <w:rPr>
          <w:rFonts w:asciiTheme="minorHAnsi" w:eastAsiaTheme="minorEastAsia" w:hAnsiTheme="minorHAnsi" w:cstheme="minorBidi"/>
        </w:rPr>
      </w:pPr>
      <w:r w:rsidRPr="003A0AF0">
        <w:t>16.2</w:t>
      </w:r>
      <w:r>
        <w:rPr>
          <w:rFonts w:asciiTheme="minorHAnsi" w:eastAsiaTheme="minorEastAsia" w:hAnsiTheme="minorHAnsi" w:cstheme="minorBidi"/>
        </w:rPr>
        <w:tab/>
      </w:r>
      <w:r w:rsidRPr="003A0AF0">
        <w:t>Dokumentace požadovaného stavu</w:t>
      </w:r>
      <w:r>
        <w:rPr>
          <w:webHidden/>
        </w:rPr>
        <w:tab/>
      </w:r>
      <w:r w:rsidR="003A0AF0">
        <w:rPr>
          <w:webHidden/>
        </w:rPr>
        <w:t>188</w:t>
      </w:r>
    </w:p>
    <w:bookmarkEnd w:id="0"/>
    <w:p w14:paraId="5FA1E1CD" w14:textId="4364A00E" w:rsidR="009569FC" w:rsidRPr="00B75CE0" w:rsidRDefault="009569FC" w:rsidP="00CA7D72">
      <w:pPr>
        <w:rPr>
          <w:noProof/>
        </w:rPr>
      </w:pPr>
    </w:p>
    <w:p w14:paraId="390B487D" w14:textId="77777777" w:rsidR="005556FF" w:rsidRPr="005323CE" w:rsidRDefault="005556FF" w:rsidP="005556FF">
      <w:pPr>
        <w:pStyle w:val="Podnadpis1"/>
      </w:pPr>
      <w:r w:rsidRPr="005323CE">
        <w:t xml:space="preserve">SEZNAM ZKRATEK </w:t>
      </w:r>
    </w:p>
    <w:tbl>
      <w:tblPr>
        <w:tblW w:w="5322"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588"/>
        <w:gridCol w:w="8298"/>
      </w:tblGrid>
      <w:tr w:rsidR="005556FF" w:rsidRPr="003575DC" w14:paraId="5959A1DA" w14:textId="77777777" w:rsidTr="003F5B7A">
        <w:trPr>
          <w:cantSplit/>
          <w:tblHeader/>
        </w:trPr>
        <w:tc>
          <w:tcPr>
            <w:tcW w:w="803" w:type="pct"/>
            <w:tcBorders>
              <w:top w:val="single" w:sz="12" w:space="0" w:color="auto"/>
              <w:bottom w:val="single" w:sz="12" w:space="0" w:color="auto"/>
            </w:tcBorders>
            <w:shd w:val="clear" w:color="auto" w:fill="D9D9D9"/>
          </w:tcPr>
          <w:p w14:paraId="00E8ACFE" w14:textId="77777777" w:rsidR="005556FF" w:rsidRPr="00FE235F" w:rsidRDefault="005556FF" w:rsidP="00F4287C">
            <w:pPr>
              <w:spacing w:before="60" w:after="60"/>
              <w:rPr>
                <w:b/>
              </w:rPr>
            </w:pPr>
            <w:r w:rsidRPr="00FE235F">
              <w:rPr>
                <w:b/>
              </w:rPr>
              <w:t>Zkratky/</w:t>
            </w:r>
            <w:r w:rsidRPr="00FE235F">
              <w:rPr>
                <w:b/>
              </w:rPr>
              <w:br/>
              <w:t xml:space="preserve">pojmy </w:t>
            </w:r>
          </w:p>
        </w:tc>
        <w:tc>
          <w:tcPr>
            <w:tcW w:w="4197" w:type="pct"/>
            <w:tcBorders>
              <w:top w:val="single" w:sz="12" w:space="0" w:color="auto"/>
              <w:bottom w:val="single" w:sz="12" w:space="0" w:color="auto"/>
            </w:tcBorders>
            <w:shd w:val="clear" w:color="auto" w:fill="D9D9D9"/>
          </w:tcPr>
          <w:p w14:paraId="79414DFB" w14:textId="51AA981B" w:rsidR="005556FF" w:rsidRPr="005556FF" w:rsidRDefault="005556FF" w:rsidP="00F4287C">
            <w:pPr>
              <w:spacing w:before="60" w:after="60"/>
              <w:jc w:val="left"/>
              <w:rPr>
                <w:b/>
              </w:rPr>
            </w:pPr>
            <w:r w:rsidRPr="005556FF">
              <w:rPr>
                <w:b/>
              </w:rPr>
              <w:t xml:space="preserve">Význam </w:t>
            </w:r>
            <w:r w:rsidR="00C21B31">
              <w:rPr>
                <w:b/>
              </w:rPr>
              <w:t>zkratky/pojmu</w:t>
            </w:r>
          </w:p>
        </w:tc>
      </w:tr>
      <w:tr w:rsidR="005556FF" w:rsidRPr="005323CE" w14:paraId="78FB25B7" w14:textId="77777777" w:rsidTr="003F5B7A">
        <w:trPr>
          <w:cantSplit/>
        </w:trPr>
        <w:tc>
          <w:tcPr>
            <w:tcW w:w="803" w:type="pct"/>
            <w:tcBorders>
              <w:top w:val="single" w:sz="12" w:space="0" w:color="auto"/>
            </w:tcBorders>
            <w:shd w:val="clear" w:color="auto" w:fill="E0E0E0"/>
          </w:tcPr>
          <w:p w14:paraId="5EA2FD63" w14:textId="77777777" w:rsidR="005556FF" w:rsidRPr="00FE235F" w:rsidRDefault="005556FF" w:rsidP="00F4287C">
            <w:pPr>
              <w:spacing w:before="60" w:after="60"/>
              <w:rPr>
                <w:b/>
              </w:rPr>
            </w:pPr>
            <w:r w:rsidRPr="00FE235F">
              <w:rPr>
                <w:b/>
              </w:rPr>
              <w:t>A</w:t>
            </w:r>
          </w:p>
        </w:tc>
        <w:tc>
          <w:tcPr>
            <w:tcW w:w="4197" w:type="pct"/>
            <w:tcBorders>
              <w:top w:val="single" w:sz="12" w:space="0" w:color="auto"/>
            </w:tcBorders>
            <w:shd w:val="clear" w:color="auto" w:fill="E0E0E0"/>
          </w:tcPr>
          <w:p w14:paraId="2DDFACF6" w14:textId="77777777" w:rsidR="005556FF" w:rsidRPr="005556FF" w:rsidRDefault="005556FF" w:rsidP="00F4287C">
            <w:pPr>
              <w:spacing w:before="60" w:after="60"/>
              <w:jc w:val="left"/>
            </w:pPr>
          </w:p>
        </w:tc>
      </w:tr>
      <w:tr w:rsidR="005556FF" w:rsidRPr="005323CE" w14:paraId="5222FEE1" w14:textId="77777777" w:rsidTr="003F5B7A">
        <w:trPr>
          <w:cantSplit/>
        </w:trPr>
        <w:tc>
          <w:tcPr>
            <w:tcW w:w="803" w:type="pct"/>
          </w:tcPr>
          <w:p w14:paraId="55E2E134" w14:textId="77777777" w:rsidR="005556FF" w:rsidRPr="00FE235F" w:rsidRDefault="005556FF" w:rsidP="00F4287C">
            <w:pPr>
              <w:spacing w:before="60" w:after="60"/>
            </w:pPr>
            <w:r w:rsidRPr="00FE235F">
              <w:t>AI</w:t>
            </w:r>
          </w:p>
        </w:tc>
        <w:tc>
          <w:tcPr>
            <w:tcW w:w="4197" w:type="pct"/>
          </w:tcPr>
          <w:p w14:paraId="7BE66E50" w14:textId="77777777" w:rsidR="005556FF" w:rsidRPr="005556FF" w:rsidRDefault="005556FF" w:rsidP="00F4287C">
            <w:pPr>
              <w:spacing w:before="60" w:after="60"/>
              <w:jc w:val="left"/>
            </w:pPr>
            <w:r w:rsidRPr="00491439">
              <w:rPr>
                <w:lang w:val="en-US"/>
              </w:rPr>
              <w:t>Analog Input</w:t>
            </w:r>
            <w:r w:rsidRPr="005556FF">
              <w:t xml:space="preserve"> - Analogový vstup</w:t>
            </w:r>
          </w:p>
        </w:tc>
      </w:tr>
      <w:tr w:rsidR="005556FF" w:rsidRPr="005323CE" w14:paraId="4BB67F23" w14:textId="77777777" w:rsidTr="003F5B7A">
        <w:trPr>
          <w:cantSplit/>
        </w:trPr>
        <w:tc>
          <w:tcPr>
            <w:tcW w:w="803" w:type="pct"/>
          </w:tcPr>
          <w:p w14:paraId="2398D57B" w14:textId="77777777" w:rsidR="005556FF" w:rsidRPr="00FE235F" w:rsidRDefault="005556FF" w:rsidP="00F4287C">
            <w:pPr>
              <w:spacing w:before="60" w:after="60"/>
            </w:pPr>
            <w:r w:rsidRPr="00FE235F">
              <w:t>AO</w:t>
            </w:r>
          </w:p>
        </w:tc>
        <w:tc>
          <w:tcPr>
            <w:tcW w:w="4197" w:type="pct"/>
          </w:tcPr>
          <w:p w14:paraId="39429E0F" w14:textId="77777777" w:rsidR="005556FF" w:rsidRPr="005556FF" w:rsidRDefault="005556FF" w:rsidP="00F4287C">
            <w:pPr>
              <w:spacing w:before="60" w:after="60"/>
              <w:jc w:val="left"/>
            </w:pPr>
            <w:r w:rsidRPr="005556FF">
              <w:rPr>
                <w:lang w:val="en-US"/>
              </w:rPr>
              <w:t xml:space="preserve">Analog Output - </w:t>
            </w:r>
            <w:r w:rsidRPr="005556FF">
              <w:t>Analogový výstup</w:t>
            </w:r>
          </w:p>
        </w:tc>
      </w:tr>
      <w:tr w:rsidR="005556FF" w:rsidRPr="005323CE" w14:paraId="3F94E7A4" w14:textId="77777777" w:rsidTr="003F5B7A">
        <w:trPr>
          <w:cantSplit/>
        </w:trPr>
        <w:tc>
          <w:tcPr>
            <w:tcW w:w="803" w:type="pct"/>
          </w:tcPr>
          <w:p w14:paraId="33384BD0" w14:textId="77777777" w:rsidR="005556FF" w:rsidRPr="00FE235F" w:rsidRDefault="005556FF" w:rsidP="00F4287C">
            <w:pPr>
              <w:spacing w:before="60" w:after="60"/>
            </w:pPr>
            <w:r w:rsidRPr="00FE235F">
              <w:t>AS</w:t>
            </w:r>
          </w:p>
        </w:tc>
        <w:tc>
          <w:tcPr>
            <w:tcW w:w="4197" w:type="pct"/>
          </w:tcPr>
          <w:p w14:paraId="11C14C32" w14:textId="77777777" w:rsidR="005556FF" w:rsidRPr="005556FF" w:rsidRDefault="005556FF" w:rsidP="00F4287C">
            <w:pPr>
              <w:spacing w:before="60" w:after="60"/>
              <w:jc w:val="left"/>
            </w:pPr>
            <w:r w:rsidRPr="005556FF">
              <w:t>Automatizační stanice</w:t>
            </w:r>
          </w:p>
        </w:tc>
      </w:tr>
      <w:tr w:rsidR="005556FF" w:rsidRPr="005323CE" w14:paraId="7B5A1629" w14:textId="77777777" w:rsidTr="003F5B7A">
        <w:trPr>
          <w:cantSplit/>
        </w:trPr>
        <w:tc>
          <w:tcPr>
            <w:tcW w:w="803" w:type="pct"/>
          </w:tcPr>
          <w:p w14:paraId="4E875160" w14:textId="77777777" w:rsidR="005556FF" w:rsidRPr="00FE235F" w:rsidRDefault="005556FF" w:rsidP="00F4287C">
            <w:pPr>
              <w:spacing w:before="60" w:after="60"/>
            </w:pPr>
            <w:r w:rsidRPr="00FE235F">
              <w:t>ASŘTP</w:t>
            </w:r>
          </w:p>
        </w:tc>
        <w:tc>
          <w:tcPr>
            <w:tcW w:w="4197" w:type="pct"/>
          </w:tcPr>
          <w:p w14:paraId="38499EB3" w14:textId="77777777" w:rsidR="005556FF" w:rsidRPr="005556FF" w:rsidRDefault="005556FF" w:rsidP="00F4287C">
            <w:pPr>
              <w:spacing w:before="60" w:after="60"/>
              <w:jc w:val="left"/>
            </w:pPr>
            <w:r w:rsidRPr="00244B80">
              <w:t>Automatizovaný systém řízení technologického procesu</w:t>
            </w:r>
          </w:p>
        </w:tc>
      </w:tr>
      <w:tr w:rsidR="005556FF" w:rsidRPr="005323CE" w14:paraId="23CA929A" w14:textId="77777777" w:rsidTr="003F5B7A">
        <w:trPr>
          <w:cantSplit/>
        </w:trPr>
        <w:tc>
          <w:tcPr>
            <w:tcW w:w="803" w:type="pct"/>
            <w:shd w:val="clear" w:color="auto" w:fill="E0E0E0"/>
          </w:tcPr>
          <w:p w14:paraId="4A111AA1" w14:textId="77777777" w:rsidR="005556FF" w:rsidRPr="00FE235F" w:rsidRDefault="005556FF" w:rsidP="00F4287C">
            <w:pPr>
              <w:spacing w:before="60" w:after="60"/>
              <w:rPr>
                <w:b/>
              </w:rPr>
            </w:pPr>
            <w:r w:rsidRPr="00FE235F">
              <w:rPr>
                <w:b/>
              </w:rPr>
              <w:t>B</w:t>
            </w:r>
          </w:p>
        </w:tc>
        <w:tc>
          <w:tcPr>
            <w:tcW w:w="4197" w:type="pct"/>
            <w:shd w:val="clear" w:color="auto" w:fill="E0E0E0"/>
          </w:tcPr>
          <w:p w14:paraId="0D377685" w14:textId="77777777" w:rsidR="005556FF" w:rsidRPr="005556FF" w:rsidRDefault="005556FF" w:rsidP="00F4287C">
            <w:pPr>
              <w:spacing w:before="60" w:after="60"/>
              <w:jc w:val="left"/>
            </w:pPr>
          </w:p>
        </w:tc>
      </w:tr>
      <w:tr w:rsidR="005556FF" w:rsidRPr="005323CE" w14:paraId="511BF575" w14:textId="77777777" w:rsidTr="003F5B7A">
        <w:trPr>
          <w:cantSplit/>
        </w:trPr>
        <w:tc>
          <w:tcPr>
            <w:tcW w:w="803" w:type="pct"/>
            <w:shd w:val="clear" w:color="auto" w:fill="FFFFFF"/>
          </w:tcPr>
          <w:p w14:paraId="2D66DFF5" w14:textId="77777777" w:rsidR="005556FF" w:rsidRPr="00FE235F" w:rsidRDefault="005556FF" w:rsidP="00F4287C">
            <w:pPr>
              <w:spacing w:before="60" w:after="60"/>
              <w:rPr>
                <w:lang w:val="en-US"/>
              </w:rPr>
            </w:pPr>
            <w:r w:rsidRPr="00FE235F">
              <w:rPr>
                <w:lang w:val="en-US"/>
              </w:rPr>
              <w:t>BAT</w:t>
            </w:r>
          </w:p>
        </w:tc>
        <w:tc>
          <w:tcPr>
            <w:tcW w:w="4197" w:type="pct"/>
            <w:shd w:val="clear" w:color="auto" w:fill="FFFFFF"/>
          </w:tcPr>
          <w:p w14:paraId="5EAA94D1" w14:textId="77777777" w:rsidR="005556FF" w:rsidRPr="005556FF" w:rsidRDefault="005556FF" w:rsidP="00F4287C">
            <w:pPr>
              <w:spacing w:before="60" w:after="60"/>
              <w:jc w:val="left"/>
              <w:rPr>
                <w:lang w:val="en-US"/>
              </w:rPr>
            </w:pPr>
            <w:r w:rsidRPr="00491439">
              <w:rPr>
                <w:lang w:val="en-US"/>
              </w:rPr>
              <w:t>Best Available Techniques</w:t>
            </w:r>
            <w:r w:rsidRPr="005556FF">
              <w:t xml:space="preserve"> - Nejlepší dostupná technika</w:t>
            </w:r>
          </w:p>
        </w:tc>
      </w:tr>
      <w:tr w:rsidR="005556FF" w:rsidRPr="005323CE" w14:paraId="083DD9D8" w14:textId="77777777" w:rsidTr="003F5B7A">
        <w:trPr>
          <w:cantSplit/>
        </w:trPr>
        <w:tc>
          <w:tcPr>
            <w:tcW w:w="803" w:type="pct"/>
          </w:tcPr>
          <w:p w14:paraId="38A47A0C" w14:textId="77777777" w:rsidR="005556FF" w:rsidRPr="00FE235F" w:rsidRDefault="005556FF" w:rsidP="00F4287C">
            <w:pPr>
              <w:spacing w:before="60" w:after="60"/>
            </w:pPr>
            <w:r w:rsidRPr="00FE235F">
              <w:t>BO</w:t>
            </w:r>
          </w:p>
        </w:tc>
        <w:tc>
          <w:tcPr>
            <w:tcW w:w="4197" w:type="pct"/>
          </w:tcPr>
          <w:p w14:paraId="18EAF175" w14:textId="77777777" w:rsidR="005556FF" w:rsidRPr="005556FF" w:rsidRDefault="005556FF" w:rsidP="00F4287C">
            <w:pPr>
              <w:spacing w:before="60" w:after="60"/>
              <w:jc w:val="left"/>
            </w:pPr>
            <w:r w:rsidRPr="005556FF">
              <w:t>Běžná oprava</w:t>
            </w:r>
          </w:p>
        </w:tc>
      </w:tr>
      <w:tr w:rsidR="005556FF" w:rsidRPr="005323CE" w14:paraId="1559BE21" w14:textId="77777777" w:rsidTr="003F5B7A">
        <w:trPr>
          <w:cantSplit/>
        </w:trPr>
        <w:tc>
          <w:tcPr>
            <w:tcW w:w="803" w:type="pct"/>
          </w:tcPr>
          <w:p w14:paraId="47DAD9C2" w14:textId="77777777" w:rsidR="005556FF" w:rsidRPr="00FE235F" w:rsidRDefault="005556FF" w:rsidP="00F4287C">
            <w:pPr>
              <w:spacing w:before="60" w:after="60"/>
            </w:pPr>
            <w:r w:rsidRPr="00FE235F">
              <w:t>BOZP</w:t>
            </w:r>
          </w:p>
        </w:tc>
        <w:tc>
          <w:tcPr>
            <w:tcW w:w="4197" w:type="pct"/>
          </w:tcPr>
          <w:p w14:paraId="31E0BA59" w14:textId="77777777" w:rsidR="005556FF" w:rsidRPr="005556FF" w:rsidRDefault="005556FF" w:rsidP="00F4287C">
            <w:pPr>
              <w:spacing w:before="60" w:after="60"/>
              <w:jc w:val="left"/>
            </w:pPr>
            <w:r w:rsidRPr="005556FF">
              <w:t>Bezpečnost a ochrana zdraví při práci</w:t>
            </w:r>
          </w:p>
        </w:tc>
      </w:tr>
      <w:tr w:rsidR="005556FF" w:rsidRPr="005323CE" w14:paraId="48CB7B83" w14:textId="77777777" w:rsidTr="003F5B7A">
        <w:trPr>
          <w:cantSplit/>
        </w:trPr>
        <w:tc>
          <w:tcPr>
            <w:tcW w:w="803" w:type="pct"/>
            <w:shd w:val="clear" w:color="auto" w:fill="E0E0E0"/>
          </w:tcPr>
          <w:p w14:paraId="2EDFAAA4" w14:textId="77777777" w:rsidR="005556FF" w:rsidRPr="00FE235F" w:rsidRDefault="005556FF" w:rsidP="00F4287C">
            <w:pPr>
              <w:spacing w:before="60" w:after="60"/>
              <w:rPr>
                <w:b/>
              </w:rPr>
            </w:pPr>
            <w:r w:rsidRPr="00FE235F">
              <w:rPr>
                <w:b/>
              </w:rPr>
              <w:t>C</w:t>
            </w:r>
          </w:p>
        </w:tc>
        <w:tc>
          <w:tcPr>
            <w:tcW w:w="4197" w:type="pct"/>
            <w:shd w:val="clear" w:color="auto" w:fill="E0E0E0"/>
          </w:tcPr>
          <w:p w14:paraId="55A22753" w14:textId="77777777" w:rsidR="005556FF" w:rsidRPr="005556FF" w:rsidRDefault="005556FF" w:rsidP="00F4287C">
            <w:pPr>
              <w:spacing w:before="60" w:after="60"/>
              <w:jc w:val="left"/>
            </w:pPr>
          </w:p>
        </w:tc>
      </w:tr>
      <w:tr w:rsidR="005556FF" w:rsidRPr="005323CE" w14:paraId="29D63634" w14:textId="77777777" w:rsidTr="003F5B7A">
        <w:trPr>
          <w:cantSplit/>
        </w:trPr>
        <w:tc>
          <w:tcPr>
            <w:tcW w:w="803" w:type="pct"/>
          </w:tcPr>
          <w:p w14:paraId="414E1AB2" w14:textId="77777777" w:rsidR="005556FF" w:rsidRPr="00FE235F" w:rsidRDefault="005556FF" w:rsidP="00F4287C">
            <w:pPr>
              <w:spacing w:before="60" w:after="60"/>
            </w:pPr>
            <w:r w:rsidRPr="00FE235F">
              <w:t>CO</w:t>
            </w:r>
          </w:p>
        </w:tc>
        <w:tc>
          <w:tcPr>
            <w:tcW w:w="4197" w:type="pct"/>
          </w:tcPr>
          <w:p w14:paraId="6C62EACA" w14:textId="77777777" w:rsidR="005556FF" w:rsidRPr="005556FF" w:rsidRDefault="005556FF" w:rsidP="00F4287C">
            <w:pPr>
              <w:spacing w:before="60" w:after="60"/>
              <w:jc w:val="left"/>
            </w:pPr>
            <w:r w:rsidRPr="005556FF">
              <w:t>Oxid uhelnatý</w:t>
            </w:r>
          </w:p>
        </w:tc>
      </w:tr>
      <w:tr w:rsidR="005556FF" w:rsidRPr="005323CE" w14:paraId="09098C62" w14:textId="77777777" w:rsidTr="003F5B7A">
        <w:trPr>
          <w:cantSplit/>
        </w:trPr>
        <w:tc>
          <w:tcPr>
            <w:tcW w:w="803" w:type="pct"/>
          </w:tcPr>
          <w:p w14:paraId="19EA353F" w14:textId="77777777" w:rsidR="005556FF" w:rsidRPr="00FE235F" w:rsidRDefault="005556FF" w:rsidP="00F4287C">
            <w:pPr>
              <w:spacing w:before="60" w:after="60"/>
              <w:rPr>
                <w:vertAlign w:val="subscript"/>
              </w:rPr>
            </w:pPr>
            <w:r w:rsidRPr="00FE235F">
              <w:t>CO</w:t>
            </w:r>
            <w:r w:rsidRPr="00FE235F">
              <w:rPr>
                <w:vertAlign w:val="subscript"/>
              </w:rPr>
              <w:t>2</w:t>
            </w:r>
          </w:p>
        </w:tc>
        <w:tc>
          <w:tcPr>
            <w:tcW w:w="4197" w:type="pct"/>
          </w:tcPr>
          <w:p w14:paraId="490968E2" w14:textId="77777777" w:rsidR="005556FF" w:rsidRPr="005556FF" w:rsidRDefault="005556FF" w:rsidP="00F4287C">
            <w:pPr>
              <w:spacing w:before="60" w:after="60"/>
              <w:jc w:val="left"/>
            </w:pPr>
            <w:r w:rsidRPr="005556FF">
              <w:t>Oxid uhličitý</w:t>
            </w:r>
          </w:p>
        </w:tc>
      </w:tr>
      <w:tr w:rsidR="005556FF" w:rsidRPr="005323CE" w14:paraId="527004F7" w14:textId="77777777" w:rsidTr="003F5B7A">
        <w:trPr>
          <w:cantSplit/>
        </w:trPr>
        <w:tc>
          <w:tcPr>
            <w:tcW w:w="803" w:type="pct"/>
          </w:tcPr>
          <w:p w14:paraId="4E5B3CC1" w14:textId="77777777" w:rsidR="005556FF" w:rsidRPr="00FE235F" w:rsidRDefault="005556FF" w:rsidP="00F4287C">
            <w:pPr>
              <w:spacing w:before="60" w:after="60"/>
            </w:pPr>
            <w:r w:rsidRPr="00FE235F">
              <w:t>CPU</w:t>
            </w:r>
          </w:p>
        </w:tc>
        <w:tc>
          <w:tcPr>
            <w:tcW w:w="4197" w:type="pct"/>
          </w:tcPr>
          <w:p w14:paraId="1D3697F3" w14:textId="77777777" w:rsidR="005556FF" w:rsidRPr="005556FF" w:rsidRDefault="005556FF" w:rsidP="00F4287C">
            <w:pPr>
              <w:spacing w:before="60" w:after="60"/>
              <w:jc w:val="left"/>
            </w:pPr>
            <w:r w:rsidRPr="00491439">
              <w:rPr>
                <w:lang w:val="en-US"/>
              </w:rPr>
              <w:t>Central Processing Unit</w:t>
            </w:r>
            <w:r w:rsidRPr="005556FF">
              <w:t xml:space="preserve"> – Procesorová jednotka</w:t>
            </w:r>
          </w:p>
        </w:tc>
      </w:tr>
      <w:tr w:rsidR="005556FF" w:rsidRPr="005323CE" w14:paraId="195DF06C" w14:textId="77777777" w:rsidTr="003F5B7A">
        <w:trPr>
          <w:cantSplit/>
        </w:trPr>
        <w:tc>
          <w:tcPr>
            <w:tcW w:w="803" w:type="pct"/>
          </w:tcPr>
          <w:p w14:paraId="2E7B60B5" w14:textId="77777777" w:rsidR="005556FF" w:rsidRPr="00FE235F" w:rsidRDefault="005556FF" w:rsidP="00F4287C">
            <w:pPr>
              <w:spacing w:before="60" w:after="60"/>
            </w:pPr>
            <w:r w:rsidRPr="00FE235F">
              <w:t>CZT</w:t>
            </w:r>
          </w:p>
        </w:tc>
        <w:tc>
          <w:tcPr>
            <w:tcW w:w="4197" w:type="pct"/>
          </w:tcPr>
          <w:p w14:paraId="4E39C596" w14:textId="77777777" w:rsidR="005556FF" w:rsidRPr="005556FF" w:rsidRDefault="005556FF" w:rsidP="00F4287C">
            <w:pPr>
              <w:spacing w:before="60" w:after="60"/>
              <w:jc w:val="left"/>
            </w:pPr>
            <w:r w:rsidRPr="005556FF">
              <w:t>Centrální zásobování teplem</w:t>
            </w:r>
          </w:p>
        </w:tc>
      </w:tr>
      <w:tr w:rsidR="005556FF" w:rsidRPr="005323CE" w14:paraId="195A7C46" w14:textId="77777777" w:rsidTr="003F5B7A">
        <w:trPr>
          <w:cantSplit/>
        </w:trPr>
        <w:tc>
          <w:tcPr>
            <w:tcW w:w="803" w:type="pct"/>
            <w:shd w:val="clear" w:color="auto" w:fill="E0E0E0"/>
          </w:tcPr>
          <w:p w14:paraId="43DD2C69" w14:textId="77777777" w:rsidR="005556FF" w:rsidRPr="00FE235F" w:rsidRDefault="005556FF" w:rsidP="00F4287C">
            <w:pPr>
              <w:spacing w:before="60" w:after="60"/>
              <w:rPr>
                <w:b/>
              </w:rPr>
            </w:pPr>
            <w:r w:rsidRPr="00FE235F">
              <w:rPr>
                <w:b/>
              </w:rPr>
              <w:t>Č</w:t>
            </w:r>
          </w:p>
        </w:tc>
        <w:tc>
          <w:tcPr>
            <w:tcW w:w="4197" w:type="pct"/>
            <w:shd w:val="clear" w:color="auto" w:fill="E0E0E0"/>
          </w:tcPr>
          <w:p w14:paraId="16FD956F" w14:textId="77777777" w:rsidR="005556FF" w:rsidRPr="005556FF" w:rsidRDefault="005556FF" w:rsidP="00F4287C">
            <w:pPr>
              <w:spacing w:before="60" w:after="60"/>
              <w:jc w:val="left"/>
            </w:pPr>
          </w:p>
        </w:tc>
      </w:tr>
      <w:tr w:rsidR="005556FF" w:rsidRPr="005323CE" w14:paraId="797B9467" w14:textId="77777777" w:rsidTr="003F5B7A">
        <w:trPr>
          <w:cantSplit/>
        </w:trPr>
        <w:tc>
          <w:tcPr>
            <w:tcW w:w="803" w:type="pct"/>
          </w:tcPr>
          <w:p w14:paraId="3F5E3EB4" w14:textId="77777777" w:rsidR="005556FF" w:rsidRPr="00FE235F" w:rsidRDefault="005556FF" w:rsidP="00F4287C">
            <w:pPr>
              <w:spacing w:before="60" w:after="60"/>
            </w:pPr>
            <w:r w:rsidRPr="00FE235F">
              <w:t>ČR</w:t>
            </w:r>
          </w:p>
        </w:tc>
        <w:tc>
          <w:tcPr>
            <w:tcW w:w="4197" w:type="pct"/>
          </w:tcPr>
          <w:p w14:paraId="1D985EDA" w14:textId="77777777" w:rsidR="005556FF" w:rsidRPr="005556FF" w:rsidRDefault="005556FF" w:rsidP="00F4287C">
            <w:pPr>
              <w:spacing w:before="60" w:after="60"/>
              <w:jc w:val="left"/>
            </w:pPr>
            <w:r w:rsidRPr="005556FF">
              <w:t>Česká republika</w:t>
            </w:r>
          </w:p>
        </w:tc>
      </w:tr>
      <w:tr w:rsidR="005556FF" w:rsidRPr="005323CE" w14:paraId="539AFD8A" w14:textId="77777777" w:rsidTr="003F5B7A">
        <w:trPr>
          <w:cantSplit/>
        </w:trPr>
        <w:tc>
          <w:tcPr>
            <w:tcW w:w="803" w:type="pct"/>
          </w:tcPr>
          <w:p w14:paraId="14F93100" w14:textId="77777777" w:rsidR="005556FF" w:rsidRPr="00FE235F" w:rsidRDefault="005556FF" w:rsidP="00F4287C">
            <w:pPr>
              <w:spacing w:before="60" w:after="60"/>
            </w:pPr>
            <w:r w:rsidRPr="00FE235F">
              <w:t>ČÚBP</w:t>
            </w:r>
          </w:p>
        </w:tc>
        <w:tc>
          <w:tcPr>
            <w:tcW w:w="4197" w:type="pct"/>
          </w:tcPr>
          <w:p w14:paraId="36D990F6" w14:textId="77777777" w:rsidR="005556FF" w:rsidRPr="005556FF" w:rsidRDefault="005556FF" w:rsidP="00F4287C">
            <w:pPr>
              <w:spacing w:before="60" w:after="60"/>
              <w:jc w:val="left"/>
            </w:pPr>
            <w:r w:rsidRPr="005556FF">
              <w:t>Český úřad bezpečnosti práce</w:t>
            </w:r>
          </w:p>
        </w:tc>
      </w:tr>
      <w:tr w:rsidR="005556FF" w:rsidRPr="005323CE" w14:paraId="59105D7A" w14:textId="77777777" w:rsidTr="003F5B7A">
        <w:trPr>
          <w:cantSplit/>
        </w:trPr>
        <w:tc>
          <w:tcPr>
            <w:tcW w:w="803" w:type="pct"/>
          </w:tcPr>
          <w:p w14:paraId="7BFD7E9B" w14:textId="77777777" w:rsidR="005556FF" w:rsidRPr="00FE235F" w:rsidRDefault="005556FF" w:rsidP="00F4287C">
            <w:pPr>
              <w:spacing w:before="60" w:after="60"/>
            </w:pPr>
            <w:r w:rsidRPr="00FE235F">
              <w:t>ČSN</w:t>
            </w:r>
          </w:p>
        </w:tc>
        <w:tc>
          <w:tcPr>
            <w:tcW w:w="4197" w:type="pct"/>
          </w:tcPr>
          <w:p w14:paraId="46EEFA97" w14:textId="77777777" w:rsidR="005556FF" w:rsidRPr="005556FF" w:rsidRDefault="005556FF" w:rsidP="00F4287C">
            <w:pPr>
              <w:spacing w:before="60" w:after="60"/>
              <w:jc w:val="left"/>
            </w:pPr>
            <w:r w:rsidRPr="005556FF">
              <w:t>Česká technická norma</w:t>
            </w:r>
          </w:p>
        </w:tc>
      </w:tr>
      <w:tr w:rsidR="005556FF" w:rsidRPr="005323CE" w14:paraId="40E5F87F" w14:textId="77777777" w:rsidTr="003F5B7A">
        <w:trPr>
          <w:cantSplit/>
        </w:trPr>
        <w:tc>
          <w:tcPr>
            <w:tcW w:w="803" w:type="pct"/>
            <w:shd w:val="clear" w:color="auto" w:fill="E0E0E0"/>
          </w:tcPr>
          <w:p w14:paraId="63DEFD5D" w14:textId="77777777" w:rsidR="005556FF" w:rsidRPr="00FE235F" w:rsidRDefault="005556FF" w:rsidP="00F4287C">
            <w:pPr>
              <w:spacing w:before="60" w:after="60"/>
              <w:rPr>
                <w:b/>
              </w:rPr>
            </w:pPr>
            <w:r w:rsidRPr="00FE235F">
              <w:rPr>
                <w:b/>
              </w:rPr>
              <w:t>D</w:t>
            </w:r>
          </w:p>
        </w:tc>
        <w:tc>
          <w:tcPr>
            <w:tcW w:w="4197" w:type="pct"/>
            <w:shd w:val="clear" w:color="auto" w:fill="E0E0E0"/>
          </w:tcPr>
          <w:p w14:paraId="7CAAD623" w14:textId="77777777" w:rsidR="005556FF" w:rsidRPr="005556FF" w:rsidRDefault="005556FF" w:rsidP="00F4287C">
            <w:pPr>
              <w:spacing w:before="60" w:after="60"/>
              <w:jc w:val="left"/>
            </w:pPr>
          </w:p>
        </w:tc>
      </w:tr>
      <w:tr w:rsidR="005556FF" w:rsidRPr="005323CE" w14:paraId="7F5D4839" w14:textId="77777777" w:rsidTr="003F5B7A">
        <w:trPr>
          <w:cantSplit/>
        </w:trPr>
        <w:tc>
          <w:tcPr>
            <w:tcW w:w="803" w:type="pct"/>
          </w:tcPr>
          <w:p w14:paraId="517AFCAC" w14:textId="77777777" w:rsidR="005556FF" w:rsidRPr="00FE235F" w:rsidRDefault="005556FF" w:rsidP="00F4287C">
            <w:pPr>
              <w:spacing w:before="60" w:after="60"/>
            </w:pPr>
            <w:r w:rsidRPr="00FE235F">
              <w:t>DCS</w:t>
            </w:r>
          </w:p>
        </w:tc>
        <w:tc>
          <w:tcPr>
            <w:tcW w:w="4197" w:type="pct"/>
          </w:tcPr>
          <w:p w14:paraId="763C38D5" w14:textId="4A43C198" w:rsidR="005556FF" w:rsidRPr="005556FF" w:rsidRDefault="005556FF" w:rsidP="00F4287C">
            <w:pPr>
              <w:spacing w:before="60" w:after="60"/>
              <w:jc w:val="left"/>
            </w:pPr>
            <w:r w:rsidRPr="004032F5">
              <w:rPr>
                <w:lang w:val="en-US"/>
              </w:rPr>
              <w:t>Distributed Control Syst</w:t>
            </w:r>
            <w:r w:rsidR="004032F5" w:rsidRPr="004032F5">
              <w:rPr>
                <w:lang w:val="en-US"/>
              </w:rPr>
              <w:t>e</w:t>
            </w:r>
            <w:r w:rsidRPr="004032F5">
              <w:rPr>
                <w:lang w:val="en-US"/>
              </w:rPr>
              <w:t>m</w:t>
            </w:r>
            <w:r w:rsidRPr="005556FF">
              <w:t xml:space="preserve"> - Distribuovaný řídící systém</w:t>
            </w:r>
          </w:p>
        </w:tc>
      </w:tr>
      <w:tr w:rsidR="005556FF" w:rsidRPr="005323CE" w14:paraId="1A5FABD9" w14:textId="77777777" w:rsidTr="003F5B7A">
        <w:trPr>
          <w:cantSplit/>
        </w:trPr>
        <w:tc>
          <w:tcPr>
            <w:tcW w:w="803" w:type="pct"/>
          </w:tcPr>
          <w:p w14:paraId="38A8B4DC" w14:textId="77777777" w:rsidR="005556FF" w:rsidRPr="00FE235F" w:rsidRDefault="005556FF" w:rsidP="00F4287C">
            <w:pPr>
              <w:spacing w:before="60" w:after="60"/>
            </w:pPr>
            <w:r w:rsidRPr="00FE235F">
              <w:t>DI</w:t>
            </w:r>
          </w:p>
        </w:tc>
        <w:tc>
          <w:tcPr>
            <w:tcW w:w="4197" w:type="pct"/>
          </w:tcPr>
          <w:p w14:paraId="3B2F2308" w14:textId="77777777" w:rsidR="005556FF" w:rsidRPr="005556FF" w:rsidRDefault="005556FF" w:rsidP="00F4287C">
            <w:pPr>
              <w:spacing w:before="60" w:after="60"/>
              <w:jc w:val="left"/>
            </w:pPr>
            <w:r w:rsidRPr="004032F5">
              <w:rPr>
                <w:lang w:val="en-US"/>
              </w:rPr>
              <w:t>Digital Input</w:t>
            </w:r>
            <w:r w:rsidRPr="005556FF">
              <w:t xml:space="preserve"> - Digitální vstup</w:t>
            </w:r>
          </w:p>
        </w:tc>
      </w:tr>
      <w:tr w:rsidR="005556FF" w:rsidRPr="005323CE" w14:paraId="594E55A6" w14:textId="77777777" w:rsidTr="003F5B7A">
        <w:trPr>
          <w:cantSplit/>
        </w:trPr>
        <w:tc>
          <w:tcPr>
            <w:tcW w:w="803" w:type="pct"/>
          </w:tcPr>
          <w:p w14:paraId="63505150" w14:textId="77777777" w:rsidR="005556FF" w:rsidRPr="00FE235F" w:rsidRDefault="005556FF" w:rsidP="00F4287C">
            <w:pPr>
              <w:spacing w:before="60" w:after="60"/>
            </w:pPr>
            <w:r w:rsidRPr="00FE235F">
              <w:t>DN</w:t>
            </w:r>
          </w:p>
        </w:tc>
        <w:tc>
          <w:tcPr>
            <w:tcW w:w="4197" w:type="pct"/>
          </w:tcPr>
          <w:p w14:paraId="1B4C4DB8" w14:textId="77777777" w:rsidR="005556FF" w:rsidRPr="005556FF" w:rsidRDefault="005556FF" w:rsidP="00F4287C">
            <w:pPr>
              <w:spacing w:before="60" w:after="60"/>
              <w:jc w:val="left"/>
            </w:pPr>
            <w:r w:rsidRPr="004032F5">
              <w:rPr>
                <w:lang w:val="en-US"/>
              </w:rPr>
              <w:t>Diameter Nominal</w:t>
            </w:r>
            <w:r w:rsidRPr="005556FF">
              <w:t xml:space="preserve"> - Jmenovitý průměr</w:t>
            </w:r>
          </w:p>
        </w:tc>
      </w:tr>
      <w:tr w:rsidR="005556FF" w:rsidRPr="005323CE" w14:paraId="1597E4A1" w14:textId="77777777" w:rsidTr="003F5B7A">
        <w:trPr>
          <w:cantSplit/>
        </w:trPr>
        <w:tc>
          <w:tcPr>
            <w:tcW w:w="803" w:type="pct"/>
          </w:tcPr>
          <w:p w14:paraId="2D3897EC" w14:textId="77777777" w:rsidR="005556FF" w:rsidRPr="00FE235F" w:rsidRDefault="005556FF" w:rsidP="00F4287C">
            <w:pPr>
              <w:spacing w:before="60" w:after="60"/>
            </w:pPr>
            <w:r w:rsidRPr="00FE235F">
              <w:t>DO</w:t>
            </w:r>
          </w:p>
        </w:tc>
        <w:tc>
          <w:tcPr>
            <w:tcW w:w="4197" w:type="pct"/>
          </w:tcPr>
          <w:p w14:paraId="6F2911AC" w14:textId="77777777" w:rsidR="005556FF" w:rsidRPr="005556FF" w:rsidRDefault="005556FF" w:rsidP="00F4287C">
            <w:pPr>
              <w:spacing w:before="60" w:after="60"/>
              <w:jc w:val="left"/>
            </w:pPr>
            <w:r w:rsidRPr="004032F5">
              <w:rPr>
                <w:lang w:val="en-US"/>
              </w:rPr>
              <w:t>Digital Output</w:t>
            </w:r>
            <w:r w:rsidRPr="005556FF">
              <w:t xml:space="preserve"> - Digitální výstup</w:t>
            </w:r>
          </w:p>
        </w:tc>
      </w:tr>
      <w:tr w:rsidR="005556FF" w:rsidRPr="005323CE" w14:paraId="58385936" w14:textId="77777777" w:rsidTr="003F5B7A">
        <w:trPr>
          <w:cantSplit/>
        </w:trPr>
        <w:tc>
          <w:tcPr>
            <w:tcW w:w="803" w:type="pct"/>
          </w:tcPr>
          <w:p w14:paraId="7F2AB2C0" w14:textId="77777777" w:rsidR="005556FF" w:rsidRPr="00FE235F" w:rsidRDefault="005556FF" w:rsidP="00F4287C">
            <w:pPr>
              <w:spacing w:before="60" w:after="60"/>
            </w:pPr>
            <w:r w:rsidRPr="00FE235F">
              <w:t>DPS</w:t>
            </w:r>
          </w:p>
        </w:tc>
        <w:tc>
          <w:tcPr>
            <w:tcW w:w="4197" w:type="pct"/>
          </w:tcPr>
          <w:p w14:paraId="24186DC8" w14:textId="77777777" w:rsidR="005556FF" w:rsidRPr="005556FF" w:rsidRDefault="005556FF" w:rsidP="00F4287C">
            <w:pPr>
              <w:spacing w:before="60" w:after="60"/>
              <w:jc w:val="left"/>
            </w:pPr>
            <w:r w:rsidRPr="005556FF">
              <w:t>Dílčí provozní soubor</w:t>
            </w:r>
          </w:p>
        </w:tc>
      </w:tr>
      <w:tr w:rsidR="005556FF" w:rsidRPr="005323CE" w14:paraId="0C331B9C" w14:textId="77777777" w:rsidTr="003F5B7A">
        <w:trPr>
          <w:cantSplit/>
        </w:trPr>
        <w:tc>
          <w:tcPr>
            <w:tcW w:w="803" w:type="pct"/>
          </w:tcPr>
          <w:p w14:paraId="04C3585E" w14:textId="77777777" w:rsidR="005556FF" w:rsidRPr="00FE235F" w:rsidRDefault="005556FF" w:rsidP="00F4287C">
            <w:pPr>
              <w:spacing w:before="60" w:after="60"/>
            </w:pPr>
            <w:r w:rsidRPr="00FE235F">
              <w:t>DSP</w:t>
            </w:r>
          </w:p>
        </w:tc>
        <w:tc>
          <w:tcPr>
            <w:tcW w:w="4197" w:type="pct"/>
          </w:tcPr>
          <w:p w14:paraId="5521C944" w14:textId="77777777" w:rsidR="005556FF" w:rsidRPr="005556FF" w:rsidRDefault="005556FF" w:rsidP="00F4287C">
            <w:pPr>
              <w:spacing w:before="60" w:after="60"/>
              <w:jc w:val="left"/>
            </w:pPr>
            <w:r w:rsidRPr="005556FF">
              <w:t>Dokumentace pro stavební povolení</w:t>
            </w:r>
          </w:p>
        </w:tc>
      </w:tr>
      <w:tr w:rsidR="005556FF" w:rsidRPr="005323CE" w14:paraId="5DE091F5" w14:textId="77777777" w:rsidTr="003F5B7A">
        <w:trPr>
          <w:cantSplit/>
        </w:trPr>
        <w:tc>
          <w:tcPr>
            <w:tcW w:w="803" w:type="pct"/>
            <w:shd w:val="clear" w:color="auto" w:fill="E0E0E0"/>
          </w:tcPr>
          <w:p w14:paraId="1FB6E459" w14:textId="77777777" w:rsidR="005556FF" w:rsidRPr="00FE235F" w:rsidRDefault="005556FF" w:rsidP="00F4287C">
            <w:pPr>
              <w:spacing w:before="60" w:after="60"/>
              <w:rPr>
                <w:b/>
              </w:rPr>
            </w:pPr>
            <w:r w:rsidRPr="00FE235F">
              <w:rPr>
                <w:b/>
              </w:rPr>
              <w:t>E</w:t>
            </w:r>
          </w:p>
        </w:tc>
        <w:tc>
          <w:tcPr>
            <w:tcW w:w="4197" w:type="pct"/>
            <w:shd w:val="clear" w:color="auto" w:fill="E0E0E0"/>
          </w:tcPr>
          <w:p w14:paraId="4662F868" w14:textId="77777777" w:rsidR="005556FF" w:rsidRPr="005556FF" w:rsidRDefault="005556FF" w:rsidP="00F4287C">
            <w:pPr>
              <w:spacing w:before="60" w:after="60"/>
              <w:jc w:val="left"/>
            </w:pPr>
          </w:p>
        </w:tc>
      </w:tr>
      <w:tr w:rsidR="005556FF" w:rsidRPr="005323CE" w14:paraId="18B455B1" w14:textId="77777777" w:rsidTr="003F5B7A">
        <w:trPr>
          <w:cantSplit/>
        </w:trPr>
        <w:tc>
          <w:tcPr>
            <w:tcW w:w="803" w:type="pct"/>
          </w:tcPr>
          <w:p w14:paraId="0B4C5E97" w14:textId="77777777" w:rsidR="005556FF" w:rsidRPr="00FE235F" w:rsidRDefault="005556FF" w:rsidP="00F4287C">
            <w:pPr>
              <w:spacing w:before="60" w:after="60"/>
            </w:pPr>
            <w:r w:rsidRPr="00FE235F">
              <w:t>EN</w:t>
            </w:r>
          </w:p>
        </w:tc>
        <w:tc>
          <w:tcPr>
            <w:tcW w:w="4197" w:type="pct"/>
          </w:tcPr>
          <w:p w14:paraId="0BD580A1" w14:textId="77777777" w:rsidR="005556FF" w:rsidRPr="005556FF" w:rsidRDefault="005556FF" w:rsidP="00F4287C">
            <w:pPr>
              <w:spacing w:before="60" w:after="60"/>
              <w:jc w:val="left"/>
            </w:pPr>
            <w:r w:rsidRPr="005556FF">
              <w:t>Evropská norma</w:t>
            </w:r>
          </w:p>
        </w:tc>
      </w:tr>
      <w:tr w:rsidR="005556FF" w:rsidRPr="005323CE" w14:paraId="47BC0C16" w14:textId="77777777" w:rsidTr="003F5B7A">
        <w:trPr>
          <w:cantSplit/>
        </w:trPr>
        <w:tc>
          <w:tcPr>
            <w:tcW w:w="803" w:type="pct"/>
          </w:tcPr>
          <w:p w14:paraId="5948196D" w14:textId="77777777" w:rsidR="005556FF" w:rsidRPr="00FE235F" w:rsidRDefault="005556FF" w:rsidP="00F4287C">
            <w:pPr>
              <w:spacing w:before="60" w:after="60"/>
            </w:pPr>
            <w:r w:rsidRPr="00FE235F">
              <w:t>EPS</w:t>
            </w:r>
          </w:p>
        </w:tc>
        <w:tc>
          <w:tcPr>
            <w:tcW w:w="4197" w:type="pct"/>
          </w:tcPr>
          <w:p w14:paraId="3E04584B" w14:textId="77777777" w:rsidR="005556FF" w:rsidRPr="005556FF" w:rsidRDefault="005556FF" w:rsidP="00F4287C">
            <w:pPr>
              <w:spacing w:before="60" w:after="60"/>
              <w:jc w:val="left"/>
            </w:pPr>
            <w:r w:rsidRPr="005556FF">
              <w:t>Elektrická požární signalizace</w:t>
            </w:r>
          </w:p>
        </w:tc>
      </w:tr>
      <w:tr w:rsidR="005556FF" w:rsidRPr="00174670" w14:paraId="1BD82EEC" w14:textId="77777777" w:rsidTr="003F5B7A">
        <w:trPr>
          <w:cantSplit/>
        </w:trPr>
        <w:tc>
          <w:tcPr>
            <w:tcW w:w="803" w:type="pct"/>
            <w:shd w:val="clear" w:color="auto" w:fill="E0E0E0"/>
          </w:tcPr>
          <w:p w14:paraId="142895D7" w14:textId="77777777" w:rsidR="005556FF" w:rsidRPr="00FE235F" w:rsidRDefault="005556FF" w:rsidP="00F4287C">
            <w:pPr>
              <w:keepNext/>
              <w:spacing w:before="60" w:after="60"/>
              <w:rPr>
                <w:b/>
              </w:rPr>
            </w:pPr>
            <w:r w:rsidRPr="00FE235F">
              <w:rPr>
                <w:b/>
              </w:rPr>
              <w:lastRenderedPageBreak/>
              <w:t>F</w:t>
            </w:r>
          </w:p>
        </w:tc>
        <w:tc>
          <w:tcPr>
            <w:tcW w:w="4197" w:type="pct"/>
            <w:shd w:val="clear" w:color="auto" w:fill="E0E0E0"/>
          </w:tcPr>
          <w:p w14:paraId="74091785" w14:textId="77777777" w:rsidR="005556FF" w:rsidRPr="005556FF" w:rsidRDefault="005556FF" w:rsidP="00F4287C">
            <w:pPr>
              <w:keepNext/>
              <w:spacing w:before="60" w:after="60"/>
              <w:jc w:val="left"/>
            </w:pPr>
          </w:p>
        </w:tc>
      </w:tr>
      <w:tr w:rsidR="005556FF" w:rsidRPr="005323CE" w14:paraId="1CA25B38" w14:textId="77777777" w:rsidTr="003F5B7A">
        <w:trPr>
          <w:cantSplit/>
        </w:trPr>
        <w:tc>
          <w:tcPr>
            <w:tcW w:w="803" w:type="pct"/>
            <w:shd w:val="clear" w:color="auto" w:fill="auto"/>
          </w:tcPr>
          <w:p w14:paraId="4F8CD2E6" w14:textId="77777777" w:rsidR="005556FF" w:rsidRPr="00FE235F" w:rsidRDefault="005556FF" w:rsidP="00F4287C">
            <w:pPr>
              <w:spacing w:before="60" w:after="60"/>
            </w:pPr>
            <w:r w:rsidRPr="00FE235F">
              <w:t>FAT</w:t>
            </w:r>
          </w:p>
        </w:tc>
        <w:tc>
          <w:tcPr>
            <w:tcW w:w="4197" w:type="pct"/>
            <w:shd w:val="clear" w:color="auto" w:fill="auto"/>
          </w:tcPr>
          <w:p w14:paraId="6883A01D" w14:textId="77777777" w:rsidR="005556FF" w:rsidRPr="005556FF" w:rsidRDefault="005556FF" w:rsidP="00F4287C">
            <w:pPr>
              <w:spacing w:before="60" w:after="60"/>
              <w:jc w:val="left"/>
            </w:pPr>
            <w:r w:rsidRPr="00397A50">
              <w:rPr>
                <w:lang w:val="en-US"/>
              </w:rPr>
              <w:t>Factory Acceptance Test</w:t>
            </w:r>
            <w:r w:rsidRPr="005556FF">
              <w:t xml:space="preserve"> - Zkoušky u </w:t>
            </w:r>
            <w:r w:rsidRPr="005556FF">
              <w:rPr>
                <w:smallCaps/>
              </w:rPr>
              <w:t>zhotovitele</w:t>
            </w:r>
            <w:r w:rsidRPr="005556FF">
              <w:t xml:space="preserve"> </w:t>
            </w:r>
          </w:p>
        </w:tc>
      </w:tr>
      <w:tr w:rsidR="005556FF" w:rsidRPr="005323CE" w14:paraId="2000CF67" w14:textId="77777777" w:rsidTr="003F5B7A">
        <w:trPr>
          <w:cantSplit/>
        </w:trPr>
        <w:tc>
          <w:tcPr>
            <w:tcW w:w="803" w:type="pct"/>
            <w:shd w:val="clear" w:color="auto" w:fill="auto"/>
          </w:tcPr>
          <w:p w14:paraId="1B922F4A" w14:textId="77777777" w:rsidR="005556FF" w:rsidRPr="00FE235F" w:rsidRDefault="005556FF" w:rsidP="00F4287C">
            <w:pPr>
              <w:spacing w:before="60" w:after="60"/>
            </w:pPr>
            <w:r w:rsidRPr="00FE235F">
              <w:t>FM</w:t>
            </w:r>
          </w:p>
        </w:tc>
        <w:tc>
          <w:tcPr>
            <w:tcW w:w="4197" w:type="pct"/>
            <w:shd w:val="clear" w:color="auto" w:fill="auto"/>
          </w:tcPr>
          <w:p w14:paraId="522CE959" w14:textId="77777777" w:rsidR="005556FF" w:rsidRPr="005556FF" w:rsidRDefault="005556FF" w:rsidP="00F4287C">
            <w:pPr>
              <w:spacing w:before="60" w:after="60"/>
              <w:jc w:val="left"/>
            </w:pPr>
            <w:r w:rsidRPr="005556FF">
              <w:t>Frekvenční měnič</w:t>
            </w:r>
          </w:p>
        </w:tc>
      </w:tr>
      <w:tr w:rsidR="005556FF" w:rsidRPr="005323CE" w14:paraId="620BA5D8" w14:textId="77777777" w:rsidTr="003F5B7A">
        <w:trPr>
          <w:cantSplit/>
        </w:trPr>
        <w:tc>
          <w:tcPr>
            <w:tcW w:w="803" w:type="pct"/>
            <w:shd w:val="clear" w:color="auto" w:fill="E0E0E0"/>
          </w:tcPr>
          <w:p w14:paraId="5A21749D" w14:textId="77777777" w:rsidR="005556FF" w:rsidRPr="00FE235F" w:rsidRDefault="005556FF" w:rsidP="00F4287C">
            <w:pPr>
              <w:spacing w:before="60" w:after="60"/>
              <w:rPr>
                <w:b/>
              </w:rPr>
            </w:pPr>
            <w:r w:rsidRPr="00FE235F">
              <w:rPr>
                <w:b/>
              </w:rPr>
              <w:t>G</w:t>
            </w:r>
          </w:p>
        </w:tc>
        <w:tc>
          <w:tcPr>
            <w:tcW w:w="4197" w:type="pct"/>
            <w:shd w:val="clear" w:color="auto" w:fill="E0E0E0"/>
          </w:tcPr>
          <w:p w14:paraId="50838ED7" w14:textId="77777777" w:rsidR="005556FF" w:rsidRPr="005556FF" w:rsidRDefault="005556FF" w:rsidP="00F4287C">
            <w:pPr>
              <w:spacing w:before="60" w:after="60"/>
              <w:jc w:val="left"/>
            </w:pPr>
          </w:p>
        </w:tc>
      </w:tr>
      <w:tr w:rsidR="005556FF" w:rsidRPr="005323CE" w14:paraId="43B9CDB9" w14:textId="77777777" w:rsidTr="003F5B7A">
        <w:trPr>
          <w:cantSplit/>
        </w:trPr>
        <w:tc>
          <w:tcPr>
            <w:tcW w:w="803" w:type="pct"/>
          </w:tcPr>
          <w:p w14:paraId="73E64434" w14:textId="77777777" w:rsidR="005556FF" w:rsidRPr="00FE235F" w:rsidRDefault="005556FF" w:rsidP="00F4287C">
            <w:pPr>
              <w:spacing w:before="60" w:after="60"/>
            </w:pPr>
            <w:r w:rsidRPr="00FE235F">
              <w:t>GO</w:t>
            </w:r>
          </w:p>
        </w:tc>
        <w:tc>
          <w:tcPr>
            <w:tcW w:w="4197" w:type="pct"/>
          </w:tcPr>
          <w:p w14:paraId="63D37EF1" w14:textId="77777777" w:rsidR="005556FF" w:rsidRPr="005556FF" w:rsidRDefault="005556FF" w:rsidP="00F4287C">
            <w:pPr>
              <w:spacing w:before="60" w:after="60"/>
              <w:jc w:val="left"/>
            </w:pPr>
            <w:r w:rsidRPr="005556FF">
              <w:t>Generální oprava</w:t>
            </w:r>
          </w:p>
        </w:tc>
      </w:tr>
      <w:tr w:rsidR="005556FF" w:rsidRPr="005323CE" w14:paraId="5D2C5AC1" w14:textId="77777777" w:rsidTr="003F5B7A">
        <w:trPr>
          <w:cantSplit/>
        </w:trPr>
        <w:tc>
          <w:tcPr>
            <w:tcW w:w="803" w:type="pct"/>
          </w:tcPr>
          <w:p w14:paraId="4A161ACE" w14:textId="77777777" w:rsidR="005556FF" w:rsidRPr="00FE235F" w:rsidRDefault="005556FF" w:rsidP="00F4287C">
            <w:pPr>
              <w:spacing w:before="60" w:after="60"/>
            </w:pPr>
            <w:r w:rsidRPr="00FE235F">
              <w:t>GP</w:t>
            </w:r>
          </w:p>
        </w:tc>
        <w:tc>
          <w:tcPr>
            <w:tcW w:w="4197" w:type="pct"/>
          </w:tcPr>
          <w:p w14:paraId="4D0F408E" w14:textId="77777777" w:rsidR="005556FF" w:rsidRPr="005556FF" w:rsidRDefault="005556FF" w:rsidP="00F4287C">
            <w:pPr>
              <w:spacing w:before="60" w:after="60"/>
            </w:pPr>
            <w:r w:rsidRPr="005556FF">
              <w:t>Garantované parametry</w:t>
            </w:r>
          </w:p>
        </w:tc>
      </w:tr>
      <w:tr w:rsidR="005556FF" w:rsidRPr="005323CE" w14:paraId="177768B0" w14:textId="77777777" w:rsidTr="003F5B7A">
        <w:trPr>
          <w:cantSplit/>
        </w:trPr>
        <w:tc>
          <w:tcPr>
            <w:tcW w:w="803" w:type="pct"/>
          </w:tcPr>
          <w:p w14:paraId="09A28FC8" w14:textId="77777777" w:rsidR="005556FF" w:rsidRPr="00FE235F" w:rsidRDefault="005556FF" w:rsidP="00F4287C">
            <w:pPr>
              <w:spacing w:before="60" w:after="60"/>
            </w:pPr>
            <w:r w:rsidRPr="00FE235F">
              <w:t>GPS</w:t>
            </w:r>
          </w:p>
        </w:tc>
        <w:tc>
          <w:tcPr>
            <w:tcW w:w="4197" w:type="pct"/>
          </w:tcPr>
          <w:p w14:paraId="3C72B430" w14:textId="77777777" w:rsidR="005556FF" w:rsidRPr="005556FF" w:rsidRDefault="005556FF" w:rsidP="00F4287C">
            <w:pPr>
              <w:spacing w:before="60" w:after="60"/>
            </w:pPr>
            <w:r w:rsidRPr="005556FF">
              <w:t>Globální polohovací systém</w:t>
            </w:r>
          </w:p>
        </w:tc>
      </w:tr>
      <w:tr w:rsidR="005556FF" w:rsidRPr="005323CE" w14:paraId="03BB4E26" w14:textId="77777777" w:rsidTr="003F5B7A">
        <w:trPr>
          <w:cantSplit/>
        </w:trPr>
        <w:tc>
          <w:tcPr>
            <w:tcW w:w="803" w:type="pct"/>
            <w:shd w:val="clear" w:color="auto" w:fill="E0E0E0"/>
          </w:tcPr>
          <w:p w14:paraId="5AF7D3D8" w14:textId="77777777" w:rsidR="005556FF" w:rsidRPr="00FE235F" w:rsidRDefault="005556FF" w:rsidP="00F4287C">
            <w:pPr>
              <w:spacing w:before="60" w:after="60"/>
              <w:rPr>
                <w:b/>
              </w:rPr>
            </w:pPr>
            <w:r w:rsidRPr="00FE235F">
              <w:rPr>
                <w:b/>
              </w:rPr>
              <w:t>H</w:t>
            </w:r>
          </w:p>
        </w:tc>
        <w:tc>
          <w:tcPr>
            <w:tcW w:w="4197" w:type="pct"/>
            <w:shd w:val="clear" w:color="auto" w:fill="E0E0E0"/>
          </w:tcPr>
          <w:p w14:paraId="7086F03D" w14:textId="77777777" w:rsidR="005556FF" w:rsidRPr="005556FF" w:rsidRDefault="005556FF" w:rsidP="00F4287C">
            <w:pPr>
              <w:spacing w:before="60" w:after="60"/>
              <w:jc w:val="left"/>
            </w:pPr>
          </w:p>
        </w:tc>
      </w:tr>
      <w:tr w:rsidR="005556FF" w:rsidRPr="00014D66" w14:paraId="15A78897" w14:textId="77777777" w:rsidTr="003F5B7A">
        <w:trPr>
          <w:cantSplit/>
        </w:trPr>
        <w:tc>
          <w:tcPr>
            <w:tcW w:w="803" w:type="pct"/>
          </w:tcPr>
          <w:p w14:paraId="43B1B031" w14:textId="77777777" w:rsidR="005556FF" w:rsidRPr="00FE235F" w:rsidRDefault="005556FF" w:rsidP="00F4287C">
            <w:pPr>
              <w:spacing w:before="60" w:after="60"/>
            </w:pPr>
            <w:r w:rsidRPr="00FE235F">
              <w:t>HMI</w:t>
            </w:r>
          </w:p>
        </w:tc>
        <w:tc>
          <w:tcPr>
            <w:tcW w:w="4197" w:type="pct"/>
          </w:tcPr>
          <w:p w14:paraId="12C11DF9" w14:textId="77777777" w:rsidR="005556FF" w:rsidRPr="005556FF" w:rsidRDefault="005556FF" w:rsidP="00F4287C">
            <w:pPr>
              <w:spacing w:before="60" w:after="60"/>
              <w:jc w:val="left"/>
            </w:pPr>
            <w:r w:rsidRPr="004032F5">
              <w:rPr>
                <w:lang w:val="en-US"/>
              </w:rPr>
              <w:t>Human Machine Interface</w:t>
            </w:r>
            <w:r w:rsidRPr="005556FF">
              <w:t xml:space="preserve"> - Rozhraní člověk – stroj</w:t>
            </w:r>
          </w:p>
        </w:tc>
      </w:tr>
      <w:tr w:rsidR="005556FF" w:rsidRPr="00014D66" w14:paraId="46408882" w14:textId="77777777" w:rsidTr="003F5B7A">
        <w:trPr>
          <w:cantSplit/>
        </w:trPr>
        <w:tc>
          <w:tcPr>
            <w:tcW w:w="803" w:type="pct"/>
          </w:tcPr>
          <w:p w14:paraId="572FC5FF" w14:textId="77777777" w:rsidR="005556FF" w:rsidRPr="00FE235F" w:rsidRDefault="005556FF" w:rsidP="00F4287C">
            <w:pPr>
              <w:spacing w:before="60" w:after="60"/>
            </w:pPr>
            <w:r w:rsidRPr="00FE235F">
              <w:t>HPŠ</w:t>
            </w:r>
          </w:p>
        </w:tc>
        <w:tc>
          <w:tcPr>
            <w:tcW w:w="4197" w:type="pct"/>
          </w:tcPr>
          <w:p w14:paraId="5ECBA9DE" w14:textId="77777777" w:rsidR="005556FF" w:rsidRPr="005556FF" w:rsidRDefault="005556FF" w:rsidP="00F4287C">
            <w:pPr>
              <w:spacing w:before="60" w:after="60"/>
              <w:jc w:val="left"/>
            </w:pPr>
            <w:r w:rsidRPr="005556FF">
              <w:t>Hlavní parní šoupě</w:t>
            </w:r>
          </w:p>
        </w:tc>
      </w:tr>
      <w:tr w:rsidR="005556FF" w:rsidRPr="00427180" w14:paraId="352972A1" w14:textId="77777777" w:rsidTr="003F5B7A">
        <w:trPr>
          <w:cantSplit/>
        </w:trPr>
        <w:tc>
          <w:tcPr>
            <w:tcW w:w="803" w:type="pct"/>
            <w:shd w:val="clear" w:color="auto" w:fill="auto"/>
          </w:tcPr>
          <w:p w14:paraId="34C1BB6B" w14:textId="77777777" w:rsidR="005556FF" w:rsidRPr="00FE235F" w:rsidRDefault="005556FF" w:rsidP="00F4287C">
            <w:pPr>
              <w:spacing w:before="60" w:after="60"/>
            </w:pPr>
            <w:r w:rsidRPr="00FE235F">
              <w:t>HUP</w:t>
            </w:r>
          </w:p>
        </w:tc>
        <w:tc>
          <w:tcPr>
            <w:tcW w:w="4197" w:type="pct"/>
            <w:shd w:val="clear" w:color="auto" w:fill="auto"/>
          </w:tcPr>
          <w:p w14:paraId="073FC9B2" w14:textId="77777777" w:rsidR="005556FF" w:rsidRPr="005556FF" w:rsidRDefault="005556FF" w:rsidP="00F4287C">
            <w:pPr>
              <w:spacing w:before="60" w:after="60"/>
              <w:jc w:val="left"/>
            </w:pPr>
            <w:r w:rsidRPr="005556FF">
              <w:t>Hlavní uzávěr plynu</w:t>
            </w:r>
          </w:p>
        </w:tc>
      </w:tr>
      <w:tr w:rsidR="005556FF" w:rsidRPr="00427180" w14:paraId="1554B9CE" w14:textId="77777777" w:rsidTr="003F5B7A">
        <w:trPr>
          <w:cantSplit/>
        </w:trPr>
        <w:tc>
          <w:tcPr>
            <w:tcW w:w="803" w:type="pct"/>
            <w:shd w:val="clear" w:color="auto" w:fill="auto"/>
          </w:tcPr>
          <w:p w14:paraId="121F5079" w14:textId="77777777" w:rsidR="005556FF" w:rsidRPr="00FE235F" w:rsidRDefault="005556FF" w:rsidP="00F4287C">
            <w:pPr>
              <w:spacing w:before="60" w:after="60"/>
            </w:pPr>
            <w:r w:rsidRPr="00FE235F">
              <w:t>HVB</w:t>
            </w:r>
          </w:p>
        </w:tc>
        <w:tc>
          <w:tcPr>
            <w:tcW w:w="4197" w:type="pct"/>
            <w:shd w:val="clear" w:color="auto" w:fill="auto"/>
          </w:tcPr>
          <w:p w14:paraId="565EFE75" w14:textId="77777777" w:rsidR="005556FF" w:rsidRPr="005556FF" w:rsidRDefault="005556FF" w:rsidP="00F4287C">
            <w:pPr>
              <w:spacing w:before="60" w:after="60"/>
              <w:jc w:val="left"/>
            </w:pPr>
            <w:r w:rsidRPr="005556FF">
              <w:t xml:space="preserve">Hlavní výrobní blok </w:t>
            </w:r>
          </w:p>
        </w:tc>
      </w:tr>
      <w:tr w:rsidR="005556FF" w:rsidRPr="00427180" w14:paraId="455644B7" w14:textId="77777777" w:rsidTr="003F5B7A">
        <w:trPr>
          <w:cantSplit/>
        </w:trPr>
        <w:tc>
          <w:tcPr>
            <w:tcW w:w="803" w:type="pct"/>
            <w:shd w:val="clear" w:color="auto" w:fill="auto"/>
          </w:tcPr>
          <w:p w14:paraId="6E68CB81" w14:textId="77777777" w:rsidR="005556FF" w:rsidRPr="00FE235F" w:rsidRDefault="005556FF" w:rsidP="00F4287C">
            <w:pPr>
              <w:spacing w:before="60" w:after="60"/>
            </w:pPr>
            <w:r w:rsidRPr="00FE235F">
              <w:t>HVS</w:t>
            </w:r>
          </w:p>
        </w:tc>
        <w:tc>
          <w:tcPr>
            <w:tcW w:w="4197" w:type="pct"/>
            <w:shd w:val="clear" w:color="auto" w:fill="auto"/>
          </w:tcPr>
          <w:p w14:paraId="4554127E" w14:textId="77777777" w:rsidR="005556FF" w:rsidRPr="005556FF" w:rsidRDefault="005556FF" w:rsidP="00F4287C">
            <w:pPr>
              <w:spacing w:before="60" w:after="60"/>
              <w:jc w:val="left"/>
            </w:pPr>
            <w:r w:rsidRPr="005556FF">
              <w:t>Hlavní výměníková stanice</w:t>
            </w:r>
          </w:p>
        </w:tc>
      </w:tr>
      <w:tr w:rsidR="005556FF" w:rsidRPr="005323CE" w14:paraId="2C127D3C" w14:textId="77777777" w:rsidTr="003F5B7A">
        <w:trPr>
          <w:cantSplit/>
        </w:trPr>
        <w:tc>
          <w:tcPr>
            <w:tcW w:w="803" w:type="pct"/>
            <w:shd w:val="clear" w:color="auto" w:fill="auto"/>
          </w:tcPr>
          <w:p w14:paraId="1996EB43" w14:textId="77777777" w:rsidR="005556FF" w:rsidRPr="00FE235F" w:rsidRDefault="005556FF" w:rsidP="00F4287C">
            <w:pPr>
              <w:spacing w:before="60" w:after="60"/>
              <w:jc w:val="left"/>
            </w:pPr>
            <w:r w:rsidRPr="00FE235F">
              <w:t>HW</w:t>
            </w:r>
          </w:p>
        </w:tc>
        <w:tc>
          <w:tcPr>
            <w:tcW w:w="4197" w:type="pct"/>
            <w:shd w:val="clear" w:color="auto" w:fill="auto"/>
          </w:tcPr>
          <w:p w14:paraId="4DCC2774" w14:textId="77777777" w:rsidR="005556FF" w:rsidRPr="005556FF" w:rsidRDefault="005556FF" w:rsidP="00F4287C">
            <w:pPr>
              <w:spacing w:before="60" w:after="60"/>
              <w:jc w:val="left"/>
            </w:pPr>
            <w:r w:rsidRPr="005556FF">
              <w:t>Hardware (fyzicky existující technické vybavení)</w:t>
            </w:r>
          </w:p>
        </w:tc>
      </w:tr>
      <w:tr w:rsidR="005556FF" w:rsidRPr="005323CE" w14:paraId="0B6762BA" w14:textId="77777777" w:rsidTr="003F5B7A">
        <w:trPr>
          <w:cantSplit/>
        </w:trPr>
        <w:tc>
          <w:tcPr>
            <w:tcW w:w="803" w:type="pct"/>
            <w:shd w:val="clear" w:color="auto" w:fill="E0E0E0"/>
          </w:tcPr>
          <w:p w14:paraId="5C5B3672" w14:textId="77777777" w:rsidR="005556FF" w:rsidRPr="00FE235F" w:rsidRDefault="005556FF" w:rsidP="00F4287C">
            <w:pPr>
              <w:spacing w:before="60" w:after="60"/>
              <w:rPr>
                <w:b/>
              </w:rPr>
            </w:pPr>
            <w:r w:rsidRPr="00FE235F">
              <w:rPr>
                <w:b/>
              </w:rPr>
              <w:t>I</w:t>
            </w:r>
          </w:p>
        </w:tc>
        <w:tc>
          <w:tcPr>
            <w:tcW w:w="4197" w:type="pct"/>
            <w:shd w:val="clear" w:color="auto" w:fill="E0E0E0"/>
          </w:tcPr>
          <w:p w14:paraId="3244907A" w14:textId="77777777" w:rsidR="005556FF" w:rsidRPr="005556FF" w:rsidRDefault="005556FF" w:rsidP="00F4287C">
            <w:pPr>
              <w:spacing w:before="60" w:after="60"/>
              <w:jc w:val="left"/>
            </w:pPr>
          </w:p>
        </w:tc>
      </w:tr>
      <w:tr w:rsidR="005556FF" w:rsidRPr="005323CE" w14:paraId="3CC4F4A2" w14:textId="77777777" w:rsidTr="003F5B7A">
        <w:trPr>
          <w:cantSplit/>
        </w:trPr>
        <w:tc>
          <w:tcPr>
            <w:tcW w:w="803" w:type="pct"/>
          </w:tcPr>
          <w:p w14:paraId="18433B36" w14:textId="77777777" w:rsidR="005556FF" w:rsidRPr="00FE235F" w:rsidRDefault="005556FF" w:rsidP="00F4287C">
            <w:pPr>
              <w:spacing w:before="60" w:after="60"/>
            </w:pPr>
            <w:r w:rsidRPr="00FE235F">
              <w:t>IO</w:t>
            </w:r>
          </w:p>
        </w:tc>
        <w:tc>
          <w:tcPr>
            <w:tcW w:w="4197" w:type="pct"/>
          </w:tcPr>
          <w:p w14:paraId="66433E96" w14:textId="77777777" w:rsidR="005556FF" w:rsidRPr="005556FF" w:rsidRDefault="005556FF" w:rsidP="00F4287C">
            <w:pPr>
              <w:spacing w:before="60" w:after="60"/>
              <w:jc w:val="left"/>
            </w:pPr>
            <w:r w:rsidRPr="005556FF">
              <w:t>Inženýrský objekt</w:t>
            </w:r>
          </w:p>
        </w:tc>
      </w:tr>
      <w:tr w:rsidR="005556FF" w:rsidRPr="005323CE" w14:paraId="4648DE6E" w14:textId="77777777" w:rsidTr="003F5B7A">
        <w:trPr>
          <w:cantSplit/>
        </w:trPr>
        <w:tc>
          <w:tcPr>
            <w:tcW w:w="803" w:type="pct"/>
          </w:tcPr>
          <w:p w14:paraId="6AE9B328" w14:textId="77777777" w:rsidR="005556FF" w:rsidRPr="00FE235F" w:rsidRDefault="005556FF" w:rsidP="00F4287C">
            <w:pPr>
              <w:spacing w:before="60" w:after="60"/>
            </w:pPr>
            <w:r w:rsidRPr="00FE235F">
              <w:t>IPV</w:t>
            </w:r>
          </w:p>
        </w:tc>
        <w:tc>
          <w:tcPr>
            <w:tcW w:w="4197" w:type="pct"/>
          </w:tcPr>
          <w:p w14:paraId="228AEA3D" w14:textId="77777777" w:rsidR="005556FF" w:rsidRPr="005556FF" w:rsidRDefault="005556FF" w:rsidP="00F4287C">
            <w:pPr>
              <w:spacing w:before="60" w:after="60"/>
              <w:jc w:val="left"/>
            </w:pPr>
            <w:r w:rsidRPr="005556FF">
              <w:t>Impulsní parní ventil</w:t>
            </w:r>
          </w:p>
        </w:tc>
      </w:tr>
      <w:tr w:rsidR="005556FF" w:rsidRPr="005323CE" w14:paraId="780DE0D5" w14:textId="77777777" w:rsidTr="003F5B7A">
        <w:trPr>
          <w:cantSplit/>
        </w:trPr>
        <w:tc>
          <w:tcPr>
            <w:tcW w:w="803" w:type="pct"/>
          </w:tcPr>
          <w:p w14:paraId="748A0B9B" w14:textId="77777777" w:rsidR="005556FF" w:rsidRPr="00FE235F" w:rsidRDefault="005556FF" w:rsidP="00F4287C">
            <w:pPr>
              <w:spacing w:before="60" w:after="60"/>
            </w:pPr>
            <w:r w:rsidRPr="00FE235F">
              <w:t>I/O</w:t>
            </w:r>
          </w:p>
        </w:tc>
        <w:tc>
          <w:tcPr>
            <w:tcW w:w="4197" w:type="pct"/>
          </w:tcPr>
          <w:p w14:paraId="6EEC3DDB" w14:textId="77777777" w:rsidR="005556FF" w:rsidRPr="005556FF" w:rsidRDefault="005556FF" w:rsidP="00F4287C">
            <w:pPr>
              <w:spacing w:before="60" w:after="60"/>
              <w:jc w:val="left"/>
            </w:pPr>
            <w:r w:rsidRPr="005556FF">
              <w:t>Vstup/výstup</w:t>
            </w:r>
          </w:p>
        </w:tc>
      </w:tr>
      <w:tr w:rsidR="005556FF" w:rsidRPr="005323CE" w14:paraId="66395D03" w14:textId="77777777" w:rsidTr="003F5B7A">
        <w:trPr>
          <w:cantSplit/>
        </w:trPr>
        <w:tc>
          <w:tcPr>
            <w:tcW w:w="803" w:type="pct"/>
          </w:tcPr>
          <w:p w14:paraId="47774955" w14:textId="77777777" w:rsidR="005556FF" w:rsidRPr="00FE235F" w:rsidRDefault="005556FF" w:rsidP="00F4287C">
            <w:pPr>
              <w:spacing w:before="60" w:after="60"/>
            </w:pPr>
            <w:r w:rsidRPr="00FE235F">
              <w:t>IT</w:t>
            </w:r>
          </w:p>
        </w:tc>
        <w:tc>
          <w:tcPr>
            <w:tcW w:w="4197" w:type="pct"/>
          </w:tcPr>
          <w:p w14:paraId="464528C1" w14:textId="77777777" w:rsidR="005556FF" w:rsidRPr="005556FF" w:rsidRDefault="005556FF" w:rsidP="00F4287C">
            <w:pPr>
              <w:spacing w:before="60" w:after="60"/>
              <w:jc w:val="left"/>
            </w:pPr>
            <w:r w:rsidRPr="005556FF">
              <w:t>Institut Technické inspekce</w:t>
            </w:r>
          </w:p>
        </w:tc>
      </w:tr>
      <w:tr w:rsidR="005556FF" w:rsidRPr="005323CE" w14:paraId="61395A1F" w14:textId="77777777" w:rsidTr="003F5B7A">
        <w:trPr>
          <w:cantSplit/>
        </w:trPr>
        <w:tc>
          <w:tcPr>
            <w:tcW w:w="803" w:type="pct"/>
          </w:tcPr>
          <w:p w14:paraId="41B22151" w14:textId="77777777" w:rsidR="005556FF" w:rsidRPr="00FE235F" w:rsidRDefault="005556FF" w:rsidP="00F4287C">
            <w:pPr>
              <w:spacing w:before="60" w:after="60"/>
            </w:pPr>
            <w:r w:rsidRPr="00FE235F">
              <w:t>IZ</w:t>
            </w:r>
          </w:p>
        </w:tc>
        <w:tc>
          <w:tcPr>
            <w:tcW w:w="4197" w:type="pct"/>
          </w:tcPr>
          <w:p w14:paraId="69B50979" w14:textId="77777777" w:rsidR="005556FF" w:rsidRPr="005556FF" w:rsidRDefault="005556FF" w:rsidP="00F4287C">
            <w:pPr>
              <w:spacing w:before="60" w:after="60"/>
              <w:jc w:val="left"/>
            </w:pPr>
            <w:r w:rsidRPr="005556FF">
              <w:t>Individuální zkoušky</w:t>
            </w:r>
          </w:p>
        </w:tc>
      </w:tr>
      <w:tr w:rsidR="005556FF" w:rsidRPr="005323CE" w14:paraId="49D0C432" w14:textId="77777777" w:rsidTr="003F5B7A">
        <w:trPr>
          <w:cantSplit/>
        </w:trPr>
        <w:tc>
          <w:tcPr>
            <w:tcW w:w="803" w:type="pct"/>
            <w:shd w:val="clear" w:color="auto" w:fill="E0E0E0"/>
          </w:tcPr>
          <w:p w14:paraId="70433811" w14:textId="77777777" w:rsidR="005556FF" w:rsidRPr="00FE235F" w:rsidRDefault="005556FF" w:rsidP="00F4287C">
            <w:pPr>
              <w:spacing w:before="60" w:after="60"/>
              <w:rPr>
                <w:b/>
              </w:rPr>
            </w:pPr>
            <w:r w:rsidRPr="00FE235F">
              <w:rPr>
                <w:b/>
              </w:rPr>
              <w:t>K</w:t>
            </w:r>
          </w:p>
        </w:tc>
        <w:tc>
          <w:tcPr>
            <w:tcW w:w="4197" w:type="pct"/>
            <w:shd w:val="clear" w:color="auto" w:fill="E0E0E0"/>
          </w:tcPr>
          <w:p w14:paraId="5DCAD817" w14:textId="77777777" w:rsidR="005556FF" w:rsidRPr="005556FF" w:rsidRDefault="005556FF" w:rsidP="00F4287C">
            <w:pPr>
              <w:spacing w:before="60" w:after="60"/>
              <w:jc w:val="left"/>
            </w:pPr>
          </w:p>
        </w:tc>
      </w:tr>
      <w:tr w:rsidR="005556FF" w:rsidRPr="005323CE" w14:paraId="6DBE2093" w14:textId="77777777" w:rsidTr="003F5B7A">
        <w:trPr>
          <w:cantSplit/>
        </w:trPr>
        <w:tc>
          <w:tcPr>
            <w:tcW w:w="803" w:type="pct"/>
          </w:tcPr>
          <w:p w14:paraId="690383D5" w14:textId="77777777" w:rsidR="005556FF" w:rsidRPr="00FE235F" w:rsidRDefault="005556FF" w:rsidP="00F4287C">
            <w:pPr>
              <w:spacing w:before="60" w:after="60"/>
            </w:pPr>
            <w:r w:rsidRPr="00FE235F">
              <w:t>KKS</w:t>
            </w:r>
          </w:p>
        </w:tc>
        <w:tc>
          <w:tcPr>
            <w:tcW w:w="4197" w:type="pct"/>
          </w:tcPr>
          <w:p w14:paraId="46E58222" w14:textId="77777777" w:rsidR="005556FF" w:rsidRPr="005556FF" w:rsidRDefault="005556FF" w:rsidP="00F4287C">
            <w:pPr>
              <w:spacing w:before="60" w:after="60"/>
              <w:jc w:val="left"/>
            </w:pPr>
            <w:r w:rsidRPr="003D7A24">
              <w:rPr>
                <w:lang w:val="de-DE"/>
              </w:rPr>
              <w:t>Kraftwerk - Kennzeichensystem</w:t>
            </w:r>
            <w:r w:rsidRPr="005556FF">
              <w:t xml:space="preserve"> - Elektrárenský a energetický kódovací systém</w:t>
            </w:r>
          </w:p>
        </w:tc>
      </w:tr>
      <w:tr w:rsidR="005556FF" w:rsidRPr="005323CE" w14:paraId="469BB100" w14:textId="77777777" w:rsidTr="003F5B7A">
        <w:trPr>
          <w:cantSplit/>
        </w:trPr>
        <w:tc>
          <w:tcPr>
            <w:tcW w:w="803" w:type="pct"/>
          </w:tcPr>
          <w:p w14:paraId="31F49985" w14:textId="77777777" w:rsidR="005556FF" w:rsidRPr="00FE235F" w:rsidRDefault="005556FF" w:rsidP="00F4287C">
            <w:pPr>
              <w:spacing w:before="60" w:after="60"/>
            </w:pPr>
            <w:r w:rsidRPr="00FE235F">
              <w:t>k.ú.</w:t>
            </w:r>
          </w:p>
        </w:tc>
        <w:tc>
          <w:tcPr>
            <w:tcW w:w="4197" w:type="pct"/>
          </w:tcPr>
          <w:p w14:paraId="0FB24F5F" w14:textId="77777777" w:rsidR="005556FF" w:rsidRPr="005556FF" w:rsidRDefault="005556FF" w:rsidP="00F4287C">
            <w:pPr>
              <w:spacing w:before="60" w:after="60"/>
              <w:jc w:val="left"/>
            </w:pPr>
            <w:r w:rsidRPr="005556FF">
              <w:t>Katastrální území</w:t>
            </w:r>
          </w:p>
        </w:tc>
      </w:tr>
      <w:tr w:rsidR="005556FF" w:rsidRPr="005323CE" w14:paraId="69D2A875" w14:textId="77777777" w:rsidTr="003F5B7A">
        <w:trPr>
          <w:cantSplit/>
        </w:trPr>
        <w:tc>
          <w:tcPr>
            <w:tcW w:w="803" w:type="pct"/>
            <w:shd w:val="clear" w:color="auto" w:fill="E0E0E0"/>
          </w:tcPr>
          <w:p w14:paraId="5DE21D66" w14:textId="77777777" w:rsidR="005556FF" w:rsidRPr="00FE235F" w:rsidRDefault="005556FF" w:rsidP="00F4287C">
            <w:pPr>
              <w:spacing w:before="60" w:after="60"/>
              <w:rPr>
                <w:b/>
              </w:rPr>
            </w:pPr>
            <w:r w:rsidRPr="00FE235F">
              <w:rPr>
                <w:b/>
              </w:rPr>
              <w:t>L</w:t>
            </w:r>
          </w:p>
        </w:tc>
        <w:tc>
          <w:tcPr>
            <w:tcW w:w="4197" w:type="pct"/>
            <w:shd w:val="clear" w:color="auto" w:fill="E0E0E0"/>
          </w:tcPr>
          <w:p w14:paraId="468EA813" w14:textId="77777777" w:rsidR="005556FF" w:rsidRPr="005556FF" w:rsidRDefault="005556FF" w:rsidP="00F4287C">
            <w:pPr>
              <w:spacing w:before="60" w:after="60"/>
              <w:jc w:val="left"/>
            </w:pPr>
          </w:p>
        </w:tc>
      </w:tr>
      <w:tr w:rsidR="005556FF" w:rsidRPr="005323CE" w14:paraId="370CDFD6" w14:textId="77777777" w:rsidTr="003F5B7A">
        <w:trPr>
          <w:cantSplit/>
        </w:trPr>
        <w:tc>
          <w:tcPr>
            <w:tcW w:w="803" w:type="pct"/>
          </w:tcPr>
          <w:p w14:paraId="51957C40" w14:textId="77777777" w:rsidR="005556FF" w:rsidRPr="00FE235F" w:rsidRDefault="005556FF" w:rsidP="00F4287C">
            <w:pPr>
              <w:spacing w:before="60" w:after="60"/>
            </w:pPr>
            <w:r w:rsidRPr="00FE235F">
              <w:t>LF</w:t>
            </w:r>
          </w:p>
        </w:tc>
        <w:tc>
          <w:tcPr>
            <w:tcW w:w="4197" w:type="pct"/>
          </w:tcPr>
          <w:p w14:paraId="6ECC84BB" w14:textId="77777777" w:rsidR="005556FF" w:rsidRPr="005556FF" w:rsidRDefault="005556FF" w:rsidP="00F4287C">
            <w:pPr>
              <w:spacing w:before="60" w:after="60"/>
              <w:jc w:val="left"/>
            </w:pPr>
            <w:r w:rsidRPr="005556FF">
              <w:t>Látkový filtr</w:t>
            </w:r>
          </w:p>
        </w:tc>
      </w:tr>
      <w:tr w:rsidR="005556FF" w:rsidRPr="005323CE" w14:paraId="56107F1D" w14:textId="77777777" w:rsidTr="003F5B7A">
        <w:trPr>
          <w:cantSplit/>
        </w:trPr>
        <w:tc>
          <w:tcPr>
            <w:tcW w:w="803" w:type="pct"/>
          </w:tcPr>
          <w:p w14:paraId="03F3EFC9" w14:textId="77777777" w:rsidR="005556FF" w:rsidRPr="00FE235F" w:rsidRDefault="005556FF" w:rsidP="00F4287C">
            <w:pPr>
              <w:spacing w:before="60" w:after="60"/>
            </w:pPr>
            <w:r w:rsidRPr="00FE235F">
              <w:t>L</w:t>
            </w:r>
          </w:p>
        </w:tc>
        <w:tc>
          <w:tcPr>
            <w:tcW w:w="4197" w:type="pct"/>
          </w:tcPr>
          <w:p w14:paraId="404299BB" w14:textId="77777777" w:rsidR="005556FF" w:rsidRPr="005556FF" w:rsidRDefault="005556FF" w:rsidP="00F4287C">
            <w:pPr>
              <w:spacing w:before="60" w:after="60"/>
              <w:jc w:val="left"/>
            </w:pPr>
            <w:r w:rsidRPr="005556FF">
              <w:t>Ložový materiál</w:t>
            </w:r>
          </w:p>
        </w:tc>
      </w:tr>
      <w:tr w:rsidR="005556FF" w:rsidRPr="005323CE" w14:paraId="2E0F6F73" w14:textId="77777777" w:rsidTr="003F5B7A">
        <w:trPr>
          <w:cantSplit/>
        </w:trPr>
        <w:tc>
          <w:tcPr>
            <w:tcW w:w="803" w:type="pct"/>
            <w:shd w:val="clear" w:color="auto" w:fill="E0E0E0"/>
          </w:tcPr>
          <w:p w14:paraId="51E94FC1" w14:textId="77777777" w:rsidR="005556FF" w:rsidRPr="00FE235F" w:rsidRDefault="005556FF" w:rsidP="00F4287C">
            <w:pPr>
              <w:spacing w:before="60" w:after="60"/>
              <w:rPr>
                <w:b/>
              </w:rPr>
            </w:pPr>
            <w:r w:rsidRPr="00FE235F">
              <w:rPr>
                <w:b/>
              </w:rPr>
              <w:t>M</w:t>
            </w:r>
          </w:p>
        </w:tc>
        <w:tc>
          <w:tcPr>
            <w:tcW w:w="4197" w:type="pct"/>
            <w:shd w:val="clear" w:color="auto" w:fill="E0E0E0"/>
          </w:tcPr>
          <w:p w14:paraId="7EA57F3E" w14:textId="77777777" w:rsidR="005556FF" w:rsidRPr="005556FF" w:rsidRDefault="005556FF" w:rsidP="00F4287C">
            <w:pPr>
              <w:spacing w:before="60" w:after="60"/>
              <w:jc w:val="left"/>
            </w:pPr>
          </w:p>
        </w:tc>
      </w:tr>
      <w:tr w:rsidR="005556FF" w:rsidRPr="005323CE" w14:paraId="1AE9B8AE" w14:textId="77777777" w:rsidTr="003F5B7A">
        <w:trPr>
          <w:cantSplit/>
        </w:trPr>
        <w:tc>
          <w:tcPr>
            <w:tcW w:w="803" w:type="pct"/>
          </w:tcPr>
          <w:p w14:paraId="2133676B" w14:textId="77777777" w:rsidR="005556FF" w:rsidRPr="00FE235F" w:rsidRDefault="005556FF" w:rsidP="00F4287C">
            <w:pPr>
              <w:spacing w:before="60" w:after="60"/>
            </w:pPr>
            <w:r w:rsidRPr="00FE235F">
              <w:t>MaR</w:t>
            </w:r>
          </w:p>
        </w:tc>
        <w:tc>
          <w:tcPr>
            <w:tcW w:w="4197" w:type="pct"/>
          </w:tcPr>
          <w:p w14:paraId="4C134924" w14:textId="77777777" w:rsidR="005556FF" w:rsidRPr="005556FF" w:rsidRDefault="005556FF" w:rsidP="00F4287C">
            <w:pPr>
              <w:spacing w:before="60" w:after="60"/>
              <w:jc w:val="left"/>
            </w:pPr>
            <w:r w:rsidRPr="005556FF">
              <w:t>Měření a regulace</w:t>
            </w:r>
          </w:p>
        </w:tc>
      </w:tr>
      <w:tr w:rsidR="005556FF" w:rsidRPr="005323CE" w14:paraId="0DC7A8C7" w14:textId="77777777" w:rsidTr="003F5B7A">
        <w:trPr>
          <w:cantSplit/>
        </w:trPr>
        <w:tc>
          <w:tcPr>
            <w:tcW w:w="803" w:type="pct"/>
            <w:shd w:val="clear" w:color="auto" w:fill="E0E0E0"/>
          </w:tcPr>
          <w:p w14:paraId="135EB372" w14:textId="77777777" w:rsidR="005556FF" w:rsidRPr="00FE235F" w:rsidRDefault="005556FF" w:rsidP="00F4287C">
            <w:pPr>
              <w:spacing w:before="60" w:after="60"/>
              <w:rPr>
                <w:b/>
              </w:rPr>
            </w:pPr>
            <w:r w:rsidRPr="00FE235F">
              <w:rPr>
                <w:b/>
              </w:rPr>
              <w:t>N</w:t>
            </w:r>
          </w:p>
        </w:tc>
        <w:tc>
          <w:tcPr>
            <w:tcW w:w="4197" w:type="pct"/>
            <w:shd w:val="clear" w:color="auto" w:fill="E0E0E0"/>
          </w:tcPr>
          <w:p w14:paraId="3316D3CA" w14:textId="77777777" w:rsidR="005556FF" w:rsidRPr="005556FF" w:rsidRDefault="005556FF" w:rsidP="00F4287C">
            <w:pPr>
              <w:spacing w:before="60" w:after="60"/>
              <w:jc w:val="left"/>
            </w:pPr>
          </w:p>
        </w:tc>
      </w:tr>
      <w:tr w:rsidR="005556FF" w:rsidRPr="005323CE" w14:paraId="2AC48307" w14:textId="77777777" w:rsidTr="003F5B7A">
        <w:trPr>
          <w:cantSplit/>
        </w:trPr>
        <w:tc>
          <w:tcPr>
            <w:tcW w:w="803" w:type="pct"/>
          </w:tcPr>
          <w:p w14:paraId="3FA29D34" w14:textId="45AB8268" w:rsidR="005556FF" w:rsidRPr="00FE235F" w:rsidRDefault="005556FF" w:rsidP="00F4287C">
            <w:pPr>
              <w:spacing w:before="60" w:after="60"/>
            </w:pPr>
            <w:r w:rsidRPr="00FE235F">
              <w:t>N</w:t>
            </w:r>
            <w:r w:rsidR="003F5B7A">
              <w:t>B</w:t>
            </w:r>
          </w:p>
        </w:tc>
        <w:tc>
          <w:tcPr>
            <w:tcW w:w="4197" w:type="pct"/>
          </w:tcPr>
          <w:p w14:paraId="5C75B599" w14:textId="77777777" w:rsidR="005556FF" w:rsidRPr="005556FF" w:rsidRDefault="005556FF" w:rsidP="00F4287C">
            <w:pPr>
              <w:spacing w:before="60" w:after="60"/>
              <w:jc w:val="left"/>
            </w:pPr>
            <w:r w:rsidRPr="005556FF">
              <w:t>Napojovací bod / přípojné místo</w:t>
            </w:r>
          </w:p>
        </w:tc>
      </w:tr>
      <w:tr w:rsidR="005556FF" w:rsidRPr="005323CE" w14:paraId="4A25B71C" w14:textId="77777777" w:rsidTr="003F5B7A">
        <w:trPr>
          <w:cantSplit/>
        </w:trPr>
        <w:tc>
          <w:tcPr>
            <w:tcW w:w="803" w:type="pct"/>
          </w:tcPr>
          <w:p w14:paraId="4FE37238" w14:textId="77777777" w:rsidR="005556FF" w:rsidRPr="00FE235F" w:rsidRDefault="005556FF" w:rsidP="00F4287C">
            <w:pPr>
              <w:spacing w:before="60" w:after="60"/>
            </w:pPr>
            <w:r w:rsidRPr="00FE235F">
              <w:t>ND</w:t>
            </w:r>
          </w:p>
        </w:tc>
        <w:tc>
          <w:tcPr>
            <w:tcW w:w="4197" w:type="pct"/>
          </w:tcPr>
          <w:p w14:paraId="63A19D8B" w14:textId="77777777" w:rsidR="005556FF" w:rsidRPr="005556FF" w:rsidRDefault="005556FF" w:rsidP="00F4287C">
            <w:pPr>
              <w:spacing w:before="60" w:after="60"/>
              <w:jc w:val="left"/>
            </w:pPr>
            <w:r w:rsidRPr="005556FF">
              <w:t xml:space="preserve">Náhradní díly </w:t>
            </w:r>
          </w:p>
        </w:tc>
      </w:tr>
      <w:tr w:rsidR="005556FF" w:rsidRPr="005323CE" w14:paraId="5A220FAC" w14:textId="77777777" w:rsidTr="003F5B7A">
        <w:trPr>
          <w:cantSplit/>
        </w:trPr>
        <w:tc>
          <w:tcPr>
            <w:tcW w:w="803" w:type="pct"/>
          </w:tcPr>
          <w:p w14:paraId="23EE904E" w14:textId="77777777" w:rsidR="005556FF" w:rsidRPr="00FE235F" w:rsidRDefault="005556FF" w:rsidP="00F4287C">
            <w:pPr>
              <w:spacing w:before="60" w:after="60"/>
            </w:pPr>
            <w:r w:rsidRPr="00FE235F">
              <w:t>nn</w:t>
            </w:r>
          </w:p>
        </w:tc>
        <w:tc>
          <w:tcPr>
            <w:tcW w:w="4197" w:type="pct"/>
          </w:tcPr>
          <w:p w14:paraId="1222BFBA" w14:textId="77777777" w:rsidR="005556FF" w:rsidRPr="005556FF" w:rsidRDefault="005556FF" w:rsidP="00F4287C">
            <w:pPr>
              <w:spacing w:before="60" w:after="60"/>
              <w:jc w:val="left"/>
            </w:pPr>
            <w:r w:rsidRPr="005556FF">
              <w:t>Nízké napětí</w:t>
            </w:r>
          </w:p>
        </w:tc>
      </w:tr>
      <w:tr w:rsidR="005556FF" w:rsidRPr="005323CE" w14:paraId="64E78F2E" w14:textId="77777777" w:rsidTr="003F5B7A">
        <w:trPr>
          <w:cantSplit/>
        </w:trPr>
        <w:tc>
          <w:tcPr>
            <w:tcW w:w="803" w:type="pct"/>
          </w:tcPr>
          <w:p w14:paraId="67C00FCD" w14:textId="77777777" w:rsidR="005556FF" w:rsidRPr="00FE235F" w:rsidRDefault="005556FF" w:rsidP="00F4287C">
            <w:pPr>
              <w:spacing w:before="60" w:after="60"/>
            </w:pPr>
            <w:r w:rsidRPr="00FE235F">
              <w:t>NO</w:t>
            </w:r>
            <w:r w:rsidRPr="00FE235F">
              <w:rPr>
                <w:vertAlign w:val="subscript"/>
              </w:rPr>
              <w:t>x</w:t>
            </w:r>
          </w:p>
        </w:tc>
        <w:tc>
          <w:tcPr>
            <w:tcW w:w="4197" w:type="pct"/>
          </w:tcPr>
          <w:p w14:paraId="4E2B0EE7" w14:textId="77777777" w:rsidR="005556FF" w:rsidRPr="005556FF" w:rsidRDefault="005556FF" w:rsidP="00F4287C">
            <w:pPr>
              <w:spacing w:before="60" w:after="60"/>
              <w:jc w:val="left"/>
            </w:pPr>
            <w:r w:rsidRPr="005556FF">
              <w:t>Oxidy dusíku</w:t>
            </w:r>
          </w:p>
        </w:tc>
      </w:tr>
      <w:tr w:rsidR="005556FF" w:rsidRPr="005323CE" w14:paraId="6302843D" w14:textId="77777777" w:rsidTr="003F5B7A">
        <w:trPr>
          <w:cantSplit/>
        </w:trPr>
        <w:tc>
          <w:tcPr>
            <w:tcW w:w="803" w:type="pct"/>
          </w:tcPr>
          <w:p w14:paraId="226CBAB1" w14:textId="77777777" w:rsidR="005556FF" w:rsidRPr="00FE235F" w:rsidRDefault="005556FF" w:rsidP="00F4287C">
            <w:pPr>
              <w:spacing w:before="60" w:after="60"/>
            </w:pPr>
            <w:r w:rsidRPr="00FE235F">
              <w:lastRenderedPageBreak/>
              <w:t>NTP</w:t>
            </w:r>
          </w:p>
        </w:tc>
        <w:tc>
          <w:tcPr>
            <w:tcW w:w="4197" w:type="pct"/>
          </w:tcPr>
          <w:p w14:paraId="4042F01E" w14:textId="77777777" w:rsidR="005556FF" w:rsidRPr="005556FF" w:rsidRDefault="005556FF" w:rsidP="00F4287C">
            <w:pPr>
              <w:spacing w:before="60" w:after="60"/>
            </w:pPr>
            <w:r w:rsidRPr="003D7A24">
              <w:rPr>
                <w:lang w:val="en-US"/>
              </w:rPr>
              <w:t>Network Time Protocol</w:t>
            </w:r>
            <w:r w:rsidRPr="005556FF">
              <w:t xml:space="preserve"> - Protokol pro synchronizaci času v počítačové síti</w:t>
            </w:r>
          </w:p>
        </w:tc>
      </w:tr>
      <w:tr w:rsidR="005556FF" w:rsidRPr="005323CE" w14:paraId="09F1C334" w14:textId="77777777" w:rsidTr="003F5B7A">
        <w:trPr>
          <w:cantSplit/>
        </w:trPr>
        <w:tc>
          <w:tcPr>
            <w:tcW w:w="803" w:type="pct"/>
            <w:shd w:val="clear" w:color="auto" w:fill="auto"/>
          </w:tcPr>
          <w:p w14:paraId="72981417" w14:textId="77777777" w:rsidR="005556FF" w:rsidRPr="00FE235F" w:rsidRDefault="005556FF" w:rsidP="00F4287C">
            <w:pPr>
              <w:spacing w:before="60" w:after="60"/>
              <w:jc w:val="left"/>
            </w:pPr>
            <w:r w:rsidRPr="00FE235F">
              <w:t>NV</w:t>
            </w:r>
          </w:p>
        </w:tc>
        <w:tc>
          <w:tcPr>
            <w:tcW w:w="4197" w:type="pct"/>
            <w:shd w:val="clear" w:color="auto" w:fill="auto"/>
          </w:tcPr>
          <w:p w14:paraId="4F47A0D4" w14:textId="77777777" w:rsidR="005556FF" w:rsidRPr="005556FF" w:rsidRDefault="005556FF" w:rsidP="00F4287C">
            <w:pPr>
              <w:spacing w:before="60" w:after="60"/>
              <w:jc w:val="left"/>
            </w:pPr>
            <w:r w:rsidRPr="005556FF">
              <w:t>Nařízení vlády</w:t>
            </w:r>
          </w:p>
        </w:tc>
      </w:tr>
      <w:tr w:rsidR="005556FF" w:rsidRPr="005323CE" w14:paraId="36CC39A4" w14:textId="77777777" w:rsidTr="003F5B7A">
        <w:trPr>
          <w:cantSplit/>
        </w:trPr>
        <w:tc>
          <w:tcPr>
            <w:tcW w:w="803" w:type="pct"/>
            <w:shd w:val="clear" w:color="auto" w:fill="E0E0E0"/>
          </w:tcPr>
          <w:p w14:paraId="1ADA61BB" w14:textId="77777777" w:rsidR="005556FF" w:rsidRPr="00FE235F" w:rsidRDefault="005556FF" w:rsidP="00F4287C">
            <w:pPr>
              <w:spacing w:before="60" w:after="60"/>
              <w:rPr>
                <w:b/>
              </w:rPr>
            </w:pPr>
            <w:r w:rsidRPr="00FE235F">
              <w:rPr>
                <w:b/>
              </w:rPr>
              <w:t>O</w:t>
            </w:r>
          </w:p>
        </w:tc>
        <w:tc>
          <w:tcPr>
            <w:tcW w:w="4197" w:type="pct"/>
            <w:shd w:val="clear" w:color="auto" w:fill="E0E0E0"/>
          </w:tcPr>
          <w:p w14:paraId="46E4137B" w14:textId="77777777" w:rsidR="005556FF" w:rsidRPr="005556FF" w:rsidRDefault="005556FF" w:rsidP="00F4287C">
            <w:pPr>
              <w:spacing w:before="60" w:after="60"/>
              <w:jc w:val="left"/>
            </w:pPr>
          </w:p>
        </w:tc>
      </w:tr>
      <w:tr w:rsidR="005556FF" w:rsidRPr="005323CE" w14:paraId="1DFB2498" w14:textId="77777777" w:rsidTr="003F5B7A">
        <w:trPr>
          <w:cantSplit/>
        </w:trPr>
        <w:tc>
          <w:tcPr>
            <w:tcW w:w="803" w:type="pct"/>
          </w:tcPr>
          <w:p w14:paraId="53CC07E4" w14:textId="77777777" w:rsidR="005556FF" w:rsidRPr="00FE235F" w:rsidRDefault="005556FF" w:rsidP="00F4287C">
            <w:pPr>
              <w:spacing w:before="60" w:after="60"/>
            </w:pPr>
            <w:r w:rsidRPr="00FE235F">
              <w:t>O</w:t>
            </w:r>
            <w:r w:rsidRPr="00FE235F">
              <w:rPr>
                <w:vertAlign w:val="subscript"/>
              </w:rPr>
              <w:t>2</w:t>
            </w:r>
          </w:p>
        </w:tc>
        <w:tc>
          <w:tcPr>
            <w:tcW w:w="4197" w:type="pct"/>
          </w:tcPr>
          <w:p w14:paraId="5557A253" w14:textId="77777777" w:rsidR="005556FF" w:rsidRPr="005556FF" w:rsidRDefault="005556FF" w:rsidP="00F4287C">
            <w:pPr>
              <w:spacing w:before="60" w:after="60"/>
              <w:jc w:val="left"/>
            </w:pPr>
            <w:r w:rsidRPr="005556FF">
              <w:t>Kyslík</w:t>
            </w:r>
          </w:p>
        </w:tc>
      </w:tr>
      <w:tr w:rsidR="005556FF" w:rsidRPr="005323CE" w14:paraId="4CEFE12F" w14:textId="77777777" w:rsidTr="003F5B7A">
        <w:trPr>
          <w:cantSplit/>
        </w:trPr>
        <w:tc>
          <w:tcPr>
            <w:tcW w:w="803" w:type="pct"/>
          </w:tcPr>
          <w:p w14:paraId="46B797E9" w14:textId="77777777" w:rsidR="005556FF" w:rsidRPr="00FE235F" w:rsidRDefault="005556FF" w:rsidP="00F4287C">
            <w:pPr>
              <w:spacing w:before="60" w:after="60"/>
            </w:pPr>
            <w:r w:rsidRPr="00FE235F">
              <w:t>OK</w:t>
            </w:r>
          </w:p>
        </w:tc>
        <w:tc>
          <w:tcPr>
            <w:tcW w:w="4197" w:type="pct"/>
          </w:tcPr>
          <w:p w14:paraId="0C4BA46F" w14:textId="77777777" w:rsidR="005556FF" w:rsidRPr="005556FF" w:rsidRDefault="005556FF" w:rsidP="00F4287C">
            <w:pPr>
              <w:spacing w:before="60" w:after="60"/>
              <w:jc w:val="left"/>
            </w:pPr>
            <w:r w:rsidRPr="005556FF">
              <w:t>Ocelové konstrukce</w:t>
            </w:r>
          </w:p>
        </w:tc>
      </w:tr>
      <w:tr w:rsidR="005556FF" w:rsidRPr="005323CE" w14:paraId="1A33ED4A" w14:textId="77777777" w:rsidTr="003F5B7A">
        <w:trPr>
          <w:cantSplit/>
        </w:trPr>
        <w:tc>
          <w:tcPr>
            <w:tcW w:w="803" w:type="pct"/>
          </w:tcPr>
          <w:p w14:paraId="299E9E05" w14:textId="77777777" w:rsidR="005556FF" w:rsidRPr="00FE235F" w:rsidRDefault="005556FF" w:rsidP="00F4287C">
            <w:pPr>
              <w:spacing w:before="60" w:after="60"/>
            </w:pPr>
            <w:r w:rsidRPr="00FE235F">
              <w:t>OS</w:t>
            </w:r>
          </w:p>
        </w:tc>
        <w:tc>
          <w:tcPr>
            <w:tcW w:w="4197" w:type="pct"/>
          </w:tcPr>
          <w:p w14:paraId="4520E668" w14:textId="77777777" w:rsidR="005556FF" w:rsidRPr="005556FF" w:rsidRDefault="005556FF" w:rsidP="00F4287C">
            <w:pPr>
              <w:spacing w:before="60" w:after="60"/>
              <w:jc w:val="left"/>
            </w:pPr>
            <w:r w:rsidRPr="005556FF">
              <w:t>Operátorská stanice</w:t>
            </w:r>
          </w:p>
        </w:tc>
      </w:tr>
      <w:tr w:rsidR="005556FF" w:rsidRPr="005323CE" w14:paraId="26661B81" w14:textId="77777777" w:rsidTr="003F5B7A">
        <w:trPr>
          <w:cantSplit/>
        </w:trPr>
        <w:tc>
          <w:tcPr>
            <w:tcW w:w="803" w:type="pct"/>
            <w:shd w:val="clear" w:color="auto" w:fill="E0E0E0"/>
          </w:tcPr>
          <w:p w14:paraId="5522EAA0" w14:textId="77777777" w:rsidR="005556FF" w:rsidRPr="00FE235F" w:rsidRDefault="005556FF" w:rsidP="00F4287C">
            <w:pPr>
              <w:spacing w:before="60" w:after="60"/>
              <w:rPr>
                <w:b/>
              </w:rPr>
            </w:pPr>
            <w:r w:rsidRPr="00FE235F">
              <w:rPr>
                <w:b/>
              </w:rPr>
              <w:t>P</w:t>
            </w:r>
          </w:p>
        </w:tc>
        <w:tc>
          <w:tcPr>
            <w:tcW w:w="4197" w:type="pct"/>
            <w:shd w:val="clear" w:color="auto" w:fill="E0E0E0"/>
          </w:tcPr>
          <w:p w14:paraId="378FE58D" w14:textId="77777777" w:rsidR="005556FF" w:rsidRPr="005556FF" w:rsidRDefault="005556FF" w:rsidP="00F4287C">
            <w:pPr>
              <w:spacing w:before="60" w:after="60"/>
              <w:jc w:val="left"/>
            </w:pPr>
          </w:p>
        </w:tc>
      </w:tr>
      <w:tr w:rsidR="005556FF" w:rsidRPr="005323CE" w14:paraId="20E75B1A" w14:textId="77777777" w:rsidTr="003F5B7A">
        <w:trPr>
          <w:cantSplit/>
        </w:trPr>
        <w:tc>
          <w:tcPr>
            <w:tcW w:w="803" w:type="pct"/>
          </w:tcPr>
          <w:p w14:paraId="3639F011" w14:textId="77777777" w:rsidR="005556FF" w:rsidRPr="00FE235F" w:rsidRDefault="005556FF" w:rsidP="00F4287C">
            <w:pPr>
              <w:spacing w:before="60" w:after="60"/>
            </w:pPr>
            <w:r w:rsidRPr="00FE235F">
              <w:t>PC</w:t>
            </w:r>
          </w:p>
        </w:tc>
        <w:tc>
          <w:tcPr>
            <w:tcW w:w="4197" w:type="pct"/>
          </w:tcPr>
          <w:p w14:paraId="67BB8B99" w14:textId="77777777" w:rsidR="005556FF" w:rsidRPr="005556FF" w:rsidRDefault="005556FF" w:rsidP="00F4287C">
            <w:pPr>
              <w:spacing w:before="60" w:after="60"/>
              <w:jc w:val="left"/>
            </w:pPr>
            <w:r w:rsidRPr="003D7A24">
              <w:rPr>
                <w:lang w:val="en-US"/>
              </w:rPr>
              <w:t>Personal computer</w:t>
            </w:r>
            <w:r w:rsidRPr="005556FF">
              <w:t xml:space="preserve"> - Osobní počítač</w:t>
            </w:r>
          </w:p>
        </w:tc>
      </w:tr>
      <w:tr w:rsidR="005556FF" w:rsidRPr="005323CE" w14:paraId="530073AC" w14:textId="77777777" w:rsidTr="003F5B7A">
        <w:trPr>
          <w:cantSplit/>
        </w:trPr>
        <w:tc>
          <w:tcPr>
            <w:tcW w:w="803" w:type="pct"/>
          </w:tcPr>
          <w:p w14:paraId="669ECB36" w14:textId="77777777" w:rsidR="005556FF" w:rsidRPr="00FE235F" w:rsidRDefault="005556FF" w:rsidP="00F4287C">
            <w:pPr>
              <w:spacing w:before="60" w:after="60"/>
            </w:pPr>
            <w:r w:rsidRPr="00FE235F">
              <w:t>PBŘ</w:t>
            </w:r>
          </w:p>
        </w:tc>
        <w:tc>
          <w:tcPr>
            <w:tcW w:w="4197" w:type="pct"/>
          </w:tcPr>
          <w:p w14:paraId="74E6BD7E" w14:textId="77777777" w:rsidR="005556FF" w:rsidRPr="005556FF" w:rsidRDefault="005556FF" w:rsidP="00F4287C">
            <w:pPr>
              <w:spacing w:before="60" w:after="60"/>
              <w:jc w:val="left"/>
            </w:pPr>
            <w:r w:rsidRPr="005556FF">
              <w:t>Požárně bezpečností řešení</w:t>
            </w:r>
          </w:p>
        </w:tc>
      </w:tr>
      <w:tr w:rsidR="005556FF" w:rsidRPr="005323CE" w14:paraId="241BD36D" w14:textId="77777777" w:rsidTr="003F5B7A">
        <w:trPr>
          <w:cantSplit/>
        </w:trPr>
        <w:tc>
          <w:tcPr>
            <w:tcW w:w="803" w:type="pct"/>
          </w:tcPr>
          <w:p w14:paraId="536272B6" w14:textId="77777777" w:rsidR="005556FF" w:rsidRPr="00FE235F" w:rsidRDefault="005556FF" w:rsidP="00F4287C">
            <w:pPr>
              <w:spacing w:before="60" w:after="60"/>
            </w:pPr>
            <w:r w:rsidRPr="00FE235F">
              <w:t>PD</w:t>
            </w:r>
          </w:p>
        </w:tc>
        <w:tc>
          <w:tcPr>
            <w:tcW w:w="4197" w:type="pct"/>
          </w:tcPr>
          <w:p w14:paraId="02D7992C" w14:textId="77777777" w:rsidR="005556FF" w:rsidRPr="005556FF" w:rsidRDefault="005556FF" w:rsidP="00F4287C">
            <w:pPr>
              <w:spacing w:before="60" w:after="60"/>
              <w:jc w:val="left"/>
            </w:pPr>
            <w:r w:rsidRPr="005556FF">
              <w:t>Projektová dokumentace</w:t>
            </w:r>
          </w:p>
        </w:tc>
      </w:tr>
      <w:tr w:rsidR="005556FF" w:rsidRPr="005323CE" w14:paraId="20EAC2EC" w14:textId="77777777" w:rsidTr="003F5B7A">
        <w:trPr>
          <w:cantSplit/>
        </w:trPr>
        <w:tc>
          <w:tcPr>
            <w:tcW w:w="803" w:type="pct"/>
          </w:tcPr>
          <w:p w14:paraId="5A8AB70B" w14:textId="77777777" w:rsidR="005556FF" w:rsidRPr="00FE235F" w:rsidRDefault="005556FF" w:rsidP="00F4287C">
            <w:pPr>
              <w:spacing w:before="60" w:after="60"/>
            </w:pPr>
            <w:r w:rsidRPr="00FE235F">
              <w:t>PE</w:t>
            </w:r>
          </w:p>
        </w:tc>
        <w:tc>
          <w:tcPr>
            <w:tcW w:w="4197" w:type="pct"/>
          </w:tcPr>
          <w:p w14:paraId="169D058D" w14:textId="77777777" w:rsidR="005556FF" w:rsidRPr="005556FF" w:rsidRDefault="005556FF" w:rsidP="00F4287C">
            <w:pPr>
              <w:spacing w:before="60" w:after="60"/>
              <w:jc w:val="left"/>
            </w:pPr>
            <w:r w:rsidRPr="005556FF">
              <w:t>Ochranný vodič</w:t>
            </w:r>
            <w:r w:rsidRPr="005556FF">
              <w:rPr>
                <w:lang w:val="es-AR"/>
              </w:rPr>
              <w:t xml:space="preserve">; </w:t>
            </w:r>
            <w:r w:rsidRPr="005556FF">
              <w:t>eventuelně polyetylen</w:t>
            </w:r>
          </w:p>
        </w:tc>
      </w:tr>
      <w:tr w:rsidR="005556FF" w:rsidRPr="005323CE" w14:paraId="49017F2D" w14:textId="77777777" w:rsidTr="003F5B7A">
        <w:trPr>
          <w:cantSplit/>
        </w:trPr>
        <w:tc>
          <w:tcPr>
            <w:tcW w:w="803" w:type="pct"/>
          </w:tcPr>
          <w:p w14:paraId="6944A343" w14:textId="77777777" w:rsidR="005556FF" w:rsidRPr="00FE235F" w:rsidRDefault="005556FF" w:rsidP="00F4287C">
            <w:pPr>
              <w:spacing w:before="60" w:after="60"/>
            </w:pPr>
            <w:r w:rsidRPr="00FE235F">
              <w:t>PLC</w:t>
            </w:r>
          </w:p>
        </w:tc>
        <w:tc>
          <w:tcPr>
            <w:tcW w:w="4197" w:type="pct"/>
          </w:tcPr>
          <w:p w14:paraId="09381EC7" w14:textId="77777777" w:rsidR="005556FF" w:rsidRPr="005556FF" w:rsidRDefault="005556FF" w:rsidP="00F4287C">
            <w:pPr>
              <w:spacing w:before="60" w:after="60"/>
              <w:jc w:val="left"/>
            </w:pPr>
            <w:r w:rsidRPr="005556FF">
              <w:t>Programovatelný automat pro řízení technologických procesů</w:t>
            </w:r>
          </w:p>
        </w:tc>
      </w:tr>
      <w:tr w:rsidR="005556FF" w:rsidRPr="005323CE" w14:paraId="44FA62F7" w14:textId="77777777" w:rsidTr="003F5B7A">
        <w:trPr>
          <w:cantSplit/>
        </w:trPr>
        <w:tc>
          <w:tcPr>
            <w:tcW w:w="803" w:type="pct"/>
          </w:tcPr>
          <w:p w14:paraId="5978B4BE" w14:textId="77777777" w:rsidR="005556FF" w:rsidRPr="00FE235F" w:rsidRDefault="005556FF" w:rsidP="00F4287C">
            <w:pPr>
              <w:spacing w:before="60" w:after="60"/>
            </w:pPr>
            <w:r w:rsidRPr="00FE235F">
              <w:t>PM</w:t>
            </w:r>
          </w:p>
        </w:tc>
        <w:tc>
          <w:tcPr>
            <w:tcW w:w="4197" w:type="pct"/>
          </w:tcPr>
          <w:p w14:paraId="06BABD3C" w14:textId="77777777" w:rsidR="005556FF" w:rsidRPr="005556FF" w:rsidRDefault="005556FF" w:rsidP="00F4287C">
            <w:pPr>
              <w:spacing w:before="60" w:after="60"/>
              <w:jc w:val="left"/>
            </w:pPr>
            <w:r w:rsidRPr="005556FF">
              <w:t>Přípojné místo / napojovací bod</w:t>
            </w:r>
          </w:p>
        </w:tc>
      </w:tr>
      <w:tr w:rsidR="005556FF" w:rsidRPr="005323CE" w14:paraId="73DE067C" w14:textId="77777777" w:rsidTr="003F5B7A">
        <w:trPr>
          <w:cantSplit/>
        </w:trPr>
        <w:tc>
          <w:tcPr>
            <w:tcW w:w="803" w:type="pct"/>
          </w:tcPr>
          <w:p w14:paraId="54B37219" w14:textId="77777777" w:rsidR="005556FF" w:rsidRPr="00FE235F" w:rsidRDefault="005556FF" w:rsidP="00F4287C">
            <w:pPr>
              <w:spacing w:before="60" w:after="60"/>
            </w:pPr>
            <w:r w:rsidRPr="00FE235F">
              <w:t>PN</w:t>
            </w:r>
          </w:p>
        </w:tc>
        <w:tc>
          <w:tcPr>
            <w:tcW w:w="4197" w:type="pct"/>
          </w:tcPr>
          <w:p w14:paraId="032D1728" w14:textId="77777777" w:rsidR="005556FF" w:rsidRPr="005556FF" w:rsidRDefault="005556FF" w:rsidP="00F4287C">
            <w:pPr>
              <w:spacing w:before="60" w:after="60"/>
              <w:jc w:val="left"/>
            </w:pPr>
            <w:r w:rsidRPr="005556FF">
              <w:rPr>
                <w:lang w:val="es-AR"/>
              </w:rPr>
              <w:t>Pressure Nominal</w:t>
            </w:r>
            <w:r w:rsidRPr="005556FF">
              <w:t xml:space="preserve"> - Jmenovitý tlak</w:t>
            </w:r>
          </w:p>
        </w:tc>
      </w:tr>
      <w:tr w:rsidR="005556FF" w:rsidRPr="005323CE" w14:paraId="48D6434C" w14:textId="77777777" w:rsidTr="003F5B7A">
        <w:trPr>
          <w:cantSplit/>
        </w:trPr>
        <w:tc>
          <w:tcPr>
            <w:tcW w:w="803" w:type="pct"/>
          </w:tcPr>
          <w:p w14:paraId="27ABC2A7" w14:textId="77777777" w:rsidR="005556FF" w:rsidRPr="00FE235F" w:rsidRDefault="005556FF" w:rsidP="00F4287C">
            <w:pPr>
              <w:spacing w:before="60" w:after="60"/>
            </w:pPr>
            <w:r w:rsidRPr="00FE235F">
              <w:t>PO</w:t>
            </w:r>
          </w:p>
        </w:tc>
        <w:tc>
          <w:tcPr>
            <w:tcW w:w="4197" w:type="pct"/>
          </w:tcPr>
          <w:p w14:paraId="035757F7" w14:textId="77777777" w:rsidR="005556FF" w:rsidRPr="005556FF" w:rsidRDefault="005556FF" w:rsidP="00F4287C">
            <w:pPr>
              <w:spacing w:before="60" w:after="60"/>
              <w:jc w:val="left"/>
            </w:pPr>
            <w:r w:rsidRPr="005556FF">
              <w:t>Požární ochrana</w:t>
            </w:r>
          </w:p>
        </w:tc>
      </w:tr>
      <w:tr w:rsidR="005556FF" w:rsidRPr="005323CE" w14:paraId="5FF2E648" w14:textId="77777777" w:rsidTr="003F5B7A">
        <w:trPr>
          <w:cantSplit/>
        </w:trPr>
        <w:tc>
          <w:tcPr>
            <w:tcW w:w="803" w:type="pct"/>
          </w:tcPr>
          <w:p w14:paraId="5EE086A9" w14:textId="77777777" w:rsidR="005556FF" w:rsidRPr="00FE235F" w:rsidRDefault="005556FF" w:rsidP="00F4287C">
            <w:pPr>
              <w:spacing w:before="60" w:after="60"/>
            </w:pPr>
            <w:r w:rsidRPr="00FE235F">
              <w:t>PP</w:t>
            </w:r>
          </w:p>
        </w:tc>
        <w:tc>
          <w:tcPr>
            <w:tcW w:w="4197" w:type="pct"/>
          </w:tcPr>
          <w:p w14:paraId="669AE93E" w14:textId="77777777" w:rsidR="005556FF" w:rsidRPr="005556FF" w:rsidRDefault="005556FF" w:rsidP="00F4287C">
            <w:pPr>
              <w:spacing w:before="60" w:after="60"/>
              <w:jc w:val="left"/>
            </w:pPr>
            <w:r w:rsidRPr="005556FF">
              <w:t>Polypropylen</w:t>
            </w:r>
          </w:p>
        </w:tc>
      </w:tr>
      <w:tr w:rsidR="005556FF" w:rsidRPr="005323CE" w14:paraId="2FF3C0B0" w14:textId="77777777" w:rsidTr="003F5B7A">
        <w:trPr>
          <w:cantSplit/>
        </w:trPr>
        <w:tc>
          <w:tcPr>
            <w:tcW w:w="803" w:type="pct"/>
          </w:tcPr>
          <w:p w14:paraId="0479548B" w14:textId="77777777" w:rsidR="005556FF" w:rsidRPr="00FE235F" w:rsidRDefault="005556FF" w:rsidP="00F4287C">
            <w:pPr>
              <w:spacing w:before="60" w:after="60"/>
            </w:pPr>
            <w:r w:rsidRPr="00FE235F">
              <w:t>PS</w:t>
            </w:r>
          </w:p>
        </w:tc>
        <w:tc>
          <w:tcPr>
            <w:tcW w:w="4197" w:type="pct"/>
          </w:tcPr>
          <w:p w14:paraId="3DACF9B1" w14:textId="77777777" w:rsidR="005556FF" w:rsidRPr="005556FF" w:rsidRDefault="005556FF" w:rsidP="00F4287C">
            <w:pPr>
              <w:spacing w:before="60" w:after="60"/>
              <w:jc w:val="left"/>
            </w:pPr>
            <w:r w:rsidRPr="005556FF">
              <w:t>Provozní soubor</w:t>
            </w:r>
          </w:p>
        </w:tc>
      </w:tr>
      <w:tr w:rsidR="005556FF" w:rsidRPr="00CB536B" w14:paraId="1CBEFDF3" w14:textId="77777777" w:rsidTr="003F5B7A">
        <w:trPr>
          <w:cantSplit/>
        </w:trPr>
        <w:tc>
          <w:tcPr>
            <w:tcW w:w="803" w:type="pct"/>
          </w:tcPr>
          <w:p w14:paraId="3533DB0F" w14:textId="77777777" w:rsidR="005556FF" w:rsidRPr="00FE235F" w:rsidRDefault="005556FF" w:rsidP="00F4287C">
            <w:pPr>
              <w:spacing w:before="60" w:after="60"/>
            </w:pPr>
            <w:r w:rsidRPr="00FE235F">
              <w:t>PTD</w:t>
            </w:r>
          </w:p>
        </w:tc>
        <w:tc>
          <w:tcPr>
            <w:tcW w:w="4197" w:type="pct"/>
          </w:tcPr>
          <w:p w14:paraId="21678DFE" w14:textId="77777777" w:rsidR="005556FF" w:rsidRPr="005556FF" w:rsidRDefault="005556FF" w:rsidP="00F4287C">
            <w:pPr>
              <w:spacing w:before="60" w:after="60"/>
              <w:jc w:val="left"/>
            </w:pPr>
            <w:r w:rsidRPr="005556FF">
              <w:t>Průvodní technická dokumentace</w:t>
            </w:r>
          </w:p>
        </w:tc>
      </w:tr>
      <w:tr w:rsidR="005556FF" w:rsidRPr="005323CE" w14:paraId="22632E99" w14:textId="77777777" w:rsidTr="003F5B7A">
        <w:trPr>
          <w:cantSplit/>
        </w:trPr>
        <w:tc>
          <w:tcPr>
            <w:tcW w:w="803" w:type="pct"/>
          </w:tcPr>
          <w:p w14:paraId="6621215A" w14:textId="77777777" w:rsidR="005556FF" w:rsidRPr="00FE235F" w:rsidRDefault="005556FF" w:rsidP="00F4287C">
            <w:pPr>
              <w:spacing w:before="60" w:after="60"/>
            </w:pPr>
            <w:r w:rsidRPr="00FE235F">
              <w:t>PTN</w:t>
            </w:r>
          </w:p>
        </w:tc>
        <w:tc>
          <w:tcPr>
            <w:tcW w:w="4197" w:type="pct"/>
          </w:tcPr>
          <w:p w14:paraId="20095DE0" w14:textId="77777777" w:rsidR="005556FF" w:rsidRPr="005556FF" w:rsidRDefault="005556FF" w:rsidP="00F4287C">
            <w:pPr>
              <w:spacing w:before="60" w:after="60"/>
              <w:jc w:val="left"/>
            </w:pPr>
            <w:r w:rsidRPr="005556FF">
              <w:t>Přístrojový transformátor napětí</w:t>
            </w:r>
          </w:p>
        </w:tc>
      </w:tr>
      <w:tr w:rsidR="005556FF" w:rsidRPr="005323CE" w14:paraId="28E1B978" w14:textId="77777777" w:rsidTr="003F5B7A">
        <w:trPr>
          <w:cantSplit/>
        </w:trPr>
        <w:tc>
          <w:tcPr>
            <w:tcW w:w="803" w:type="pct"/>
          </w:tcPr>
          <w:p w14:paraId="51FF5D5A" w14:textId="77777777" w:rsidR="005556FF" w:rsidRPr="00FE235F" w:rsidRDefault="005556FF" w:rsidP="00F4287C">
            <w:pPr>
              <w:spacing w:before="60" w:after="60"/>
            </w:pPr>
            <w:r w:rsidRPr="00FE235F">
              <w:t>PTP</w:t>
            </w:r>
          </w:p>
        </w:tc>
        <w:tc>
          <w:tcPr>
            <w:tcW w:w="4197" w:type="pct"/>
          </w:tcPr>
          <w:p w14:paraId="4CAD2142" w14:textId="77777777" w:rsidR="005556FF" w:rsidRPr="005556FF" w:rsidRDefault="005556FF" w:rsidP="00F4287C">
            <w:pPr>
              <w:spacing w:before="60" w:after="60"/>
              <w:jc w:val="left"/>
            </w:pPr>
            <w:r w:rsidRPr="005556FF">
              <w:t>Přístrojový transformátor proudu</w:t>
            </w:r>
          </w:p>
        </w:tc>
      </w:tr>
      <w:tr w:rsidR="005556FF" w:rsidRPr="005323CE" w14:paraId="076E861C" w14:textId="77777777" w:rsidTr="003F5B7A">
        <w:trPr>
          <w:cantSplit/>
        </w:trPr>
        <w:tc>
          <w:tcPr>
            <w:tcW w:w="803" w:type="pct"/>
          </w:tcPr>
          <w:p w14:paraId="7694F7EC" w14:textId="77777777" w:rsidR="005556FF" w:rsidRPr="00FE235F" w:rsidRDefault="005556FF" w:rsidP="00F4287C">
            <w:pPr>
              <w:spacing w:before="60" w:after="60"/>
            </w:pPr>
            <w:r w:rsidRPr="00FE235F">
              <w:t>PVC</w:t>
            </w:r>
          </w:p>
        </w:tc>
        <w:tc>
          <w:tcPr>
            <w:tcW w:w="4197" w:type="pct"/>
          </w:tcPr>
          <w:p w14:paraId="4BF815F0" w14:textId="77777777" w:rsidR="005556FF" w:rsidRPr="005556FF" w:rsidRDefault="005556FF" w:rsidP="00F4287C">
            <w:pPr>
              <w:spacing w:before="60" w:after="60"/>
              <w:jc w:val="left"/>
            </w:pPr>
            <w:r w:rsidRPr="005556FF">
              <w:t>Polyvinylchlorid</w:t>
            </w:r>
          </w:p>
        </w:tc>
      </w:tr>
      <w:tr w:rsidR="005556FF" w:rsidRPr="005323CE" w14:paraId="0813E415" w14:textId="77777777" w:rsidTr="003F5B7A">
        <w:trPr>
          <w:cantSplit/>
        </w:trPr>
        <w:tc>
          <w:tcPr>
            <w:tcW w:w="803" w:type="pct"/>
            <w:shd w:val="clear" w:color="auto" w:fill="E0E0E0"/>
          </w:tcPr>
          <w:p w14:paraId="361BA58E" w14:textId="77777777" w:rsidR="005556FF" w:rsidRPr="00FE235F" w:rsidRDefault="005556FF" w:rsidP="00F4287C">
            <w:pPr>
              <w:spacing w:before="60" w:after="60"/>
              <w:rPr>
                <w:b/>
              </w:rPr>
            </w:pPr>
            <w:r w:rsidRPr="00FE235F">
              <w:rPr>
                <w:b/>
              </w:rPr>
              <w:t>Ř</w:t>
            </w:r>
          </w:p>
        </w:tc>
        <w:tc>
          <w:tcPr>
            <w:tcW w:w="4197" w:type="pct"/>
            <w:shd w:val="clear" w:color="auto" w:fill="E0E0E0"/>
          </w:tcPr>
          <w:p w14:paraId="5DAB1A11" w14:textId="77777777" w:rsidR="005556FF" w:rsidRPr="005556FF" w:rsidRDefault="005556FF" w:rsidP="00F4287C">
            <w:pPr>
              <w:spacing w:before="60" w:after="60"/>
              <w:jc w:val="left"/>
            </w:pPr>
          </w:p>
        </w:tc>
      </w:tr>
      <w:tr w:rsidR="005556FF" w:rsidRPr="00014D66" w14:paraId="4D9E0479" w14:textId="77777777" w:rsidTr="003F5B7A">
        <w:trPr>
          <w:cantSplit/>
        </w:trPr>
        <w:tc>
          <w:tcPr>
            <w:tcW w:w="803" w:type="pct"/>
            <w:shd w:val="clear" w:color="auto" w:fill="auto"/>
          </w:tcPr>
          <w:p w14:paraId="7E21AE4D" w14:textId="77777777" w:rsidR="005556FF" w:rsidRPr="00FE235F" w:rsidRDefault="005556FF" w:rsidP="00F4287C">
            <w:pPr>
              <w:spacing w:before="60" w:after="60"/>
            </w:pPr>
            <w:r w:rsidRPr="00FE235F">
              <w:t>ŘS</w:t>
            </w:r>
          </w:p>
        </w:tc>
        <w:tc>
          <w:tcPr>
            <w:tcW w:w="4197" w:type="pct"/>
            <w:shd w:val="clear" w:color="auto" w:fill="auto"/>
          </w:tcPr>
          <w:p w14:paraId="6D28B469" w14:textId="77777777" w:rsidR="005556FF" w:rsidRPr="005556FF" w:rsidRDefault="005556FF" w:rsidP="00F4287C">
            <w:pPr>
              <w:spacing w:before="60" w:after="60"/>
              <w:jc w:val="left"/>
            </w:pPr>
            <w:r w:rsidRPr="005556FF">
              <w:t>Řídící systém</w:t>
            </w:r>
          </w:p>
        </w:tc>
      </w:tr>
      <w:tr w:rsidR="005556FF" w:rsidRPr="005323CE" w14:paraId="5C4643CC" w14:textId="77777777" w:rsidTr="003F5B7A">
        <w:trPr>
          <w:cantSplit/>
        </w:trPr>
        <w:tc>
          <w:tcPr>
            <w:tcW w:w="803" w:type="pct"/>
            <w:shd w:val="clear" w:color="auto" w:fill="E0E0E0"/>
          </w:tcPr>
          <w:p w14:paraId="421E7830" w14:textId="77777777" w:rsidR="005556FF" w:rsidRPr="00FE235F" w:rsidRDefault="005556FF" w:rsidP="00F4287C">
            <w:pPr>
              <w:spacing w:before="60" w:after="60"/>
              <w:rPr>
                <w:b/>
              </w:rPr>
            </w:pPr>
            <w:r w:rsidRPr="00FE235F">
              <w:rPr>
                <w:b/>
              </w:rPr>
              <w:t>S</w:t>
            </w:r>
          </w:p>
        </w:tc>
        <w:tc>
          <w:tcPr>
            <w:tcW w:w="4197" w:type="pct"/>
            <w:shd w:val="clear" w:color="auto" w:fill="E0E0E0"/>
          </w:tcPr>
          <w:p w14:paraId="25F5A84C" w14:textId="77777777" w:rsidR="005556FF" w:rsidRPr="005556FF" w:rsidRDefault="005556FF" w:rsidP="00F4287C">
            <w:pPr>
              <w:spacing w:before="60" w:after="60"/>
              <w:jc w:val="left"/>
            </w:pPr>
          </w:p>
        </w:tc>
      </w:tr>
      <w:tr w:rsidR="005556FF" w:rsidRPr="005323CE" w14:paraId="63088A62" w14:textId="77777777" w:rsidTr="003F5B7A">
        <w:trPr>
          <w:cantSplit/>
        </w:trPr>
        <w:tc>
          <w:tcPr>
            <w:tcW w:w="803" w:type="pct"/>
          </w:tcPr>
          <w:p w14:paraId="0EA3E14C" w14:textId="77777777" w:rsidR="005556FF" w:rsidRPr="00FE235F" w:rsidRDefault="005556FF" w:rsidP="00F4287C">
            <w:pPr>
              <w:spacing w:before="60" w:after="60"/>
            </w:pPr>
            <w:r w:rsidRPr="00FE235F">
              <w:t>SCADA</w:t>
            </w:r>
          </w:p>
        </w:tc>
        <w:tc>
          <w:tcPr>
            <w:tcW w:w="4197" w:type="pct"/>
          </w:tcPr>
          <w:p w14:paraId="4006E193" w14:textId="3C4D183D" w:rsidR="005556FF" w:rsidRPr="005556FF" w:rsidRDefault="005556FF" w:rsidP="00F4287C">
            <w:pPr>
              <w:spacing w:before="60" w:after="60"/>
              <w:jc w:val="left"/>
            </w:pPr>
            <w:r w:rsidRPr="00B35CDE">
              <w:rPr>
                <w:lang w:val="en-GB"/>
              </w:rPr>
              <w:t>Supervisory Control And Data Acquisition</w:t>
            </w:r>
            <w:r w:rsidR="00812825">
              <w:rPr>
                <w:lang w:val="en-GB"/>
              </w:rPr>
              <w:t>,</w:t>
            </w:r>
            <w:r w:rsidRPr="005556FF">
              <w:t xml:space="preserve"> Systém pro nadřazené řízení a sběr dat </w:t>
            </w:r>
          </w:p>
        </w:tc>
      </w:tr>
      <w:tr w:rsidR="005556FF" w:rsidRPr="005323CE" w14:paraId="6C13BD13" w14:textId="77777777" w:rsidTr="003F5B7A">
        <w:trPr>
          <w:cantSplit/>
        </w:trPr>
        <w:tc>
          <w:tcPr>
            <w:tcW w:w="803" w:type="pct"/>
          </w:tcPr>
          <w:p w14:paraId="59B1C477" w14:textId="77777777" w:rsidR="005556FF" w:rsidRPr="00FE235F" w:rsidRDefault="005556FF" w:rsidP="00F4287C">
            <w:pPr>
              <w:spacing w:before="60" w:after="60"/>
            </w:pPr>
            <w:r w:rsidRPr="00FE235F">
              <w:t>SHZ</w:t>
            </w:r>
          </w:p>
        </w:tc>
        <w:tc>
          <w:tcPr>
            <w:tcW w:w="4197" w:type="pct"/>
          </w:tcPr>
          <w:p w14:paraId="13CAF488" w14:textId="77777777" w:rsidR="005556FF" w:rsidRPr="005556FF" w:rsidRDefault="005556FF" w:rsidP="00F4287C">
            <w:pPr>
              <w:spacing w:before="60" w:after="60"/>
              <w:jc w:val="left"/>
            </w:pPr>
            <w:r w:rsidRPr="005556FF">
              <w:t>Stabilní hasicí zařízení</w:t>
            </w:r>
          </w:p>
        </w:tc>
      </w:tr>
      <w:tr w:rsidR="005556FF" w:rsidRPr="005323CE" w14:paraId="0DFDB31D" w14:textId="77777777" w:rsidTr="003F5B7A">
        <w:trPr>
          <w:cantSplit/>
        </w:trPr>
        <w:tc>
          <w:tcPr>
            <w:tcW w:w="803" w:type="pct"/>
          </w:tcPr>
          <w:p w14:paraId="4C498088" w14:textId="77777777" w:rsidR="005556FF" w:rsidRPr="00FE235F" w:rsidRDefault="005556FF" w:rsidP="00F4287C">
            <w:pPr>
              <w:spacing w:before="60" w:after="60"/>
            </w:pPr>
            <w:r w:rsidRPr="00FE235F">
              <w:t>SI</w:t>
            </w:r>
          </w:p>
        </w:tc>
        <w:tc>
          <w:tcPr>
            <w:tcW w:w="4197" w:type="pct"/>
          </w:tcPr>
          <w:p w14:paraId="3AD4BA59" w14:textId="77777777" w:rsidR="005556FF" w:rsidRPr="005556FF" w:rsidRDefault="005556FF" w:rsidP="00F4287C">
            <w:pPr>
              <w:spacing w:before="60" w:after="60"/>
              <w:jc w:val="left"/>
            </w:pPr>
            <w:r w:rsidRPr="005556FF">
              <w:t>Mezinárodní soustava jednotek fyzikálních veličin</w:t>
            </w:r>
          </w:p>
        </w:tc>
      </w:tr>
      <w:tr w:rsidR="005556FF" w:rsidRPr="005323CE" w14:paraId="5F2D6DB4" w14:textId="77777777" w:rsidTr="003F5B7A">
        <w:trPr>
          <w:cantSplit/>
        </w:trPr>
        <w:tc>
          <w:tcPr>
            <w:tcW w:w="803" w:type="pct"/>
          </w:tcPr>
          <w:p w14:paraId="58CD1DA6" w14:textId="77777777" w:rsidR="005556FF" w:rsidRPr="00FE235F" w:rsidRDefault="005556FF" w:rsidP="00F4287C">
            <w:pPr>
              <w:spacing w:before="60" w:after="60"/>
            </w:pPr>
            <w:r w:rsidRPr="00FE235F">
              <w:t>S-JTSK</w:t>
            </w:r>
          </w:p>
        </w:tc>
        <w:tc>
          <w:tcPr>
            <w:tcW w:w="4197" w:type="pct"/>
          </w:tcPr>
          <w:p w14:paraId="4FF75966" w14:textId="77777777" w:rsidR="005556FF" w:rsidRPr="005556FF" w:rsidRDefault="005556FF" w:rsidP="00F4287C">
            <w:pPr>
              <w:spacing w:before="60" w:after="60"/>
              <w:jc w:val="left"/>
            </w:pPr>
            <w:r w:rsidRPr="005556FF">
              <w:t>Systém jednotné trigonometrické sítě katastrální</w:t>
            </w:r>
          </w:p>
        </w:tc>
      </w:tr>
      <w:tr w:rsidR="005556FF" w:rsidRPr="005323CE" w14:paraId="04EFDF93" w14:textId="77777777" w:rsidTr="003F5B7A">
        <w:trPr>
          <w:cantSplit/>
        </w:trPr>
        <w:tc>
          <w:tcPr>
            <w:tcW w:w="803" w:type="pct"/>
          </w:tcPr>
          <w:p w14:paraId="6CD66F73" w14:textId="77777777" w:rsidR="005556FF" w:rsidRPr="00FE235F" w:rsidRDefault="005556FF" w:rsidP="00F4287C">
            <w:pPr>
              <w:spacing w:before="60" w:after="60"/>
            </w:pPr>
            <w:r w:rsidRPr="00FE235F">
              <w:t>SKŘ</w:t>
            </w:r>
          </w:p>
        </w:tc>
        <w:tc>
          <w:tcPr>
            <w:tcW w:w="4197" w:type="pct"/>
          </w:tcPr>
          <w:p w14:paraId="797E7F8B" w14:textId="77777777" w:rsidR="005556FF" w:rsidRPr="005556FF" w:rsidRDefault="005556FF" w:rsidP="00F4287C">
            <w:pPr>
              <w:spacing w:before="60" w:after="60"/>
              <w:jc w:val="left"/>
            </w:pPr>
            <w:r w:rsidRPr="005556FF">
              <w:t>Systém kontroly a řízení</w:t>
            </w:r>
          </w:p>
        </w:tc>
      </w:tr>
      <w:tr w:rsidR="005556FF" w:rsidRPr="005323CE" w14:paraId="3D3372B3" w14:textId="77777777" w:rsidTr="003F5B7A">
        <w:trPr>
          <w:cantSplit/>
        </w:trPr>
        <w:tc>
          <w:tcPr>
            <w:tcW w:w="803" w:type="pct"/>
          </w:tcPr>
          <w:p w14:paraId="0160C96C" w14:textId="77777777" w:rsidR="005556FF" w:rsidRPr="00FE235F" w:rsidRDefault="005556FF" w:rsidP="00F4287C">
            <w:pPr>
              <w:spacing w:before="60" w:after="60"/>
            </w:pPr>
            <w:r w:rsidRPr="00FE235F">
              <w:t>SNTP</w:t>
            </w:r>
          </w:p>
        </w:tc>
        <w:tc>
          <w:tcPr>
            <w:tcW w:w="4197" w:type="pct"/>
          </w:tcPr>
          <w:p w14:paraId="791BDE7E" w14:textId="77777777" w:rsidR="005556FF" w:rsidRPr="005556FF" w:rsidRDefault="005556FF" w:rsidP="00F4287C">
            <w:pPr>
              <w:spacing w:before="60" w:after="60"/>
              <w:jc w:val="left"/>
            </w:pPr>
            <w:r w:rsidRPr="005556FF">
              <w:t>Simple Network Time Protocol - Jednoduchý protokol pro synchronizaci času v počítačové síti</w:t>
            </w:r>
          </w:p>
        </w:tc>
      </w:tr>
      <w:tr w:rsidR="005556FF" w:rsidRPr="005323CE" w14:paraId="317156F4" w14:textId="77777777" w:rsidTr="003F5B7A">
        <w:trPr>
          <w:cantSplit/>
        </w:trPr>
        <w:tc>
          <w:tcPr>
            <w:tcW w:w="803" w:type="pct"/>
          </w:tcPr>
          <w:p w14:paraId="79C403D5" w14:textId="77777777" w:rsidR="005556FF" w:rsidRPr="00FE235F" w:rsidRDefault="005556FF" w:rsidP="00F4287C">
            <w:pPr>
              <w:spacing w:before="60" w:after="60"/>
            </w:pPr>
            <w:r w:rsidRPr="00FE235F">
              <w:t>SO</w:t>
            </w:r>
          </w:p>
        </w:tc>
        <w:tc>
          <w:tcPr>
            <w:tcW w:w="4197" w:type="pct"/>
          </w:tcPr>
          <w:p w14:paraId="6FD3F52B" w14:textId="77777777" w:rsidR="005556FF" w:rsidRPr="005556FF" w:rsidRDefault="005556FF" w:rsidP="00F4287C">
            <w:pPr>
              <w:spacing w:before="60" w:after="60"/>
              <w:jc w:val="left"/>
            </w:pPr>
            <w:r w:rsidRPr="005556FF">
              <w:t>Stavební objekt</w:t>
            </w:r>
          </w:p>
        </w:tc>
      </w:tr>
      <w:tr w:rsidR="005556FF" w:rsidRPr="005323CE" w14:paraId="1A64302F" w14:textId="77777777" w:rsidTr="003F5B7A">
        <w:trPr>
          <w:cantSplit/>
        </w:trPr>
        <w:tc>
          <w:tcPr>
            <w:tcW w:w="803" w:type="pct"/>
          </w:tcPr>
          <w:p w14:paraId="64218A82" w14:textId="77777777" w:rsidR="005556FF" w:rsidRPr="00FE235F" w:rsidRDefault="005556FF" w:rsidP="00F4287C">
            <w:pPr>
              <w:spacing w:before="60" w:after="60"/>
            </w:pPr>
            <w:r w:rsidRPr="00FE235F">
              <w:t>SW</w:t>
            </w:r>
          </w:p>
        </w:tc>
        <w:tc>
          <w:tcPr>
            <w:tcW w:w="4197" w:type="pct"/>
          </w:tcPr>
          <w:p w14:paraId="75CB7C15" w14:textId="77777777" w:rsidR="005556FF" w:rsidRPr="005556FF" w:rsidRDefault="005556FF" w:rsidP="00F4287C">
            <w:pPr>
              <w:spacing w:before="60" w:after="60"/>
              <w:jc w:val="left"/>
            </w:pPr>
            <w:r w:rsidRPr="005556FF">
              <w:t>Software (programové vybavení)</w:t>
            </w:r>
          </w:p>
        </w:tc>
      </w:tr>
      <w:tr w:rsidR="005556FF" w:rsidRPr="005323CE" w14:paraId="55572230" w14:textId="77777777" w:rsidTr="003F5B7A">
        <w:trPr>
          <w:cantSplit/>
        </w:trPr>
        <w:tc>
          <w:tcPr>
            <w:tcW w:w="803" w:type="pct"/>
            <w:shd w:val="clear" w:color="auto" w:fill="E0E0E0"/>
          </w:tcPr>
          <w:p w14:paraId="10994CF9" w14:textId="77777777" w:rsidR="005556FF" w:rsidRPr="00FE235F" w:rsidRDefault="005556FF" w:rsidP="007839D3">
            <w:pPr>
              <w:keepNext/>
              <w:spacing w:before="60" w:after="60"/>
              <w:rPr>
                <w:b/>
              </w:rPr>
            </w:pPr>
            <w:r w:rsidRPr="00FE235F">
              <w:rPr>
                <w:b/>
              </w:rPr>
              <w:lastRenderedPageBreak/>
              <w:t>T</w:t>
            </w:r>
          </w:p>
        </w:tc>
        <w:tc>
          <w:tcPr>
            <w:tcW w:w="4197" w:type="pct"/>
            <w:shd w:val="clear" w:color="auto" w:fill="E0E0E0"/>
          </w:tcPr>
          <w:p w14:paraId="642AB463" w14:textId="77777777" w:rsidR="005556FF" w:rsidRPr="005556FF" w:rsidRDefault="005556FF" w:rsidP="007839D3">
            <w:pPr>
              <w:keepNext/>
              <w:spacing w:before="60" w:after="60"/>
              <w:jc w:val="left"/>
            </w:pPr>
          </w:p>
        </w:tc>
      </w:tr>
      <w:tr w:rsidR="005556FF" w:rsidRPr="005323CE" w14:paraId="7C5FB58D" w14:textId="77777777" w:rsidTr="003F5B7A">
        <w:trPr>
          <w:cantSplit/>
        </w:trPr>
        <w:tc>
          <w:tcPr>
            <w:tcW w:w="803" w:type="pct"/>
          </w:tcPr>
          <w:p w14:paraId="0AC77EAE" w14:textId="77777777" w:rsidR="005556FF" w:rsidRPr="00FE235F" w:rsidRDefault="005556FF" w:rsidP="00F4287C">
            <w:pPr>
              <w:spacing w:before="60" w:after="60"/>
            </w:pPr>
            <w:r w:rsidRPr="00FE235F">
              <w:t>Teplárna</w:t>
            </w:r>
          </w:p>
        </w:tc>
        <w:tc>
          <w:tcPr>
            <w:tcW w:w="4197" w:type="pct"/>
          </w:tcPr>
          <w:p w14:paraId="22539AA0" w14:textId="6B642F1B" w:rsidR="005556FF" w:rsidRPr="005556FF" w:rsidRDefault="005556FF" w:rsidP="00F4287C">
            <w:pPr>
              <w:spacing w:before="60" w:after="60"/>
              <w:jc w:val="left"/>
            </w:pPr>
            <w:r w:rsidRPr="005556FF">
              <w:rPr>
                <w:lang w:val="es-AR"/>
              </w:rPr>
              <w:t>Teplárna C-Energy Planá</w:t>
            </w:r>
            <w:r w:rsidR="003F5B7A">
              <w:rPr>
                <w:lang w:val="es-AR"/>
              </w:rPr>
              <w:t xml:space="preserve"> nad Lužnicí</w:t>
            </w:r>
          </w:p>
        </w:tc>
      </w:tr>
      <w:tr w:rsidR="005556FF" w:rsidRPr="005323CE" w14:paraId="030454F8" w14:textId="77777777" w:rsidTr="003F5B7A">
        <w:trPr>
          <w:cantSplit/>
        </w:trPr>
        <w:tc>
          <w:tcPr>
            <w:tcW w:w="803" w:type="pct"/>
          </w:tcPr>
          <w:p w14:paraId="7EC4E2B9" w14:textId="77777777" w:rsidR="005556FF" w:rsidRPr="00FE235F" w:rsidRDefault="005556FF" w:rsidP="00F4287C">
            <w:pPr>
              <w:spacing w:before="60" w:after="60"/>
            </w:pPr>
            <w:r w:rsidRPr="00FE235F">
              <w:t>TP</w:t>
            </w:r>
          </w:p>
        </w:tc>
        <w:tc>
          <w:tcPr>
            <w:tcW w:w="4197" w:type="pct"/>
          </w:tcPr>
          <w:p w14:paraId="623AC0D3" w14:textId="77777777" w:rsidR="005556FF" w:rsidRPr="005556FF" w:rsidRDefault="005556FF" w:rsidP="00F4287C">
            <w:pPr>
              <w:spacing w:before="60" w:after="60"/>
              <w:jc w:val="left"/>
            </w:pPr>
            <w:r w:rsidRPr="005556FF">
              <w:t>Technický předpis</w:t>
            </w:r>
          </w:p>
        </w:tc>
      </w:tr>
      <w:tr w:rsidR="005556FF" w:rsidRPr="005323CE" w14:paraId="0E85EA1E" w14:textId="77777777" w:rsidTr="003F5B7A">
        <w:trPr>
          <w:cantSplit/>
        </w:trPr>
        <w:tc>
          <w:tcPr>
            <w:tcW w:w="803" w:type="pct"/>
          </w:tcPr>
          <w:p w14:paraId="583C5A4D" w14:textId="77777777" w:rsidR="005556FF" w:rsidRPr="00FE235F" w:rsidRDefault="005556FF" w:rsidP="00F4287C">
            <w:pPr>
              <w:spacing w:before="60" w:after="60"/>
            </w:pPr>
            <w:r w:rsidRPr="00FE235F">
              <w:t>TZB</w:t>
            </w:r>
          </w:p>
        </w:tc>
        <w:tc>
          <w:tcPr>
            <w:tcW w:w="4197" w:type="pct"/>
          </w:tcPr>
          <w:p w14:paraId="1E611C43" w14:textId="77777777" w:rsidR="005556FF" w:rsidRPr="005556FF" w:rsidRDefault="005556FF" w:rsidP="00F4287C">
            <w:pPr>
              <w:spacing w:before="60" w:after="60"/>
              <w:jc w:val="left"/>
            </w:pPr>
            <w:r w:rsidRPr="005556FF">
              <w:t>Technická zařízení budov</w:t>
            </w:r>
          </w:p>
        </w:tc>
      </w:tr>
      <w:tr w:rsidR="005556FF" w:rsidRPr="005323CE" w14:paraId="4DEA557E" w14:textId="77777777" w:rsidTr="003F5B7A">
        <w:trPr>
          <w:cantSplit/>
        </w:trPr>
        <w:tc>
          <w:tcPr>
            <w:tcW w:w="803" w:type="pct"/>
          </w:tcPr>
          <w:p w14:paraId="42734815" w14:textId="77777777" w:rsidR="005556FF" w:rsidRPr="00FE235F" w:rsidRDefault="005556FF" w:rsidP="00F4287C">
            <w:pPr>
              <w:spacing w:before="60" w:after="60"/>
            </w:pPr>
            <w:r w:rsidRPr="00FE235F">
              <w:t>TZL</w:t>
            </w:r>
          </w:p>
        </w:tc>
        <w:tc>
          <w:tcPr>
            <w:tcW w:w="4197" w:type="pct"/>
          </w:tcPr>
          <w:p w14:paraId="5BA11688" w14:textId="77777777" w:rsidR="005556FF" w:rsidRPr="005556FF" w:rsidRDefault="005556FF" w:rsidP="00F4287C">
            <w:pPr>
              <w:spacing w:before="60" w:after="60"/>
              <w:jc w:val="left"/>
            </w:pPr>
            <w:r w:rsidRPr="005556FF">
              <w:t>Tuhé znečisťující látky</w:t>
            </w:r>
          </w:p>
        </w:tc>
      </w:tr>
      <w:tr w:rsidR="005556FF" w:rsidRPr="005323CE" w14:paraId="56C8AE46" w14:textId="77777777" w:rsidTr="003F5B7A">
        <w:trPr>
          <w:cantSplit/>
        </w:trPr>
        <w:tc>
          <w:tcPr>
            <w:tcW w:w="803" w:type="pct"/>
            <w:shd w:val="clear" w:color="auto" w:fill="E0E0E0"/>
          </w:tcPr>
          <w:p w14:paraId="31DEA6CE" w14:textId="77777777" w:rsidR="005556FF" w:rsidRPr="00FE235F" w:rsidRDefault="005556FF" w:rsidP="00F4287C">
            <w:pPr>
              <w:spacing w:before="60" w:after="60"/>
              <w:rPr>
                <w:b/>
              </w:rPr>
            </w:pPr>
            <w:r w:rsidRPr="00FE235F">
              <w:rPr>
                <w:b/>
              </w:rPr>
              <w:t>U</w:t>
            </w:r>
          </w:p>
        </w:tc>
        <w:tc>
          <w:tcPr>
            <w:tcW w:w="4197" w:type="pct"/>
            <w:shd w:val="clear" w:color="auto" w:fill="E0E0E0"/>
          </w:tcPr>
          <w:p w14:paraId="45B1F31E" w14:textId="77777777" w:rsidR="005556FF" w:rsidRPr="005556FF" w:rsidRDefault="005556FF" w:rsidP="00F4287C">
            <w:pPr>
              <w:spacing w:before="60" w:after="60"/>
              <w:jc w:val="left"/>
            </w:pPr>
          </w:p>
        </w:tc>
      </w:tr>
      <w:tr w:rsidR="005556FF" w:rsidRPr="005323CE" w14:paraId="497FC9B4" w14:textId="77777777" w:rsidTr="003F5B7A">
        <w:trPr>
          <w:cantSplit/>
        </w:trPr>
        <w:tc>
          <w:tcPr>
            <w:tcW w:w="803" w:type="pct"/>
          </w:tcPr>
          <w:p w14:paraId="6BD28E3E" w14:textId="77777777" w:rsidR="005556FF" w:rsidRPr="00FE235F" w:rsidRDefault="005556FF" w:rsidP="00F4287C">
            <w:pPr>
              <w:spacing w:before="60" w:after="60"/>
            </w:pPr>
            <w:r w:rsidRPr="00FE235F">
              <w:t>UPS</w:t>
            </w:r>
          </w:p>
        </w:tc>
        <w:tc>
          <w:tcPr>
            <w:tcW w:w="4197" w:type="pct"/>
          </w:tcPr>
          <w:p w14:paraId="07A7C010" w14:textId="77777777" w:rsidR="005556FF" w:rsidRPr="005556FF" w:rsidRDefault="005556FF" w:rsidP="00F4287C">
            <w:pPr>
              <w:spacing w:before="60" w:after="60"/>
              <w:jc w:val="left"/>
            </w:pPr>
            <w:r w:rsidRPr="003D7A24">
              <w:rPr>
                <w:lang w:val="en-US"/>
              </w:rPr>
              <w:t>Uninterruptible Power Supply</w:t>
            </w:r>
            <w:r w:rsidRPr="005556FF">
              <w:rPr>
                <w:i/>
                <w:iCs/>
              </w:rPr>
              <w:t xml:space="preserve"> - </w:t>
            </w:r>
            <w:r w:rsidRPr="005556FF">
              <w:t>Nepřerušitelný zdroj energie</w:t>
            </w:r>
          </w:p>
        </w:tc>
      </w:tr>
      <w:tr w:rsidR="005556FF" w:rsidRPr="005323CE" w14:paraId="096B1FE0" w14:textId="77777777" w:rsidTr="003F5B7A">
        <w:trPr>
          <w:cantSplit/>
        </w:trPr>
        <w:tc>
          <w:tcPr>
            <w:tcW w:w="803" w:type="pct"/>
            <w:shd w:val="clear" w:color="auto" w:fill="E0E0E0"/>
          </w:tcPr>
          <w:p w14:paraId="4669D874" w14:textId="77777777" w:rsidR="005556FF" w:rsidRPr="00FE235F" w:rsidRDefault="005556FF" w:rsidP="00F4287C">
            <w:pPr>
              <w:spacing w:before="60" w:after="60"/>
              <w:rPr>
                <w:b/>
              </w:rPr>
            </w:pPr>
            <w:r w:rsidRPr="00FE235F">
              <w:rPr>
                <w:b/>
              </w:rPr>
              <w:t>V</w:t>
            </w:r>
          </w:p>
        </w:tc>
        <w:tc>
          <w:tcPr>
            <w:tcW w:w="4197" w:type="pct"/>
            <w:shd w:val="clear" w:color="auto" w:fill="E0E0E0"/>
          </w:tcPr>
          <w:p w14:paraId="65A1C0B7" w14:textId="77777777" w:rsidR="005556FF" w:rsidRPr="005556FF" w:rsidRDefault="005556FF" w:rsidP="00F4287C">
            <w:pPr>
              <w:spacing w:before="60" w:after="60"/>
              <w:jc w:val="left"/>
            </w:pPr>
          </w:p>
        </w:tc>
      </w:tr>
      <w:tr w:rsidR="005556FF" w:rsidRPr="005323CE" w14:paraId="1471407F" w14:textId="77777777" w:rsidTr="003F5B7A">
        <w:trPr>
          <w:cantSplit/>
        </w:trPr>
        <w:tc>
          <w:tcPr>
            <w:tcW w:w="803" w:type="pct"/>
          </w:tcPr>
          <w:p w14:paraId="6DB27D5C" w14:textId="77777777" w:rsidR="005556FF" w:rsidRPr="00FE235F" w:rsidRDefault="005556FF" w:rsidP="00F4287C">
            <w:pPr>
              <w:spacing w:before="60" w:after="60"/>
            </w:pPr>
            <w:r w:rsidRPr="00FE235F">
              <w:t>vn</w:t>
            </w:r>
          </w:p>
        </w:tc>
        <w:tc>
          <w:tcPr>
            <w:tcW w:w="4197" w:type="pct"/>
          </w:tcPr>
          <w:p w14:paraId="738019F8" w14:textId="77777777" w:rsidR="005556FF" w:rsidRPr="005556FF" w:rsidRDefault="005556FF" w:rsidP="00F4287C">
            <w:pPr>
              <w:spacing w:before="60" w:after="60"/>
              <w:jc w:val="left"/>
            </w:pPr>
            <w:r w:rsidRPr="005556FF">
              <w:t>Vysoké napětí</w:t>
            </w:r>
          </w:p>
        </w:tc>
      </w:tr>
      <w:tr w:rsidR="005556FF" w:rsidRPr="005323CE" w14:paraId="14864539" w14:textId="77777777" w:rsidTr="003F5B7A">
        <w:trPr>
          <w:cantSplit/>
        </w:trPr>
        <w:tc>
          <w:tcPr>
            <w:tcW w:w="803" w:type="pct"/>
          </w:tcPr>
          <w:p w14:paraId="57C41649" w14:textId="77777777" w:rsidR="005556FF" w:rsidRPr="00FE235F" w:rsidRDefault="005556FF" w:rsidP="00F4287C">
            <w:pPr>
              <w:spacing w:before="60" w:after="60"/>
            </w:pPr>
            <w:r w:rsidRPr="00FE235F">
              <w:t>VO</w:t>
            </w:r>
          </w:p>
        </w:tc>
        <w:tc>
          <w:tcPr>
            <w:tcW w:w="4197" w:type="pct"/>
          </w:tcPr>
          <w:p w14:paraId="1897D9AB" w14:textId="4044A778" w:rsidR="005556FF" w:rsidRPr="005556FF" w:rsidRDefault="005556FF" w:rsidP="00F4287C">
            <w:pPr>
              <w:spacing w:before="60" w:after="60"/>
              <w:jc w:val="left"/>
            </w:pPr>
            <w:r w:rsidRPr="005556FF">
              <w:t>Veřejné osvětlení</w:t>
            </w:r>
          </w:p>
        </w:tc>
      </w:tr>
      <w:tr w:rsidR="005556FF" w:rsidRPr="005323CE" w14:paraId="1A7E3C1F" w14:textId="77777777" w:rsidTr="003F5B7A">
        <w:trPr>
          <w:cantSplit/>
        </w:trPr>
        <w:tc>
          <w:tcPr>
            <w:tcW w:w="803" w:type="pct"/>
          </w:tcPr>
          <w:p w14:paraId="7E1A55D9" w14:textId="77777777" w:rsidR="005556FF" w:rsidRPr="00FE235F" w:rsidRDefault="005556FF" w:rsidP="00F4287C">
            <w:pPr>
              <w:spacing w:before="60" w:after="60"/>
            </w:pPr>
            <w:r w:rsidRPr="00FE235F">
              <w:t>VZT</w:t>
            </w:r>
          </w:p>
        </w:tc>
        <w:tc>
          <w:tcPr>
            <w:tcW w:w="4197" w:type="pct"/>
          </w:tcPr>
          <w:p w14:paraId="535C643C" w14:textId="77777777" w:rsidR="005556FF" w:rsidRPr="005556FF" w:rsidRDefault="005556FF" w:rsidP="00F4287C">
            <w:pPr>
              <w:spacing w:before="60" w:after="60"/>
              <w:jc w:val="left"/>
            </w:pPr>
            <w:r w:rsidRPr="005556FF">
              <w:t>Vzduchotechnika</w:t>
            </w:r>
          </w:p>
        </w:tc>
      </w:tr>
      <w:tr w:rsidR="005556FF" w:rsidRPr="005323CE" w14:paraId="5DA95A77" w14:textId="77777777" w:rsidTr="003F5B7A">
        <w:trPr>
          <w:cantSplit/>
        </w:trPr>
        <w:tc>
          <w:tcPr>
            <w:tcW w:w="803" w:type="pct"/>
            <w:shd w:val="clear" w:color="auto" w:fill="E0E0E0"/>
          </w:tcPr>
          <w:p w14:paraId="77D5416F" w14:textId="77777777" w:rsidR="005556FF" w:rsidRPr="00FE235F" w:rsidRDefault="005556FF" w:rsidP="00F4287C">
            <w:pPr>
              <w:spacing w:before="60" w:after="60"/>
              <w:rPr>
                <w:b/>
              </w:rPr>
            </w:pPr>
            <w:r w:rsidRPr="00FE235F">
              <w:rPr>
                <w:b/>
              </w:rPr>
              <w:t>Z</w:t>
            </w:r>
          </w:p>
        </w:tc>
        <w:tc>
          <w:tcPr>
            <w:tcW w:w="4197" w:type="pct"/>
            <w:shd w:val="clear" w:color="auto" w:fill="E0E0E0"/>
          </w:tcPr>
          <w:p w14:paraId="4B3C26CD" w14:textId="77777777" w:rsidR="005556FF" w:rsidRPr="005556FF" w:rsidRDefault="005556FF" w:rsidP="00F4287C">
            <w:pPr>
              <w:spacing w:before="60" w:after="60"/>
              <w:jc w:val="left"/>
            </w:pPr>
          </w:p>
        </w:tc>
      </w:tr>
      <w:tr w:rsidR="005556FF" w:rsidRPr="005323CE" w14:paraId="1E6A2D59" w14:textId="77777777" w:rsidTr="003F5B7A">
        <w:trPr>
          <w:cantSplit/>
        </w:trPr>
        <w:tc>
          <w:tcPr>
            <w:tcW w:w="803" w:type="pct"/>
          </w:tcPr>
          <w:p w14:paraId="450078D2" w14:textId="77777777" w:rsidR="005556FF" w:rsidRPr="00FE235F" w:rsidRDefault="005556FF" w:rsidP="00F4287C">
            <w:pPr>
              <w:spacing w:before="60" w:after="60"/>
            </w:pPr>
            <w:r w:rsidRPr="00FE235F">
              <w:t>ZD</w:t>
            </w:r>
          </w:p>
        </w:tc>
        <w:tc>
          <w:tcPr>
            <w:tcW w:w="4197" w:type="pct"/>
          </w:tcPr>
          <w:p w14:paraId="3E27F837" w14:textId="77777777" w:rsidR="005556FF" w:rsidRPr="005556FF" w:rsidRDefault="005556FF" w:rsidP="00F4287C">
            <w:pPr>
              <w:spacing w:before="60" w:after="60"/>
              <w:jc w:val="left"/>
            </w:pPr>
            <w:r w:rsidRPr="005556FF">
              <w:t>Zadávací dokumentace</w:t>
            </w:r>
          </w:p>
        </w:tc>
      </w:tr>
      <w:tr w:rsidR="005556FF" w:rsidRPr="005323CE" w14:paraId="38DBE403" w14:textId="77777777" w:rsidTr="003F5B7A">
        <w:trPr>
          <w:cantSplit/>
        </w:trPr>
        <w:tc>
          <w:tcPr>
            <w:tcW w:w="803" w:type="pct"/>
          </w:tcPr>
          <w:p w14:paraId="6A5A813A" w14:textId="77777777" w:rsidR="005556FF" w:rsidRPr="00FE235F" w:rsidRDefault="005556FF" w:rsidP="00F4287C">
            <w:pPr>
              <w:spacing w:before="60" w:after="60"/>
            </w:pPr>
            <w:r w:rsidRPr="00FE235F">
              <w:t>ZS</w:t>
            </w:r>
          </w:p>
        </w:tc>
        <w:tc>
          <w:tcPr>
            <w:tcW w:w="4197" w:type="pct"/>
          </w:tcPr>
          <w:p w14:paraId="2D1C7C5E" w14:textId="77777777" w:rsidR="005556FF" w:rsidRPr="005556FF" w:rsidRDefault="005556FF" w:rsidP="00F4287C">
            <w:pPr>
              <w:spacing w:before="60" w:after="60"/>
              <w:jc w:val="left"/>
            </w:pPr>
            <w:r w:rsidRPr="005556FF">
              <w:t>Zařízení staveniště</w:t>
            </w:r>
          </w:p>
        </w:tc>
      </w:tr>
      <w:tr w:rsidR="005556FF" w:rsidRPr="005323CE" w14:paraId="3D798EA8" w14:textId="77777777" w:rsidTr="003F5B7A">
        <w:trPr>
          <w:cantSplit/>
        </w:trPr>
        <w:tc>
          <w:tcPr>
            <w:tcW w:w="803" w:type="pct"/>
          </w:tcPr>
          <w:p w14:paraId="66C713F7" w14:textId="760C9756" w:rsidR="005556FF" w:rsidRPr="00FE235F" w:rsidRDefault="005556FF" w:rsidP="00F4287C">
            <w:pPr>
              <w:spacing w:before="60" w:after="60"/>
            </w:pPr>
            <w:r w:rsidRPr="00FE235F">
              <w:t>ZT</w:t>
            </w:r>
            <w:r w:rsidR="002E4346">
              <w:t>I</w:t>
            </w:r>
          </w:p>
        </w:tc>
        <w:tc>
          <w:tcPr>
            <w:tcW w:w="4197" w:type="pct"/>
          </w:tcPr>
          <w:p w14:paraId="7E55D281" w14:textId="24A5355C" w:rsidR="005556FF" w:rsidRPr="005556FF" w:rsidRDefault="005556FF" w:rsidP="00F4287C">
            <w:pPr>
              <w:spacing w:before="60" w:after="60"/>
              <w:jc w:val="left"/>
            </w:pPr>
            <w:r w:rsidRPr="005556FF">
              <w:t>Zdravotně technické instalace</w:t>
            </w:r>
          </w:p>
        </w:tc>
      </w:tr>
      <w:tr w:rsidR="005556FF" w:rsidRPr="005323CE" w14:paraId="228D02AE" w14:textId="77777777" w:rsidTr="003F5B7A">
        <w:trPr>
          <w:cantSplit/>
        </w:trPr>
        <w:tc>
          <w:tcPr>
            <w:tcW w:w="803" w:type="pct"/>
          </w:tcPr>
          <w:p w14:paraId="7B629D2B" w14:textId="77777777" w:rsidR="005556FF" w:rsidRPr="00FE235F" w:rsidRDefault="005556FF" w:rsidP="00F4287C">
            <w:pPr>
              <w:spacing w:before="60" w:after="60"/>
            </w:pPr>
            <w:r w:rsidRPr="00FE235F">
              <w:t>žb.</w:t>
            </w:r>
          </w:p>
        </w:tc>
        <w:tc>
          <w:tcPr>
            <w:tcW w:w="4197" w:type="pct"/>
          </w:tcPr>
          <w:p w14:paraId="1134682B" w14:textId="77777777" w:rsidR="005556FF" w:rsidRPr="005556FF" w:rsidRDefault="005556FF" w:rsidP="00F4287C">
            <w:pPr>
              <w:spacing w:before="60" w:after="60"/>
              <w:jc w:val="left"/>
            </w:pPr>
            <w:r w:rsidRPr="005556FF">
              <w:t>Železobeton</w:t>
            </w:r>
          </w:p>
        </w:tc>
      </w:tr>
    </w:tbl>
    <w:p w14:paraId="7FC8A8B0" w14:textId="77777777" w:rsidR="003D26BE" w:rsidRDefault="003D26BE">
      <w:pPr>
        <w:spacing w:after="0"/>
        <w:jc w:val="left"/>
        <w:rPr>
          <w:b/>
          <w:caps/>
          <w:sz w:val="28"/>
        </w:rPr>
      </w:pPr>
      <w:r>
        <w:br w:type="page"/>
      </w:r>
    </w:p>
    <w:p w14:paraId="7EFEFF31" w14:textId="7BB31C88" w:rsidR="004C593C" w:rsidRPr="00B75CE0" w:rsidRDefault="003A0AF0" w:rsidP="003A0AF0">
      <w:pPr>
        <w:pStyle w:val="Nadpis1"/>
        <w:numPr>
          <w:ilvl w:val="0"/>
          <w:numId w:val="0"/>
        </w:numPr>
        <w:ind w:left="1134" w:hanging="1134"/>
      </w:pPr>
      <w:r w:rsidRPr="00B75CE0">
        <w:lastRenderedPageBreak/>
        <w:t>1.</w:t>
      </w:r>
      <w:r w:rsidRPr="00B75CE0">
        <w:tab/>
      </w:r>
      <w:r w:rsidR="004C593C" w:rsidRPr="00B75CE0">
        <w:t>Celkový popis stavby</w:t>
      </w:r>
    </w:p>
    <w:p w14:paraId="1790FE27" w14:textId="3218C7BB" w:rsidR="0008460C" w:rsidRPr="00212EE3" w:rsidRDefault="003A0AF0" w:rsidP="003A0AF0">
      <w:pPr>
        <w:pStyle w:val="Nadpis2"/>
        <w:numPr>
          <w:ilvl w:val="0"/>
          <w:numId w:val="0"/>
        </w:numPr>
        <w:ind w:left="1134" w:hanging="1134"/>
      </w:pPr>
      <w:r w:rsidRPr="00212EE3">
        <w:t>1.1</w:t>
      </w:r>
      <w:r w:rsidRPr="00212EE3">
        <w:tab/>
      </w:r>
      <w:r w:rsidR="0008460C" w:rsidRPr="00212EE3">
        <w:t>Úvod</w:t>
      </w:r>
    </w:p>
    <w:p w14:paraId="125D9888" w14:textId="47F6A7A5" w:rsidR="007164F8" w:rsidRPr="00212EE3" w:rsidRDefault="0090479E" w:rsidP="00CA7D72">
      <w:r w:rsidRPr="00212EE3">
        <w:t>Stavba s názvem „</w:t>
      </w:r>
      <w:r w:rsidRPr="00212EE3" w:rsidDel="002F22F9">
        <w:t>Konec uhlí</w:t>
      </w:r>
      <w:r w:rsidR="00515C15" w:rsidRPr="00212EE3" w:rsidDel="002F22F9">
        <w:t xml:space="preserve"> v</w:t>
      </w:r>
      <w:r w:rsidRPr="00212EE3" w:rsidDel="002F22F9">
        <w:t xml:space="preserve"> Plan</w:t>
      </w:r>
      <w:r w:rsidR="00515C15" w:rsidRPr="00212EE3" w:rsidDel="002F22F9">
        <w:t>é</w:t>
      </w:r>
      <w:r w:rsidRPr="00212EE3" w:rsidDel="002F22F9">
        <w:t xml:space="preserve"> n</w:t>
      </w:r>
      <w:r w:rsidR="009A685E" w:rsidRPr="00212EE3" w:rsidDel="002F22F9">
        <w:t>.</w:t>
      </w:r>
      <w:r w:rsidRPr="00212EE3" w:rsidDel="002F22F9">
        <w:t xml:space="preserve"> Lužnicí</w:t>
      </w:r>
      <w:r w:rsidRPr="00212EE3">
        <w:t xml:space="preserve">“ </w:t>
      </w:r>
      <w:r w:rsidR="0020762C" w:rsidRPr="00212EE3">
        <w:t>řeší</w:t>
      </w:r>
      <w:r w:rsidR="00C93114" w:rsidRPr="00212EE3">
        <w:t xml:space="preserve"> </w:t>
      </w:r>
      <w:r w:rsidR="00BD6034" w:rsidRPr="00B02F62">
        <w:t>rekonstrukc</w:t>
      </w:r>
      <w:r w:rsidR="00052814">
        <w:t>i</w:t>
      </w:r>
      <w:r w:rsidR="00BD6034" w:rsidRPr="00B02F62">
        <w:t xml:space="preserve"> stávajících kotlů K5 a K6 a související infrastruktury skladování, přípravy a transportu paliva </w:t>
      </w:r>
      <w:r w:rsidR="00BD6034">
        <w:t>potřebné pro náhradu</w:t>
      </w:r>
      <w:r w:rsidR="00BD6034" w:rsidRPr="00B02F62">
        <w:t xml:space="preserve"> stávající</w:t>
      </w:r>
      <w:r w:rsidR="00BD6034">
        <w:t>ho</w:t>
      </w:r>
      <w:r w:rsidR="00BD6034" w:rsidRPr="00B02F62">
        <w:t xml:space="preserve"> spalování hnědého uhlí v těchto kotlích spalováním biomasy</w:t>
      </w:r>
      <w:r w:rsidR="00BD6034">
        <w:t>.</w:t>
      </w:r>
      <w:r w:rsidRPr="00212EE3">
        <w:t xml:space="preserve"> </w:t>
      </w:r>
    </w:p>
    <w:p w14:paraId="474078F7" w14:textId="12A99533" w:rsidR="00AE5C44" w:rsidRPr="00212EE3" w:rsidRDefault="00AE5C44" w:rsidP="00CA7D72">
      <w:r w:rsidRPr="00212EE3">
        <w:t>Realizace stavby je nadlimitní veřejnou zakázkou na stavební práce dle zákona č. 13</w:t>
      </w:r>
      <w:r w:rsidR="00276713" w:rsidRPr="00212EE3">
        <w:t>4</w:t>
      </w:r>
      <w:r w:rsidRPr="00212EE3">
        <w:t>/20</w:t>
      </w:r>
      <w:r w:rsidR="003E5170" w:rsidRPr="00212EE3">
        <w:t>1</w:t>
      </w:r>
      <w:r w:rsidRPr="00212EE3">
        <w:t xml:space="preserve">6 Sb., o veřejných zakázkách v platném znění a je v rozsahu a za podmínek blíže popsaných ve </w:t>
      </w:r>
      <w:r w:rsidRPr="00212EE3">
        <w:rPr>
          <w:smallCaps/>
        </w:rPr>
        <w:t xml:space="preserve">smlouvě </w:t>
      </w:r>
      <w:r w:rsidRPr="00212EE3">
        <w:t xml:space="preserve">a jejích přílohách předmětem </w:t>
      </w:r>
      <w:r w:rsidRPr="00212EE3">
        <w:rPr>
          <w:smallCaps/>
        </w:rPr>
        <w:t>díla zhotovitele</w:t>
      </w:r>
      <w:r w:rsidRPr="00212EE3">
        <w:t xml:space="preserve">. </w:t>
      </w:r>
    </w:p>
    <w:p w14:paraId="0F6D7C8B" w14:textId="2D01C735" w:rsidR="00AE5C44" w:rsidRPr="00B75CE0" w:rsidRDefault="00AE5C44" w:rsidP="00CA7D72">
      <w:pPr>
        <w:rPr>
          <w:b/>
          <w:bCs/>
          <w:strike/>
          <w:color w:val="000000"/>
        </w:rPr>
      </w:pPr>
      <w:r w:rsidRPr="00212EE3">
        <w:rPr>
          <w:smallCaps/>
        </w:rPr>
        <w:t>Dílo</w:t>
      </w:r>
      <w:r w:rsidRPr="00212EE3">
        <w:t xml:space="preserve"> bude realizováno formou dodávek „na klíč“</w:t>
      </w:r>
      <w:r w:rsidR="001E1E18">
        <w:t>.</w:t>
      </w:r>
    </w:p>
    <w:p w14:paraId="764F87AE" w14:textId="3BE74397" w:rsidR="009569FC" w:rsidRPr="00212EE3" w:rsidRDefault="003A0AF0" w:rsidP="003A0AF0">
      <w:pPr>
        <w:pStyle w:val="Nadpis2"/>
        <w:numPr>
          <w:ilvl w:val="0"/>
          <w:numId w:val="0"/>
        </w:numPr>
        <w:ind w:left="1134" w:hanging="1134"/>
      </w:pPr>
      <w:r w:rsidRPr="00212EE3">
        <w:t>1.2</w:t>
      </w:r>
      <w:r w:rsidRPr="00212EE3">
        <w:tab/>
      </w:r>
      <w:r w:rsidR="009569FC" w:rsidRPr="00212EE3">
        <w:t xml:space="preserve">Identifikační údaje </w:t>
      </w:r>
      <w:r w:rsidR="00791564" w:rsidRPr="00212EE3">
        <w:t>stavby</w:t>
      </w:r>
    </w:p>
    <w:p w14:paraId="64151E56" w14:textId="6F6843D0" w:rsidR="009569FC" w:rsidRPr="00B75CE0" w:rsidRDefault="009569FC" w:rsidP="006A69D7">
      <w:pPr>
        <w:pStyle w:val="Podtitul"/>
        <w:tabs>
          <w:tab w:val="left" w:pos="2977"/>
        </w:tabs>
      </w:pPr>
      <w:r w:rsidRPr="00212EE3">
        <w:t>Název stavby:</w:t>
      </w:r>
      <w:r w:rsidRPr="00B75CE0">
        <w:t xml:space="preserve"> </w:t>
      </w:r>
      <w:r w:rsidRPr="00B75CE0">
        <w:tab/>
      </w:r>
      <w:r w:rsidR="008524FA" w:rsidRPr="008524FA">
        <w:t>Konec uhlí v Plané n. Lužnicí</w:t>
      </w:r>
      <w:r w:rsidR="00204E0C" w:rsidRPr="00204E0C" w:rsidDel="002F22F9">
        <w:t xml:space="preserve"> </w:t>
      </w:r>
    </w:p>
    <w:p w14:paraId="1939BA76" w14:textId="7EFB469D" w:rsidR="00DB2665" w:rsidRPr="00B75CE0" w:rsidRDefault="003958EC" w:rsidP="006A69D7">
      <w:pPr>
        <w:pStyle w:val="Podtitul"/>
        <w:tabs>
          <w:tab w:val="left" w:pos="2977"/>
        </w:tabs>
      </w:pPr>
      <w:r w:rsidRPr="00212EE3">
        <w:rPr>
          <w:smallCaps/>
        </w:rPr>
        <w:t>o</w:t>
      </w:r>
      <w:r w:rsidR="00CC65C3" w:rsidRPr="00212EE3">
        <w:rPr>
          <w:smallCaps/>
        </w:rPr>
        <w:t>bjednatel</w:t>
      </w:r>
      <w:r w:rsidR="009569FC" w:rsidRPr="00212EE3">
        <w:t>:</w:t>
      </w:r>
      <w:r w:rsidR="009569FC" w:rsidRPr="00B75CE0">
        <w:t xml:space="preserve"> </w:t>
      </w:r>
      <w:r w:rsidR="009569FC" w:rsidRPr="00B75CE0">
        <w:tab/>
      </w:r>
      <w:r w:rsidR="0012392F" w:rsidRPr="00212EE3">
        <w:t xml:space="preserve">C-Energy </w:t>
      </w:r>
      <w:r w:rsidR="00624C1A" w:rsidRPr="00212EE3">
        <w:t>Planá</w:t>
      </w:r>
      <w:r w:rsidR="0012392F" w:rsidRPr="00212EE3">
        <w:t xml:space="preserve"> s.r.o.</w:t>
      </w:r>
    </w:p>
    <w:p w14:paraId="56B305F3" w14:textId="5D2BE58E" w:rsidR="00DB2665" w:rsidRPr="00B75CE0" w:rsidRDefault="007A6C8C" w:rsidP="006A69D7">
      <w:pPr>
        <w:pStyle w:val="Podtitul"/>
        <w:tabs>
          <w:tab w:val="left" w:pos="2977"/>
        </w:tabs>
      </w:pPr>
      <w:r w:rsidRPr="00212EE3">
        <w:tab/>
      </w:r>
      <w:r w:rsidR="00DB2665" w:rsidRPr="00212EE3">
        <w:t xml:space="preserve">Průmyslová </w:t>
      </w:r>
      <w:r w:rsidR="0012392F" w:rsidRPr="00212EE3">
        <w:t>748</w:t>
      </w:r>
      <w:r w:rsidR="00DB2665" w:rsidRPr="00212EE3">
        <w:t xml:space="preserve">, </w:t>
      </w:r>
      <w:r w:rsidR="0012392F" w:rsidRPr="00212EE3">
        <w:t>391 02</w:t>
      </w:r>
      <w:r w:rsidR="00DB2665" w:rsidRPr="00212EE3">
        <w:t xml:space="preserve"> </w:t>
      </w:r>
      <w:r w:rsidR="0012392F" w:rsidRPr="00212EE3">
        <w:t>Planá n. Lužnicí</w:t>
      </w:r>
      <w:r w:rsidR="00DB2665" w:rsidRPr="00B75CE0">
        <w:t xml:space="preserve"> </w:t>
      </w:r>
    </w:p>
    <w:p w14:paraId="2CF82740" w14:textId="77777777" w:rsidR="009569FC" w:rsidRPr="00B75CE0" w:rsidRDefault="009569FC" w:rsidP="006A69D7">
      <w:pPr>
        <w:pStyle w:val="Podtitul"/>
        <w:tabs>
          <w:tab w:val="left" w:pos="2977"/>
        </w:tabs>
      </w:pPr>
      <w:r w:rsidRPr="00212EE3">
        <w:t>Identifikační číslo</w:t>
      </w:r>
      <w:r w:rsidR="004A3854" w:rsidRPr="00212EE3">
        <w:t xml:space="preserve"> osoby</w:t>
      </w:r>
      <w:r w:rsidRPr="00212EE3">
        <w:t>:</w:t>
      </w:r>
      <w:r w:rsidRPr="00212EE3">
        <w:tab/>
      </w:r>
      <w:r w:rsidR="0012392F" w:rsidRPr="00212EE3">
        <w:t>25106481</w:t>
      </w:r>
    </w:p>
    <w:p w14:paraId="47069246" w14:textId="558AB367" w:rsidR="008669DC" w:rsidRPr="00B75CE0" w:rsidRDefault="009569FC" w:rsidP="006A69D7">
      <w:pPr>
        <w:pStyle w:val="Podtitul"/>
        <w:tabs>
          <w:tab w:val="left" w:pos="2977"/>
        </w:tabs>
      </w:pPr>
      <w:r w:rsidRPr="00212EE3">
        <w:t>DIČ:</w:t>
      </w:r>
      <w:r w:rsidRPr="00212EE3">
        <w:tab/>
        <w:t>CZ</w:t>
      </w:r>
      <w:r w:rsidR="0012392F" w:rsidRPr="00212EE3">
        <w:t>25106481</w:t>
      </w:r>
    </w:p>
    <w:p w14:paraId="3C9C17CB" w14:textId="64235E58" w:rsidR="009569FC" w:rsidRPr="00212EE3" w:rsidRDefault="003A0AF0" w:rsidP="003A0AF0">
      <w:pPr>
        <w:pStyle w:val="Nadpis2"/>
        <w:numPr>
          <w:ilvl w:val="0"/>
          <w:numId w:val="0"/>
        </w:numPr>
        <w:ind w:left="1134" w:hanging="1134"/>
      </w:pPr>
      <w:r w:rsidRPr="00212EE3">
        <w:t>1.3</w:t>
      </w:r>
      <w:r w:rsidRPr="00212EE3">
        <w:tab/>
      </w:r>
      <w:r w:rsidR="009569FC" w:rsidRPr="00212EE3">
        <w:t xml:space="preserve">Umístění </w:t>
      </w:r>
      <w:r w:rsidR="005E687B" w:rsidRPr="00212EE3">
        <w:t>DÍLA</w:t>
      </w:r>
    </w:p>
    <w:p w14:paraId="4B49AA40" w14:textId="676D38A7" w:rsidR="009569FC" w:rsidRPr="00212EE3" w:rsidRDefault="003A0AF0" w:rsidP="003A0AF0">
      <w:pPr>
        <w:pStyle w:val="Nadpis3"/>
        <w:numPr>
          <w:ilvl w:val="0"/>
          <w:numId w:val="0"/>
        </w:numPr>
        <w:ind w:left="1134" w:hanging="1134"/>
      </w:pPr>
      <w:r w:rsidRPr="00212EE3">
        <w:t>1.3.1</w:t>
      </w:r>
      <w:r w:rsidRPr="00212EE3">
        <w:tab/>
      </w:r>
      <w:r w:rsidR="009569FC" w:rsidRPr="00212EE3">
        <w:t>Geografická poloha</w:t>
      </w:r>
    </w:p>
    <w:p w14:paraId="6A3B6656" w14:textId="41323253" w:rsidR="00FC7E2C" w:rsidRDefault="004E7C20" w:rsidP="00CA7D72">
      <w:r w:rsidRPr="00212EE3">
        <w:rPr>
          <w:smallCaps/>
          <w:color w:val="000000"/>
        </w:rPr>
        <w:t>Dílo</w:t>
      </w:r>
      <w:r w:rsidRPr="00212EE3">
        <w:rPr>
          <w:color w:val="000000"/>
        </w:rPr>
        <w:t xml:space="preserve"> bude realizováno v</w:t>
      </w:r>
      <w:r w:rsidR="00786C59" w:rsidRPr="00212EE3">
        <w:rPr>
          <w:color w:val="000000"/>
        </w:rPr>
        <w:t xml:space="preserve"> areálu </w:t>
      </w:r>
      <w:r w:rsidR="000A5396">
        <w:rPr>
          <w:color w:val="000000"/>
        </w:rPr>
        <w:t>T</w:t>
      </w:r>
      <w:r w:rsidR="00786C59" w:rsidRPr="00212EE3">
        <w:rPr>
          <w:color w:val="000000"/>
        </w:rPr>
        <w:t xml:space="preserve">eplárny v Plané nad Lužnicí. </w:t>
      </w:r>
      <w:r w:rsidR="00786C59" w:rsidRPr="00212EE3">
        <w:t xml:space="preserve">Areál je situován v zastavitelném území pro pracovní aktivity a průmyslovou výrobu v příměstské oblasti města Planá nad Lužnicí na jeho severním okraji. Teplárna je součástí rozsáhlé průmyslové zóny mezi městy Planá nad Lužnicí a Sezimovo Ústí. </w:t>
      </w:r>
      <w:r w:rsidR="008B35CD" w:rsidRPr="00212EE3">
        <w:t>Průmyslový komplex je kompletně oplocen</w:t>
      </w:r>
      <w:r w:rsidR="00011952">
        <w:t>.</w:t>
      </w:r>
    </w:p>
    <w:p w14:paraId="53E06AE5" w14:textId="657C2A3C" w:rsidR="00D6132F" w:rsidRPr="00212EE3" w:rsidRDefault="003A0AF0" w:rsidP="003A0AF0">
      <w:pPr>
        <w:pStyle w:val="Nadpis3"/>
        <w:numPr>
          <w:ilvl w:val="0"/>
          <w:numId w:val="0"/>
        </w:numPr>
        <w:ind w:left="1134" w:hanging="1134"/>
      </w:pPr>
      <w:r w:rsidRPr="00212EE3">
        <w:t>1.3.2</w:t>
      </w:r>
      <w:r w:rsidRPr="00212EE3">
        <w:tab/>
      </w:r>
      <w:r w:rsidR="00D6132F" w:rsidRPr="00212EE3">
        <w:t xml:space="preserve">Lokalizace </w:t>
      </w:r>
      <w:r w:rsidR="00D6132F" w:rsidRPr="0042467F">
        <w:rPr>
          <w:caps w:val="0"/>
          <w:smallCaps/>
        </w:rPr>
        <w:t>díla</w:t>
      </w:r>
      <w:r w:rsidR="00D6132F" w:rsidRPr="00212EE3">
        <w:t xml:space="preserve"> uvnitř areálu </w:t>
      </w:r>
      <w:r w:rsidR="00CC6214">
        <w:t>T</w:t>
      </w:r>
      <w:r w:rsidR="00D6132F" w:rsidRPr="00212EE3">
        <w:t>eplárny</w:t>
      </w:r>
    </w:p>
    <w:p w14:paraId="4DBF1649" w14:textId="5DD97C8E" w:rsidR="00B83694" w:rsidRPr="00B75CE0" w:rsidRDefault="00786C59" w:rsidP="00CA7D72">
      <w:r w:rsidRPr="00212EE3">
        <w:t>Úpravy na kotlích i dotčených zařízeních a objektech budou realizovány ve stávající kotelně, resp. stávajících objektech zákotlí K5 a K6. Nová skládka biomasy bude umístěna v prostoru stávající skládky uhlí situovan</w:t>
      </w:r>
      <w:r w:rsidR="004848D5" w:rsidRPr="00212EE3">
        <w:t>é</w:t>
      </w:r>
      <w:r w:rsidRPr="00212EE3">
        <w:t xml:space="preserve"> jihovýchodně od kotelny.</w:t>
      </w:r>
    </w:p>
    <w:p w14:paraId="1A138893" w14:textId="136359E4" w:rsidR="00D6132F" w:rsidRPr="00212EE3" w:rsidRDefault="003A0AF0" w:rsidP="003A0AF0">
      <w:pPr>
        <w:pStyle w:val="Nadpis3"/>
        <w:numPr>
          <w:ilvl w:val="0"/>
          <w:numId w:val="0"/>
        </w:numPr>
        <w:ind w:left="1134" w:hanging="1134"/>
      </w:pPr>
      <w:r w:rsidRPr="00212EE3">
        <w:t>1.3.3</w:t>
      </w:r>
      <w:r w:rsidRPr="00212EE3">
        <w:tab/>
      </w:r>
      <w:r w:rsidR="00D6132F" w:rsidRPr="00212EE3">
        <w:t>Dopravní napojení</w:t>
      </w:r>
    </w:p>
    <w:p w14:paraId="7A6B2772" w14:textId="77777777" w:rsidR="00EC1720" w:rsidRPr="00212EE3" w:rsidRDefault="00EC1720" w:rsidP="00CA7D72">
      <w:r w:rsidRPr="00212EE3">
        <w:t>V blízkosti západně od průmyslové zóny se nachází silnice I. třídy č. I/3, která spojuje Prahu a České Budějovice, podél této silnice je veden železniční koridor Praha – České Budějovice (č. tratě 220, koridor IV.). Východně od průmyslové zóny se nachází dálnice D3.</w:t>
      </w:r>
    </w:p>
    <w:p w14:paraId="7BD53B85" w14:textId="41ED648C" w:rsidR="00EC1720" w:rsidRPr="00212EE3" w:rsidRDefault="00EC1720" w:rsidP="00CA7D72">
      <w:r w:rsidRPr="00212EE3">
        <w:t xml:space="preserve">Areál </w:t>
      </w:r>
      <w:r w:rsidR="003D3A9A">
        <w:t>T</w:t>
      </w:r>
      <w:r w:rsidRPr="00212EE3">
        <w:t>eplárny je propojen vlastní vlečkou do železniční sítě.</w:t>
      </w:r>
    </w:p>
    <w:p w14:paraId="751983A7" w14:textId="200F9675" w:rsidR="00080852" w:rsidRPr="00212EE3" w:rsidRDefault="00DA7348" w:rsidP="00CA7D72">
      <w:r w:rsidRPr="00212EE3">
        <w:lastRenderedPageBreak/>
        <w:t>Uvnitř areálu bude h</w:t>
      </w:r>
      <w:r w:rsidR="00CD7D31" w:rsidRPr="00212EE3">
        <w:t xml:space="preserve">lavní přístupovou cestou pro stavbu vymezený koridor přes předpokládané plochy zařízení staveniště, vlastní staveniště a systém stávajících komunikačních areálových tras přes stávající vjezd jižní vedlejší vrátnice. Průjezdná výška v těchto přístupech je omezena pouze stávajícími nadzemními konstrukcemi potrubních a kabelových tras (s minimální podjezdnou výškou 4,10m dle požadavků PO) jinak není omezena. Transport rozměrnějších nákladů hlavně po areálu musí být řešen individuálně, po dohodě s provozem vlastní </w:t>
      </w:r>
      <w:r w:rsidR="00832447">
        <w:t>T</w:t>
      </w:r>
      <w:r w:rsidR="00CD7D31" w:rsidRPr="00212EE3">
        <w:t>eplárny i ostatních uživatelů, využívajících společně oplocený komplex průmyslové zástavby, pomocí hlavního i vedlejších vstupů do zajištěné zóny.</w:t>
      </w:r>
    </w:p>
    <w:p w14:paraId="50676921" w14:textId="1FE79C49" w:rsidR="00A02AB2" w:rsidRPr="00212EE3" w:rsidRDefault="003A0AF0" w:rsidP="003A0AF0">
      <w:pPr>
        <w:pStyle w:val="Nadpis3"/>
        <w:numPr>
          <w:ilvl w:val="0"/>
          <w:numId w:val="0"/>
        </w:numPr>
        <w:ind w:left="1134" w:hanging="1134"/>
      </w:pPr>
      <w:r w:rsidRPr="00212EE3">
        <w:t>1.3.4</w:t>
      </w:r>
      <w:r w:rsidRPr="00212EE3">
        <w:tab/>
      </w:r>
      <w:r w:rsidR="00A02AB2" w:rsidRPr="00212EE3">
        <w:t>Geologické a sei</w:t>
      </w:r>
      <w:r w:rsidR="00992C1D" w:rsidRPr="00212EE3">
        <w:t>smické podmínky</w:t>
      </w:r>
    </w:p>
    <w:p w14:paraId="065C6AF5" w14:textId="110BCD9D" w:rsidR="00F13931" w:rsidRPr="00212EE3" w:rsidRDefault="00F13931" w:rsidP="00CA7D72">
      <w:r w:rsidRPr="00212EE3">
        <w:t xml:space="preserve">Podle geomorfologického členění náleží </w:t>
      </w:r>
      <w:r w:rsidR="00952C57">
        <w:t xml:space="preserve">zájmové </w:t>
      </w:r>
      <w:r w:rsidRPr="00212EE3">
        <w:t>území k Táborské pahorkatině, která je součástí Středočeské pahorkatiny v rámci českomoravské soustavy (podle B.</w:t>
      </w:r>
      <w:r w:rsidR="00A65DCC">
        <w:t xml:space="preserve"> </w:t>
      </w:r>
      <w:r w:rsidRPr="00212EE3">
        <w:t>Balatky et al. 1972).</w:t>
      </w:r>
    </w:p>
    <w:p w14:paraId="227FF818" w14:textId="77777777" w:rsidR="00F13931" w:rsidRPr="00212EE3" w:rsidRDefault="00F13931" w:rsidP="00CA7D72">
      <w:r w:rsidRPr="00212EE3">
        <w:t>Výchozím útvarem území je parovinný reliéf, který je výsledkem denudační činnosti, probíhající od mladšího paleozoika do staršího terciéru. Na dnešní morfologii reliéfu se významnou měrou podílely klimatické změny v kvartérním období, projevující se zejména periglaciálními procesy, které postihly staré zvětralinové pláště postižené fosilním zvětráváním. Konečná modulace reliéfu je výsledkem erozní činnosti vodních toků během neogénu.</w:t>
      </w:r>
    </w:p>
    <w:p w14:paraId="225D8850" w14:textId="77777777" w:rsidR="00F13931" w:rsidRPr="00212EE3" w:rsidRDefault="00F13931" w:rsidP="00CA7D72">
      <w:r w:rsidRPr="00212EE3">
        <w:t>Z regionálně geologického hlediska náleží zájmové území k jednotvárné série českého moldanubika. Převládají biotitické a silimanit biotitické pararuly středně zrnité s polohami drobnozrnných pararul, které lemují západní okraj středočeského plutonu a biotitické pararuly migmatitické.</w:t>
      </w:r>
    </w:p>
    <w:p w14:paraId="7943257F" w14:textId="77777777" w:rsidR="00F13931" w:rsidRPr="00212EE3" w:rsidRDefault="00F13931" w:rsidP="00CA7D72">
      <w:r w:rsidRPr="00212EE3">
        <w:t>Předkvartérní podklad tvoří žlutohnědý až rezavě-žlutý zvětralinový plášť pararul, který má povahu jílovito-písčité zeminy až hlinitého štěrkopísku.</w:t>
      </w:r>
    </w:p>
    <w:p w14:paraId="2002816F" w14:textId="0CDBC1FA" w:rsidR="00F13931" w:rsidRPr="00212EE3" w:rsidRDefault="00F13931" w:rsidP="00CA7D72">
      <w:r w:rsidRPr="00212EE3">
        <w:t xml:space="preserve">Kvartérní sedimenty mají podobný charakter jako eluvia. Jsou tvořeny deluviálními zeminami z místního materiálu a to převážně písčito-jílovitými hlínami, místy s úlomky. Povrch zájmového území je v téměř celé ploše areálu </w:t>
      </w:r>
      <w:r w:rsidR="00A94D2B">
        <w:t xml:space="preserve">Teplárny </w:t>
      </w:r>
      <w:r w:rsidRPr="00212EE3">
        <w:t>překryt navážkou.</w:t>
      </w:r>
    </w:p>
    <w:p w14:paraId="1B2C4263" w14:textId="164C3DA7" w:rsidR="00F13931" w:rsidRPr="00212EE3" w:rsidRDefault="00F13931" w:rsidP="00406C4A">
      <w:pPr>
        <w:pStyle w:val="Podtitul"/>
      </w:pPr>
      <w:r w:rsidRPr="00212EE3">
        <w:t>Hydrogeologické poměry:</w:t>
      </w:r>
    </w:p>
    <w:p w14:paraId="0BFB9940" w14:textId="65AD414D" w:rsidR="00F13931" w:rsidRPr="00212EE3" w:rsidRDefault="00F13931" w:rsidP="00CA7D72">
      <w:r w:rsidRPr="00212EE3">
        <w:t>Z hydrogeologického hlediska náleží zájmové území k oblasti na podzemní vodu poměrně chudou. Krystalické horniny postrádají průlinovou propustnost a k živějšímu oběhu podzemní vody dochází pouze po puklinách, puklinových zónách a zlomových liniích, případně se vyskytuje vázána v rozložených částech skalního podloží. Živějšímu oběhu podzemní vody brání tak</w:t>
      </w:r>
      <w:r w:rsidR="008C7187">
        <w:t>é</w:t>
      </w:r>
      <w:r w:rsidRPr="00212EE3">
        <w:t xml:space="preserve"> produkty zvětrávání matečných hornin, které jsou převážně jílovitého charakteru, kolmatují puklinové systémy a brání větší infiltraci srážkových vod. Výraznější horizont podzemní vody proto nacházíme v pásmu podpovrchového rozpukání a rozvolnění hornin. V tomto pásmu se vytváří hydrogeologicky jednotný zvodnělý systém, propustnost je smíšená průlinově - puklinová, s narůstající hloubkou pak výhradně puklinová. Zvodnění takto vymezeného kolektoru je přímo závislé na infiltraci vody z atmosférických srážek.</w:t>
      </w:r>
    </w:p>
    <w:p w14:paraId="4E32D217" w14:textId="77777777" w:rsidR="00F13931" w:rsidRPr="00212EE3" w:rsidRDefault="00F13931" w:rsidP="00CA7D72">
      <w:r w:rsidRPr="00212EE3">
        <w:t>Místní odvodňovací bázi tvoří bezejmenný pravobřežní přítok a řeka Lužnice, s číslem hydrologického pořadí 1-07-04-050. Hydrogeologický rajón č. 6320 - Krystalinikum v povodí střední Vltavy.</w:t>
      </w:r>
    </w:p>
    <w:p w14:paraId="0EB28BC8" w14:textId="42AF0AA1" w:rsidR="00F13931" w:rsidRPr="00212EE3" w:rsidRDefault="00F13931" w:rsidP="00CA7D72">
      <w:r w:rsidRPr="00212EE3">
        <w:t>Bližší geologické a hydrogeologické poměry lze získat rešer</w:t>
      </w:r>
      <w:r w:rsidR="008C7187">
        <w:t>š</w:t>
      </w:r>
      <w:r w:rsidRPr="00212EE3">
        <w:t xml:space="preserve">í z hojných stávajících geologicky dokumentovaných objektů (vrty, sondy, lomy, jeskyně, studně, …) provedených nebo se vyskytujících v zájmovém prostoru a jeho těsném okolí, spravované ČGS. </w:t>
      </w:r>
    </w:p>
    <w:p w14:paraId="72A93FCF" w14:textId="50378C4B" w:rsidR="00F13931" w:rsidRPr="00212EE3" w:rsidRDefault="00F13931" w:rsidP="00CA7D72">
      <w:r w:rsidRPr="00212EE3">
        <w:rPr>
          <w:snapToGrid w:val="0"/>
        </w:rPr>
        <w:t>V rámci přípravy stavby je nutné ověřit doplňkovým průzkumem geotechnické poměry v podloží projektovaných objektů, stanovit hladinu podzemní vody a zatřídit zeminy půdního profilu dle ČSN EN 1997-1 Navrhování geotechnických konstrukcí</w:t>
      </w:r>
      <w:r w:rsidR="048472F8" w:rsidRPr="00212EE3">
        <w:rPr>
          <w:snapToGrid w:val="0"/>
        </w:rPr>
        <w:t xml:space="preserve"> </w:t>
      </w:r>
      <w:r w:rsidRPr="00212EE3">
        <w:rPr>
          <w:snapToGrid w:val="0"/>
        </w:rPr>
        <w:t>-</w:t>
      </w:r>
      <w:r w:rsidR="154696E9" w:rsidRPr="00212EE3">
        <w:rPr>
          <w:snapToGrid w:val="0"/>
        </w:rPr>
        <w:t xml:space="preserve"> </w:t>
      </w:r>
      <w:r w:rsidRPr="00212EE3">
        <w:rPr>
          <w:snapToGrid w:val="0"/>
        </w:rPr>
        <w:t xml:space="preserve">obecná pravidla a ČSN </w:t>
      </w:r>
      <w:r w:rsidRPr="00212EE3">
        <w:rPr>
          <w:snapToGrid w:val="0"/>
        </w:rPr>
        <w:lastRenderedPageBreak/>
        <w:t>73 6133 Navr</w:t>
      </w:r>
      <w:r w:rsidR="006D4234" w:rsidRPr="00212EE3">
        <w:rPr>
          <w:snapToGrid w:val="0"/>
        </w:rPr>
        <w:t>h</w:t>
      </w:r>
      <w:r w:rsidRPr="00212EE3">
        <w:rPr>
          <w:snapToGrid w:val="0"/>
        </w:rPr>
        <w:t>ování a provádění zemního tělesa pozem</w:t>
      </w:r>
      <w:r w:rsidR="00571D35">
        <w:rPr>
          <w:snapToGrid w:val="0"/>
        </w:rPr>
        <w:t>ních</w:t>
      </w:r>
      <w:r w:rsidRPr="00212EE3">
        <w:rPr>
          <w:snapToGrid w:val="0"/>
        </w:rPr>
        <w:t xml:space="preserve"> komunikací (dříve ČSN 73 1001 Základová půda pod plošnými základy), a do tříd těžitelnosti ve smyslu normy ČSN P 73 1005 – Inženýrskogeologický průzkum a norem řady ČSN EN 16907 Zemní práce (dříve již neplatná ČSN 73 3050 Zemní práce).</w:t>
      </w:r>
      <w:r w:rsidR="007C6216">
        <w:rPr>
          <w:snapToGrid w:val="0"/>
        </w:rPr>
        <w:t xml:space="preserve"> </w:t>
      </w:r>
      <w:r w:rsidR="00086E1A">
        <w:rPr>
          <w:snapToGrid w:val="0"/>
        </w:rPr>
        <w:t xml:space="preserve">Jako pomocný materiál je možné použít </w:t>
      </w:r>
      <w:r w:rsidR="008D4A41">
        <w:rPr>
          <w:snapToGrid w:val="0"/>
        </w:rPr>
        <w:t xml:space="preserve">inženýrsko-geologický průzkum </w:t>
      </w:r>
      <w:r w:rsidR="00AE4631">
        <w:rPr>
          <w:snapToGrid w:val="0"/>
        </w:rPr>
        <w:t>z již realizovaného projektu (</w:t>
      </w:r>
      <w:r w:rsidR="00027FD3">
        <w:rPr>
          <w:snapToGrid w:val="0"/>
        </w:rPr>
        <w:t>EVECONT)</w:t>
      </w:r>
    </w:p>
    <w:p w14:paraId="7DC7AE8A" w14:textId="77777777" w:rsidR="00F13931" w:rsidRPr="00212EE3" w:rsidRDefault="00F13931" w:rsidP="00406C4A">
      <w:pPr>
        <w:pStyle w:val="Podtitul"/>
        <w:rPr>
          <w:snapToGrid w:val="0"/>
        </w:rPr>
      </w:pPr>
      <w:r w:rsidRPr="00212EE3">
        <w:rPr>
          <w:snapToGrid w:val="0"/>
        </w:rPr>
        <w:t>Seismicita</w:t>
      </w:r>
    </w:p>
    <w:p w14:paraId="707FDAF7" w14:textId="7E0DEFDC" w:rsidR="00F13931" w:rsidRPr="00212EE3" w:rsidRDefault="00F13931" w:rsidP="00CA7D72">
      <w:r w:rsidRPr="00212EE3">
        <w:rPr>
          <w:snapToGrid w:val="0"/>
        </w:rPr>
        <w:t>Zemětřesení, podle Eurokódu 8 - ČSN EN 1998-1 Část 1, odpovídá oblasti s velikostí referenčního špičkového zrychlení podloží do a</w:t>
      </w:r>
      <w:r w:rsidRPr="00212EE3">
        <w:rPr>
          <w:snapToGrid w:val="0"/>
          <w:vertAlign w:val="subscript"/>
        </w:rPr>
        <w:t>gR</w:t>
      </w:r>
      <w:r w:rsidRPr="00212EE3">
        <w:rPr>
          <w:snapToGrid w:val="0"/>
        </w:rPr>
        <w:t>=0,04g (5 ballů podle MSK-64 dle staré ČSN 73 00 36). Oblast není v poddolovaném území ani se zde nenacházejí jiná díla důlního charakteru ani nepatří do oblasti nestabil</w:t>
      </w:r>
      <w:r w:rsidR="30CF18B4" w:rsidRPr="00212EE3">
        <w:rPr>
          <w:snapToGrid w:val="0"/>
        </w:rPr>
        <w:t>i</w:t>
      </w:r>
      <w:r w:rsidR="008568A5">
        <w:rPr>
          <w:snapToGrid w:val="0"/>
        </w:rPr>
        <w:t>t</w:t>
      </w:r>
      <w:r w:rsidRPr="00212EE3">
        <w:rPr>
          <w:snapToGrid w:val="0"/>
        </w:rPr>
        <w:t>y nebo sesuvů půdy.</w:t>
      </w:r>
    </w:p>
    <w:p w14:paraId="3E5947F1" w14:textId="7EDA832F" w:rsidR="00AE33C0" w:rsidRPr="00212EE3" w:rsidRDefault="003A0AF0" w:rsidP="003A0AF0">
      <w:pPr>
        <w:pStyle w:val="Nadpis3"/>
        <w:numPr>
          <w:ilvl w:val="0"/>
          <w:numId w:val="0"/>
        </w:numPr>
        <w:ind w:left="1134" w:hanging="1134"/>
      </w:pPr>
      <w:r w:rsidRPr="00212EE3">
        <w:t>1.3.5</w:t>
      </w:r>
      <w:r w:rsidRPr="00212EE3">
        <w:tab/>
      </w:r>
      <w:r w:rsidR="00960AEC" w:rsidRPr="00212EE3">
        <w:t xml:space="preserve">Klimatické </w:t>
      </w:r>
      <w:r w:rsidR="00126CCC" w:rsidRPr="00212EE3">
        <w:t>p</w:t>
      </w:r>
      <w:r w:rsidR="00960AEC" w:rsidRPr="00212EE3">
        <w:t>odmínky</w:t>
      </w:r>
    </w:p>
    <w:p w14:paraId="72016078" w14:textId="77777777" w:rsidR="005D040C" w:rsidRPr="00212EE3" w:rsidRDefault="005D040C" w:rsidP="00CA7D72">
      <w:pPr>
        <w:rPr>
          <w:snapToGrid w:val="0"/>
        </w:rPr>
      </w:pPr>
      <w:r w:rsidRPr="00212EE3">
        <w:rPr>
          <w:snapToGrid w:val="0"/>
        </w:rPr>
        <w:t xml:space="preserve">Pro podnebí Jihočeského kraje je rozhodující poloha v mírném klimatickém pásmu Střední Evropy, geomorfologická členitost území a expozice terénu vůči převládajícímu západnímu proudění vzduchu. patří zájmové území do mírně teplé klimatické oblasti – </w:t>
      </w:r>
      <w:r w:rsidRPr="00212EE3">
        <w:rPr>
          <w:b/>
          <w:bCs/>
          <w:snapToGrid w:val="0"/>
        </w:rPr>
        <w:t>MT 11</w:t>
      </w:r>
      <w:r w:rsidRPr="00212EE3">
        <w:rPr>
          <w:snapToGrid w:val="0"/>
        </w:rPr>
        <w:t xml:space="preserve">. </w:t>
      </w:r>
    </w:p>
    <w:p w14:paraId="33446E12" w14:textId="77777777" w:rsidR="005D040C" w:rsidRPr="00212EE3" w:rsidRDefault="005D040C" w:rsidP="00CA7D72">
      <w:pPr>
        <w:rPr>
          <w:snapToGrid w:val="0"/>
        </w:rPr>
      </w:pPr>
      <w:r w:rsidRPr="00212EE3">
        <w:rPr>
          <w:snapToGrid w:val="0"/>
        </w:rPr>
        <w:t>Lokalita stavby, Planá nad Lužnicí má následující klimatické podmínky:</w:t>
      </w:r>
    </w:p>
    <w:p w14:paraId="633F751D" w14:textId="5FE5869C" w:rsidR="005D040C" w:rsidRPr="00212EE3" w:rsidRDefault="005D040C" w:rsidP="00406C4A">
      <w:pPr>
        <w:tabs>
          <w:tab w:val="left" w:pos="7088"/>
        </w:tabs>
        <w:rPr>
          <w:snapToGrid w:val="0"/>
        </w:rPr>
      </w:pPr>
      <w:r w:rsidRPr="00212EE3">
        <w:rPr>
          <w:snapToGrid w:val="0"/>
        </w:rPr>
        <w:t>Okolní min. / max. teplota</w:t>
      </w:r>
      <w:r w:rsidRPr="00212EE3">
        <w:rPr>
          <w:snapToGrid w:val="0"/>
        </w:rPr>
        <w:tab/>
        <w:t>-34°C / +35°C</w:t>
      </w:r>
    </w:p>
    <w:p w14:paraId="147CCBCE" w14:textId="4AEE7DA7" w:rsidR="005D040C" w:rsidRPr="00212EE3" w:rsidRDefault="005D040C" w:rsidP="00406C4A">
      <w:pPr>
        <w:tabs>
          <w:tab w:val="left" w:pos="7088"/>
        </w:tabs>
        <w:rPr>
          <w:snapToGrid w:val="0"/>
        </w:rPr>
      </w:pPr>
      <w:r w:rsidRPr="00212EE3">
        <w:rPr>
          <w:snapToGrid w:val="0"/>
        </w:rPr>
        <w:t>Teplota vnitřní instalace min. / max.</w:t>
      </w:r>
      <w:r w:rsidRPr="00212EE3">
        <w:rPr>
          <w:snapToGrid w:val="0"/>
        </w:rPr>
        <w:tab/>
        <w:t>+5°C / +40 °C</w:t>
      </w:r>
    </w:p>
    <w:p w14:paraId="12A35164" w14:textId="4338D146" w:rsidR="005D040C" w:rsidRPr="00212EE3" w:rsidRDefault="005D040C" w:rsidP="00406C4A">
      <w:pPr>
        <w:tabs>
          <w:tab w:val="left" w:pos="7088"/>
        </w:tabs>
        <w:rPr>
          <w:snapToGrid w:val="0"/>
        </w:rPr>
      </w:pPr>
      <w:r w:rsidRPr="00212EE3">
        <w:rPr>
          <w:snapToGrid w:val="0"/>
        </w:rPr>
        <w:t>Jmenovité zatížení větrem</w:t>
      </w:r>
      <w:r w:rsidRPr="00212EE3">
        <w:rPr>
          <w:snapToGrid w:val="0"/>
        </w:rPr>
        <w:tab/>
        <w:t>0,45 kPa</w:t>
      </w:r>
    </w:p>
    <w:p w14:paraId="1E761B9B" w14:textId="7CC2DA8F" w:rsidR="005D040C" w:rsidRPr="00212EE3" w:rsidRDefault="005D040C" w:rsidP="00406C4A">
      <w:pPr>
        <w:tabs>
          <w:tab w:val="left" w:pos="7088"/>
        </w:tabs>
        <w:rPr>
          <w:snapToGrid w:val="0"/>
        </w:rPr>
      </w:pPr>
      <w:r w:rsidRPr="00212EE3">
        <w:rPr>
          <w:snapToGrid w:val="0"/>
        </w:rPr>
        <w:t>Výchozí základní rychlost větru dle ČSN EN 1991-1-4</w:t>
      </w:r>
      <w:r w:rsidRPr="00212EE3">
        <w:rPr>
          <w:snapToGrid w:val="0"/>
        </w:rPr>
        <w:tab/>
        <w:t xml:space="preserve">vb0=25 m/s </w:t>
      </w:r>
    </w:p>
    <w:p w14:paraId="340DDE94" w14:textId="54A642F8" w:rsidR="005D040C" w:rsidRPr="00212EE3" w:rsidRDefault="005D040C" w:rsidP="00406C4A">
      <w:pPr>
        <w:tabs>
          <w:tab w:val="left" w:pos="7088"/>
        </w:tabs>
        <w:rPr>
          <w:snapToGrid w:val="0"/>
        </w:rPr>
      </w:pPr>
      <w:r w:rsidRPr="00212EE3">
        <w:rPr>
          <w:snapToGrid w:val="0"/>
        </w:rPr>
        <w:t>Zatížení sněhem dle ČSN EN 1991-1-3</w:t>
      </w:r>
      <w:r w:rsidR="00522A9C" w:rsidRPr="00212EE3">
        <w:rPr>
          <w:snapToGrid w:val="0"/>
        </w:rPr>
        <w:t xml:space="preserve"> ed</w:t>
      </w:r>
      <w:r w:rsidR="007B44C7" w:rsidRPr="00212EE3">
        <w:rPr>
          <w:snapToGrid w:val="0"/>
        </w:rPr>
        <w:t>.2</w:t>
      </w:r>
      <w:r w:rsidRPr="00212EE3">
        <w:rPr>
          <w:snapToGrid w:val="0"/>
        </w:rPr>
        <w:t xml:space="preserve"> charakteristická hodnota </w:t>
      </w:r>
      <w:r w:rsidRPr="00212EE3">
        <w:rPr>
          <w:snapToGrid w:val="0"/>
        </w:rPr>
        <w:tab/>
        <w:t>sk=0,85 kPa</w:t>
      </w:r>
    </w:p>
    <w:p w14:paraId="1320A25E" w14:textId="6CA889D6" w:rsidR="005D040C" w:rsidRPr="00212EE3" w:rsidRDefault="005D040C" w:rsidP="00406C4A">
      <w:pPr>
        <w:tabs>
          <w:tab w:val="left" w:pos="7088"/>
        </w:tabs>
        <w:rPr>
          <w:snapToGrid w:val="0"/>
        </w:rPr>
      </w:pPr>
      <w:r w:rsidRPr="00212EE3">
        <w:rPr>
          <w:snapToGrid w:val="0"/>
        </w:rPr>
        <w:t>Nadmořská výška (Bpv)</w:t>
      </w:r>
      <w:r w:rsidRPr="00212EE3">
        <w:rPr>
          <w:snapToGrid w:val="0"/>
        </w:rPr>
        <w:tab/>
        <w:t>±0,0=415,30 m.n.m</w:t>
      </w:r>
    </w:p>
    <w:p w14:paraId="6601B861" w14:textId="77777777" w:rsidR="005D040C" w:rsidRPr="00212EE3" w:rsidRDefault="005D040C" w:rsidP="00CA7D72">
      <w:pPr>
        <w:rPr>
          <w:snapToGrid w:val="0"/>
        </w:rPr>
      </w:pPr>
      <w:r w:rsidRPr="00212EE3">
        <w:rPr>
          <w:snapToGrid w:val="0"/>
        </w:rPr>
        <w:t>Zařazení podle klimatologické rajonizace (Quitt, E., 1971) – mírně teplá klimatická oblast MT 11.</w:t>
      </w:r>
    </w:p>
    <w:p w14:paraId="297BB937" w14:textId="77777777" w:rsidR="005D040C" w:rsidRPr="00212EE3" w:rsidRDefault="005D040C" w:rsidP="00CA7D72">
      <w:pPr>
        <w:rPr>
          <w:snapToGrid w:val="0"/>
        </w:rPr>
      </w:pPr>
      <w:r w:rsidRPr="00212EE3">
        <w:rPr>
          <w:snapToGrid w:val="0"/>
        </w:rPr>
        <w:t>Srážkové a teplotní poměry v Plané nad Lužnicí: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3"/>
        <w:gridCol w:w="2126"/>
        <w:gridCol w:w="2126"/>
      </w:tblGrid>
      <w:tr w:rsidR="005D040C" w:rsidRPr="00212EE3" w14:paraId="2D1A8E10"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A7D360B" w14:textId="77777777" w:rsidR="005D040C" w:rsidRPr="00212EE3" w:rsidRDefault="005D040C" w:rsidP="00CA7D72">
            <w:pPr>
              <w:pStyle w:val="PSGnormal"/>
            </w:pPr>
            <w:r w:rsidRPr="00212EE3">
              <w:rPr>
                <w:rStyle w:val="CharStyle148"/>
                <w:rFonts w:ascii="Arial" w:hAnsi="Arial" w:cs="Arial"/>
                <w:b/>
              </w:rPr>
              <w:t>Měsíc</w:t>
            </w:r>
          </w:p>
        </w:tc>
        <w:tc>
          <w:tcPr>
            <w:tcW w:w="2126"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08F0D48" w14:textId="77777777" w:rsidR="005D040C" w:rsidRPr="00212EE3" w:rsidRDefault="005D040C" w:rsidP="00CA7D72">
            <w:pPr>
              <w:pStyle w:val="PSGnormal"/>
            </w:pPr>
            <w:r w:rsidRPr="00212EE3">
              <w:rPr>
                <w:rStyle w:val="CharStyle148"/>
                <w:rFonts w:ascii="Arial" w:hAnsi="Arial" w:cs="Arial"/>
                <w:b/>
              </w:rPr>
              <w:t>Měsíční normál Teplotní v °C</w:t>
            </w:r>
          </w:p>
        </w:tc>
        <w:tc>
          <w:tcPr>
            <w:tcW w:w="2126"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AFD2900" w14:textId="77777777" w:rsidR="005D040C" w:rsidRPr="00212EE3" w:rsidRDefault="005D040C" w:rsidP="00CA7D72">
            <w:pPr>
              <w:pStyle w:val="PSGnormal"/>
            </w:pPr>
            <w:r w:rsidRPr="00212EE3">
              <w:rPr>
                <w:rStyle w:val="CharStyle148"/>
                <w:rFonts w:ascii="Arial" w:hAnsi="Arial" w:cs="Arial"/>
                <w:b/>
              </w:rPr>
              <w:t>Měsíční normál srážkový v mm</w:t>
            </w:r>
          </w:p>
        </w:tc>
      </w:tr>
      <w:tr w:rsidR="005D040C" w:rsidRPr="00212EE3" w14:paraId="03927713"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EC8CF78" w14:textId="77777777" w:rsidR="005D040C" w:rsidRPr="00212EE3" w:rsidRDefault="005D040C" w:rsidP="00CA7D72">
            <w:pPr>
              <w:pStyle w:val="PSGnormal"/>
            </w:pPr>
            <w:r w:rsidRPr="00212EE3">
              <w:rPr>
                <w:rStyle w:val="CharStyle148"/>
                <w:rFonts w:ascii="Arial" w:hAnsi="Arial" w:cs="Arial"/>
              </w:rPr>
              <w:t>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8CC1403" w14:textId="77777777" w:rsidR="005D040C" w:rsidRPr="00212EE3" w:rsidRDefault="005D040C" w:rsidP="00CA7D72">
            <w:pPr>
              <w:pStyle w:val="PSGnormal"/>
            </w:pPr>
            <w:r w:rsidRPr="00212EE3">
              <w:rPr>
                <w:rStyle w:val="CharStyle148"/>
                <w:rFonts w:ascii="Arial" w:hAnsi="Arial" w:cs="Arial"/>
              </w:rPr>
              <w:t>-3,2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3828780E" w14:textId="77777777" w:rsidR="005D040C" w:rsidRPr="00212EE3" w:rsidRDefault="005D040C" w:rsidP="00CA7D72">
            <w:pPr>
              <w:pStyle w:val="PSGnormal"/>
            </w:pPr>
            <w:r w:rsidRPr="00212EE3">
              <w:rPr>
                <w:rStyle w:val="CharStyle148"/>
                <w:rFonts w:ascii="Arial" w:hAnsi="Arial" w:cs="Arial"/>
              </w:rPr>
              <w:t>32</w:t>
            </w:r>
          </w:p>
        </w:tc>
      </w:tr>
      <w:tr w:rsidR="005D040C" w:rsidRPr="00212EE3" w14:paraId="307E247A"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24EEBA0B" w14:textId="77777777" w:rsidR="005D040C" w:rsidRPr="00212EE3" w:rsidRDefault="005D040C" w:rsidP="00CA7D72">
            <w:pPr>
              <w:pStyle w:val="PSGnormal"/>
            </w:pPr>
            <w:r w:rsidRPr="00212EE3">
              <w:rPr>
                <w:rStyle w:val="CharStyle148"/>
                <w:rFonts w:ascii="Arial" w:hAnsi="Arial" w:cs="Arial"/>
              </w:rPr>
              <w:t>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7563FCED" w14:textId="77777777" w:rsidR="005D040C" w:rsidRPr="00212EE3" w:rsidRDefault="005D040C" w:rsidP="00CA7D72">
            <w:pPr>
              <w:pStyle w:val="PSGnormal"/>
            </w:pPr>
            <w:r w:rsidRPr="00212EE3">
              <w:rPr>
                <w:rStyle w:val="CharStyle148"/>
                <w:rFonts w:ascii="Arial" w:hAnsi="Arial" w:cs="Arial"/>
              </w:rPr>
              <w:t>-1,9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7EB1480" w14:textId="77777777" w:rsidR="005D040C" w:rsidRPr="00212EE3" w:rsidRDefault="005D040C" w:rsidP="00CA7D72">
            <w:pPr>
              <w:pStyle w:val="PSGnormal"/>
            </w:pPr>
            <w:r w:rsidRPr="00212EE3">
              <w:rPr>
                <w:rStyle w:val="CharStyle148"/>
                <w:rFonts w:ascii="Arial" w:hAnsi="Arial" w:cs="Arial"/>
              </w:rPr>
              <w:t>33</w:t>
            </w:r>
          </w:p>
        </w:tc>
      </w:tr>
      <w:tr w:rsidR="005D040C" w:rsidRPr="00212EE3" w14:paraId="204AF24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724A3C13" w14:textId="77777777" w:rsidR="005D040C" w:rsidRPr="00212EE3" w:rsidRDefault="005D040C" w:rsidP="00CA7D72">
            <w:pPr>
              <w:pStyle w:val="PSGnormal"/>
            </w:pPr>
            <w:r w:rsidRPr="00212EE3">
              <w:rPr>
                <w:rStyle w:val="CharStyle148"/>
                <w:rFonts w:ascii="Arial" w:hAnsi="Arial" w:cs="Arial"/>
              </w:rPr>
              <w:t>III.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4EFAA5A" w14:textId="77777777" w:rsidR="005D040C" w:rsidRPr="00212EE3" w:rsidRDefault="005D040C" w:rsidP="00CA7D72">
            <w:pPr>
              <w:pStyle w:val="PSGnormal"/>
            </w:pPr>
            <w:r w:rsidRPr="00212EE3">
              <w:rPr>
                <w:rStyle w:val="CharStyle148"/>
                <w:rFonts w:ascii="Arial" w:hAnsi="Arial" w:cs="Arial"/>
              </w:rPr>
              <w:t>2,2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9670581" w14:textId="77777777" w:rsidR="005D040C" w:rsidRPr="00212EE3" w:rsidRDefault="005D040C" w:rsidP="00CA7D72">
            <w:pPr>
              <w:pStyle w:val="PSGnormal"/>
            </w:pPr>
            <w:r w:rsidRPr="00212EE3">
              <w:rPr>
                <w:rStyle w:val="CharStyle148"/>
                <w:rFonts w:ascii="Arial" w:hAnsi="Arial" w:cs="Arial"/>
              </w:rPr>
              <w:t>27</w:t>
            </w:r>
          </w:p>
        </w:tc>
      </w:tr>
      <w:tr w:rsidR="005D040C" w:rsidRPr="00212EE3" w14:paraId="387FA558"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763DE535" w14:textId="77777777" w:rsidR="005D040C" w:rsidRPr="00212EE3" w:rsidRDefault="005D040C" w:rsidP="00CA7D72">
            <w:pPr>
              <w:pStyle w:val="PSGnormal"/>
            </w:pPr>
            <w:r w:rsidRPr="00212EE3">
              <w:rPr>
                <w:rStyle w:val="CharStyle148"/>
                <w:rFonts w:ascii="Arial" w:hAnsi="Arial" w:cs="Arial"/>
              </w:rPr>
              <w:t>IV.</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3F8F2AC6" w14:textId="77777777" w:rsidR="005D040C" w:rsidRPr="00212EE3" w:rsidRDefault="005D040C" w:rsidP="00CA7D72">
            <w:pPr>
              <w:pStyle w:val="PSGnormal"/>
            </w:pPr>
            <w:r w:rsidRPr="00212EE3">
              <w:rPr>
                <w:rStyle w:val="CharStyle148"/>
                <w:rFonts w:ascii="Arial" w:hAnsi="Arial" w:cs="Arial"/>
              </w:rPr>
              <w:t>7,3</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7268C5F8" w14:textId="77777777" w:rsidR="005D040C" w:rsidRPr="00212EE3" w:rsidRDefault="005D040C" w:rsidP="00CA7D72">
            <w:pPr>
              <w:pStyle w:val="PSGnormal"/>
            </w:pPr>
            <w:r w:rsidRPr="00212EE3">
              <w:rPr>
                <w:rStyle w:val="CharStyle148"/>
                <w:rFonts w:ascii="Arial" w:hAnsi="Arial" w:cs="Arial"/>
              </w:rPr>
              <w:t>39</w:t>
            </w:r>
          </w:p>
        </w:tc>
      </w:tr>
      <w:tr w:rsidR="005D040C" w:rsidRPr="00212EE3" w14:paraId="44F9ED09"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13F6EA54" w14:textId="77777777" w:rsidR="005D040C" w:rsidRPr="00212EE3" w:rsidRDefault="005D040C" w:rsidP="00CA7D72">
            <w:pPr>
              <w:pStyle w:val="PSGnormal"/>
            </w:pPr>
            <w:r w:rsidRPr="00212EE3">
              <w:rPr>
                <w:rStyle w:val="CharStyle148"/>
                <w:rFonts w:ascii="Arial" w:hAnsi="Arial" w:cs="Arial"/>
              </w:rPr>
              <w:t>V.</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2884554" w14:textId="77777777" w:rsidR="005D040C" w:rsidRPr="00212EE3" w:rsidRDefault="005D040C" w:rsidP="00CA7D72">
            <w:pPr>
              <w:pStyle w:val="PSGnormal"/>
            </w:pPr>
            <w:r w:rsidRPr="00212EE3">
              <w:rPr>
                <w:rStyle w:val="CharStyle148"/>
                <w:rFonts w:ascii="Arial" w:hAnsi="Arial" w:cs="Arial"/>
              </w:rPr>
              <w:t>12,5</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0D84C75" w14:textId="77777777" w:rsidR="005D040C" w:rsidRPr="00212EE3" w:rsidRDefault="005D040C" w:rsidP="00CA7D72">
            <w:pPr>
              <w:pStyle w:val="PSGnormal"/>
            </w:pPr>
            <w:r w:rsidRPr="00212EE3">
              <w:rPr>
                <w:rStyle w:val="CharStyle148"/>
                <w:rFonts w:ascii="Arial" w:hAnsi="Arial" w:cs="Arial"/>
              </w:rPr>
              <w:t>65</w:t>
            </w:r>
          </w:p>
        </w:tc>
      </w:tr>
      <w:tr w:rsidR="005D040C" w:rsidRPr="00212EE3" w14:paraId="3624348E"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43075C85" w14:textId="77777777" w:rsidR="005D040C" w:rsidRPr="00212EE3" w:rsidRDefault="005D040C" w:rsidP="00CA7D72">
            <w:pPr>
              <w:pStyle w:val="PSGnormal"/>
            </w:pPr>
            <w:r w:rsidRPr="00212EE3">
              <w:rPr>
                <w:rStyle w:val="CharStyle148"/>
                <w:rFonts w:ascii="Arial" w:hAnsi="Arial" w:cs="Arial"/>
              </w:rPr>
              <w:t>VI.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C752386" w14:textId="77777777" w:rsidR="005D040C" w:rsidRPr="00212EE3" w:rsidRDefault="005D040C" w:rsidP="00CA7D72">
            <w:pPr>
              <w:pStyle w:val="PSGnormal"/>
            </w:pPr>
            <w:r w:rsidRPr="00212EE3">
              <w:rPr>
                <w:rStyle w:val="CharStyle148"/>
                <w:rFonts w:ascii="Arial" w:hAnsi="Arial" w:cs="Arial"/>
              </w:rPr>
              <w:t>15,9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4E090EB" w14:textId="77777777" w:rsidR="005D040C" w:rsidRPr="00212EE3" w:rsidRDefault="005D040C" w:rsidP="00CA7D72">
            <w:pPr>
              <w:pStyle w:val="PSGnormal"/>
            </w:pPr>
            <w:r w:rsidRPr="00212EE3">
              <w:rPr>
                <w:rStyle w:val="CharStyle148"/>
                <w:rFonts w:ascii="Arial" w:hAnsi="Arial" w:cs="Arial"/>
              </w:rPr>
              <w:t>81</w:t>
            </w:r>
          </w:p>
        </w:tc>
      </w:tr>
      <w:tr w:rsidR="005D040C" w:rsidRPr="00212EE3" w14:paraId="5A6EFDDC"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2600F35F" w14:textId="77777777" w:rsidR="005D040C" w:rsidRPr="00212EE3" w:rsidRDefault="005D040C" w:rsidP="00CA7D72">
            <w:pPr>
              <w:pStyle w:val="PSGnormal"/>
            </w:pPr>
            <w:r w:rsidRPr="00212EE3">
              <w:rPr>
                <w:rStyle w:val="CharStyle148"/>
                <w:rFonts w:ascii="Arial" w:hAnsi="Arial" w:cs="Arial"/>
              </w:rPr>
              <w:t>VII.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D853771" w14:textId="77777777" w:rsidR="005D040C" w:rsidRPr="00212EE3" w:rsidRDefault="005D040C" w:rsidP="00CA7D72">
            <w:pPr>
              <w:pStyle w:val="PSGnormal"/>
            </w:pPr>
            <w:r w:rsidRPr="00212EE3">
              <w:rPr>
                <w:rStyle w:val="CharStyle148"/>
                <w:rFonts w:ascii="Arial" w:hAnsi="Arial" w:cs="Arial"/>
              </w:rPr>
              <w:t>17,6</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AAC98CE" w14:textId="77777777" w:rsidR="005D040C" w:rsidRPr="00212EE3" w:rsidRDefault="005D040C" w:rsidP="00CA7D72">
            <w:pPr>
              <w:pStyle w:val="PSGnormal"/>
            </w:pPr>
            <w:r w:rsidRPr="00212EE3">
              <w:rPr>
                <w:rStyle w:val="CharStyle148"/>
                <w:rFonts w:ascii="Arial" w:hAnsi="Arial" w:cs="Arial"/>
              </w:rPr>
              <w:t>87</w:t>
            </w:r>
          </w:p>
        </w:tc>
      </w:tr>
      <w:tr w:rsidR="005D040C" w:rsidRPr="00212EE3" w14:paraId="4A7357C0"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F0DD7C1" w14:textId="77777777" w:rsidR="005D040C" w:rsidRPr="00212EE3" w:rsidRDefault="005D040C" w:rsidP="00CA7D72">
            <w:pPr>
              <w:pStyle w:val="PSGnormal"/>
            </w:pPr>
            <w:r w:rsidRPr="00212EE3">
              <w:rPr>
                <w:rStyle w:val="CharStyle148"/>
                <w:rFonts w:ascii="Arial" w:hAnsi="Arial" w:cs="Arial"/>
              </w:rPr>
              <w:t>VIII.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11B0A77" w14:textId="77777777" w:rsidR="005D040C" w:rsidRPr="00212EE3" w:rsidRDefault="005D040C" w:rsidP="00CA7D72">
            <w:pPr>
              <w:pStyle w:val="PSGnormal"/>
            </w:pPr>
            <w:r w:rsidRPr="00212EE3">
              <w:rPr>
                <w:rStyle w:val="CharStyle148"/>
                <w:rFonts w:ascii="Arial" w:hAnsi="Arial" w:cs="Arial"/>
              </w:rPr>
              <w:t>16,8</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56D3ABF" w14:textId="77777777" w:rsidR="005D040C" w:rsidRPr="00212EE3" w:rsidRDefault="005D040C" w:rsidP="00CA7D72">
            <w:pPr>
              <w:pStyle w:val="PSGnormal"/>
            </w:pPr>
            <w:r w:rsidRPr="00212EE3">
              <w:rPr>
                <w:rStyle w:val="CharStyle148"/>
                <w:rFonts w:ascii="Arial" w:hAnsi="Arial" w:cs="Arial"/>
              </w:rPr>
              <w:t>71</w:t>
            </w:r>
          </w:p>
        </w:tc>
      </w:tr>
      <w:tr w:rsidR="005D040C" w:rsidRPr="00212EE3" w14:paraId="04CEABC2"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45FA4616" w14:textId="77777777" w:rsidR="005D040C" w:rsidRPr="00212EE3" w:rsidRDefault="005D040C" w:rsidP="00CA7D72">
            <w:pPr>
              <w:pStyle w:val="PSGnormal"/>
            </w:pPr>
            <w:r w:rsidRPr="00212EE3">
              <w:rPr>
                <w:rStyle w:val="CharStyle148"/>
                <w:rFonts w:ascii="Arial" w:hAnsi="Arial" w:cs="Arial"/>
              </w:rPr>
              <w:t>IX.</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D5F92B5" w14:textId="77777777" w:rsidR="005D040C" w:rsidRPr="00212EE3" w:rsidRDefault="005D040C" w:rsidP="00CA7D72">
            <w:pPr>
              <w:pStyle w:val="PSGnormal"/>
            </w:pPr>
            <w:r w:rsidRPr="00212EE3">
              <w:rPr>
                <w:rStyle w:val="CharStyle148"/>
                <w:rFonts w:ascii="Arial" w:hAnsi="Arial" w:cs="Arial"/>
              </w:rPr>
              <w:t>13,1</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68C05FE" w14:textId="77777777" w:rsidR="005D040C" w:rsidRPr="00212EE3" w:rsidRDefault="005D040C" w:rsidP="00CA7D72">
            <w:pPr>
              <w:pStyle w:val="PSGnormal"/>
            </w:pPr>
            <w:r w:rsidRPr="00212EE3">
              <w:rPr>
                <w:rStyle w:val="CharStyle148"/>
                <w:rFonts w:ascii="Arial" w:hAnsi="Arial" w:cs="Arial"/>
              </w:rPr>
              <w:t>45</w:t>
            </w:r>
          </w:p>
        </w:tc>
      </w:tr>
      <w:tr w:rsidR="005D040C" w:rsidRPr="00212EE3" w14:paraId="15B745B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079FD3B9" w14:textId="77777777" w:rsidR="005D040C" w:rsidRPr="00212EE3" w:rsidRDefault="005D040C" w:rsidP="00CA7D72">
            <w:pPr>
              <w:pStyle w:val="PSGnormal"/>
            </w:pPr>
            <w:r w:rsidRPr="00212EE3">
              <w:rPr>
                <w:rStyle w:val="CharStyle148"/>
                <w:rFonts w:ascii="Arial" w:hAnsi="Arial" w:cs="Arial"/>
              </w:rPr>
              <w:t>X.</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98A140F" w14:textId="77777777" w:rsidR="005D040C" w:rsidRPr="00212EE3" w:rsidRDefault="005D040C" w:rsidP="00CA7D72">
            <w:pPr>
              <w:pStyle w:val="PSGnormal"/>
            </w:pPr>
            <w:r w:rsidRPr="00212EE3">
              <w:rPr>
                <w:rStyle w:val="CharStyle148"/>
                <w:rFonts w:ascii="Arial" w:hAnsi="Arial" w:cs="Arial"/>
              </w:rPr>
              <w:t>7,6</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1305199" w14:textId="77777777" w:rsidR="005D040C" w:rsidRPr="00212EE3" w:rsidRDefault="005D040C" w:rsidP="00CA7D72">
            <w:pPr>
              <w:pStyle w:val="PSGnormal"/>
            </w:pPr>
            <w:r w:rsidRPr="00212EE3">
              <w:rPr>
                <w:rStyle w:val="CharStyle148"/>
                <w:rFonts w:ascii="Arial" w:hAnsi="Arial" w:cs="Arial"/>
              </w:rPr>
              <w:t>50</w:t>
            </w:r>
          </w:p>
        </w:tc>
      </w:tr>
      <w:tr w:rsidR="005D040C" w:rsidRPr="00212EE3" w14:paraId="6F9FE51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32FAE708" w14:textId="77777777" w:rsidR="005D040C" w:rsidRPr="00212EE3" w:rsidRDefault="005D040C" w:rsidP="00CA7D72">
            <w:pPr>
              <w:pStyle w:val="PSGnormal"/>
            </w:pPr>
            <w:r w:rsidRPr="00212EE3">
              <w:rPr>
                <w:rStyle w:val="CharStyle148"/>
                <w:rFonts w:ascii="Arial" w:hAnsi="Arial" w:cs="Arial"/>
              </w:rPr>
              <w:t>XI.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E7DFE6A" w14:textId="77777777" w:rsidR="005D040C" w:rsidRPr="00212EE3" w:rsidRDefault="005D040C" w:rsidP="00CA7D72">
            <w:pPr>
              <w:pStyle w:val="PSGnormal"/>
            </w:pPr>
            <w:r w:rsidRPr="00212EE3">
              <w:rPr>
                <w:rStyle w:val="CharStyle148"/>
                <w:rFonts w:ascii="Arial" w:hAnsi="Arial" w:cs="Arial"/>
              </w:rPr>
              <w:t>2,9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296008D" w14:textId="77777777" w:rsidR="005D040C" w:rsidRPr="00212EE3" w:rsidRDefault="005D040C" w:rsidP="00CA7D72">
            <w:pPr>
              <w:pStyle w:val="PSGnormal"/>
            </w:pPr>
            <w:r w:rsidRPr="00212EE3">
              <w:rPr>
                <w:rStyle w:val="CharStyle148"/>
                <w:rFonts w:ascii="Arial" w:hAnsi="Arial" w:cs="Arial"/>
              </w:rPr>
              <w:t>33</w:t>
            </w:r>
          </w:p>
        </w:tc>
      </w:tr>
      <w:tr w:rsidR="005D040C" w:rsidRPr="00212EE3" w14:paraId="6223A189"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4252C60" w14:textId="77777777" w:rsidR="005D040C" w:rsidRPr="00212EE3" w:rsidRDefault="005D040C" w:rsidP="00CA7D72">
            <w:pPr>
              <w:pStyle w:val="PSGnormal"/>
            </w:pPr>
            <w:r w:rsidRPr="00212EE3">
              <w:rPr>
                <w:rStyle w:val="CharStyle148"/>
                <w:rFonts w:ascii="Arial" w:hAnsi="Arial" w:cs="Arial"/>
              </w:rPr>
              <w:t>XII.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1244A8D" w14:textId="77777777" w:rsidR="005D040C" w:rsidRPr="00212EE3" w:rsidRDefault="005D040C" w:rsidP="00CA7D72">
            <w:pPr>
              <w:pStyle w:val="PSGnormal"/>
            </w:pPr>
            <w:r w:rsidRPr="00212EE3">
              <w:rPr>
                <w:rStyle w:val="CharStyle148"/>
                <w:rFonts w:ascii="Arial" w:hAnsi="Arial" w:cs="Arial"/>
              </w:rPr>
              <w:t>-1,2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84CB75F" w14:textId="77777777" w:rsidR="005D040C" w:rsidRPr="00212EE3" w:rsidRDefault="005D040C" w:rsidP="00CA7D72">
            <w:pPr>
              <w:pStyle w:val="PSGnormal"/>
            </w:pPr>
            <w:r w:rsidRPr="00212EE3">
              <w:rPr>
                <w:rStyle w:val="CharStyle148"/>
                <w:rFonts w:ascii="Arial" w:hAnsi="Arial" w:cs="Arial"/>
              </w:rPr>
              <w:t>35</w:t>
            </w:r>
          </w:p>
        </w:tc>
      </w:tr>
      <w:tr w:rsidR="005D040C" w:rsidRPr="00212EE3" w14:paraId="676AD5E6"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0BF8EAE6" w14:textId="77777777" w:rsidR="005D040C" w:rsidRPr="00212EE3" w:rsidRDefault="005D040C" w:rsidP="00CA7D72">
            <w:pPr>
              <w:pStyle w:val="PSGnormal"/>
            </w:pPr>
            <w:r w:rsidRPr="00212EE3">
              <w:rPr>
                <w:rStyle w:val="CharStyle137"/>
                <w:rFonts w:ascii="Arial" w:hAnsi="Arial" w:cs="Arial"/>
              </w:rPr>
              <w:lastRenderedPageBreak/>
              <w:t>Roční normál</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7584322" w14:textId="77777777" w:rsidR="005D040C" w:rsidRPr="00212EE3" w:rsidRDefault="005D040C" w:rsidP="00CA7D72">
            <w:pPr>
              <w:pStyle w:val="PSGnormal"/>
            </w:pPr>
            <w:r w:rsidRPr="00212EE3">
              <w:rPr>
                <w:rStyle w:val="CharStyle148"/>
                <w:rFonts w:ascii="Arial" w:hAnsi="Arial" w:cs="Arial"/>
              </w:rPr>
              <w:t>7,5° C</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014576D" w14:textId="77777777" w:rsidR="005D040C" w:rsidRPr="00212EE3" w:rsidRDefault="005D040C" w:rsidP="00CA7D72">
            <w:pPr>
              <w:pStyle w:val="PSGnormal"/>
            </w:pPr>
            <w:r w:rsidRPr="00212EE3">
              <w:rPr>
                <w:rStyle w:val="CharStyle148"/>
                <w:rFonts w:ascii="Arial" w:hAnsi="Arial" w:cs="Arial"/>
              </w:rPr>
              <w:t>599 mm</w:t>
            </w:r>
          </w:p>
        </w:tc>
      </w:tr>
    </w:tbl>
    <w:p w14:paraId="089CC894" w14:textId="77777777" w:rsidR="005D040C" w:rsidRPr="00212EE3" w:rsidRDefault="005D040C" w:rsidP="00CA7D72">
      <w:pPr>
        <w:rPr>
          <w:snapToGrid w:val="0"/>
        </w:rPr>
      </w:pPr>
    </w:p>
    <w:p w14:paraId="01C77816" w14:textId="77777777" w:rsidR="005D040C" w:rsidRPr="00212EE3" w:rsidRDefault="005D040C" w:rsidP="00CA7D72">
      <w:pPr>
        <w:rPr>
          <w:snapToGrid w:val="0"/>
        </w:rPr>
      </w:pPr>
      <w:r w:rsidRPr="00212EE3">
        <w:rPr>
          <w:snapToGrid w:val="0"/>
        </w:rPr>
        <w:t>Normály teplot a srážek uvedené v tabulce jsou za období 1961-1990 z meteorologických záznamů ze stanice ÚKZUZ v Měšicích.</w:t>
      </w:r>
    </w:p>
    <w:p w14:paraId="02175B99" w14:textId="77777777" w:rsidR="005D040C" w:rsidRPr="00212EE3" w:rsidRDefault="005D040C" w:rsidP="00CA7D72">
      <w:pPr>
        <w:rPr>
          <w:snapToGrid w:val="0"/>
        </w:rPr>
      </w:pPr>
      <w:r w:rsidRPr="00212EE3">
        <w:rPr>
          <w:snapToGrid w:val="0"/>
        </w:rPr>
        <w:t>Dostupné klimatické charakteristiky této oblasti jsou uvedeny v následující tabulce:</w:t>
      </w:r>
    </w:p>
    <w:tbl>
      <w:tblPr>
        <w:tblW w:w="7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51"/>
        <w:gridCol w:w="2835"/>
      </w:tblGrid>
      <w:tr w:rsidR="005D040C" w:rsidRPr="00212EE3" w14:paraId="0CFAC545"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521B261" w14:textId="77777777" w:rsidR="005D040C" w:rsidRPr="00212EE3" w:rsidRDefault="005D040C" w:rsidP="00CA7D72">
            <w:pPr>
              <w:pStyle w:val="PSGnormal"/>
            </w:pPr>
            <w:r w:rsidRPr="00212EE3">
              <w:rPr>
                <w:rStyle w:val="CharStyle137"/>
                <w:rFonts w:ascii="Arial" w:hAnsi="Arial"/>
              </w:rPr>
              <w:t>Parametr</w:t>
            </w:r>
          </w:p>
        </w:tc>
        <w:tc>
          <w:tcPr>
            <w:tcW w:w="2835"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8C51D1E" w14:textId="77777777" w:rsidR="005D040C" w:rsidRPr="00212EE3" w:rsidRDefault="005D040C" w:rsidP="00CA7D72">
            <w:pPr>
              <w:pStyle w:val="PSGnormal"/>
            </w:pPr>
            <w:r w:rsidRPr="00212EE3">
              <w:rPr>
                <w:rStyle w:val="CharStyle137"/>
                <w:rFonts w:ascii="Arial" w:hAnsi="Arial"/>
              </w:rPr>
              <w:t>Klimatická charakteristika</w:t>
            </w:r>
          </w:p>
        </w:tc>
      </w:tr>
      <w:tr w:rsidR="005D040C" w:rsidRPr="00212EE3" w14:paraId="1CEF3F3E"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B6E927B" w14:textId="77777777" w:rsidR="005D040C" w:rsidRPr="00212EE3" w:rsidRDefault="005D040C" w:rsidP="00CA7D72">
            <w:pPr>
              <w:pStyle w:val="PSGnormal"/>
            </w:pPr>
            <w:r w:rsidRPr="00212EE3">
              <w:rPr>
                <w:rStyle w:val="CharStyle148"/>
                <w:rFonts w:ascii="Arial" w:hAnsi="Arial"/>
              </w:rPr>
              <w:t>Počet letních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BF624D1" w14:textId="77777777" w:rsidR="005D040C" w:rsidRPr="00212EE3" w:rsidRDefault="005D040C" w:rsidP="00CA7D72">
            <w:pPr>
              <w:pStyle w:val="PSGnormal"/>
            </w:pPr>
            <w:r w:rsidRPr="00212EE3">
              <w:rPr>
                <w:rStyle w:val="CharStyle148"/>
                <w:rFonts w:ascii="Arial" w:hAnsi="Arial"/>
              </w:rPr>
              <w:t>40 - 50</w:t>
            </w:r>
          </w:p>
        </w:tc>
      </w:tr>
      <w:tr w:rsidR="005D040C" w:rsidRPr="00212EE3" w14:paraId="78206901"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159F4C8" w14:textId="77777777" w:rsidR="005D040C" w:rsidRPr="00212EE3" w:rsidRDefault="005D040C" w:rsidP="00CA7D72">
            <w:pPr>
              <w:pStyle w:val="PSGnormal"/>
            </w:pPr>
            <w:r w:rsidRPr="00212EE3">
              <w:rPr>
                <w:rStyle w:val="CharStyle148"/>
                <w:rFonts w:ascii="Arial" w:hAnsi="Arial"/>
              </w:rPr>
              <w:t>Počet dní s průměrnou teplotou 10°C a více</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3106C88" w14:textId="77777777" w:rsidR="005D040C" w:rsidRPr="00212EE3" w:rsidRDefault="005D040C" w:rsidP="00CA7D72">
            <w:pPr>
              <w:pStyle w:val="PSGnormal"/>
            </w:pPr>
            <w:r w:rsidRPr="00212EE3">
              <w:rPr>
                <w:rStyle w:val="CharStyle148"/>
                <w:rFonts w:ascii="Arial" w:hAnsi="Arial"/>
              </w:rPr>
              <w:t>140 - 160</w:t>
            </w:r>
          </w:p>
        </w:tc>
      </w:tr>
      <w:tr w:rsidR="005D040C" w:rsidRPr="00212EE3" w14:paraId="5642414E"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E695622" w14:textId="77777777" w:rsidR="005D040C" w:rsidRPr="00212EE3" w:rsidRDefault="005D040C" w:rsidP="00CA7D72">
            <w:pPr>
              <w:pStyle w:val="PSGnormal"/>
              <w:rPr>
                <w:rStyle w:val="CharStyle148"/>
                <w:rFonts w:ascii="Arial" w:hAnsi="Arial"/>
              </w:rPr>
            </w:pPr>
            <w:r w:rsidRPr="00212EE3">
              <w:rPr>
                <w:rStyle w:val="CharStyle148"/>
                <w:rFonts w:ascii="Arial" w:hAnsi="Arial"/>
              </w:rPr>
              <w:t>Počet dnů s průměrnou denní teplotou 0° C a vyšší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A1A191C" w14:textId="77777777" w:rsidR="005D040C" w:rsidRPr="00212EE3" w:rsidRDefault="005D040C" w:rsidP="00CA7D72">
            <w:pPr>
              <w:pStyle w:val="PSGnormal"/>
              <w:rPr>
                <w:rStyle w:val="CharStyle148"/>
                <w:rFonts w:ascii="Arial" w:hAnsi="Arial"/>
              </w:rPr>
            </w:pPr>
            <w:r w:rsidRPr="00212EE3">
              <w:rPr>
                <w:rStyle w:val="CharStyle148"/>
                <w:rFonts w:ascii="Arial" w:hAnsi="Arial"/>
              </w:rPr>
              <w:t>280-290</w:t>
            </w:r>
          </w:p>
        </w:tc>
      </w:tr>
      <w:tr w:rsidR="005D040C" w:rsidRPr="00212EE3" w14:paraId="72C313D4"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6D02A2C" w14:textId="77777777" w:rsidR="005D040C" w:rsidRPr="00212EE3" w:rsidRDefault="005D040C" w:rsidP="00CA7D72">
            <w:pPr>
              <w:pStyle w:val="PSGnormal"/>
            </w:pPr>
            <w:r w:rsidRPr="00212EE3">
              <w:rPr>
                <w:rStyle w:val="CharStyle148"/>
                <w:rFonts w:ascii="Arial" w:hAnsi="Arial"/>
              </w:rPr>
              <w:t>Počet dní s mrazem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AEEB5D9" w14:textId="77777777" w:rsidR="005D040C" w:rsidRPr="00212EE3" w:rsidRDefault="005D040C" w:rsidP="00CA7D72">
            <w:pPr>
              <w:pStyle w:val="PSGnormal"/>
            </w:pPr>
            <w:r w:rsidRPr="00212EE3">
              <w:rPr>
                <w:rStyle w:val="CharStyle148"/>
                <w:rFonts w:ascii="Arial" w:hAnsi="Arial"/>
              </w:rPr>
              <w:t>110 - 130</w:t>
            </w:r>
          </w:p>
        </w:tc>
      </w:tr>
      <w:tr w:rsidR="005D040C" w:rsidRPr="00212EE3" w14:paraId="2665B9E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0DCAF97" w14:textId="77777777" w:rsidR="005D040C" w:rsidRPr="00212EE3" w:rsidRDefault="005D040C" w:rsidP="00CA7D72">
            <w:pPr>
              <w:pStyle w:val="PSGnormal"/>
            </w:pPr>
            <w:r w:rsidRPr="00212EE3">
              <w:rPr>
                <w:rStyle w:val="CharStyle148"/>
                <w:rFonts w:ascii="Arial" w:hAnsi="Arial"/>
              </w:rPr>
              <w:t>Počet ledových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D490C32" w14:textId="77777777" w:rsidR="005D040C" w:rsidRPr="00212EE3" w:rsidRDefault="005D040C" w:rsidP="00CA7D72">
            <w:pPr>
              <w:pStyle w:val="PSGnormal"/>
            </w:pPr>
            <w:r w:rsidRPr="00212EE3">
              <w:rPr>
                <w:rStyle w:val="CharStyle148"/>
                <w:rFonts w:ascii="Arial" w:hAnsi="Arial"/>
              </w:rPr>
              <w:t>30 - 40</w:t>
            </w:r>
          </w:p>
        </w:tc>
      </w:tr>
      <w:tr w:rsidR="005D040C" w:rsidRPr="00212EE3" w14:paraId="54B71B6B"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79A71F8" w14:textId="77777777" w:rsidR="005D040C" w:rsidRPr="00212EE3" w:rsidRDefault="005D040C" w:rsidP="00CA7D72">
            <w:pPr>
              <w:pStyle w:val="PSGnormal"/>
            </w:pPr>
            <w:r w:rsidRPr="00212EE3">
              <w:rPr>
                <w:rStyle w:val="CharStyle148"/>
                <w:rFonts w:ascii="Arial" w:hAnsi="Arial"/>
              </w:rPr>
              <w:t>Průměrná lednová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B130BC3" w14:textId="77B7CA39" w:rsidR="005D040C" w:rsidRPr="00212EE3" w:rsidRDefault="005D040C" w:rsidP="00CA7D72">
            <w:pPr>
              <w:pStyle w:val="PSGnormal"/>
            </w:pPr>
            <w:r w:rsidRPr="00212EE3">
              <w:rPr>
                <w:rStyle w:val="CharStyle148"/>
                <w:rFonts w:ascii="Arial" w:hAnsi="Arial"/>
              </w:rPr>
              <w:t xml:space="preserve">-2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-3</w:t>
            </w:r>
          </w:p>
        </w:tc>
      </w:tr>
      <w:tr w:rsidR="005D040C" w:rsidRPr="00212EE3" w14:paraId="5901A83F"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FA3C126" w14:textId="77777777" w:rsidR="005D040C" w:rsidRPr="00212EE3" w:rsidRDefault="005D040C" w:rsidP="00CA7D72">
            <w:pPr>
              <w:pStyle w:val="PSGnormal"/>
            </w:pPr>
            <w:r w:rsidRPr="00212EE3">
              <w:rPr>
                <w:rStyle w:val="CharStyle148"/>
                <w:rFonts w:ascii="Arial" w:hAnsi="Arial"/>
              </w:rPr>
              <w:t>Průměrná červencová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8358A27" w14:textId="60D5DDEC" w:rsidR="005D040C" w:rsidRPr="00212EE3" w:rsidRDefault="005D040C" w:rsidP="00CA7D72">
            <w:pPr>
              <w:pStyle w:val="PSGnormal"/>
            </w:pPr>
            <w:r w:rsidRPr="00212EE3">
              <w:rPr>
                <w:rStyle w:val="CharStyle148"/>
                <w:rFonts w:ascii="Arial" w:hAnsi="Arial"/>
              </w:rPr>
              <w:t xml:space="preserve">17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18</w:t>
            </w:r>
          </w:p>
        </w:tc>
      </w:tr>
      <w:tr w:rsidR="005D040C" w:rsidRPr="00212EE3" w14:paraId="5066F939"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FA06DED" w14:textId="77777777" w:rsidR="005D040C" w:rsidRPr="00212EE3" w:rsidRDefault="005D040C" w:rsidP="00CA7D72">
            <w:pPr>
              <w:pStyle w:val="PSGnormal"/>
            </w:pPr>
            <w:r w:rsidRPr="00212EE3">
              <w:rPr>
                <w:rStyle w:val="CharStyle148"/>
                <w:rFonts w:ascii="Arial" w:hAnsi="Arial"/>
              </w:rPr>
              <w:t>Průměrná dubnová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8A5EC4C" w14:textId="07AF9243" w:rsidR="005D040C" w:rsidRPr="00212EE3" w:rsidRDefault="005D040C" w:rsidP="00CA7D72">
            <w:pPr>
              <w:pStyle w:val="PSGnormal"/>
            </w:pPr>
            <w:r w:rsidRPr="00212EE3">
              <w:rPr>
                <w:rStyle w:val="CharStyle148"/>
                <w:rFonts w:ascii="Arial" w:hAnsi="Arial"/>
              </w:rPr>
              <w:t xml:space="preserve">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8</w:t>
            </w:r>
          </w:p>
        </w:tc>
      </w:tr>
      <w:tr w:rsidR="005D040C" w:rsidRPr="00212EE3" w14:paraId="4EF6023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1973E2D7" w14:textId="77777777" w:rsidR="005D040C" w:rsidRPr="00212EE3" w:rsidRDefault="005D040C" w:rsidP="00CA7D72">
            <w:pPr>
              <w:pStyle w:val="PSGnormal"/>
            </w:pPr>
            <w:r w:rsidRPr="00212EE3">
              <w:rPr>
                <w:rStyle w:val="CharStyle148"/>
                <w:rFonts w:ascii="Arial" w:hAnsi="Arial"/>
              </w:rPr>
              <w:t>Průměrná říjnová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0DD21180" w14:textId="758ABA8D" w:rsidR="005D040C" w:rsidRPr="00212EE3" w:rsidRDefault="005D040C" w:rsidP="00CA7D72">
            <w:pPr>
              <w:pStyle w:val="PSGnormal"/>
            </w:pPr>
            <w:r w:rsidRPr="00212EE3">
              <w:rPr>
                <w:rStyle w:val="CharStyle148"/>
                <w:rFonts w:ascii="Arial" w:hAnsi="Arial"/>
              </w:rPr>
              <w:t xml:space="preserve">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8</w:t>
            </w:r>
          </w:p>
        </w:tc>
      </w:tr>
      <w:tr w:rsidR="005D040C" w:rsidRPr="00212EE3" w14:paraId="7C0F9402"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EC0B47A" w14:textId="77777777" w:rsidR="005D040C" w:rsidRPr="00212EE3" w:rsidRDefault="005D040C" w:rsidP="00CA7D72">
            <w:pPr>
              <w:pStyle w:val="PSGnormal"/>
            </w:pPr>
            <w:r w:rsidRPr="00212EE3">
              <w:rPr>
                <w:rStyle w:val="CharStyle148"/>
                <w:rFonts w:ascii="Arial" w:hAnsi="Arial"/>
              </w:rPr>
              <w:t>Průměrný počet dní se srážkami 1 mm a více</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51D88FC0" w14:textId="77777777" w:rsidR="005D040C" w:rsidRPr="00212EE3" w:rsidRDefault="005D040C" w:rsidP="00CA7D72">
            <w:pPr>
              <w:pStyle w:val="PSGnormal"/>
            </w:pPr>
            <w:r w:rsidRPr="00212EE3">
              <w:rPr>
                <w:rStyle w:val="CharStyle148"/>
                <w:rFonts w:ascii="Arial" w:hAnsi="Arial"/>
              </w:rPr>
              <w:t>90 - 100</w:t>
            </w:r>
          </w:p>
        </w:tc>
      </w:tr>
      <w:tr w:rsidR="005D040C" w:rsidRPr="00212EE3" w14:paraId="1222E45A"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7CAE1A11" w14:textId="77777777" w:rsidR="005D040C" w:rsidRPr="00212EE3" w:rsidRDefault="005D040C" w:rsidP="00CA7D72">
            <w:pPr>
              <w:pStyle w:val="PSGnormal"/>
            </w:pPr>
            <w:r w:rsidRPr="00212EE3">
              <w:rPr>
                <w:rStyle w:val="CharStyle148"/>
                <w:rFonts w:ascii="Arial" w:hAnsi="Arial"/>
              </w:rPr>
              <w:t>Suma srážek ve vegetačním období (mm)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E2AFC6E" w14:textId="77777777" w:rsidR="005D040C" w:rsidRPr="00212EE3" w:rsidRDefault="005D040C" w:rsidP="00CA7D72">
            <w:pPr>
              <w:pStyle w:val="PSGnormal"/>
            </w:pPr>
            <w:r w:rsidRPr="00212EE3">
              <w:rPr>
                <w:rStyle w:val="CharStyle148"/>
                <w:rFonts w:ascii="Arial" w:hAnsi="Arial"/>
              </w:rPr>
              <w:t>350 - 400</w:t>
            </w:r>
          </w:p>
        </w:tc>
      </w:tr>
      <w:tr w:rsidR="005D040C" w:rsidRPr="00212EE3" w14:paraId="195D7380"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5F9F02BF" w14:textId="77777777" w:rsidR="005D040C" w:rsidRPr="00212EE3" w:rsidRDefault="005D040C" w:rsidP="00CA7D72">
            <w:pPr>
              <w:pStyle w:val="PSGnormal"/>
            </w:pPr>
            <w:r w:rsidRPr="00212EE3">
              <w:rPr>
                <w:rStyle w:val="CharStyle148"/>
                <w:rFonts w:ascii="Arial" w:hAnsi="Arial"/>
              </w:rPr>
              <w:t>Suma srážek v zimním období (mm)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239401C" w14:textId="77777777" w:rsidR="005D040C" w:rsidRPr="00212EE3" w:rsidRDefault="005D040C" w:rsidP="00CA7D72">
            <w:pPr>
              <w:pStyle w:val="PSGnormal"/>
            </w:pPr>
            <w:r w:rsidRPr="00212EE3">
              <w:rPr>
                <w:rStyle w:val="CharStyle148"/>
                <w:rFonts w:ascii="Arial" w:hAnsi="Arial"/>
              </w:rPr>
              <w:t>200 - 250</w:t>
            </w:r>
          </w:p>
        </w:tc>
      </w:tr>
      <w:tr w:rsidR="005D040C" w:rsidRPr="00212EE3" w14:paraId="2980FE4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3124BCC2" w14:textId="77777777" w:rsidR="005D040C" w:rsidRPr="00212EE3" w:rsidRDefault="005D040C" w:rsidP="00CA7D72">
            <w:pPr>
              <w:pStyle w:val="PSGnormal"/>
            </w:pPr>
            <w:r w:rsidRPr="00212EE3">
              <w:rPr>
                <w:rStyle w:val="CharStyle148"/>
                <w:rFonts w:ascii="Arial" w:hAnsi="Arial"/>
              </w:rPr>
              <w:t>Počet dní se sněhovou pokrývkou</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96A2E59" w14:textId="77777777" w:rsidR="005D040C" w:rsidRPr="00212EE3" w:rsidRDefault="005D040C" w:rsidP="00CA7D72">
            <w:pPr>
              <w:pStyle w:val="PSGnormal"/>
            </w:pPr>
            <w:r w:rsidRPr="00212EE3">
              <w:rPr>
                <w:rStyle w:val="CharStyle148"/>
                <w:rFonts w:ascii="Arial" w:hAnsi="Arial"/>
              </w:rPr>
              <w:t>50 - 60</w:t>
            </w:r>
          </w:p>
        </w:tc>
      </w:tr>
      <w:tr w:rsidR="005D040C" w:rsidRPr="00212EE3" w14:paraId="45C4FBC0"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54A88E03" w14:textId="77777777" w:rsidR="005D040C" w:rsidRPr="00212EE3" w:rsidRDefault="005D040C" w:rsidP="00CA7D72">
            <w:pPr>
              <w:pStyle w:val="PSGnormal"/>
            </w:pPr>
            <w:r w:rsidRPr="00212EE3">
              <w:rPr>
                <w:rStyle w:val="CharStyle148"/>
                <w:rFonts w:ascii="Arial" w:hAnsi="Arial"/>
              </w:rPr>
              <w:t>Počet zatažených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15CF236" w14:textId="77777777" w:rsidR="005D040C" w:rsidRPr="00212EE3" w:rsidRDefault="005D040C" w:rsidP="00CA7D72">
            <w:pPr>
              <w:pStyle w:val="PSGnormal"/>
            </w:pPr>
            <w:r w:rsidRPr="00212EE3">
              <w:rPr>
                <w:rStyle w:val="CharStyle148"/>
                <w:rFonts w:ascii="Arial" w:hAnsi="Arial"/>
              </w:rPr>
              <w:t>120 - 150</w:t>
            </w:r>
          </w:p>
        </w:tc>
      </w:tr>
      <w:tr w:rsidR="005D040C" w:rsidRPr="00212EE3" w14:paraId="6962F447"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30FAD170" w14:textId="77777777" w:rsidR="005D040C" w:rsidRPr="00212EE3" w:rsidRDefault="005D040C" w:rsidP="00CA7D72">
            <w:pPr>
              <w:pStyle w:val="PSGnormal"/>
            </w:pPr>
            <w:r w:rsidRPr="00212EE3">
              <w:rPr>
                <w:rStyle w:val="CharStyle148"/>
                <w:rFonts w:ascii="Arial" w:hAnsi="Arial"/>
              </w:rPr>
              <w:t>Počet jasných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141839D" w14:textId="77777777" w:rsidR="005D040C" w:rsidRPr="00212EE3" w:rsidRDefault="005D040C" w:rsidP="00CA7D72">
            <w:pPr>
              <w:pStyle w:val="PSGnormal"/>
            </w:pPr>
            <w:r w:rsidRPr="00212EE3">
              <w:rPr>
                <w:rStyle w:val="CharStyle148"/>
                <w:rFonts w:ascii="Arial" w:hAnsi="Arial"/>
              </w:rPr>
              <w:t>40 - 50</w:t>
            </w:r>
          </w:p>
        </w:tc>
      </w:tr>
    </w:tbl>
    <w:p w14:paraId="14422442" w14:textId="77777777" w:rsidR="005D040C" w:rsidRPr="00212EE3" w:rsidRDefault="005D040C" w:rsidP="00CA7D72">
      <w:pPr>
        <w:rPr>
          <w:snapToGrid w:val="0"/>
        </w:rPr>
      </w:pPr>
    </w:p>
    <w:p w14:paraId="4875B0FF" w14:textId="77777777" w:rsidR="005D040C" w:rsidRPr="00212EE3" w:rsidRDefault="005D040C" w:rsidP="00CA7D72">
      <w:pPr>
        <w:rPr>
          <w:snapToGrid w:val="0"/>
        </w:rPr>
      </w:pPr>
      <w:r w:rsidRPr="00212EE3">
        <w:rPr>
          <w:snapToGrid w:val="0"/>
        </w:rPr>
        <w:t>Na území převládá severozápadní větrné proudění (17,9 %), dále jihovýchodní (13,9 %). Naopak proudění východní (5,5 %) a jižní (7,1 %) vykazuje nejnižších hodnot.</w:t>
      </w:r>
    </w:p>
    <w:p w14:paraId="6614093E" w14:textId="2BA68740" w:rsidR="005D040C" w:rsidRPr="00212EE3" w:rsidRDefault="005D040C" w:rsidP="00CA7D72">
      <w:pPr>
        <w:rPr>
          <w:snapToGrid w:val="0"/>
        </w:rPr>
      </w:pPr>
      <w:r w:rsidRPr="00212EE3">
        <w:rPr>
          <w:snapToGrid w:val="0"/>
        </w:rPr>
        <w:t xml:space="preserve">Klimatické a imisní podmínky v oblasti odpovídají středoevropskému klimatickému pásmu a nevyžadují zvýšené nároky na dodávané zařízení. Je potřebné zohlednit případné skladování komponentů </w:t>
      </w:r>
      <w:r w:rsidRPr="00927948">
        <w:rPr>
          <w:smallCaps/>
          <w:snapToGrid w:val="0"/>
        </w:rPr>
        <w:t>díla</w:t>
      </w:r>
      <w:r w:rsidRPr="00212EE3">
        <w:rPr>
          <w:snapToGrid w:val="0"/>
        </w:rPr>
        <w:t xml:space="preserve"> na otevřeném venkovním prostranství před jejich montáží.</w:t>
      </w:r>
    </w:p>
    <w:p w14:paraId="631763DE" w14:textId="77777777" w:rsidR="005D040C" w:rsidRPr="00212EE3" w:rsidRDefault="005D040C" w:rsidP="00CA7D72">
      <w:pPr>
        <w:rPr>
          <w:snapToGrid w:val="0"/>
        </w:rPr>
      </w:pPr>
      <w:r w:rsidRPr="00212EE3">
        <w:rPr>
          <w:snapToGrid w:val="0"/>
        </w:rPr>
        <w:t>Stupeň korozní agresivity atmosféry:</w:t>
      </w:r>
    </w:p>
    <w:p w14:paraId="135F35B6" w14:textId="291608D7" w:rsidR="005D040C" w:rsidRPr="00212EE3" w:rsidRDefault="005D040C" w:rsidP="00CA7D72">
      <w:pPr>
        <w:rPr>
          <w:snapToGrid w:val="0"/>
        </w:rPr>
      </w:pPr>
      <w:r w:rsidRPr="00212EE3">
        <w:rPr>
          <w:snapToGrid w:val="0"/>
        </w:rPr>
        <w:t>Podle posledních dostupných údajů hydrometeorologického ústavu je v posuzované lokalitě průměrná roční úroveň znečištění SO</w:t>
      </w:r>
      <w:r w:rsidRPr="00212EE3">
        <w:rPr>
          <w:snapToGrid w:val="0"/>
          <w:vertAlign w:val="subscript"/>
        </w:rPr>
        <w:t>2</w:t>
      </w:r>
      <w:r w:rsidR="009A685E" w:rsidRPr="00212EE3">
        <w:rPr>
          <w:snapToGrid w:val="0"/>
        </w:rPr>
        <w:t xml:space="preserve"> </w:t>
      </w:r>
      <w:r w:rsidRPr="00212EE3">
        <w:rPr>
          <w:snapToGrid w:val="0"/>
        </w:rPr>
        <w:t>8 μg/m</w:t>
      </w:r>
      <w:r w:rsidRPr="00212EE3">
        <w:rPr>
          <w:snapToGrid w:val="0"/>
          <w:vertAlign w:val="superscript"/>
        </w:rPr>
        <w:t>3</w:t>
      </w:r>
      <w:r w:rsidRPr="00212EE3">
        <w:rPr>
          <w:snapToGrid w:val="0"/>
        </w:rPr>
        <w:t xml:space="preserve">. </w:t>
      </w:r>
    </w:p>
    <w:p w14:paraId="469C3679" w14:textId="4A4C9754" w:rsidR="005D040C" w:rsidRPr="00B75CE0" w:rsidRDefault="005D040C" w:rsidP="00CA7D72">
      <w:pPr>
        <w:rPr>
          <w:snapToGrid w:val="0"/>
        </w:rPr>
      </w:pPr>
      <w:r w:rsidRPr="00212EE3">
        <w:rPr>
          <w:snapToGrid w:val="0"/>
        </w:rPr>
        <w:t xml:space="preserve">Tomuto znečištění odpovídá podle ČSN </w:t>
      </w:r>
      <w:r w:rsidR="009D5AEB" w:rsidRPr="00212EE3">
        <w:rPr>
          <w:snapToGrid w:val="0"/>
        </w:rPr>
        <w:t xml:space="preserve">EN </w:t>
      </w:r>
      <w:r w:rsidR="00F70D53" w:rsidRPr="00212EE3">
        <w:rPr>
          <w:snapToGrid w:val="0"/>
        </w:rPr>
        <w:t xml:space="preserve">ISO </w:t>
      </w:r>
      <w:r w:rsidRPr="00212EE3">
        <w:rPr>
          <w:snapToGrid w:val="0"/>
        </w:rPr>
        <w:t xml:space="preserve">9223 stupeň korozní agresivity: </w:t>
      </w:r>
      <w:r w:rsidRPr="00212EE3">
        <w:rPr>
          <w:b/>
          <w:snapToGrid w:val="0"/>
        </w:rPr>
        <w:t>C3</w:t>
      </w:r>
      <w:r w:rsidRPr="00212EE3">
        <w:rPr>
          <w:snapToGrid w:val="0"/>
        </w:rPr>
        <w:t>.</w:t>
      </w:r>
    </w:p>
    <w:p w14:paraId="680726B1" w14:textId="3CFE3240" w:rsidR="009569FC" w:rsidRPr="00212EE3" w:rsidRDefault="003A0AF0" w:rsidP="003A0AF0">
      <w:pPr>
        <w:pStyle w:val="Nadpis3"/>
        <w:numPr>
          <w:ilvl w:val="0"/>
          <w:numId w:val="0"/>
        </w:numPr>
        <w:ind w:left="1134" w:hanging="1134"/>
      </w:pPr>
      <w:r w:rsidRPr="00212EE3">
        <w:t>1.3.6</w:t>
      </w:r>
      <w:r w:rsidRPr="00212EE3">
        <w:tab/>
      </w:r>
      <w:r w:rsidR="009569FC" w:rsidRPr="00212EE3">
        <w:t>Projektová omezení vyplývající z polohy STAVBY</w:t>
      </w:r>
    </w:p>
    <w:p w14:paraId="75644836" w14:textId="440CC53F" w:rsidR="009569FC" w:rsidRPr="00212EE3" w:rsidRDefault="009569FC" w:rsidP="00CA7D72">
      <w:r w:rsidRPr="00212EE3">
        <w:t xml:space="preserve">Technické řešení </w:t>
      </w:r>
      <w:r w:rsidR="00650413" w:rsidRPr="00212EE3">
        <w:rPr>
          <w:smallCaps/>
        </w:rPr>
        <w:t>d</w:t>
      </w:r>
      <w:r w:rsidR="005E687B" w:rsidRPr="00212EE3">
        <w:rPr>
          <w:smallCaps/>
        </w:rPr>
        <w:t>íla</w:t>
      </w:r>
      <w:r w:rsidRPr="00212EE3">
        <w:t xml:space="preserve"> a způsob jeho realizace musí respektovat veškerá omezení daná umístěním </w:t>
      </w:r>
      <w:r w:rsidR="00EE603D" w:rsidRPr="00212EE3">
        <w:rPr>
          <w:smallCaps/>
        </w:rPr>
        <w:t>d</w:t>
      </w:r>
      <w:r w:rsidR="005E687B" w:rsidRPr="00212EE3">
        <w:rPr>
          <w:smallCaps/>
        </w:rPr>
        <w:t>íla</w:t>
      </w:r>
      <w:r w:rsidRPr="00212EE3">
        <w:t xml:space="preserve"> uvnitř areálu provozované </w:t>
      </w:r>
      <w:r w:rsidR="00C53A22">
        <w:t>T</w:t>
      </w:r>
      <w:r w:rsidRPr="00212EE3">
        <w:t>eplárny, zejména pak omezení vyplývající:</w:t>
      </w:r>
    </w:p>
    <w:p w14:paraId="23333FBF" w14:textId="2685BB42" w:rsidR="009569F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 xml:space="preserve">Z dispozičních omezení vyplývajících z umístění a řešení stávajících budov a prostor </w:t>
      </w:r>
      <w:r w:rsidR="00C53A22">
        <w:rPr>
          <w:lang w:val="cs-CZ"/>
        </w:rPr>
        <w:t>T</w:t>
      </w:r>
      <w:r w:rsidR="009569FC" w:rsidRPr="00212EE3">
        <w:t xml:space="preserve">eplárny a existujících sítí v areálu </w:t>
      </w:r>
      <w:r w:rsidR="00C53A22">
        <w:rPr>
          <w:lang w:val="cs-CZ"/>
        </w:rPr>
        <w:t>T</w:t>
      </w:r>
      <w:r w:rsidR="009569FC" w:rsidRPr="00212EE3">
        <w:t>eplárny.</w:t>
      </w:r>
    </w:p>
    <w:p w14:paraId="00214D3F" w14:textId="229E1B3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existujícího řešení navazujících technologií (vč. elektro, </w:t>
      </w:r>
      <w:r w:rsidR="00F80ED1" w:rsidRPr="00212EE3">
        <w:t>ASŘTP</w:t>
      </w:r>
      <w:r w:rsidR="009569FC" w:rsidRPr="00212EE3">
        <w:t xml:space="preserve"> a dalších slaboproudých rozvodů, jako je požární signalizace, telefonní rozvody, kamerové systémy apod.).</w:t>
      </w:r>
    </w:p>
    <w:p w14:paraId="189D089C" w14:textId="08AE527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 existujících ochranných pásem.</w:t>
      </w:r>
    </w:p>
    <w:p w14:paraId="5B600E48" w14:textId="11DDE53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existujících klimatických a seismických podmínek v místě realizace </w:t>
      </w:r>
      <w:r w:rsidR="00EE603D" w:rsidRPr="00212EE3">
        <w:rPr>
          <w:smallCaps/>
        </w:rPr>
        <w:t>d</w:t>
      </w:r>
      <w:r w:rsidR="005E687B" w:rsidRPr="00212EE3">
        <w:rPr>
          <w:smallCaps/>
        </w:rPr>
        <w:t>íla</w:t>
      </w:r>
      <w:r w:rsidR="009569FC" w:rsidRPr="00212EE3">
        <w:t>.</w:t>
      </w:r>
    </w:p>
    <w:p w14:paraId="0F10BE8D" w14:textId="7F44EA4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 existujících nebo plánovaných komunikací a přístupových cest.</w:t>
      </w:r>
    </w:p>
    <w:p w14:paraId="106ADD79" w14:textId="04F327A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nutnosti realizovat </w:t>
      </w:r>
      <w:r w:rsidR="00EE603D" w:rsidRPr="00212EE3">
        <w:rPr>
          <w:smallCaps/>
        </w:rPr>
        <w:t>d</w:t>
      </w:r>
      <w:r w:rsidR="005E687B" w:rsidRPr="00212EE3">
        <w:rPr>
          <w:smallCaps/>
        </w:rPr>
        <w:t>ílo</w:t>
      </w:r>
      <w:r w:rsidR="009569FC" w:rsidRPr="00212EE3">
        <w:t xml:space="preserve"> bez omezení provozu </w:t>
      </w:r>
      <w:r w:rsidR="001B1502">
        <w:rPr>
          <w:lang w:val="cs-CZ"/>
        </w:rPr>
        <w:t>T</w:t>
      </w:r>
      <w:r w:rsidR="009569FC" w:rsidRPr="00212EE3">
        <w:t xml:space="preserve">eplárny mimo určených časů pro připojení </w:t>
      </w:r>
      <w:r w:rsidR="00EE603D" w:rsidRPr="00212EE3">
        <w:rPr>
          <w:smallCaps/>
        </w:rPr>
        <w:t>d</w:t>
      </w:r>
      <w:r w:rsidR="005E687B" w:rsidRPr="00212EE3">
        <w:rPr>
          <w:smallCaps/>
        </w:rPr>
        <w:t>íla</w:t>
      </w:r>
      <w:r w:rsidR="009569FC" w:rsidRPr="00212EE3">
        <w:t xml:space="preserve"> na stávající technologie. Nesmí proto dojít k situacím, kdy bude </w:t>
      </w:r>
      <w:r w:rsidR="00EE603D" w:rsidRPr="00212EE3">
        <w:rPr>
          <w:smallCaps/>
        </w:rPr>
        <w:t>o</w:t>
      </w:r>
      <w:r w:rsidR="00CC65C3" w:rsidRPr="00212EE3">
        <w:rPr>
          <w:smallCaps/>
        </w:rPr>
        <w:t>bjednatel</w:t>
      </w:r>
      <w:r w:rsidR="009569FC" w:rsidRPr="00212EE3">
        <w:rPr>
          <w:smallCaps/>
        </w:rPr>
        <w:t xml:space="preserve"> </w:t>
      </w:r>
      <w:r w:rsidR="009569FC" w:rsidRPr="00212EE3">
        <w:t xml:space="preserve">nucen poruchově odstavovat zařízení nebo snižovat produkci vlivem nevhodných činností </w:t>
      </w:r>
      <w:r w:rsidR="00EE603D" w:rsidRPr="00212EE3">
        <w:rPr>
          <w:smallCaps/>
        </w:rPr>
        <w:t>z</w:t>
      </w:r>
      <w:r w:rsidR="006F0DAD" w:rsidRPr="00212EE3">
        <w:rPr>
          <w:smallCaps/>
        </w:rPr>
        <w:t>hotovitele</w:t>
      </w:r>
      <w:r w:rsidR="009569FC" w:rsidRPr="00212EE3">
        <w:rPr>
          <w:smallCaps/>
        </w:rPr>
        <w:t>.</w:t>
      </w:r>
      <w:r w:rsidR="000D2855" w:rsidRPr="00212EE3">
        <w:rPr>
          <w:smallCaps/>
        </w:rPr>
        <w:t xml:space="preserve"> </w:t>
      </w:r>
      <w:r w:rsidR="000D2855" w:rsidRPr="00212EE3">
        <w:t>Během výstavby nebude přerušen provoz stávajících zařízení. Veškeré propojení nové a stávající technologie bude provedeno v plánovaných odstávkách stávající technologie.</w:t>
      </w:r>
    </w:p>
    <w:p w14:paraId="6EBF31E9" w14:textId="1DACB046" w:rsidR="000D285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D2855" w:rsidRPr="00212EE3">
        <w:t>Z</w:t>
      </w:r>
      <w:r w:rsidR="00C3256E" w:rsidRPr="00212EE3">
        <w:rPr>
          <w:lang w:val="cs-CZ"/>
        </w:rPr>
        <w:t xml:space="preserve"> nutnosti </w:t>
      </w:r>
      <w:r w:rsidR="000D2855" w:rsidRPr="00212EE3">
        <w:t>zamez</w:t>
      </w:r>
      <w:r w:rsidR="00C3256E" w:rsidRPr="00212EE3">
        <w:rPr>
          <w:lang w:val="cs-CZ"/>
        </w:rPr>
        <w:t xml:space="preserve">it </w:t>
      </w:r>
      <w:r w:rsidR="000D2855" w:rsidRPr="00212EE3">
        <w:t xml:space="preserve">prašnost z výstavby nové technologie a propojování stávající a nové technologie. </w:t>
      </w:r>
    </w:p>
    <w:p w14:paraId="37EAB85F" w14:textId="755D770A" w:rsidR="008669D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pravidel souvisejících s bezpečností a vyplývajících z platných norem a předpisů a relevantních řídících aktů </w:t>
      </w:r>
      <w:r w:rsidR="00EE603D" w:rsidRPr="00212EE3">
        <w:rPr>
          <w:smallCaps/>
        </w:rPr>
        <w:t>o</w:t>
      </w:r>
      <w:r w:rsidR="00CC65C3" w:rsidRPr="00212EE3">
        <w:rPr>
          <w:smallCaps/>
        </w:rPr>
        <w:t>bjednatel</w:t>
      </w:r>
      <w:r w:rsidR="006F0DAD" w:rsidRPr="00212EE3">
        <w:rPr>
          <w:smallCaps/>
        </w:rPr>
        <w:t>e</w:t>
      </w:r>
      <w:r w:rsidR="009569FC" w:rsidRPr="00212EE3">
        <w:t xml:space="preserve">, </w:t>
      </w:r>
    </w:p>
    <w:p w14:paraId="42AFF0C0" w14:textId="285238E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podmínek </w:t>
      </w:r>
      <w:r w:rsidR="009C270C" w:rsidRPr="00212EE3">
        <w:t>stanovis</w:t>
      </w:r>
      <w:r w:rsidR="006E2D46" w:rsidRPr="00212EE3">
        <w:t>ek</w:t>
      </w:r>
      <w:r w:rsidR="009569FC" w:rsidRPr="00212EE3">
        <w:t xml:space="preserve"> k dokumentaci </w:t>
      </w:r>
      <w:r w:rsidR="002B399C" w:rsidRPr="00212EE3">
        <w:t xml:space="preserve">pro územní </w:t>
      </w:r>
      <w:r w:rsidR="00CC1069" w:rsidRPr="00212EE3">
        <w:t xml:space="preserve">a stavební </w:t>
      </w:r>
      <w:r w:rsidR="002B399C" w:rsidRPr="00212EE3">
        <w:t>řízení a závěrů zjišťovacích řízení</w:t>
      </w:r>
      <w:r w:rsidR="009569FC" w:rsidRPr="00212EE3">
        <w:t xml:space="preserve"> s tím, že tam, kde jsou v této specifikaci uvedeny přísnější podmínky,</w:t>
      </w:r>
      <w:r w:rsidR="00266C60" w:rsidRPr="00212EE3">
        <w:t xml:space="preserve"> </w:t>
      </w:r>
      <w:r w:rsidR="009569FC" w:rsidRPr="00212EE3">
        <w:t>platí hodnoty uvedené v této specifikaci.</w:t>
      </w:r>
      <w:r w:rsidR="00473EB2" w:rsidRPr="00212EE3">
        <w:t xml:space="preserve"> </w:t>
      </w:r>
    </w:p>
    <w:p w14:paraId="72B3C03A" w14:textId="2A660EC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dalších podmínek, které existují v místě realizace </w:t>
      </w:r>
      <w:r w:rsidR="00EE603D" w:rsidRPr="00212EE3">
        <w:rPr>
          <w:smallCaps/>
        </w:rPr>
        <w:t>d</w:t>
      </w:r>
      <w:r w:rsidR="005E687B" w:rsidRPr="00212EE3">
        <w:rPr>
          <w:smallCaps/>
        </w:rPr>
        <w:t>íla</w:t>
      </w:r>
      <w:r w:rsidR="00A66EF8">
        <w:rPr>
          <w:smallCaps/>
          <w:lang w:val="cs-CZ"/>
        </w:rPr>
        <w:t xml:space="preserve"> </w:t>
      </w:r>
      <w:r w:rsidR="00A66EF8" w:rsidRPr="0055221B">
        <w:t>vč</w:t>
      </w:r>
      <w:r w:rsidR="00BB0C93">
        <w:rPr>
          <w:lang w:val="cs-CZ"/>
        </w:rPr>
        <w:t>.</w:t>
      </w:r>
      <w:r w:rsidR="005813D6">
        <w:rPr>
          <w:lang w:val="cs-CZ"/>
        </w:rPr>
        <w:t xml:space="preserve"> </w:t>
      </w:r>
      <w:r w:rsidR="000D09B1">
        <w:rPr>
          <w:lang w:val="cs-CZ"/>
        </w:rPr>
        <w:t>možnosti výskytu azbestu</w:t>
      </w:r>
      <w:r w:rsidR="009569FC" w:rsidRPr="00212EE3">
        <w:t>.</w:t>
      </w:r>
    </w:p>
    <w:p w14:paraId="083D4A1B" w14:textId="398B270E" w:rsidR="00BF133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F1339" w:rsidRPr="00212EE3">
        <w:t>Z podmínek ze změny IPPC</w:t>
      </w:r>
    </w:p>
    <w:p w14:paraId="74E26009" w14:textId="66A92EBD" w:rsidR="009569FC" w:rsidRPr="00212EE3" w:rsidRDefault="00A7220F" w:rsidP="00406C4A">
      <w:r w:rsidRPr="00212EE3">
        <w:t>P</w:t>
      </w:r>
      <w:r w:rsidR="009569FC" w:rsidRPr="00212EE3">
        <w:t>odrobnější údaje o výchozích a omezujících podmínkách v místě instalace, rozměrových, časových, kapacitních, organizačních, legislativních a technických omezeních jsou uvedeny dále v této specifikaci, zejména pak v kapitole 1</w:t>
      </w:r>
      <w:r w:rsidR="004E10FC" w:rsidRPr="00212EE3">
        <w:t>4</w:t>
      </w:r>
      <w:r w:rsidR="009569FC" w:rsidRPr="00212EE3">
        <w:t xml:space="preserve"> (Použité normy, právní a jiné předpisy) a v kapitole 1</w:t>
      </w:r>
      <w:r w:rsidR="004E10FC" w:rsidRPr="00212EE3">
        <w:t>5</w:t>
      </w:r>
      <w:r w:rsidR="009569FC" w:rsidRPr="00212EE3">
        <w:t xml:space="preserve"> (Údaje o </w:t>
      </w:r>
      <w:r w:rsidR="009569FC" w:rsidRPr="00212EE3">
        <w:rPr>
          <w:smallCaps/>
        </w:rPr>
        <w:t>staveništi</w:t>
      </w:r>
      <w:r w:rsidR="009569FC" w:rsidRPr="00212EE3">
        <w:t>).</w:t>
      </w:r>
    </w:p>
    <w:p w14:paraId="01972E13" w14:textId="3C2D9D74" w:rsidR="009569FC" w:rsidRPr="00212EE3" w:rsidRDefault="003A0AF0" w:rsidP="003A0AF0">
      <w:pPr>
        <w:pStyle w:val="Nadpis2"/>
        <w:numPr>
          <w:ilvl w:val="0"/>
          <w:numId w:val="0"/>
        </w:numPr>
        <w:ind w:left="1134" w:hanging="1134"/>
      </w:pPr>
      <w:r w:rsidRPr="00212EE3">
        <w:t>1.4</w:t>
      </w:r>
      <w:r w:rsidRPr="00212EE3">
        <w:tab/>
      </w:r>
      <w:r w:rsidR="009569FC" w:rsidRPr="00212EE3">
        <w:t>Technický popis výchozího stavu</w:t>
      </w:r>
      <w:r w:rsidR="004C1A0D" w:rsidRPr="00212EE3">
        <w:t xml:space="preserve"> </w:t>
      </w:r>
      <w:r w:rsidR="00CC6214">
        <w:t>T</w:t>
      </w:r>
      <w:r w:rsidR="004C1A0D" w:rsidRPr="00212EE3">
        <w:t>eplárny</w:t>
      </w:r>
    </w:p>
    <w:p w14:paraId="1A025EF3" w14:textId="4BC3F6DE" w:rsidR="00D9014F" w:rsidRPr="00B75CE0" w:rsidRDefault="00D9014F" w:rsidP="00CA7D72">
      <w:r w:rsidRPr="00212EE3">
        <w:t xml:space="preserve">Výchozím neboli stávajícím stavem je tímto míněn stav před započetím prací </w:t>
      </w:r>
      <w:r w:rsidR="00EE603D" w:rsidRPr="00EE603D">
        <w:rPr>
          <w:smallCaps/>
        </w:rPr>
        <w:t>zhotovitele</w:t>
      </w:r>
    </w:p>
    <w:p w14:paraId="6DB96ED5" w14:textId="4BC245FD" w:rsidR="00786C59" w:rsidRPr="00212EE3" w:rsidRDefault="00786C59" w:rsidP="00CA7D72">
      <w:r w:rsidRPr="00212EE3">
        <w:t xml:space="preserve">Teplárna byla postavena v šedesátých letech minulého století. V průběhu devadesátých let byla modernizována, proběhla instalace nového kondenzačního turbogenerátoru TG3 (1999). Mezi léty 2014 až 2016 byla </w:t>
      </w:r>
      <w:r w:rsidR="001B1502">
        <w:t>T</w:t>
      </w:r>
      <w:r w:rsidRPr="00212EE3">
        <w:t>eplárna ekologizována výstavb</w:t>
      </w:r>
      <w:r w:rsidR="000105F6">
        <w:t>o</w:t>
      </w:r>
      <w:r w:rsidRPr="00212EE3">
        <w:t>u nových uhelných kotlů, výstavbou kogeneračního zdroje na plyn a horkovodní stanice. Na plyn byl současně upraven i záložní kotel K4. V roce 2015 byla rekonstr</w:t>
      </w:r>
      <w:r w:rsidR="00F3680A">
        <w:t>u</w:t>
      </w:r>
      <w:r w:rsidRPr="00212EE3">
        <w:t>ována průtočná část TG3 za současného snížení výkonu.</w:t>
      </w:r>
    </w:p>
    <w:p w14:paraId="7DDDC465" w14:textId="4805D5E4" w:rsidR="00786C59" w:rsidRPr="00212EE3" w:rsidRDefault="00786C59" w:rsidP="00CA7D72">
      <w:r w:rsidRPr="00212EE3">
        <w:t xml:space="preserve">V letech 2018 až 2020 byly v rámci hlavního areálu </w:t>
      </w:r>
      <w:r w:rsidR="002F6E97">
        <w:t>T</w:t>
      </w:r>
      <w:r w:rsidRPr="00212EE3">
        <w:t>eplárny postupně instalovány nové technologie (</w:t>
      </w:r>
      <w:r w:rsidR="007B2199">
        <w:t>Zařízení na energetické využití plastových odpadů</w:t>
      </w:r>
      <w:r w:rsidRPr="00212EE3">
        <w:t>) a rozšiřovány stávající kapacity zdroje (bateriové úložiště a rozšíření kogeneračního zdroje na plyn). Mimo hlavní areál byl vybudován solární zdroj.</w:t>
      </w:r>
    </w:p>
    <w:p w14:paraId="0F43F6F1" w14:textId="3A12D507" w:rsidR="00D9014F" w:rsidRPr="00B75CE0" w:rsidRDefault="00786C59" w:rsidP="00CA7D72">
      <w:r w:rsidRPr="00212EE3">
        <w:t xml:space="preserve">V současné době tak hlavní palivovou základnu </w:t>
      </w:r>
      <w:r w:rsidR="002F6E97">
        <w:t>T</w:t>
      </w:r>
      <w:r w:rsidRPr="00212EE3">
        <w:t>eplárn</w:t>
      </w:r>
      <w:r w:rsidR="002F6E97">
        <w:t>y</w:t>
      </w:r>
      <w:r w:rsidRPr="00212EE3">
        <w:t xml:space="preserve"> tvoří hnědé uhlí a zemní plyn.</w:t>
      </w:r>
    </w:p>
    <w:p w14:paraId="35B19197" w14:textId="7F834C8C" w:rsidR="00CF3301" w:rsidRPr="00212EE3" w:rsidRDefault="00D9014F" w:rsidP="00CA7D72">
      <w:r w:rsidRPr="00212EE3">
        <w:t xml:space="preserve">Základní technologické schéma </w:t>
      </w:r>
      <w:r w:rsidR="002F6E97">
        <w:t>T</w:t>
      </w:r>
      <w:r w:rsidRPr="00212EE3">
        <w:t>eplárny AA15000R1001 je uvedeno v</w:t>
      </w:r>
      <w:r w:rsidR="00924B1E" w:rsidRPr="00212EE3">
        <w:t> </w:t>
      </w:r>
      <w:r w:rsidRPr="00212EE3">
        <w:t>Doplň</w:t>
      </w:r>
      <w:r w:rsidR="00924B1E" w:rsidRPr="00212EE3">
        <w:t>cích této</w:t>
      </w:r>
      <w:r w:rsidR="00117004" w:rsidRPr="00212EE3">
        <w:t xml:space="preserve"> </w:t>
      </w:r>
      <w:r w:rsidRPr="00212EE3">
        <w:t>Přílohy 1</w:t>
      </w:r>
      <w:r w:rsidR="00117004" w:rsidRPr="00212EE3">
        <w:t xml:space="preserve"> </w:t>
      </w:r>
      <w:r w:rsidR="00117004" w:rsidRPr="00212EE3">
        <w:rPr>
          <w:smallCaps/>
        </w:rPr>
        <w:t>smlouvy</w:t>
      </w:r>
      <w:r w:rsidRPr="00212EE3">
        <w:t xml:space="preserve">. </w:t>
      </w:r>
    </w:p>
    <w:p w14:paraId="0AD76FB7" w14:textId="34DCAE74" w:rsidR="00D9014F" w:rsidRPr="00B75CE0" w:rsidRDefault="00D9014F" w:rsidP="00CA7D72">
      <w:r w:rsidRPr="00212EE3">
        <w:t xml:space="preserve">Přehledové schéma </w:t>
      </w:r>
      <w:r w:rsidR="0027474D">
        <w:t>T</w:t>
      </w:r>
      <w:r w:rsidRPr="00212EE3">
        <w:t xml:space="preserve">eplárny </w:t>
      </w:r>
      <w:r w:rsidR="004B0175" w:rsidRPr="00212EE3">
        <w:t>AA15000R1003 je uvedeno v Doplň</w:t>
      </w:r>
      <w:r w:rsidR="00622F5C" w:rsidRPr="00212EE3">
        <w:t>cích</w:t>
      </w:r>
      <w:r w:rsidR="004B0175" w:rsidRPr="00212EE3">
        <w:t xml:space="preserve"> </w:t>
      </w:r>
      <w:r w:rsidR="00173FE6" w:rsidRPr="00212EE3">
        <w:t xml:space="preserve">této </w:t>
      </w:r>
      <w:r w:rsidR="004B0175" w:rsidRPr="00212EE3">
        <w:t>Přílohy 1</w:t>
      </w:r>
      <w:r w:rsidR="00173FE6" w:rsidRPr="00212EE3">
        <w:t xml:space="preserve"> </w:t>
      </w:r>
      <w:r w:rsidR="00173FE6" w:rsidRPr="00212EE3">
        <w:rPr>
          <w:smallCaps/>
        </w:rPr>
        <w:t>smlouvy</w:t>
      </w:r>
      <w:r w:rsidR="004B0175" w:rsidRPr="00212EE3">
        <w:t>.</w:t>
      </w:r>
      <w:r w:rsidR="009F6020" w:rsidRPr="00212EE3">
        <w:t xml:space="preserve"> Rozsah vyznačený na výkresu v revizních obláčcích nebyl do konc</w:t>
      </w:r>
      <w:r w:rsidR="00326447">
        <w:t>e</w:t>
      </w:r>
      <w:r w:rsidR="009F6020" w:rsidRPr="00212EE3">
        <w:t xml:space="preserve"> 12/2020 realizován.</w:t>
      </w:r>
    </w:p>
    <w:p w14:paraId="4B24E752" w14:textId="6AFB0CF9" w:rsidR="00A2717D" w:rsidRPr="00212EE3" w:rsidRDefault="003A0AF0" w:rsidP="003A0AF0">
      <w:pPr>
        <w:pStyle w:val="Nadpis3"/>
        <w:numPr>
          <w:ilvl w:val="0"/>
          <w:numId w:val="0"/>
        </w:numPr>
        <w:ind w:left="1134" w:hanging="1134"/>
      </w:pPr>
      <w:r w:rsidRPr="00212EE3">
        <w:lastRenderedPageBreak/>
        <w:t>1.4.1</w:t>
      </w:r>
      <w:r w:rsidRPr="00212EE3">
        <w:tab/>
      </w:r>
      <w:r w:rsidR="00660CC2" w:rsidRPr="00212EE3">
        <w:t>Stavební část</w:t>
      </w:r>
    </w:p>
    <w:p w14:paraId="0325849A" w14:textId="0278AFC0" w:rsidR="00DD4BDE" w:rsidRPr="00B02F62" w:rsidRDefault="003A0AF0" w:rsidP="003A0AF0">
      <w:pPr>
        <w:pStyle w:val="Nadpis4"/>
        <w:numPr>
          <w:ilvl w:val="0"/>
          <w:numId w:val="0"/>
        </w:numPr>
        <w:ind w:left="1276" w:hanging="1134"/>
      </w:pPr>
      <w:r w:rsidRPr="00B02F62">
        <w:t>1.4.1.1</w:t>
      </w:r>
      <w:r w:rsidRPr="00B02F62">
        <w:tab/>
      </w:r>
      <w:r w:rsidR="003B1FB0" w:rsidRPr="00D93581">
        <w:t xml:space="preserve">Stávající komín (souvisí s </w:t>
      </w:r>
      <w:r w:rsidR="003B1FB0">
        <w:t>SO</w:t>
      </w:r>
      <w:r w:rsidR="003B1FB0" w:rsidRPr="00D93581">
        <w:t xml:space="preserve"> </w:t>
      </w:r>
      <w:r w:rsidR="003B1FB0" w:rsidRPr="00B02F62">
        <w:t>03)</w:t>
      </w:r>
    </w:p>
    <w:p w14:paraId="45911A0D" w14:textId="40D33F05" w:rsidR="000368CC" w:rsidRPr="00212EE3" w:rsidRDefault="000368CC" w:rsidP="00CA7D72">
      <w:r w:rsidRPr="00212EE3">
        <w:t>Jedná se o tvárnicový betonový komín typu MONNOYER, kruhového půdorysu, výšky 100 m. Vnější průměr dříku v patě komínu je 7,44 m, vnější průměr dříku v koruně komínu je 4,66 m. Tloušťka dříku v patě komínu je 600 mm, tloušťka dříku vyzděného z betonových tvárnic je 340 mm a postupně přechází v tloušťku 180 mm v úrovni koruny komínu. V úrovni +31,20 m se nachází nepoužívaný železobetonový ochoz, nad kterým je o 200 mm výše proveden nový ocelový ochoz s podlahou z pororoštů. Další dva funkční železobetonové ochozy jsou v úrovni +67,25 m a +97,10 m. Na ochozech v úrovni +31,40 m a +67,25 m jsou instalovány anténní systémy.</w:t>
      </w:r>
    </w:p>
    <w:p w14:paraId="6AA13CD6" w14:textId="77777777" w:rsidR="000368CC" w:rsidRPr="00212EE3" w:rsidRDefault="000368CC" w:rsidP="00CA7D72">
      <w:r w:rsidRPr="00212EE3">
        <w:t>Komín je opatřen ochranným keramickým pouzdrem s izolací a dvojitou výsypkou. Výsypky jsou umístěny v železobetonové desce v úrovni +3,95 m, opatřeny keramickou vyzdívkou. Ochranné pouzdro je vyzděno od výsypek v úrovni +3,95 m a pokračuje ke koruně komínu. Po výšce je ochranné pouzdro rozděleno do 13 etáží, jednotlivé etáže jsou odděleny 12 dilatačními spárami. Dilatační spáry jsou od sebe vzdáleny cca 8,5 m, vzdálenost mezi korunou a první dilatační spárou je atypická cca 14,6 m a rovněž vzdálenost mezi druhou a třetí dilatační spárou je atypická cca 4,5 m (počítáno od koruny komínu). Keramické pouzdro je provedeno v tloušťkách (od úrovně +3,95 m směrem ke koruně komínu) 250, 200 a 150 mm, izolace mezi pouzdrem a dříkem je provedena v tloušťkách 100 a 50 mm. Od výsypek do výšky +10,3 m je průřez komínu rozdělen na poloviny tahovou příčkou vedenou od SV k JZ. Tahová příčka je založena na klenbě nad výsypkami komínu, provedena z cihel pravoúhlého formátu, šířky 250 mm.</w:t>
      </w:r>
    </w:p>
    <w:p w14:paraId="46A7CEF5" w14:textId="77777777" w:rsidR="000368CC" w:rsidRPr="00212EE3" w:rsidRDefault="000368CC" w:rsidP="00CA7D72">
      <w:r w:rsidRPr="00212EE3">
        <w:t>Komín je opatřen v úrovni paty vstupem pod železobetonovou desku výsypky o rozměrech 2,0 x 2,0 m, vstup je orámován železobetonovým monolitickým blokem.</w:t>
      </w:r>
    </w:p>
    <w:p w14:paraId="2EBB7874" w14:textId="56C39215" w:rsidR="000368CC" w:rsidRPr="00212EE3" w:rsidRDefault="000368CC" w:rsidP="00CA7D72">
      <w:r w:rsidRPr="00212EE3">
        <w:t>Dřík a ochranné pouzdro jsou v koruně komínu kryty betonovým věncem. Šířka věnce je 620 mm, výška věnce je 200 mm. Na betonovém věnci je proveden kryt koruny komínu z nerezového plechu tř. 17.348, tloušťky 2 mm.</w:t>
      </w:r>
    </w:p>
    <w:p w14:paraId="1D71E859" w14:textId="055968CF" w:rsidR="00BE6E10" w:rsidRPr="00212EE3" w:rsidRDefault="00BE6E10" w:rsidP="00BE6E10">
      <w:r w:rsidRPr="00212EE3">
        <w:t xml:space="preserve">Komín je nyní využíván zejména pro odvod spalin plynového kotle K4 a současně jako najížděcí a havarijní trasa uhelných kotlů. </w:t>
      </w:r>
    </w:p>
    <w:p w14:paraId="35EB50C2" w14:textId="07223B79" w:rsidR="00BE6E10" w:rsidRPr="00212EE3" w:rsidRDefault="00BE6E10" w:rsidP="00BE6E10">
      <w:r w:rsidRPr="00212EE3">
        <w:t>Poslední dostupná revizní zpráva komína – viz Doplňky této Přílohy 1 Smlouvy</w:t>
      </w:r>
      <w:r w:rsidR="00A27100">
        <w:t>.</w:t>
      </w:r>
    </w:p>
    <w:p w14:paraId="47503513" w14:textId="69EC0AA6" w:rsidR="00A27100" w:rsidRPr="00212EE3" w:rsidRDefault="00A27100" w:rsidP="00BE6E10">
      <w:r w:rsidRPr="00A27100">
        <w:t>Stávající překážkové osvětlení komína již nevyhovuje současným předpisům.</w:t>
      </w:r>
    </w:p>
    <w:p w14:paraId="6908BFBF" w14:textId="2343FE1F" w:rsidR="000368CC" w:rsidRPr="00212EE3" w:rsidRDefault="003A0AF0" w:rsidP="003A0AF0">
      <w:pPr>
        <w:pStyle w:val="Nadpis4"/>
        <w:numPr>
          <w:ilvl w:val="0"/>
          <w:numId w:val="0"/>
        </w:numPr>
        <w:ind w:left="1276" w:hanging="1134"/>
      </w:pPr>
      <w:r w:rsidRPr="00212EE3">
        <w:t>1.4.1.2</w:t>
      </w:r>
      <w:r w:rsidRPr="00212EE3">
        <w:tab/>
      </w:r>
      <w:r w:rsidR="000368CC" w:rsidRPr="00212EE3">
        <w:t>Stávající kotelna (souvisí s SO 04)</w:t>
      </w:r>
    </w:p>
    <w:p w14:paraId="2F885D91" w14:textId="111D59EE" w:rsidR="009F6020" w:rsidRPr="00212EE3" w:rsidRDefault="009F6020" w:rsidP="00CA7D72">
      <w:r w:rsidRPr="00212EE3">
        <w:t xml:space="preserve">Požární bezpečnostní řešení kotelny bylo řešeno podle bývalé normy ČSN 730760 </w:t>
      </w:r>
      <w:r w:rsidR="002D70D6" w:rsidRPr="00212EE3">
        <w:t>a odpovídá</w:t>
      </w:r>
      <w:r w:rsidRPr="00212EE3">
        <w:t xml:space="preserve"> době realizace. V</w:t>
      </w:r>
      <w:r w:rsidR="009A685E" w:rsidRPr="00212EE3">
        <w:t xml:space="preserve"> </w:t>
      </w:r>
      <w:r w:rsidRPr="00212EE3">
        <w:t>roce 2014 byly prostory kotelny modifikovány, v</w:t>
      </w:r>
      <w:r w:rsidR="009A685E" w:rsidRPr="00212EE3">
        <w:t xml:space="preserve"> </w:t>
      </w:r>
      <w:r w:rsidRPr="00212EE3">
        <w:t>souvislosti s</w:t>
      </w:r>
      <w:r w:rsidR="009A685E" w:rsidRPr="00212EE3">
        <w:t xml:space="preserve"> </w:t>
      </w:r>
      <w:r w:rsidRPr="00212EE3">
        <w:t>instalací nových kotlů K5,6 (za původní K2,3), v</w:t>
      </w:r>
      <w:r w:rsidR="009A685E" w:rsidRPr="00212EE3">
        <w:t xml:space="preserve"> </w:t>
      </w:r>
      <w:r w:rsidRPr="00212EE3">
        <w:t>souladu s</w:t>
      </w:r>
      <w:r w:rsidR="009A685E" w:rsidRPr="00212EE3">
        <w:t xml:space="preserve"> </w:t>
      </w:r>
      <w:r w:rsidRPr="00212EE3">
        <w:t>platnými normam</w:t>
      </w:r>
      <w:r w:rsidR="00A651E7">
        <w:t>i</w:t>
      </w:r>
      <w:r w:rsidRPr="00212EE3">
        <w:t xml:space="preserve"> ČSN 73 5120 (kotelny), ČSN 07 0703 (Plynové kotelny) a ČN 73 0834 (Změny staveb) a prostor kotelny byl z</w:t>
      </w:r>
      <w:r w:rsidR="009A685E" w:rsidRPr="00212EE3">
        <w:t xml:space="preserve"> </w:t>
      </w:r>
      <w:r w:rsidRPr="00212EE3">
        <w:t>hlediska PBŘ vyčleněn jako samostatný požární úsek v</w:t>
      </w:r>
      <w:r w:rsidR="009A685E" w:rsidRPr="00212EE3">
        <w:t xml:space="preserve"> </w:t>
      </w:r>
      <w:r w:rsidRPr="00212EE3">
        <w:t>objektu</w:t>
      </w:r>
      <w:r w:rsidR="009A685E" w:rsidRPr="00212EE3">
        <w:t xml:space="preserve"> </w:t>
      </w:r>
      <w:r w:rsidRPr="00212EE3">
        <w:t>původního uhelného HVB.</w:t>
      </w:r>
    </w:p>
    <w:p w14:paraId="1D7A4431" w14:textId="2E13930C" w:rsidR="009F6020" w:rsidRPr="00212EE3" w:rsidRDefault="009F6020" w:rsidP="00CA7D72">
      <w:r w:rsidRPr="00212EE3">
        <w:t xml:space="preserve">Zauhlovací bunkry jsou řešeny na jednotlivých </w:t>
      </w:r>
      <w:r w:rsidR="000368CC" w:rsidRPr="00212EE3">
        <w:t>pod</w:t>
      </w:r>
      <w:r w:rsidR="00C603C5" w:rsidRPr="00212EE3">
        <w:t>l</w:t>
      </w:r>
      <w:r w:rsidR="000368CC" w:rsidRPr="00212EE3">
        <w:t>aží</w:t>
      </w:r>
      <w:r w:rsidR="00B52E88" w:rsidRPr="00212EE3">
        <w:t>ch</w:t>
      </w:r>
      <w:r w:rsidRPr="00212EE3">
        <w:t xml:space="preserve"> ve střední části kotelny spolu s nádržemi na vodu a příslušnými obslužnými plošinami. Bunkry jsou železobetonové vyložené čedičovými deskami 20/20/3 (v částech navazujícími plechy výsypky) bez stropu. Základy -</w:t>
      </w:r>
      <w:r w:rsidR="00B667A3" w:rsidRPr="00212EE3">
        <w:t xml:space="preserve"> </w:t>
      </w:r>
      <w:r w:rsidRPr="00212EE3">
        <w:t>nosnými prvky pod uhelnými bunkry jsou železobetonové pasy – systém průvlakové konstrukce přecházející do komolé násypky a začleněné do nosné žb. stavby. Vstup do vlastních uhelných bunkrů je umožněn pouze spouštěním z otevřené násypné horní plochy pod zauhlovacími pa</w:t>
      </w:r>
      <w:r w:rsidR="00E262D3" w:rsidRPr="00212EE3">
        <w:t>s</w:t>
      </w:r>
      <w:r w:rsidRPr="00212EE3">
        <w:t xml:space="preserve">y, takže nejsou </w:t>
      </w:r>
      <w:r w:rsidR="00AF7FD2" w:rsidRPr="00212EE3">
        <w:t>zřízen</w:t>
      </w:r>
      <w:r w:rsidR="00AF7FD2">
        <w:t>a</w:t>
      </w:r>
      <w:r w:rsidR="00AF7FD2" w:rsidRPr="00212EE3">
        <w:t xml:space="preserve"> žádn</w:t>
      </w:r>
      <w:r w:rsidR="00AF7FD2">
        <w:t>á</w:t>
      </w:r>
      <w:r w:rsidR="00AF7FD2" w:rsidRPr="00212EE3">
        <w:t xml:space="preserve"> </w:t>
      </w:r>
      <w:r w:rsidRPr="00212EE3">
        <w:t>stupadla ani žebříky.</w:t>
      </w:r>
    </w:p>
    <w:p w14:paraId="7696CE56" w14:textId="3FFCFC6A" w:rsidR="009F6020" w:rsidRPr="00212EE3" w:rsidRDefault="009F6020" w:rsidP="00CA7D72">
      <w:r w:rsidRPr="00212EE3">
        <w:t xml:space="preserve">Původní zastřešení nad kotelnou je řešeno ocelovými plnostěnnými vazníky. Na ocelových vaznících je umístěn dřevěný střešní plášť (bednění na krokvích). Dřevěný podhled byl </w:t>
      </w:r>
      <w:r w:rsidRPr="00212EE3">
        <w:lastRenderedPageBreak/>
        <w:t xml:space="preserve">původně 2x </w:t>
      </w:r>
      <w:r w:rsidR="00956438" w:rsidRPr="00212EE3">
        <w:t>natřen</w:t>
      </w:r>
      <w:r w:rsidR="00262F01" w:rsidRPr="00212EE3">
        <w:t xml:space="preserve"> </w:t>
      </w:r>
      <w:r w:rsidRPr="00212EE3">
        <w:t>betogenem. Nad kotelnou byl průběžný větrací světlík dřevěné konstrukce opatřen regulačními klapkami. V</w:t>
      </w:r>
      <w:r w:rsidR="009A685E" w:rsidRPr="00212EE3">
        <w:t xml:space="preserve"> </w:t>
      </w:r>
      <w:r w:rsidRPr="00212EE3">
        <w:t>roce 2014 – 2015 došlo nad částí kotelny (instalace kotle K5 - 6) k</w:t>
      </w:r>
      <w:r w:rsidR="009A685E" w:rsidRPr="00212EE3">
        <w:t xml:space="preserve"> </w:t>
      </w:r>
      <w:r w:rsidRPr="00212EE3">
        <w:t>rekonstrukci s</w:t>
      </w:r>
      <w:r w:rsidR="004C7A90">
        <w:t>t</w:t>
      </w:r>
      <w:r w:rsidRPr="00212EE3">
        <w:t xml:space="preserve">řechy včetně střešního pláště a jeho nosné dřevěné konstrukce, včetně světlíku. Nad původním K1 zůstala původní střecha včetně zbytku původního </w:t>
      </w:r>
      <w:r w:rsidR="002F0CAA" w:rsidRPr="00212EE3">
        <w:t>podélného</w:t>
      </w:r>
      <w:r w:rsidRPr="00212EE3">
        <w:t xml:space="preserve"> světlíku dřevěné konstrukce s</w:t>
      </w:r>
      <w:r w:rsidR="009A685E" w:rsidRPr="00212EE3">
        <w:t xml:space="preserve"> </w:t>
      </w:r>
      <w:r w:rsidRPr="00212EE3">
        <w:t>postranními odvětrávacími žaluziemi.</w:t>
      </w:r>
    </w:p>
    <w:p w14:paraId="12769E79" w14:textId="2CCD2707" w:rsidR="009F6020" w:rsidRPr="00212EE3" w:rsidRDefault="009F6020" w:rsidP="00CA7D72">
      <w:r w:rsidRPr="00212EE3">
        <w:t>Konstrukce nové části střechy nad K5,6 je obdobná původní skladbě. Jedná se o plochou, pultovou jednoplášťovou střechu skládané konstrukce ve spádu 5,5</w:t>
      </w:r>
      <w:r w:rsidR="000554F4" w:rsidRPr="00212EE3">
        <w:t xml:space="preserve"> %</w:t>
      </w:r>
      <w:r w:rsidRPr="00212EE3">
        <w:t xml:space="preserve"> k podokapnímu žlabu. </w:t>
      </w:r>
      <w:r w:rsidR="00D976B4" w:rsidRPr="00212EE3">
        <w:t>Střecha</w:t>
      </w:r>
      <w:r w:rsidRPr="00212EE3">
        <w:t xml:space="preserve"> je navržena jako lehká, </w:t>
      </w:r>
      <w:r w:rsidR="00B25B45" w:rsidRPr="00212EE3">
        <w:t>jednoplášťová</w:t>
      </w:r>
      <w:r w:rsidRPr="00212EE3">
        <w:t xml:space="preserve">, skládané konstrukce. Nosnou </w:t>
      </w:r>
      <w:r w:rsidR="001928D5" w:rsidRPr="00212EE3">
        <w:t>částí</w:t>
      </w:r>
      <w:r w:rsidRPr="00212EE3">
        <w:t xml:space="preserve"> </w:t>
      </w:r>
      <w:r w:rsidR="002357DB" w:rsidRPr="00212EE3">
        <w:t>pláště</w:t>
      </w:r>
      <w:r w:rsidRPr="00212EE3">
        <w:t xml:space="preserve"> jsou </w:t>
      </w:r>
      <w:r w:rsidR="00032C50" w:rsidRPr="00212EE3">
        <w:t>dřevěné</w:t>
      </w:r>
      <w:r w:rsidRPr="00212EE3">
        <w:t xml:space="preserve"> stropnice 100/</w:t>
      </w:r>
      <w:r w:rsidR="00FB6701" w:rsidRPr="00212EE3">
        <w:t>120 mm</w:t>
      </w:r>
      <w:r w:rsidRPr="00212EE3">
        <w:t xml:space="preserve"> á=1,0</w:t>
      </w:r>
      <w:r w:rsidR="00AD4544">
        <w:t xml:space="preserve"> </w:t>
      </w:r>
      <w:r w:rsidRPr="00212EE3">
        <w:t>m s prkenným záklopem tl.25</w:t>
      </w:r>
      <w:r w:rsidR="00AD4544">
        <w:t xml:space="preserve"> </w:t>
      </w:r>
      <w:r w:rsidRPr="00212EE3">
        <w:t xml:space="preserve">mm. </w:t>
      </w:r>
      <w:r w:rsidR="00771989" w:rsidRPr="00212EE3">
        <w:t>Dřevěné</w:t>
      </w:r>
      <w:r w:rsidRPr="00212EE3">
        <w:t xml:space="preserve"> stropnice jsou kotveny k hornímu líci ocelových vaznic, resp. i k hornímu líc</w:t>
      </w:r>
      <w:r w:rsidR="00FC20CA">
        <w:t>i</w:t>
      </w:r>
      <w:r w:rsidRPr="00212EE3">
        <w:t xml:space="preserve"> hlavních </w:t>
      </w:r>
      <w:r w:rsidR="007C0ADB" w:rsidRPr="00212EE3">
        <w:t>průvlaků</w:t>
      </w:r>
      <w:r w:rsidRPr="00212EE3">
        <w:t xml:space="preserve"> pomocí platlí 5/90/100 (Ic.200) resp. 5/135/100 (IPE 270). Platle jsou k ocelovým vaznicím</w:t>
      </w:r>
      <w:r w:rsidR="00066968" w:rsidRPr="00212EE3">
        <w:t>,</w:t>
      </w:r>
      <w:r w:rsidRPr="00212EE3">
        <w:t xml:space="preserve"> resp. průvlakům přivařený koutovým oboustranným svarem c.5. </w:t>
      </w:r>
      <w:r w:rsidR="00974942">
        <w:t>D</w:t>
      </w:r>
      <w:r w:rsidR="00EE6CC2" w:rsidRPr="00212EE3">
        <w:t>řevěné</w:t>
      </w:r>
      <w:r w:rsidRPr="00212EE3">
        <w:t xml:space="preserve"> vaznice jsou svorníkem Ø8mm dl. 150</w:t>
      </w:r>
      <w:r w:rsidR="0007328F">
        <w:t xml:space="preserve"> </w:t>
      </w:r>
      <w:r w:rsidRPr="00212EE3">
        <w:t xml:space="preserve">mm spojeny s navařenou platlí. V </w:t>
      </w:r>
      <w:r w:rsidR="001223EA" w:rsidRPr="00212EE3">
        <w:t>místě</w:t>
      </w:r>
      <w:r w:rsidRPr="00212EE3">
        <w:t xml:space="preserve"> spoje dvou </w:t>
      </w:r>
      <w:r w:rsidR="00367613" w:rsidRPr="00212EE3">
        <w:t>dřevěných</w:t>
      </w:r>
      <w:r w:rsidRPr="00212EE3">
        <w:t xml:space="preserve"> vaznic je ocelová platle </w:t>
      </w:r>
      <w:r w:rsidR="00E0462D" w:rsidRPr="00212EE3">
        <w:t>uprostřed</w:t>
      </w:r>
      <w:r w:rsidRPr="00212EE3">
        <w:t>, spojení svorníkem Ø8mm dl. 250</w:t>
      </w:r>
      <w:r w:rsidR="009436F5">
        <w:t xml:space="preserve"> </w:t>
      </w:r>
      <w:r w:rsidRPr="00212EE3">
        <w:t xml:space="preserve">mm. Ve </w:t>
      </w:r>
      <w:r w:rsidR="00912563" w:rsidRPr="00212EE3">
        <w:t>skladbě</w:t>
      </w:r>
      <w:r w:rsidRPr="00212EE3">
        <w:t xml:space="preserve"> je dále parotěsná fólie, tepelná izolace z desek z minerálních vláken ISOVER S 2x tl. 50</w:t>
      </w:r>
      <w:r w:rsidR="009436F5">
        <w:t xml:space="preserve"> </w:t>
      </w:r>
      <w:r w:rsidRPr="00212EE3">
        <w:t xml:space="preserve">mm (křížem). Tepelná izolace je kotvená pozink. </w:t>
      </w:r>
      <w:r w:rsidR="004E606B" w:rsidRPr="00212EE3">
        <w:t>vruty</w:t>
      </w:r>
      <w:r w:rsidRPr="00212EE3">
        <w:t xml:space="preserve"> do teleskopické kotvy. </w:t>
      </w:r>
      <w:r w:rsidR="00AF6D89" w:rsidRPr="00212EE3">
        <w:t>Hydroizolační</w:t>
      </w:r>
      <w:r w:rsidRPr="00212EE3">
        <w:t xml:space="preserve"> vrstva je </w:t>
      </w:r>
      <w:r w:rsidR="008E5A14" w:rsidRPr="00212EE3">
        <w:t>tvořená</w:t>
      </w:r>
      <w:r w:rsidRPr="00212EE3">
        <w:t xml:space="preserve"> jednovrstvou membránou ze syntetické pryže FIRESTONE TL. 1,14mm. </w:t>
      </w:r>
      <w:r w:rsidR="00E85D49" w:rsidRPr="00212EE3">
        <w:t>Hydroizolační</w:t>
      </w:r>
      <w:r w:rsidRPr="00212EE3">
        <w:t xml:space="preserve"> vrstva je kotvena dle kotevního plánu výrobce FIRESTONE. </w:t>
      </w:r>
    </w:p>
    <w:p w14:paraId="6BAA4AB7" w14:textId="3F7717E2" w:rsidR="009F6020" w:rsidRPr="00212EE3" w:rsidRDefault="009F6020" w:rsidP="00CA7D72">
      <w:r w:rsidRPr="00212EE3">
        <w:t xml:space="preserve">V půdorysu střechy jsou vyznačeny pochůzné/komunikační trasy, provedené položením navíc pásu krytiny, odlišné barvy oproti ostatní ploše střechy. Trasy navazují na stávající lávku dřevěné konstrukce (tvaru palet), která je nad nerekonstruovanou částí střechy ponechána (nad kotlem č. 1 – K1). </w:t>
      </w:r>
    </w:p>
    <w:p w14:paraId="7F01489C" w14:textId="78B63DF1" w:rsidR="009F6020" w:rsidRPr="00212EE3" w:rsidRDefault="009F6020" w:rsidP="00CE3194">
      <w:pPr>
        <w:spacing w:after="0"/>
        <w:jc w:val="left"/>
      </w:pPr>
      <w:r w:rsidRPr="00212EE3">
        <w:t>Větrací světlíky sedlového tvaru nad kotlem K5 i 6 jsou nové ocelové konstrukce, kotvené do střešních vaznic. Opláštění (štítové stěny a částečně i podélné) je navrženo ze stěnových sendvičových panelů s jádrem z minerální vlny tl. 80</w:t>
      </w:r>
      <w:r w:rsidR="009A529E">
        <w:t xml:space="preserve"> </w:t>
      </w:r>
      <w:r w:rsidRPr="00212EE3">
        <w:t>mm, střecha světlíku je ze střešních sendvičových panelů, s vlnami/žebry v horním povrchu. Jejich tloušťka je 100</w:t>
      </w:r>
      <w:r w:rsidR="0048419D">
        <w:t xml:space="preserve"> </w:t>
      </w:r>
      <w:r w:rsidRPr="00212EE3">
        <w:t>mm. Z exteriéru jsou panely opatřeny povrchovou úpravou PLASTIZOL 200 (</w:t>
      </w:r>
      <w:proofErr w:type="gramStart"/>
      <w:r w:rsidRPr="00212EE3">
        <w:t>200</w:t>
      </w:r>
      <w:r w:rsidR="0048419D">
        <w:t xml:space="preserve"> </w:t>
      </w:r>
      <w:r w:rsidR="00222F33">
        <w:t xml:space="preserve"> </w:t>
      </w:r>
      <w:r w:rsidR="00222F33" w:rsidRPr="005F236D">
        <w:rPr>
          <w:color w:val="202122"/>
          <w:sz w:val="21"/>
          <w:szCs w:val="21"/>
        </w:rPr>
        <w:t>µm</w:t>
      </w:r>
      <w:r w:rsidRPr="00212EE3">
        <w:t>) v barevném</w:t>
      </w:r>
      <w:proofErr w:type="gramEnd"/>
      <w:r w:rsidRPr="00212EE3">
        <w:t xml:space="preserve"> odstínu RAL 7030-Kamenná šeď (vč. spojovacích prvků a doplňků). Na straně interiéru je POLYESTER (25 </w:t>
      </w:r>
      <w:r w:rsidR="009A529E" w:rsidRPr="00230885">
        <w:rPr>
          <w:color w:val="202122"/>
          <w:sz w:val="21"/>
          <w:szCs w:val="21"/>
        </w:rPr>
        <w:t>µm</w:t>
      </w:r>
      <w:r w:rsidRPr="00212EE3">
        <w:t xml:space="preserve">) v barevném odstínu RAL 9002 – Šedobílá. </w:t>
      </w:r>
    </w:p>
    <w:p w14:paraId="6F4B8BDE" w14:textId="77777777" w:rsidR="009F6020" w:rsidRPr="00212EE3" w:rsidRDefault="009F6020" w:rsidP="00CA7D72">
      <w:r w:rsidRPr="00212EE3">
        <w:t>Sendvičové panely jsou k ocelové konstrukci světlíku kotveny samořeznými šrouby a dokompletovány pomocí systémových prvků a typových lemování.</w:t>
      </w:r>
    </w:p>
    <w:p w14:paraId="4041C5F3" w14:textId="2B9CF44D" w:rsidR="009F6020" w:rsidRPr="00212EE3" w:rsidRDefault="009F6020" w:rsidP="00CA7D72">
      <w:r w:rsidRPr="00212EE3">
        <w:t>Střechou světlíku (u K5,6) prostupuje technologická konstrukce tlumiče odfuku páry o průměru cca 1800</w:t>
      </w:r>
      <w:r w:rsidR="000E0409">
        <w:t xml:space="preserve"> </w:t>
      </w:r>
      <w:r w:rsidRPr="00212EE3">
        <w:t xml:space="preserve">mm, která je od stavebních konstrukcí zcela </w:t>
      </w:r>
      <w:r w:rsidR="00D12B94" w:rsidRPr="00212EE3">
        <w:t>oddilatov</w:t>
      </w:r>
      <w:r w:rsidR="00D12B94">
        <w:t>á</w:t>
      </w:r>
      <w:r w:rsidR="00D12B94" w:rsidRPr="00212EE3">
        <w:t>n</w:t>
      </w:r>
      <w:r w:rsidR="00D12B94">
        <w:t>a</w:t>
      </w:r>
      <w:r w:rsidRPr="00212EE3">
        <w:t>. Oplechování v oblouku je řešeno vějířovitým nastřiháváním lemu, detail je doplněn natavením asfaltového pásu, zajištěného nerezovým páskem.</w:t>
      </w:r>
    </w:p>
    <w:p w14:paraId="3653D052" w14:textId="3F5500C5" w:rsidR="009F6020" w:rsidRPr="00212EE3" w:rsidRDefault="009F6020" w:rsidP="00CA7D72">
      <w:r w:rsidRPr="00212EE3">
        <w:t>V nejvyšším místě každého větracího světlíku je ve štítové stěně (co nejblíže k hřebenu) proveden trvale otevřený otvor (ø80</w:t>
      </w:r>
      <w:r w:rsidR="002B3E75">
        <w:t xml:space="preserve"> </w:t>
      </w:r>
      <w:r w:rsidRPr="00212EE3">
        <w:t xml:space="preserve">mm s mřížkou) z důvodu zabránění hromadění plynu pod stropem. Ze stejného důvodu jsou ve střeše </w:t>
      </w:r>
      <w:r w:rsidRPr="00875C48">
        <w:t>podél bun</w:t>
      </w:r>
      <w:r w:rsidR="004A1073" w:rsidRPr="00875C48">
        <w:t>kr</w:t>
      </w:r>
      <w:r w:rsidRPr="00992F81">
        <w:t>ové stavby</w:t>
      </w:r>
      <w:r w:rsidRPr="00212EE3">
        <w:t xml:space="preserve"> v jednotlivých polích mezi hlavními vazníky čtyři odvětrávací hlavice, každá o průměru 150</w:t>
      </w:r>
      <w:r w:rsidR="002B3E75">
        <w:t xml:space="preserve"> </w:t>
      </w:r>
      <w:r w:rsidRPr="00212EE3">
        <w:t xml:space="preserve">mm, jen v úrovni K5,6. </w:t>
      </w:r>
    </w:p>
    <w:p w14:paraId="486BB9D9" w14:textId="28A1CA13" w:rsidR="009F6020" w:rsidRPr="00212EE3" w:rsidRDefault="009F6020" w:rsidP="00CA7D72">
      <w:r w:rsidRPr="00212EE3">
        <w:t>Větrací světlík nad K5,6 je v podélných stěnách osazen celkem 12</w:t>
      </w:r>
      <w:r w:rsidR="002B3E75">
        <w:t xml:space="preserve"> </w:t>
      </w:r>
      <w:r w:rsidRPr="00212EE3">
        <w:t>ks vzduchotechnických klapek 1000/1250</w:t>
      </w:r>
      <w:r w:rsidR="000E0409">
        <w:t xml:space="preserve"> </w:t>
      </w:r>
      <w:r w:rsidRPr="00212EE3">
        <w:t>mm (hl.=250</w:t>
      </w:r>
      <w:r w:rsidR="000E0409">
        <w:t xml:space="preserve"> </w:t>
      </w:r>
      <w:r w:rsidRPr="00212EE3">
        <w:t>mm), před každou je protidešťová žaluzie. Klapky jsou od sebe v takové rozteči, aby bylo možné mezi ně situovat pákový mechanismus jejich otevírání (případně servopohon). Pomocné profily pro uchycení žaluzií a opláštění podélných stěn jsou součástí ocelové konstrukce světlíku</w:t>
      </w:r>
      <w:r w:rsidR="002B3E75">
        <w:t>.</w:t>
      </w:r>
      <w:r w:rsidRPr="00212EE3">
        <w:t xml:space="preserve"> </w:t>
      </w:r>
    </w:p>
    <w:p w14:paraId="67C58E6D" w14:textId="43EEEE32" w:rsidR="009F6020" w:rsidRPr="00212EE3" w:rsidRDefault="00F424ED" w:rsidP="00CA7D72">
      <w:r>
        <w:t>P</w:t>
      </w:r>
      <w:r w:rsidR="009F6020" w:rsidRPr="00212EE3">
        <w:t>odlaha v prostorách kotle K1 je zachována původní</w:t>
      </w:r>
      <w:r w:rsidR="00C031F0">
        <w:t>,</w:t>
      </w:r>
      <w:r w:rsidR="009F6020" w:rsidRPr="00212EE3">
        <w:t xml:space="preserve"> s včleněným kanálem</w:t>
      </w:r>
      <w:r w:rsidR="005B57C9" w:rsidRPr="005B57C9">
        <w:t xml:space="preserve"> </w:t>
      </w:r>
      <w:r w:rsidR="005B57C9" w:rsidRPr="00212EE3">
        <w:t>pro o</w:t>
      </w:r>
      <w:r w:rsidR="005B57C9">
        <w:t>d</w:t>
      </w:r>
      <w:r w:rsidR="005B57C9" w:rsidRPr="00212EE3">
        <w:t>běr popelovin</w:t>
      </w:r>
      <w:r w:rsidR="00B0356B" w:rsidRPr="00B0356B">
        <w:t xml:space="preserve"> </w:t>
      </w:r>
      <w:r w:rsidR="00B0356B" w:rsidRPr="00212EE3">
        <w:t>od všech tří</w:t>
      </w:r>
      <w:r w:rsidR="00B0356B" w:rsidRPr="00B0356B">
        <w:t xml:space="preserve"> </w:t>
      </w:r>
      <w:r w:rsidR="00B0356B" w:rsidRPr="00212EE3">
        <w:t>kotlů</w:t>
      </w:r>
      <w:r w:rsidR="00B0356B">
        <w:t>,</w:t>
      </w:r>
      <w:r w:rsidR="009F6020" w:rsidRPr="00212EE3">
        <w:t xml:space="preserve"> procházejícím celou kotelnou</w:t>
      </w:r>
      <w:r w:rsidR="00901097" w:rsidRPr="00212EE3">
        <w:t>. Je</w:t>
      </w:r>
      <w:r w:rsidR="009F6020" w:rsidRPr="00212EE3">
        <w:t xml:space="preserve"> složena z betonové mazaniny B 105 tl. 15</w:t>
      </w:r>
      <w:r w:rsidR="00ED5197">
        <w:t xml:space="preserve"> </w:t>
      </w:r>
      <w:r w:rsidR="009F6020" w:rsidRPr="00212EE3">
        <w:t xml:space="preserve">cm, na ní v 5 cm betonová mazanina B 135 na zavadlém povrchu cem. a zatřena ocelovým hladítkem. Kolem stěn je betonový podžlábek. V prostorách K5,6 byly povrchy rekonstruovány při instalaci těchto kotlů v duchu původních obdobných ponechaných povrchů u K1, včetně kanálu odvodu popelovin. Kanál je krytý rýhovaným </w:t>
      </w:r>
      <w:r w:rsidR="009F6020" w:rsidRPr="00212EE3">
        <w:lastRenderedPageBreak/>
        <w:t>plechem v lemování a je vyveden východní</w:t>
      </w:r>
      <w:r w:rsidR="009A685E" w:rsidRPr="00212EE3">
        <w:t xml:space="preserve"> </w:t>
      </w:r>
      <w:r w:rsidR="009F6020" w:rsidRPr="00212EE3">
        <w:t>stěnou kotelny do přesypu na vzestupné doprav</w:t>
      </w:r>
      <w:r w:rsidR="005102AF">
        <w:t>n</w:t>
      </w:r>
      <w:r w:rsidR="009F6020" w:rsidRPr="00212EE3">
        <w:t>í pasy vedoucí do věže popelovin (související</w:t>
      </w:r>
      <w:r w:rsidR="009A685E" w:rsidRPr="00212EE3">
        <w:t xml:space="preserve"> </w:t>
      </w:r>
      <w:r w:rsidR="009F6020" w:rsidRPr="00212EE3">
        <w:t xml:space="preserve">s SO 13 a zahrnující i popelové cesty mimo prostor </w:t>
      </w:r>
      <w:r w:rsidR="00487B3E" w:rsidRPr="00212EE3">
        <w:t>vlas</w:t>
      </w:r>
      <w:r w:rsidR="009F09FE" w:rsidRPr="00212EE3">
        <w:t>t</w:t>
      </w:r>
      <w:r w:rsidR="00487B3E" w:rsidRPr="00212EE3">
        <w:t>ní</w:t>
      </w:r>
      <w:r w:rsidR="009F09FE" w:rsidRPr="00212EE3">
        <w:t xml:space="preserve"> </w:t>
      </w:r>
      <w:r w:rsidR="00487B3E" w:rsidRPr="00212EE3">
        <w:t>kotelny</w:t>
      </w:r>
      <w:r w:rsidR="00A868BE">
        <w:t>)</w:t>
      </w:r>
      <w:r w:rsidR="009F6020" w:rsidRPr="00212EE3">
        <w:t>. Povrch</w:t>
      </w:r>
      <w:r w:rsidR="00A868BE">
        <w:t>y</w:t>
      </w:r>
      <w:r w:rsidR="009F6020" w:rsidRPr="00212EE3">
        <w:t xml:space="preserve"> podlah u K1 jsou poměrně porušené se zbytky dřívějších ponechaných a zřejmě nefunkčních prvků kolejiště</w:t>
      </w:r>
      <w:r w:rsidR="003C0EDF">
        <w:t>,</w:t>
      </w:r>
      <w:r w:rsidR="009F6020" w:rsidRPr="00212EE3">
        <w:t xml:space="preserve"> popřípadě jiných již odstraněných nadzemních částí zařízení.</w:t>
      </w:r>
    </w:p>
    <w:p w14:paraId="20F5C836" w14:textId="77777777" w:rsidR="009F6020" w:rsidRPr="00212EE3" w:rsidRDefault="009F6020" w:rsidP="00CA7D72">
      <w:r w:rsidRPr="00212EE3">
        <w:t xml:space="preserve">Při jihozápadním rohu kotelny je přilehlý stávající ocelový přístřešek se zpevněnou bet. plochou, vybavenou záchytnou vanou a dorazy pro ustavení přívěsu, využívaný dříve pro nouzový odvoz popelovin. </w:t>
      </w:r>
    </w:p>
    <w:p w14:paraId="184D8FC5" w14:textId="279BDA29" w:rsidR="009F6020" w:rsidRPr="00212EE3" w:rsidRDefault="009F6020" w:rsidP="00CA7D72">
      <w:r w:rsidRPr="00212EE3">
        <w:t>Bližší dispoziční, konstrukční a materiálové skladby jsou zřejmé z výkresových příloh (</w:t>
      </w:r>
      <w:r w:rsidR="009F09FE" w:rsidRPr="00212EE3">
        <w:t xml:space="preserve">viz Doplňky této Přílohy 1 </w:t>
      </w:r>
      <w:r w:rsidR="009F09FE" w:rsidRPr="00212EE3">
        <w:rPr>
          <w:smallCaps/>
        </w:rPr>
        <w:t>smlouvy</w:t>
      </w:r>
      <w:r w:rsidRPr="00212EE3">
        <w:t>).</w:t>
      </w:r>
    </w:p>
    <w:p w14:paraId="0F200CC4" w14:textId="77777777" w:rsidR="00E50DED" w:rsidRDefault="00DB24D3" w:rsidP="00DB24D3">
      <w:r>
        <w:t>V prostorách kotelny K5 a K6 je instalováno nevyhovující osvětlení, které bylo zprovozněno v 70. letech minulého století, s výjimkou osvětlení plošin kotle K5 a K6, které bylo zprovozněno s uvedením kotlů K5 a K6 do provozu.</w:t>
      </w:r>
    </w:p>
    <w:p w14:paraId="46A9AFCA" w14:textId="55CD102C" w:rsidR="009F6020" w:rsidRPr="00B75CE0" w:rsidRDefault="009F6020" w:rsidP="00CA7D72">
      <w:r w:rsidRPr="00212EE3">
        <w:t>V prostorách kotelny K1 je stávající osvětlení zprovozněné v cca 70. letech minulého století a je určené k demontáži.</w:t>
      </w:r>
    </w:p>
    <w:p w14:paraId="643F5F89" w14:textId="058A3C9D" w:rsidR="000368CC" w:rsidRPr="00212EE3" w:rsidRDefault="003A0AF0" w:rsidP="003A0AF0">
      <w:pPr>
        <w:pStyle w:val="Nadpis4"/>
        <w:numPr>
          <w:ilvl w:val="0"/>
          <w:numId w:val="0"/>
        </w:numPr>
        <w:ind w:left="1276" w:hanging="1134"/>
      </w:pPr>
      <w:r w:rsidRPr="00212EE3">
        <w:t>1.4.1.3</w:t>
      </w:r>
      <w:r w:rsidRPr="00212EE3">
        <w:tab/>
      </w:r>
      <w:r w:rsidR="000368CC" w:rsidRPr="00212EE3">
        <w:t>Stávající uhelná skládka (souvisí s SO 07)</w:t>
      </w:r>
    </w:p>
    <w:p w14:paraId="78969AE5" w14:textId="06F88915" w:rsidR="009F6020" w:rsidRPr="00212EE3" w:rsidRDefault="009F6020" w:rsidP="00CA7D72">
      <w:r w:rsidRPr="00212EE3">
        <w:t xml:space="preserve">Plocha v prostoru systému dopravníkových mostů, podzemního zásobníku a garáže </w:t>
      </w:r>
      <w:r w:rsidR="002A4809" w:rsidRPr="00212EE3">
        <w:t>buldozerů</w:t>
      </w:r>
      <w:r w:rsidRPr="00212EE3">
        <w:t xml:space="preserve">, určená momentálně ke </w:t>
      </w:r>
      <w:r w:rsidR="00AC3AF4" w:rsidRPr="00212EE3">
        <w:t>skládce</w:t>
      </w:r>
      <w:r w:rsidRPr="00212EE3">
        <w:t xml:space="preserve"> paliva-uhlí, je ze dvou stran lemována obslužnou komunikací (na západě až za přilehlým instalačním nadzemním vedením a na</w:t>
      </w:r>
      <w:r w:rsidR="008D72CF">
        <w:t xml:space="preserve"> </w:t>
      </w:r>
      <w:r w:rsidRPr="00212EE3">
        <w:t>severu</w:t>
      </w:r>
      <w:r w:rsidR="00B42F39">
        <w:t xml:space="preserve"> v těsném sousedství</w:t>
      </w:r>
      <w:r w:rsidRPr="00B42F39">
        <w:t>).</w:t>
      </w:r>
      <w:r w:rsidRPr="00212EE3">
        <w:t xml:space="preserve"> Plochy skládky by měly být (dle dostupné dokumentace) lemovány betonovou zídkou, plochy upraveny ve spádu k vnějšímu okraji se škvárovým </w:t>
      </w:r>
      <w:r w:rsidR="009F61F0" w:rsidRPr="00212EE3">
        <w:t>válcovaným</w:t>
      </w:r>
      <w:r w:rsidRPr="00212EE3">
        <w:t xml:space="preserve"> povrchem v tl. 100</w:t>
      </w:r>
      <w:r w:rsidR="00ED5197">
        <w:t xml:space="preserve"> </w:t>
      </w:r>
      <w:r w:rsidRPr="00212EE3">
        <w:t>mm na vrstvě válcovaného štěrku v tl.200</w:t>
      </w:r>
      <w:r w:rsidR="00ED5197">
        <w:t xml:space="preserve"> </w:t>
      </w:r>
      <w:r w:rsidRPr="00212EE3">
        <w:t>mm. Obvod by měl být v 3</w:t>
      </w:r>
      <w:r w:rsidR="00ED5197">
        <w:t xml:space="preserve"> </w:t>
      </w:r>
      <w:r w:rsidRPr="00212EE3">
        <w:t xml:space="preserve">m pruhu zalit vápenným mlékem. Po obvodu původní skládky by měla být sběrná trubní drenáž DN200, která byla pro možnost </w:t>
      </w:r>
      <w:r w:rsidR="009A3BD1" w:rsidRPr="00212EE3">
        <w:t>čištění</w:t>
      </w:r>
      <w:r w:rsidRPr="00212EE3">
        <w:t xml:space="preserve"> a vybírání kalu opatřena systémem šachet z prostého betonu </w:t>
      </w:r>
      <w:r w:rsidR="00980F6A" w:rsidRPr="00212EE3">
        <w:t>zakrytý</w:t>
      </w:r>
      <w:r w:rsidR="00980F6A">
        <w:t>ch</w:t>
      </w:r>
      <w:r w:rsidR="00980F6A" w:rsidRPr="00212EE3">
        <w:t xml:space="preserve"> </w:t>
      </w:r>
      <w:r w:rsidRPr="00212EE3">
        <w:t xml:space="preserve">prefa prvky. Systém byl sveden přes sedimentační jímky do přilehlých částí příslušné nejbližší kanalizace přípojkami DN250 až 300. Stav drenáže je dnes asi nefunkční. Přízemní části </w:t>
      </w:r>
      <w:r w:rsidR="005A3ED8" w:rsidRPr="00212EE3">
        <w:t>staveb</w:t>
      </w:r>
      <w:r w:rsidRPr="00212EE3">
        <w:t xml:space="preserve"> zauhlovacích cest jsou chráněny proti mechanickému poškození, ve formě zvýšených žb. patek ocelových podpor dopravníkových mostů nebo ve formě ochranných betonových stěn u přesypné věže a vyústění pasů z hlubinného zásobníku. Výška ochrany je cca až 5</w:t>
      </w:r>
      <w:r w:rsidR="00ED5197">
        <w:t xml:space="preserve"> </w:t>
      </w:r>
      <w:r w:rsidRPr="00212EE3">
        <w:t>m. Plocha původní skládky je v severozápadním cípu omezena nově zrealizovan</w:t>
      </w:r>
      <w:r w:rsidR="009217AB">
        <w:t>ým</w:t>
      </w:r>
      <w:r w:rsidRPr="00212EE3">
        <w:t xml:space="preserve"> </w:t>
      </w:r>
      <w:r w:rsidR="009217AB">
        <w:t>zařízením na e</w:t>
      </w:r>
      <w:r w:rsidR="00335A9E">
        <w:t>nergetické využití plastových odpadů</w:t>
      </w:r>
      <w:r w:rsidRPr="00212EE3">
        <w:t>, kter</w:t>
      </w:r>
      <w:r w:rsidR="00335A9E">
        <w:t>é</w:t>
      </w:r>
      <w:r w:rsidRPr="00212EE3">
        <w:t xml:space="preserve"> vykazuje z hlediska PO 14</w:t>
      </w:r>
      <w:r w:rsidR="002B6A40">
        <w:t xml:space="preserve"> </w:t>
      </w:r>
      <w:r w:rsidRPr="00212EE3">
        <w:t xml:space="preserve">m odstupovou vzdálenost (požárně nebezpečné pásmo). U </w:t>
      </w:r>
      <w:r w:rsidR="00D06A05" w:rsidRPr="00212EE3">
        <w:t>vlastní</w:t>
      </w:r>
      <w:r w:rsidRPr="00212EE3">
        <w:t xml:space="preserve"> uhelné skládky je toto pásmo 45,1</w:t>
      </w:r>
      <w:r w:rsidR="002B6A40">
        <w:t xml:space="preserve"> </w:t>
      </w:r>
      <w:r w:rsidRPr="00212EE3">
        <w:t xml:space="preserve">m. </w:t>
      </w:r>
    </w:p>
    <w:p w14:paraId="44C14BC9" w14:textId="76994BC1" w:rsidR="009F6020" w:rsidRPr="00212EE3" w:rsidRDefault="00346F2A" w:rsidP="00CA7D72">
      <w:r w:rsidRPr="00212EE3">
        <w:t>Návrhová</w:t>
      </w:r>
      <w:r w:rsidR="009F6020" w:rsidRPr="00212EE3">
        <w:t xml:space="preserve"> plocha původní uhelné skládky </w:t>
      </w:r>
      <w:r w:rsidR="00CA4ACC" w:rsidRPr="00212EE3">
        <w:t>je</w:t>
      </w:r>
      <w:r w:rsidR="002B6D88" w:rsidRPr="00212EE3">
        <w:t xml:space="preserve"> </w:t>
      </w:r>
      <w:r w:rsidR="009F6020" w:rsidRPr="00212EE3">
        <w:t>cca 10</w:t>
      </w:r>
      <w:r w:rsidR="00CC5194">
        <w:t> </w:t>
      </w:r>
      <w:r w:rsidR="009F6020" w:rsidRPr="00212EE3">
        <w:t>000</w:t>
      </w:r>
      <w:r w:rsidR="00CC5194">
        <w:t xml:space="preserve"> </w:t>
      </w:r>
      <w:r w:rsidR="009F6020" w:rsidRPr="00212EE3">
        <w:t>m</w:t>
      </w:r>
      <w:r w:rsidR="009F6020" w:rsidRPr="00212EE3">
        <w:rPr>
          <w:vertAlign w:val="superscript"/>
        </w:rPr>
        <w:t>2</w:t>
      </w:r>
      <w:r w:rsidR="009F6020" w:rsidRPr="00212EE3">
        <w:t>. Skládka je zajištěna systémem požárního rozvodu vody s hydranty a osvětlena VO odpovídající úrovně současnému provozu skládky.</w:t>
      </w:r>
    </w:p>
    <w:p w14:paraId="00803BCE" w14:textId="64757BC8" w:rsidR="009F6020" w:rsidRPr="00B75CE0" w:rsidRDefault="009F6020" w:rsidP="00CA7D72">
      <w:r w:rsidRPr="00212EE3">
        <w:t>Bližší dispoziční poměry, konstrukční a materiálové skladby jsou zřejmé z výkresových příloh (</w:t>
      </w:r>
      <w:r w:rsidR="003B360C" w:rsidRPr="00212EE3">
        <w:t xml:space="preserve">viz Doplňky této Přílohy 1 </w:t>
      </w:r>
      <w:r w:rsidR="003B360C" w:rsidRPr="00212EE3">
        <w:rPr>
          <w:smallCaps/>
        </w:rPr>
        <w:t>smlouvy</w:t>
      </w:r>
      <w:r w:rsidR="003148C5" w:rsidRPr="00B75CE0">
        <w:rPr>
          <w:smallCaps/>
        </w:rPr>
        <w:t>)</w:t>
      </w:r>
    </w:p>
    <w:p w14:paraId="5282F52C" w14:textId="71FC2611" w:rsidR="009F6020" w:rsidRPr="00B75CE0" w:rsidRDefault="009F6020" w:rsidP="00CA7D72">
      <w:r w:rsidRPr="00212EE3">
        <w:t xml:space="preserve">V prostoru uhelné skládky a v souvisejících prostorách je stávající osvětlení, tj. jak svítidla, tak kabeláž a kabelové trasy z cca 70. let minulého století, a neodpovídá současným požadavkům. Napájení osvětlení je ze </w:t>
      </w:r>
      <w:r w:rsidR="00AB629A" w:rsidRPr="00212EE3">
        <w:t>stávajícího</w:t>
      </w:r>
      <w:r w:rsidRPr="00212EE3">
        <w:t xml:space="preserve"> </w:t>
      </w:r>
      <w:r w:rsidR="007E76D8">
        <w:t xml:space="preserve">rozváděče </w:t>
      </w:r>
      <w:r w:rsidRPr="00212EE3">
        <w:t>RES1 umístěného ve velínu zauhlování.</w:t>
      </w:r>
    </w:p>
    <w:p w14:paraId="4E91382C" w14:textId="6CEAC4BB" w:rsidR="000368CC" w:rsidRPr="00212EE3" w:rsidRDefault="003A0AF0" w:rsidP="003A0AF0">
      <w:pPr>
        <w:pStyle w:val="Nadpis4"/>
        <w:numPr>
          <w:ilvl w:val="0"/>
          <w:numId w:val="0"/>
        </w:numPr>
        <w:ind w:left="1276" w:hanging="1134"/>
      </w:pPr>
      <w:r w:rsidRPr="00212EE3">
        <w:t>1.4.1.4</w:t>
      </w:r>
      <w:r w:rsidRPr="00212EE3">
        <w:tab/>
      </w:r>
      <w:r w:rsidR="000368CC" w:rsidRPr="00212EE3">
        <w:t>Stávající komunikace a zpevněné plochy (souvisí s SO 08, SO 16 a IO 04, 05)</w:t>
      </w:r>
    </w:p>
    <w:p w14:paraId="19424A21" w14:textId="191FB7D4" w:rsidR="007101E4" w:rsidRPr="00212EE3" w:rsidRDefault="007101E4" w:rsidP="00CA7D72">
      <w:r w:rsidRPr="00212EE3">
        <w:t xml:space="preserve">V areálu </w:t>
      </w:r>
      <w:r w:rsidR="0027474D">
        <w:t>T</w:t>
      </w:r>
      <w:r w:rsidRPr="00212EE3">
        <w:t xml:space="preserve">eplárny je ucelený komunikační systém obslužných komunikací s přiléhajícími funkčními zpevněnými </w:t>
      </w:r>
      <w:r w:rsidR="007A3D66" w:rsidRPr="00212EE3">
        <w:t>plochami</w:t>
      </w:r>
      <w:r w:rsidRPr="00212EE3">
        <w:t>. Stav živičných povrchů je uspokojivý, udržovaný průběžně rekonstruován a doplňován v rámci běžné údržby nebo v</w:t>
      </w:r>
      <w:r w:rsidR="009A685E" w:rsidRPr="00212EE3">
        <w:t xml:space="preserve"> </w:t>
      </w:r>
      <w:r w:rsidRPr="00212EE3">
        <w:t xml:space="preserve">souvislostí s novou výstavbou a instalací nových zařízení. Pro pěší komunikaci jsou plochy komunikací </w:t>
      </w:r>
      <w:r w:rsidR="005750D2" w:rsidRPr="00212EE3">
        <w:t>doplněny</w:t>
      </w:r>
      <w:r w:rsidRPr="00212EE3">
        <w:t xml:space="preserve"> přilehlými</w:t>
      </w:r>
      <w:r w:rsidR="009A685E" w:rsidRPr="00212EE3">
        <w:t xml:space="preserve"> </w:t>
      </w:r>
      <w:r w:rsidRPr="00212EE3">
        <w:lastRenderedPageBreak/>
        <w:t xml:space="preserve">chodníky nebo vodorovným značením komunikačních pruhů v ploše vozovky nebo zpevněných ploch. Konstrukce souvrství vozovek a zpevněných ploch jsou dimenzovány na připravené zemní pláni s příčným sklonem min. 3 % a s modulem přetvárnosti podloží Edef,2 min. 35 respektive 45 MPa a jsou systémově odvodněné dešťovou kanalizační sítí vyvedenou z areálu do vnější kanalizační sítě. </w:t>
      </w:r>
    </w:p>
    <w:p w14:paraId="7FF8DC39" w14:textId="2BF0A7B9" w:rsidR="007101E4" w:rsidRPr="00B75CE0" w:rsidRDefault="007101E4" w:rsidP="00CA7D72">
      <w:r w:rsidRPr="00212EE3">
        <w:t>Bližší dispoziční poměry jsou zřejmé z výkresových příloh – viz Dopl</w:t>
      </w:r>
      <w:r w:rsidR="00A94BEC" w:rsidRPr="00212EE3">
        <w:t>ňky</w:t>
      </w:r>
      <w:r w:rsidRPr="00212EE3">
        <w:t xml:space="preserve"> této </w:t>
      </w:r>
      <w:r w:rsidR="00A94BEC" w:rsidRPr="00212EE3">
        <w:t>P</w:t>
      </w:r>
      <w:r w:rsidRPr="00212EE3">
        <w:t>řílohy 1</w:t>
      </w:r>
      <w:r w:rsidR="00A94BEC" w:rsidRPr="00B75CE0">
        <w:t xml:space="preserve"> </w:t>
      </w:r>
      <w:r w:rsidR="00A94BEC" w:rsidRPr="00212EE3">
        <w:rPr>
          <w:smallCaps/>
        </w:rPr>
        <w:t>smlouvy</w:t>
      </w:r>
      <w:r w:rsidR="00621620" w:rsidRPr="00B75CE0">
        <w:t>.</w:t>
      </w:r>
    </w:p>
    <w:p w14:paraId="060E4AE9" w14:textId="20B222B9" w:rsidR="000368CC" w:rsidRPr="00212EE3" w:rsidRDefault="003A0AF0" w:rsidP="003A0AF0">
      <w:pPr>
        <w:pStyle w:val="Nadpis4"/>
        <w:numPr>
          <w:ilvl w:val="0"/>
          <w:numId w:val="0"/>
        </w:numPr>
        <w:ind w:left="1276" w:hanging="1134"/>
      </w:pPr>
      <w:r w:rsidRPr="00212EE3">
        <w:t>1.4.1.5</w:t>
      </w:r>
      <w:r w:rsidRPr="00212EE3">
        <w:tab/>
      </w:r>
      <w:r w:rsidR="000368CC" w:rsidRPr="00212EE3">
        <w:t>Obálka pasových doprav (souvisí s SO 09)</w:t>
      </w:r>
    </w:p>
    <w:p w14:paraId="69E0CFE2" w14:textId="53D2960C" w:rsidR="00621620" w:rsidRPr="00212EE3" w:rsidRDefault="00621620" w:rsidP="00CA7D72">
      <w:r w:rsidRPr="00212EE3">
        <w:t xml:space="preserve">Systém pasových doprav začíná cca v polovině hlubinného zásobníku </w:t>
      </w:r>
      <w:r w:rsidR="00F95437" w:rsidRPr="00212EE3">
        <w:t>přesypem</w:t>
      </w:r>
      <w:r w:rsidRPr="00212EE3">
        <w:t xml:space="preserve"> z vyhrnovacích zařízení zásobníku na kolmou dvojici pasových dopravníků přecházejících v</w:t>
      </w:r>
      <w:r w:rsidR="00467B25">
        <w:t>e</w:t>
      </w:r>
      <w:r w:rsidRPr="00212EE3">
        <w:t> </w:t>
      </w:r>
      <w:r w:rsidR="00E83093" w:rsidRPr="00212EE3">
        <w:t>vzestupném</w:t>
      </w:r>
      <w:r w:rsidRPr="00212EE3">
        <w:t xml:space="preserve"> směru přes přilehlý objekt pasových vah na opláštěnou konstrukci dopravníkového ocelového mostu. Most je vyveden na přesypnou věž obdobně </w:t>
      </w:r>
      <w:r w:rsidR="00FA46A8" w:rsidRPr="00212EE3">
        <w:t>opláštěnou</w:t>
      </w:r>
      <w:r w:rsidRPr="00212EE3">
        <w:t>. Nosná OK věže je do výše cca 4,5m vyzděna. Na vyzdívku již navazuje opláštění.</w:t>
      </w:r>
      <w:r w:rsidR="00861DD8" w:rsidRPr="00212EE3">
        <w:t xml:space="preserve"> </w:t>
      </w:r>
      <w:r w:rsidRPr="00212EE3">
        <w:t>Opláštění svislých stěn mostu a věž</w:t>
      </w:r>
      <w:r w:rsidR="00D91CA7">
        <w:t>e</w:t>
      </w:r>
      <w:r w:rsidRPr="00212EE3">
        <w:t xml:space="preserve"> je z prolisovaných plechů, téměř plně nahrazující</w:t>
      </w:r>
      <w:r w:rsidR="002B218D">
        <w:t>ch</w:t>
      </w:r>
      <w:r w:rsidRPr="00212EE3">
        <w:t xml:space="preserve"> původní osinkocementové desky, osazených v profilech pro beztmelé zasklívání. Ve stěnách na boku jsou vsazeny prosvětlovací pruhy (u mostu cca v horní třetině stěny) ze vsazených </w:t>
      </w:r>
      <w:r w:rsidR="000778E4" w:rsidRPr="00212EE3">
        <w:t>vitráží</w:t>
      </w:r>
      <w:r w:rsidRPr="00212EE3">
        <w:t xml:space="preserve"> z drátoskla (určitá část výplní je otvírací) a dále u věže výplně </w:t>
      </w:r>
      <w:r w:rsidR="003D6B51" w:rsidRPr="00212EE3">
        <w:t>montážních</w:t>
      </w:r>
      <w:r w:rsidRPr="00212EE3">
        <w:t xml:space="preserve"> otvorů a vstupů – ocelové dveře a vrata. Střechy jsou z trapézových plechů. Podlaha u mostů je z dřevěných fošen s pochůzným pruhem vedeným mezi pasy. Pruhy pod pasy jsou z vnější strany podloženy plechy. Podlahy – stropy v přesypné věži jsou betonové do ztraceného bednění z </w:t>
      </w:r>
      <w:r w:rsidR="004B406D" w:rsidRPr="00212EE3">
        <w:t>trapézových</w:t>
      </w:r>
      <w:r w:rsidR="00011B53">
        <w:t xml:space="preserve"> </w:t>
      </w:r>
      <w:r w:rsidRPr="00212EE3">
        <w:t xml:space="preserve">plechů osazených na OK. V přízemí věže je prostor rozvodny oddělený od ocelového komunikačního schodiště k přístupu na jednotlivé úrovně věže. Ve věži jsou další přesypy jednak na vodorovný dopravníkový pas, s vyhrnovacím zařízením na plochu skládky, </w:t>
      </w:r>
      <w:r w:rsidR="0064142D" w:rsidRPr="00212EE3">
        <w:t>umístěný</w:t>
      </w:r>
      <w:r w:rsidRPr="00212EE3">
        <w:t xml:space="preserve"> na ocelové opláštěné mostové </w:t>
      </w:r>
      <w:r w:rsidR="00730275" w:rsidRPr="00212EE3">
        <w:t>konstrukce</w:t>
      </w:r>
      <w:r w:rsidRPr="00212EE3">
        <w:t xml:space="preserve">, uložené na zvýšené betonové podpory-základy, s podjezdnou výškou cca 5,8m (z původní ložné plochy skládky) a jednak na vzestupné dopravníkové pasy uložené na ocelové mostové opláštěné </w:t>
      </w:r>
      <w:r w:rsidR="00AC3ACC" w:rsidRPr="00212EE3">
        <w:t>konstrukce</w:t>
      </w:r>
      <w:r w:rsidRPr="00212EE3">
        <w:t xml:space="preserve"> vyvedené až nad bunkry </w:t>
      </w:r>
      <w:r w:rsidR="000D52A5" w:rsidRPr="00212EE3">
        <w:t>zauhlování</w:t>
      </w:r>
      <w:r w:rsidRPr="00212EE3">
        <w:t xml:space="preserve"> kotlů v HVB. Vzestupný most má dvě ocelové mezilehlé podpory, postavené na zvýšených betonových základech. Oba mosty jsou </w:t>
      </w:r>
      <w:r w:rsidR="00A751A9" w:rsidRPr="00212EE3">
        <w:t>orientovány</w:t>
      </w:r>
      <w:r w:rsidRPr="00212EE3">
        <w:t xml:space="preserve"> kolmo na vynášecí pasy z hlubinného zásobníku a jsou obdobné ocelové </w:t>
      </w:r>
      <w:r w:rsidR="003035CE" w:rsidRPr="00212EE3">
        <w:t>konstrukce</w:t>
      </w:r>
      <w:r w:rsidRPr="00212EE3">
        <w:t xml:space="preserve"> i opláštění jako u vynášecího dopravníkového mostu z </w:t>
      </w:r>
      <w:r w:rsidR="00585D22" w:rsidRPr="00212EE3">
        <w:t>hlubinného</w:t>
      </w:r>
      <w:r w:rsidRPr="00212EE3">
        <w:t xml:space="preserve"> zásobníku. K celému zauhlovacímu systému patří i objekt hlubinného zásobníku, ve kterém je vykládka uhlí ze železničních vagónů. Objekt je z velké části žb. zemní stavba s nadzemním přístřeším nosnou ocelovou konstrukcí krytý trapézovými plechy. Zásobníkem vede v úrovni terénu železniční kolej vedená po konstrukci s ocelovými rošty pro propad vykládaného paliva na vyhrnovací zařízení, které uhlí přehrnuje na vzestupné zauhlovací dopravníkové pasy.</w:t>
      </w:r>
    </w:p>
    <w:p w14:paraId="77833BE1" w14:textId="3FF9A992" w:rsidR="00621620" w:rsidRPr="00212EE3" w:rsidRDefault="00621620" w:rsidP="00CA7D72">
      <w:r w:rsidRPr="00212EE3">
        <w:t xml:space="preserve">Prostory dopravních mostů, včetně přesypné věže i </w:t>
      </w:r>
      <w:r w:rsidR="001333F7" w:rsidRPr="00212EE3">
        <w:t>hlubinného</w:t>
      </w:r>
      <w:r w:rsidRPr="00212EE3">
        <w:t xml:space="preserve"> zásobníku, jsou vybaveny odpovídajícím profesním zařízením – vybavením jako jsou rozvody ZT, případného lokálního vytápění, el. rozvody s uzemněním a hromosvodem a rozvody el. komunikace a </w:t>
      </w:r>
      <w:r w:rsidR="005A3CB1" w:rsidRPr="00212EE3">
        <w:t>příslušnými</w:t>
      </w:r>
      <w:r w:rsidRPr="00212EE3">
        <w:t xml:space="preserve"> zabezpečovacími systémy (výbuch, EPS,</w:t>
      </w:r>
      <w:r w:rsidR="00586C1F">
        <w:t xml:space="preserve"> </w:t>
      </w:r>
      <w:r w:rsidRPr="00212EE3">
        <w:t>…).</w:t>
      </w:r>
    </w:p>
    <w:p w14:paraId="009D3123" w14:textId="4865AE5F" w:rsidR="00621620" w:rsidRPr="00212EE3" w:rsidRDefault="00621620" w:rsidP="00CA7D72">
      <w:r w:rsidRPr="00212EE3">
        <w:t xml:space="preserve">Bližší dispoziční poměry, konstrukční a materiálové skladby jsou zřejmé z výkresových příloh </w:t>
      </w:r>
      <w:r w:rsidR="006913E2" w:rsidRPr="00212EE3">
        <w:t xml:space="preserve">- </w:t>
      </w:r>
      <w:r w:rsidRPr="00212EE3">
        <w:t>viz Dopl</w:t>
      </w:r>
      <w:r w:rsidR="00EC0E3D" w:rsidRPr="00212EE3">
        <w:t>ňky</w:t>
      </w:r>
      <w:r w:rsidRPr="00212EE3">
        <w:t xml:space="preserve"> této </w:t>
      </w:r>
      <w:r w:rsidR="00795992" w:rsidRPr="00212EE3">
        <w:t>P</w:t>
      </w:r>
      <w:r w:rsidRPr="00212EE3">
        <w:t>řílohy 1</w:t>
      </w:r>
      <w:r w:rsidR="00795992" w:rsidRPr="00B75CE0">
        <w:t xml:space="preserve"> </w:t>
      </w:r>
      <w:r w:rsidR="00795992" w:rsidRPr="00B75CE0">
        <w:rPr>
          <w:smallCaps/>
        </w:rPr>
        <w:t>smlouvy</w:t>
      </w:r>
      <w:r w:rsidRPr="00212EE3">
        <w:t>.</w:t>
      </w:r>
    </w:p>
    <w:p w14:paraId="0F41C73B" w14:textId="7E7319CF" w:rsidR="000368CC" w:rsidRPr="00212EE3" w:rsidRDefault="003A0AF0" w:rsidP="003A0AF0">
      <w:pPr>
        <w:pStyle w:val="Nadpis4"/>
        <w:numPr>
          <w:ilvl w:val="0"/>
          <w:numId w:val="0"/>
        </w:numPr>
        <w:ind w:left="1276" w:hanging="1134"/>
      </w:pPr>
      <w:r w:rsidRPr="00212EE3">
        <w:t>1.4.1.6</w:t>
      </w:r>
      <w:r w:rsidRPr="00212EE3">
        <w:tab/>
      </w:r>
      <w:r w:rsidR="000368CC" w:rsidRPr="00212EE3">
        <w:t>Velín zauhlování (souvisí s SO 10)</w:t>
      </w:r>
    </w:p>
    <w:p w14:paraId="65FE5B35" w14:textId="17D25807" w:rsidR="00621620" w:rsidRPr="00212EE3" w:rsidRDefault="00621620" w:rsidP="00CA7D72">
      <w:r w:rsidRPr="00212EE3">
        <w:t>Objekt stávajícího velína zauhlování je situovaný při východním konci uhelného hlubinného zásobníku. Velín zaujímá plochu cca 6,5x12,4</w:t>
      </w:r>
      <w:r w:rsidR="00ED5197">
        <w:t xml:space="preserve"> </w:t>
      </w:r>
      <w:r w:rsidRPr="00212EE3">
        <w:t>m s celkovou výškou cca 8,2</w:t>
      </w:r>
      <w:r w:rsidR="00ED5197">
        <w:t xml:space="preserve"> </w:t>
      </w:r>
      <w:r w:rsidRPr="00212EE3">
        <w:t>m z celého v</w:t>
      </w:r>
      <w:r w:rsidR="000A0D37">
        <w:t>í</w:t>
      </w:r>
      <w:r w:rsidRPr="00212EE3">
        <w:t xml:space="preserve">cepodlažního přiléhající původního objektu výklopníku s rozšířenou plochou cca </w:t>
      </w:r>
      <w:r w:rsidRPr="00A47849">
        <w:t>8,5</w:t>
      </w:r>
      <w:r w:rsidRPr="00212EE3">
        <w:t>x18</w:t>
      </w:r>
      <w:r w:rsidR="00ED5197">
        <w:t xml:space="preserve"> </w:t>
      </w:r>
      <w:r w:rsidRPr="00212EE3">
        <w:t xml:space="preserve">m a celkovou výškou cca. Konstrukce </w:t>
      </w:r>
      <w:proofErr w:type="gramStart"/>
      <w:r w:rsidRPr="00212EE3">
        <w:t>prolín</w:t>
      </w:r>
      <w:r w:rsidR="00795992" w:rsidRPr="00212EE3">
        <w:t>á</w:t>
      </w:r>
      <w:proofErr w:type="gramEnd"/>
      <w:r w:rsidRPr="00212EE3">
        <w:t xml:space="preserve"> respektive </w:t>
      </w:r>
      <w:proofErr w:type="gramStart"/>
      <w:r w:rsidRPr="00212EE3">
        <w:t>vychází</w:t>
      </w:r>
      <w:proofErr w:type="gramEnd"/>
      <w:r w:rsidRPr="00212EE3">
        <w:t xml:space="preserve"> z podzemních konstrukcí hlubinného zásobníku. Větší část objektu není využívána a v současné době je ve stavu holé hrubé stavby. Konstrukce objektu je žb. skelet vyzdívaný s plochou střechou.</w:t>
      </w:r>
    </w:p>
    <w:p w14:paraId="69FE004E" w14:textId="23014E97" w:rsidR="00621620" w:rsidRPr="00212EE3" w:rsidRDefault="00621620" w:rsidP="00CA7D72">
      <w:r w:rsidRPr="00212EE3">
        <w:lastRenderedPageBreak/>
        <w:t>V části zaujímající prostor velína je včleněno žb. schodiště vedoucí až na dno hlubinného zásobníku. Část je tedy v</w:t>
      </w:r>
      <w:r w:rsidR="00F069CC">
        <w:t>í</w:t>
      </w:r>
      <w:r w:rsidRPr="00212EE3">
        <w:t>cepodlažní, ale velín provozně využívá jen dvě podlaží (+0,9, + 4,5m). Vlastí podlaha místnosti velínu má zdvojenou žb. podlahu. Ve využívané dispozici je i zázemí se sanitou a šatnami. Nově jsou vyměněny vnější výplně (za plastová okna a dveře) a zřízen vlastní vstup na mezipodestu vnitřního žb. schodiště (na +2</w:t>
      </w:r>
      <w:r w:rsidR="00C8440B">
        <w:t xml:space="preserve"> </w:t>
      </w:r>
      <w:r w:rsidRPr="00212EE3">
        <w:t>m) s venkovním přístupovým ocelovým schodištěm (z úr</w:t>
      </w:r>
      <w:r w:rsidR="00F330A6">
        <w:t>ovně</w:t>
      </w:r>
      <w:r w:rsidRPr="00212EE3">
        <w:t xml:space="preserve"> terénu) s plechovou krycí stříškou.</w:t>
      </w:r>
    </w:p>
    <w:p w14:paraId="505E9A6F" w14:textId="77777777" w:rsidR="00621620" w:rsidRPr="00212EE3" w:rsidRDefault="00621620" w:rsidP="00CA7D72">
      <w:r w:rsidRPr="00212EE3">
        <w:t xml:space="preserve">Prostory jsou vybaveny běžným profesním zařízením – vybavení jako jsou rozvody </w:t>
      </w:r>
      <w:r w:rsidRPr="00792445">
        <w:t>ZT,</w:t>
      </w:r>
      <w:r w:rsidRPr="00212EE3">
        <w:t xml:space="preserve"> vytápění (zrekonstruované na el. registry), el. rozvody s uzemněním a hromosvodem a rozvody el. komunikace.</w:t>
      </w:r>
    </w:p>
    <w:p w14:paraId="585775F4" w14:textId="6AA8F08B" w:rsidR="00621620" w:rsidRPr="00B75CE0" w:rsidRDefault="00621620" w:rsidP="00CA7D72">
      <w:r w:rsidRPr="00212EE3">
        <w:t xml:space="preserve">Bližší dispoziční poměry, konstrukční a materiálové skladby jsou zřejmé z výkresových příloh - viz </w:t>
      </w:r>
      <w:r w:rsidR="001A2D33" w:rsidRPr="00212EE3">
        <w:t>D</w:t>
      </w:r>
      <w:r w:rsidRPr="00212EE3">
        <w:t>opl</w:t>
      </w:r>
      <w:r w:rsidR="001A2D33" w:rsidRPr="00212EE3">
        <w:t>ňky</w:t>
      </w:r>
      <w:r w:rsidRPr="00212EE3">
        <w:t xml:space="preserve"> této Přílohy 1 </w:t>
      </w:r>
      <w:r w:rsidR="001A2D33" w:rsidRPr="00212EE3">
        <w:rPr>
          <w:smallCaps/>
        </w:rPr>
        <w:t>smlouvy</w:t>
      </w:r>
      <w:r w:rsidRPr="00212EE3">
        <w:t>.</w:t>
      </w:r>
    </w:p>
    <w:p w14:paraId="6984E9FD" w14:textId="53AB6CE3" w:rsidR="000368CC" w:rsidRPr="00B75CE0" w:rsidRDefault="00621620" w:rsidP="00CA7D72">
      <w:r w:rsidRPr="00212EE3">
        <w:t>Ve velínu zauhlování je osazen rozváděč osvětlení označený RES1, který byl zprovozněn v roce 2010 a již odpovídá současným normativním požadavkům. Avšak kabelové rozvody, kabelové trasy, svítidla a zásuvkové skříně, které jsou z něj připojené, zůstaly stávající, tj. poplatné 50 létům minulého století. Rozváděč RES1 je napojen z rozváděče RES2, který je umístěn v suterénu objektu velínu zauhlování, a který nebyl obnoven, a je poplatný době uvedení do provozu, což je dle dokumentace rok 1958/1959.</w:t>
      </w:r>
    </w:p>
    <w:p w14:paraId="2B117AA9" w14:textId="12F93BAD" w:rsidR="000368CC" w:rsidRPr="00212EE3" w:rsidRDefault="003A0AF0" w:rsidP="003A0AF0">
      <w:pPr>
        <w:pStyle w:val="Nadpis4"/>
        <w:numPr>
          <w:ilvl w:val="0"/>
          <w:numId w:val="0"/>
        </w:numPr>
        <w:ind w:left="1276" w:hanging="1134"/>
      </w:pPr>
      <w:r w:rsidRPr="00212EE3">
        <w:t>1.4.1.7</w:t>
      </w:r>
      <w:r w:rsidRPr="00212EE3">
        <w:tab/>
      </w:r>
      <w:r w:rsidR="000368CC" w:rsidRPr="00212EE3">
        <w:t xml:space="preserve"> Rozvodna zauhlování (souvisí s SO 11)</w:t>
      </w:r>
    </w:p>
    <w:p w14:paraId="100E2418" w14:textId="575D831E" w:rsidR="00621620" w:rsidRPr="00212EE3" w:rsidRDefault="00621620" w:rsidP="00CA7D72">
      <w:r w:rsidRPr="00212EE3">
        <w:t>Tento stávající objekt je též nazýván stykovna.</w:t>
      </w:r>
    </w:p>
    <w:p w14:paraId="098B5CD4" w14:textId="4F875E50" w:rsidR="00621620" w:rsidRPr="00212EE3" w:rsidRDefault="00621620" w:rsidP="00CA7D72">
      <w:r w:rsidRPr="00212EE3">
        <w:t>Prostor rozvodny se nachází v přízemní části přesypné věže zauhlovacích cest – dopravních pasů zauhlování. Plocha rozvodny je cca 8,15 x 8,4</w:t>
      </w:r>
      <w:r w:rsidR="00C8440B">
        <w:t xml:space="preserve"> </w:t>
      </w:r>
      <w:r w:rsidRPr="00212EE3">
        <w:t xml:space="preserve">m se </w:t>
      </w:r>
      <w:r w:rsidR="00A51C82" w:rsidRPr="00212EE3">
        <w:t>světlou</w:t>
      </w:r>
      <w:r w:rsidRPr="00212EE3">
        <w:t xml:space="preserve"> výškou cca 4</w:t>
      </w:r>
      <w:r w:rsidR="00C8440B">
        <w:t xml:space="preserve"> </w:t>
      </w:r>
      <w:r w:rsidRPr="00212EE3">
        <w:t>m</w:t>
      </w:r>
      <w:r w:rsidR="009A685E" w:rsidRPr="00212EE3">
        <w:t xml:space="preserve"> </w:t>
      </w:r>
      <w:r w:rsidRPr="00212EE3">
        <w:t xml:space="preserve">a zaujímá téměř celou plochu přízemí věže (plocha je omezena jen vstupem a výstupním schodištěm do vyšších úrovní). Samostatný vstup do rozvodny je umožněn rovnou z exteriéru </w:t>
      </w:r>
      <w:r w:rsidR="00837308" w:rsidRPr="00212EE3">
        <w:t>ocelovými</w:t>
      </w:r>
      <w:r w:rsidRPr="00212EE3">
        <w:t xml:space="preserve"> vraty a dveřmi v protilehlých obvodových stěnách. Stěny jsou do úrovně betonového stropu rozvodny (ve ztraceném bednění z tr. plechů na nosné OK) zřejmě dodatečně dozděny a omítnuty do původní nosné OK. Podlaha je z betonové mazaniny se systémem kanálků krytých rýhovaným plechem v lemování. Stav povrchů je zanedbaný. El. rozvody neodpovídají platným normám.</w:t>
      </w:r>
    </w:p>
    <w:p w14:paraId="4274D5A8" w14:textId="1739FA95" w:rsidR="00621620" w:rsidRPr="00212EE3" w:rsidRDefault="00621620" w:rsidP="00CA7D72">
      <w:r w:rsidRPr="00212EE3">
        <w:t xml:space="preserve">Prostory jsou vybaveny běžným </w:t>
      </w:r>
      <w:r w:rsidR="00057AB5" w:rsidRPr="00212EE3">
        <w:t>profesním</w:t>
      </w:r>
      <w:r w:rsidRPr="00212EE3">
        <w:t xml:space="preserve"> zařízením – vybavení jako jsou rozvody ZT,</w:t>
      </w:r>
      <w:r w:rsidR="009A685E" w:rsidRPr="00212EE3">
        <w:t xml:space="preserve"> </w:t>
      </w:r>
      <w:r w:rsidRPr="00212EE3">
        <w:t>případného odvětrání a vytápění, el. rozvody s uzemněním a hromosvodem a rozvody el. komunikace</w:t>
      </w:r>
    </w:p>
    <w:p w14:paraId="75D91373" w14:textId="4A5FC651" w:rsidR="00621620" w:rsidRPr="00212EE3" w:rsidRDefault="00621620" w:rsidP="00CA7D72">
      <w:r w:rsidRPr="00212EE3">
        <w:t xml:space="preserve">Bližší dispoziční poměry, konstrukční a materiálové skladby jsou zřejmé z výkresových příloh </w:t>
      </w:r>
      <w:r w:rsidR="006913E2" w:rsidRPr="00212EE3">
        <w:t xml:space="preserve">- viz </w:t>
      </w:r>
      <w:r w:rsidR="005E1882" w:rsidRPr="00212EE3">
        <w:t>D</w:t>
      </w:r>
      <w:r w:rsidR="006913E2" w:rsidRPr="00212EE3">
        <w:t>opl</w:t>
      </w:r>
      <w:r w:rsidR="005E1882" w:rsidRPr="00212EE3">
        <w:t>ňky</w:t>
      </w:r>
      <w:r w:rsidR="006913E2" w:rsidRPr="00212EE3">
        <w:t xml:space="preserve"> této Přílohy 1 </w:t>
      </w:r>
      <w:r w:rsidR="007D46DE" w:rsidRPr="00212EE3">
        <w:rPr>
          <w:smallCaps/>
        </w:rPr>
        <w:t>smlouvy</w:t>
      </w:r>
      <w:r w:rsidR="006913E2" w:rsidRPr="00212EE3">
        <w:t>.</w:t>
      </w:r>
    </w:p>
    <w:p w14:paraId="23CC19EA" w14:textId="77777777" w:rsidR="00621620" w:rsidRPr="00212EE3" w:rsidRDefault="00621620" w:rsidP="00CA7D72">
      <w:r w:rsidRPr="00212EE3">
        <w:t>V rozvodně zauhlování se nachází stávající kromě technologického rozváděče BJZ (dříve RM1) hlavní rozváděč osvětlení zauhlování označený RS1, který má dva přívody, první z hlavního rozváděče osvětlení 1BFS02 a druhý z technologického rozváděče BJZ (RM1). Uvedení rozváděče osvětlení do provozu je cca v roce 1992. Rozváděč neodpovídá požadavkům současně platných předpisů.</w:t>
      </w:r>
    </w:p>
    <w:p w14:paraId="680AF8A7" w14:textId="3AE4D6A3" w:rsidR="00621620" w:rsidRPr="00212EE3" w:rsidRDefault="00621620" w:rsidP="00CA7D72">
      <w:r w:rsidRPr="00212EE3">
        <w:t>V rozvodně zauhlování se nachází též rozváděč nouzového osvětlení RS2N, který je na napětí 220 V</w:t>
      </w:r>
      <w:r w:rsidR="00293C41">
        <w:t>DC</w:t>
      </w:r>
      <w:r w:rsidRPr="00212EE3">
        <w:t xml:space="preserve"> a je napájen z hlavního stejnosměrného rozváděče BUA04. Rozváděč byl uveden do provozu ve stejné době jako ostatní rozváděče v rozvodně, tj. v roce 1992. Stávající koncepce napájení nouzového osvětlení neodpovídá současným požadavkům, které jsou kladené na nouzové osvětlení, a navíc zbytečně zatěžuje stávající akumulátorovou baterii 220 V</w:t>
      </w:r>
      <w:r w:rsidR="00387300">
        <w:t>DC</w:t>
      </w:r>
      <w:r w:rsidRPr="00212EE3">
        <w:t xml:space="preserve">, která je primárně určená k napájení technologického zařízení. </w:t>
      </w:r>
    </w:p>
    <w:p w14:paraId="07F205EC" w14:textId="62579373" w:rsidR="00621620" w:rsidRPr="00B75CE0" w:rsidRDefault="00621620" w:rsidP="00CA7D72">
      <w:r w:rsidRPr="00212EE3">
        <w:t>Osvětlení v prostoru rozvodny zauhlování je zářivkové, poplatné době uvedení do provozu, pravděpodobně rok 1992</w:t>
      </w:r>
      <w:r w:rsidR="006913E2" w:rsidRPr="00B75CE0">
        <w:t>.</w:t>
      </w:r>
    </w:p>
    <w:p w14:paraId="5BD2677E" w14:textId="7184E95B" w:rsidR="000368CC" w:rsidRPr="00212EE3" w:rsidRDefault="003A0AF0" w:rsidP="003A0AF0">
      <w:pPr>
        <w:pStyle w:val="Nadpis4"/>
        <w:numPr>
          <w:ilvl w:val="0"/>
          <w:numId w:val="0"/>
        </w:numPr>
        <w:ind w:left="1276" w:hanging="1134"/>
      </w:pPr>
      <w:r w:rsidRPr="00212EE3">
        <w:lastRenderedPageBreak/>
        <w:t>1.4.1.8</w:t>
      </w:r>
      <w:r w:rsidRPr="00212EE3">
        <w:tab/>
      </w:r>
      <w:r w:rsidR="000368CC" w:rsidRPr="00212EE3">
        <w:t>Stávající administrativní budova (souvisí s SO 12)</w:t>
      </w:r>
    </w:p>
    <w:p w14:paraId="4E97D540" w14:textId="5652A3D9" w:rsidR="00621620" w:rsidRPr="00212EE3" w:rsidRDefault="00430295" w:rsidP="00CA7D72">
      <w:r w:rsidRPr="00212EE3">
        <w:t>Administrativní</w:t>
      </w:r>
      <w:r w:rsidR="00621620" w:rsidRPr="00212EE3">
        <w:t xml:space="preserve"> budova je plně funkční doposud využívaný objekt pro vedení a provoz </w:t>
      </w:r>
      <w:r w:rsidR="0027474D">
        <w:t>T</w:t>
      </w:r>
      <w:r w:rsidR="00621620" w:rsidRPr="00212EE3">
        <w:t xml:space="preserve">eplárny. Budovou prolíná a zároveň navazuje i prostor rozvoden a transformátorů vyvedení el. energie. </w:t>
      </w:r>
    </w:p>
    <w:p w14:paraId="31DCDA42" w14:textId="3B64A0C3" w:rsidR="00621620" w:rsidRPr="00212EE3" w:rsidRDefault="00621620" w:rsidP="00CA7D72">
      <w:r w:rsidRPr="00212EE3">
        <w:t xml:space="preserve">Prostory jsou vybaveny běžným </w:t>
      </w:r>
      <w:r w:rsidR="002C2107" w:rsidRPr="00212EE3">
        <w:t>profesním</w:t>
      </w:r>
      <w:r w:rsidRPr="00212EE3">
        <w:t xml:space="preserve"> zařízením – vybavení jako jsou rozvody ZT, VZT – klimatizace, vytápění, el. rozvody s uzemněním a hromosvodem a rozvody el. komunikace.</w:t>
      </w:r>
    </w:p>
    <w:p w14:paraId="31D927D0" w14:textId="234CB375" w:rsidR="000368CC" w:rsidRPr="00B75CE0" w:rsidRDefault="00621620" w:rsidP="00CA7D72">
      <w:r w:rsidRPr="00212EE3">
        <w:t xml:space="preserve">Prostor pro umístění nového velína bude v předstihu dispozičně a stavebně upraven mimo rozsah </w:t>
      </w:r>
      <w:r w:rsidR="00521A8A" w:rsidRPr="00212EE3">
        <w:t xml:space="preserve">tohoto </w:t>
      </w:r>
      <w:r w:rsidR="00521A8A" w:rsidRPr="00212EE3">
        <w:rPr>
          <w:smallCaps/>
        </w:rPr>
        <w:t>díla</w:t>
      </w:r>
      <w:r w:rsidR="00521A8A" w:rsidRPr="00212EE3">
        <w:t xml:space="preserve"> </w:t>
      </w:r>
      <w:r w:rsidRPr="00212EE3">
        <w:t>na základě samostatné PD a připraven tak pro instalaci</w:t>
      </w:r>
      <w:r w:rsidR="009A685E" w:rsidRPr="00212EE3">
        <w:t xml:space="preserve"> </w:t>
      </w:r>
      <w:r w:rsidRPr="00212EE3">
        <w:t>vybavení ASŘ</w:t>
      </w:r>
      <w:r w:rsidR="005204C8">
        <w:t>TP</w:t>
      </w:r>
      <w:r w:rsidRPr="00212EE3">
        <w:t>.</w:t>
      </w:r>
    </w:p>
    <w:p w14:paraId="72D924A3" w14:textId="6B5D3346" w:rsidR="000368CC" w:rsidRPr="00212EE3" w:rsidRDefault="003A0AF0" w:rsidP="003A0AF0">
      <w:pPr>
        <w:pStyle w:val="Nadpis4"/>
        <w:numPr>
          <w:ilvl w:val="0"/>
          <w:numId w:val="0"/>
        </w:numPr>
        <w:ind w:left="1276" w:hanging="1134"/>
      </w:pPr>
      <w:r w:rsidRPr="00212EE3">
        <w:t>1.4.1.9</w:t>
      </w:r>
      <w:r w:rsidRPr="00212EE3">
        <w:tab/>
      </w:r>
      <w:r w:rsidR="000368CC" w:rsidRPr="00212EE3">
        <w:t xml:space="preserve"> Stávající objekt popelovin (souvisí s SO 13)</w:t>
      </w:r>
    </w:p>
    <w:p w14:paraId="30436437" w14:textId="15CFC8FB" w:rsidR="00621620" w:rsidRPr="00212EE3" w:rsidRDefault="00621620" w:rsidP="00CA7D72">
      <w:r w:rsidRPr="00212EE3">
        <w:t>Vlastní objekt popelovin (nazývaný odpopílkovací věž) je žb. skelet rozkročený nad kolejí vlečky (podjezd výšky cca 5,35m) s včleněnými žb. zásobníky. Objekt zaujímá půdorysnou plochu rozměru cca 7,2 x 28,45</w:t>
      </w:r>
      <w:r w:rsidR="00706010">
        <w:t xml:space="preserve"> </w:t>
      </w:r>
      <w:r w:rsidRPr="00212EE3">
        <w:t>m a dosahuje výšky cca 13,21</w:t>
      </w:r>
      <w:r w:rsidR="00706010">
        <w:t xml:space="preserve"> </w:t>
      </w:r>
      <w:r w:rsidRPr="00212EE3">
        <w:t>m. Na horní část objektu je vyveden opláštěný dopravníkový most pro dva pasy pro popeloviny vedoucí z přesypu vedle východní stěny kotelny uhelného HVB (</w:t>
      </w:r>
      <w:r w:rsidR="00643F1A" w:rsidRPr="00212EE3">
        <w:t>vyústění</w:t>
      </w:r>
      <w:r w:rsidRPr="00212EE3">
        <w:t xml:space="preserve"> </w:t>
      </w:r>
      <w:r w:rsidR="003C0520" w:rsidRPr="00212EE3">
        <w:t>redlerových</w:t>
      </w:r>
      <w:r w:rsidRPr="00212EE3">
        <w:t xml:space="preserve"> dopravníků popelovin z podélného kanálu kotelny). Vzestupný dopravník mimo konstrukce HVB je veden v opláštěném ocelovém mostu s ocelovými podporami. Opláštění svislých stěn je z prolisovaných plechů, téměř plně nahrazující</w:t>
      </w:r>
      <w:r w:rsidR="0071582C">
        <w:t>ch</w:t>
      </w:r>
      <w:r w:rsidRPr="00212EE3">
        <w:t xml:space="preserve"> původní osinkocementové desky, </w:t>
      </w:r>
      <w:r w:rsidR="008A38D6" w:rsidRPr="00212EE3">
        <w:t>osazených</w:t>
      </w:r>
      <w:r w:rsidRPr="00212EE3">
        <w:t xml:space="preserve"> v profilech pro beztmelé zasklívání. Cca 1/3 je ve stěnách na boku s průběžným prosvětlením ze vsazených </w:t>
      </w:r>
      <w:r w:rsidR="009A6CBF" w:rsidRPr="00212EE3">
        <w:t>vitráží</w:t>
      </w:r>
      <w:r w:rsidRPr="00212EE3">
        <w:t xml:space="preserve"> z drátoskla (některé výplně jsou otvírací). Střechy jsou z trapézových plechů. Podlaha je betonová s pochůzným pruhem vedeným mezi pasy.</w:t>
      </w:r>
    </w:p>
    <w:p w14:paraId="24684C0D" w14:textId="77777777" w:rsidR="00621620" w:rsidRPr="00212EE3" w:rsidRDefault="00621620" w:rsidP="00CA7D72">
      <w:r w:rsidRPr="00212EE3">
        <w:t>Prostory vedení popelovin jsou vybaveny odpovídajícím profesním zařízením – vybavením jako jsou rozvody ZT, případného vytápění, el. rozvody s uzemněním a hromosvodem a rozvody el. komunikace.</w:t>
      </w:r>
    </w:p>
    <w:p w14:paraId="0F5F6566" w14:textId="0D8910AC" w:rsidR="000368CC" w:rsidRPr="00B75CE0" w:rsidRDefault="00621620" w:rsidP="00CA7D72">
      <w:r w:rsidRPr="00212EE3">
        <w:t>Bližší dispoziční poměry, konstrukční a materiálové skladby jsou zřejmé z výkresových příloh</w:t>
      </w:r>
      <w:r w:rsidR="003475FF">
        <w:t xml:space="preserve"> </w:t>
      </w:r>
      <w:r w:rsidR="006913E2" w:rsidRPr="00212EE3">
        <w:t xml:space="preserve">- viz </w:t>
      </w:r>
      <w:r w:rsidR="009C13B1" w:rsidRPr="00212EE3">
        <w:t>D</w:t>
      </w:r>
      <w:r w:rsidR="006913E2" w:rsidRPr="00212EE3">
        <w:t>opl</w:t>
      </w:r>
      <w:r w:rsidR="009C13B1" w:rsidRPr="00212EE3">
        <w:t>ňky</w:t>
      </w:r>
      <w:r w:rsidR="006913E2" w:rsidRPr="00212EE3">
        <w:t xml:space="preserve"> této Přílohy 1 </w:t>
      </w:r>
      <w:r w:rsidR="009C13B1" w:rsidRPr="00212EE3">
        <w:rPr>
          <w:smallCaps/>
        </w:rPr>
        <w:t>smlouvy</w:t>
      </w:r>
    </w:p>
    <w:p w14:paraId="59C1A7FC" w14:textId="7B9A5935" w:rsidR="000368CC" w:rsidRPr="00212EE3" w:rsidRDefault="003A0AF0" w:rsidP="003A0AF0">
      <w:pPr>
        <w:pStyle w:val="Nadpis4"/>
        <w:numPr>
          <w:ilvl w:val="0"/>
          <w:numId w:val="0"/>
        </w:numPr>
        <w:ind w:left="1276" w:hanging="1134"/>
      </w:pPr>
      <w:r w:rsidRPr="00212EE3">
        <w:t>1.4.1.10</w:t>
      </w:r>
      <w:r w:rsidRPr="00212EE3">
        <w:tab/>
      </w:r>
      <w:r w:rsidR="000368CC" w:rsidRPr="00212EE3">
        <w:t xml:space="preserve"> Stávají</w:t>
      </w:r>
      <w:r w:rsidR="001B5F09">
        <w:t>cí</w:t>
      </w:r>
      <w:r w:rsidR="000368CC" w:rsidRPr="00212EE3">
        <w:t xml:space="preserve"> stav inž</w:t>
      </w:r>
      <w:r w:rsidR="00BE677A">
        <w:t>enýrských</w:t>
      </w:r>
      <w:r w:rsidR="000368CC" w:rsidRPr="00212EE3">
        <w:t xml:space="preserve"> sítí (souvisí s IO 01, IO 06)</w:t>
      </w:r>
    </w:p>
    <w:p w14:paraId="6812E7F7" w14:textId="2F6D0617" w:rsidR="00F378B0" w:rsidRPr="00212EE3" w:rsidRDefault="00F378B0" w:rsidP="00CA7D72">
      <w:r w:rsidRPr="00212EE3">
        <w:t xml:space="preserve">Areál je vybaven funkčními komplexy rozvodů inženýrských sítí, jako jsou </w:t>
      </w:r>
      <w:r w:rsidR="008F6FB5" w:rsidRPr="00212EE3">
        <w:t>systémy</w:t>
      </w:r>
      <w:r w:rsidRPr="00212EE3">
        <w:t xml:space="preserve"> odkanalizování (dešťové a splaškové), vodovodní, rozvodů elektrické energie, elektronické komunikace, vnějšího uzemnění spolu se systémy ochrany proti atmosférickým výbojům. Sítě doplňují technologické trubní a kabelové rozvody (plynu, horkovodu, …) vedených vesměs po nadzemních mostních konstrukcích. Stav sítí a rozvodů je </w:t>
      </w:r>
      <w:r w:rsidR="0066194F" w:rsidRPr="00212EE3">
        <w:t>optimalizován</w:t>
      </w:r>
      <w:r w:rsidRPr="00212EE3">
        <w:t xml:space="preserve"> </w:t>
      </w:r>
      <w:r w:rsidR="00DC086E">
        <w:t xml:space="preserve">na </w:t>
      </w:r>
      <w:r w:rsidRPr="00212EE3">
        <w:t>současn</w:t>
      </w:r>
      <w:r w:rsidR="00DC086E">
        <w:t>ý</w:t>
      </w:r>
      <w:r w:rsidRPr="00212EE3">
        <w:t xml:space="preserve"> stav provozu </w:t>
      </w:r>
      <w:r w:rsidR="00751691">
        <w:t>T</w:t>
      </w:r>
      <w:r w:rsidRPr="00212EE3">
        <w:t>eplárny.</w:t>
      </w:r>
    </w:p>
    <w:p w14:paraId="755655A5" w14:textId="2657EB96" w:rsidR="000368CC" w:rsidRPr="00212EE3" w:rsidRDefault="00F378B0" w:rsidP="00CA7D72">
      <w:r w:rsidRPr="00212EE3">
        <w:t xml:space="preserve">Průběhy jednotlivých linií jsou zřejmé z dispozice závodu (viz </w:t>
      </w:r>
      <w:r w:rsidR="00BE677A">
        <w:t>D</w:t>
      </w:r>
      <w:r w:rsidRPr="00212EE3">
        <w:t>opl</w:t>
      </w:r>
      <w:r w:rsidR="00BE677A">
        <w:t xml:space="preserve">ňky této Přílohy 1 </w:t>
      </w:r>
      <w:r w:rsidR="00BE677A" w:rsidRPr="00F97AAB">
        <w:rPr>
          <w:smallCaps/>
        </w:rPr>
        <w:t>smlouvy</w:t>
      </w:r>
      <w:r w:rsidRPr="00212EE3">
        <w:t>)</w:t>
      </w:r>
    </w:p>
    <w:p w14:paraId="0D54CE43" w14:textId="1CC98FB2" w:rsidR="00F378B0" w:rsidRPr="00212EE3" w:rsidRDefault="003A0AF0" w:rsidP="003A0AF0">
      <w:pPr>
        <w:pStyle w:val="Nadpis4"/>
        <w:numPr>
          <w:ilvl w:val="0"/>
          <w:numId w:val="0"/>
        </w:numPr>
        <w:ind w:left="1276" w:hanging="1134"/>
      </w:pPr>
      <w:r w:rsidRPr="00212EE3">
        <w:t>1.4.1.11</w:t>
      </w:r>
      <w:r w:rsidRPr="00212EE3">
        <w:tab/>
      </w:r>
      <w:r w:rsidR="00F378B0" w:rsidRPr="00212EE3">
        <w:t>Stávající konstrukce nadzemních vedení (souvisejí s IO 02)</w:t>
      </w:r>
    </w:p>
    <w:p w14:paraId="5EE6602A" w14:textId="77777777" w:rsidR="00F378B0" w:rsidRPr="00212EE3" w:rsidRDefault="00F378B0" w:rsidP="00CA7D72">
      <w:r w:rsidRPr="00212EE3">
        <w:t xml:space="preserve">Stávající objekty a zařízení jsou dle současných potřeb propojeny nadzemními instalacemi vedenými jako samonosné konstrukce nebo po mostních konstrukcích na ocelových podporách. </w:t>
      </w:r>
    </w:p>
    <w:p w14:paraId="09798ECD" w14:textId="0B38E039" w:rsidR="00F378B0" w:rsidRPr="00B75CE0" w:rsidRDefault="00F378B0" w:rsidP="00CA7D72">
      <w:r w:rsidRPr="00212EE3">
        <w:t xml:space="preserve">Průběhy jednotlivých linií jsou zřejmé z dispozice závodu (viz </w:t>
      </w:r>
      <w:r w:rsidR="00A85457">
        <w:t>D</w:t>
      </w:r>
      <w:r w:rsidRPr="00212EE3">
        <w:t>opl</w:t>
      </w:r>
      <w:r w:rsidR="00A85457">
        <w:t xml:space="preserve">ňky této Přílohy 1 </w:t>
      </w:r>
      <w:r w:rsidR="00A85457" w:rsidRPr="00F97AAB">
        <w:rPr>
          <w:smallCaps/>
        </w:rPr>
        <w:t>smlouvy</w:t>
      </w:r>
      <w:r w:rsidRPr="00212EE3">
        <w:t>). Kapacitní vytíženost je nutné posoudit individuálně dle předpokládaného úmyslu dalšího využití.</w:t>
      </w:r>
    </w:p>
    <w:p w14:paraId="0C2098C0" w14:textId="2E520D00" w:rsidR="000368CC" w:rsidRPr="00212EE3" w:rsidRDefault="003A0AF0" w:rsidP="003A0AF0">
      <w:pPr>
        <w:pStyle w:val="Nadpis4"/>
        <w:numPr>
          <w:ilvl w:val="0"/>
          <w:numId w:val="0"/>
        </w:numPr>
        <w:ind w:left="1276" w:hanging="1134"/>
      </w:pPr>
      <w:r w:rsidRPr="00212EE3">
        <w:t>1.4.1.12</w:t>
      </w:r>
      <w:r w:rsidRPr="00212EE3">
        <w:tab/>
      </w:r>
      <w:r w:rsidR="000368CC" w:rsidRPr="00212EE3">
        <w:t xml:space="preserve"> Stávající venkovní osvětlení</w:t>
      </w:r>
      <w:r w:rsidR="009A685E" w:rsidRPr="00212EE3">
        <w:t xml:space="preserve"> </w:t>
      </w:r>
      <w:r w:rsidR="000368CC" w:rsidRPr="00212EE3">
        <w:t>(souvisí s IO 03)</w:t>
      </w:r>
    </w:p>
    <w:p w14:paraId="7D7D7B55" w14:textId="1FFEA81D" w:rsidR="00F378B0" w:rsidRPr="00212EE3" w:rsidRDefault="00F378B0" w:rsidP="00CA7D72">
      <w:r w:rsidRPr="00212EE3">
        <w:t xml:space="preserve">Areál je kompletně vybaven systémem VO odpovídající rozsahem a intenzitou současnému provozu </w:t>
      </w:r>
      <w:r w:rsidR="00751691">
        <w:t>T</w:t>
      </w:r>
      <w:r w:rsidRPr="00212EE3">
        <w:t>eplárny.</w:t>
      </w:r>
    </w:p>
    <w:p w14:paraId="5990B053" w14:textId="4C5BE48B" w:rsidR="000368CC" w:rsidRPr="00B75CE0" w:rsidRDefault="00F378B0" w:rsidP="00CA7D72">
      <w:r w:rsidRPr="00212EE3">
        <w:lastRenderedPageBreak/>
        <w:t xml:space="preserve">Průběhy jednotlivých linií a osazení osvětlovacích těles stožárů jsou zřejmé z dispozice závodu </w:t>
      </w:r>
      <w:r w:rsidR="006913E2" w:rsidRPr="00212EE3">
        <w:t xml:space="preserve">viz </w:t>
      </w:r>
      <w:r w:rsidR="009C13B1" w:rsidRPr="00212EE3">
        <w:t>D</w:t>
      </w:r>
      <w:r w:rsidR="006913E2" w:rsidRPr="00212EE3">
        <w:t>opl</w:t>
      </w:r>
      <w:r w:rsidR="009C13B1" w:rsidRPr="00212EE3">
        <w:t>ňky</w:t>
      </w:r>
      <w:r w:rsidR="006913E2" w:rsidRPr="00212EE3">
        <w:t xml:space="preserve"> této Přílohy 1 </w:t>
      </w:r>
      <w:r w:rsidR="009C13B1" w:rsidRPr="00212EE3">
        <w:rPr>
          <w:smallCaps/>
        </w:rPr>
        <w:t>smlouvy</w:t>
      </w:r>
      <w:r w:rsidR="006913E2" w:rsidRPr="00212EE3">
        <w:t xml:space="preserve">. </w:t>
      </w:r>
    </w:p>
    <w:p w14:paraId="55177CD2" w14:textId="246769C9" w:rsidR="000368CC" w:rsidRPr="00212EE3" w:rsidRDefault="003A0AF0" w:rsidP="003A0AF0">
      <w:pPr>
        <w:pStyle w:val="Nadpis4"/>
        <w:numPr>
          <w:ilvl w:val="0"/>
          <w:numId w:val="0"/>
        </w:numPr>
        <w:ind w:left="1276" w:hanging="1134"/>
      </w:pPr>
      <w:r w:rsidRPr="00212EE3">
        <w:t>1.4.1.13</w:t>
      </w:r>
      <w:r w:rsidRPr="00212EE3">
        <w:tab/>
      </w:r>
      <w:r w:rsidR="000368CC" w:rsidRPr="00212EE3">
        <w:t>Stávající železniční vlečka (souvisejí s IO 07)</w:t>
      </w:r>
    </w:p>
    <w:p w14:paraId="14F760C7" w14:textId="7F07DDA0" w:rsidR="00F378B0" w:rsidRPr="00212EE3" w:rsidRDefault="00F378B0" w:rsidP="00CA7D72">
      <w:r w:rsidRPr="00212EE3">
        <w:t xml:space="preserve">Průmyslový areál, ve kterém je </w:t>
      </w:r>
      <w:r w:rsidR="006C23FF">
        <w:t>T</w:t>
      </w:r>
      <w:r w:rsidRPr="00212EE3">
        <w:t>eplárna situována</w:t>
      </w:r>
      <w:r w:rsidR="00675030">
        <w:t>,</w:t>
      </w:r>
      <w:r w:rsidRPr="00212EE3">
        <w:t xml:space="preserve"> je vybaven odbočnou železniční vlečkou ze stanic Sezimovo Ústí – Planá nad Lužnicí na železniční trati č. 202 (koridor IV. - směr České Budějovice,</w:t>
      </w:r>
      <w:r w:rsidR="006B4113">
        <w:t xml:space="preserve"> </w:t>
      </w:r>
      <w:r w:rsidRPr="00212EE3">
        <w:t xml:space="preserve">Tábor, Praha). Vlečka pro </w:t>
      </w:r>
      <w:r w:rsidR="006C23FF">
        <w:t>T</w:t>
      </w:r>
      <w:r w:rsidRPr="00212EE3">
        <w:t>eplárnu je dvojkolejná. Jedna kolej prochází nad vykládkovým podzemním</w:t>
      </w:r>
      <w:r w:rsidR="00136E01">
        <w:t xml:space="preserve"> </w:t>
      </w:r>
      <w:r w:rsidRPr="00212EE3">
        <w:t>-</w:t>
      </w:r>
      <w:r w:rsidR="00136E01">
        <w:t xml:space="preserve"> </w:t>
      </w:r>
      <w:r w:rsidRPr="00212EE3">
        <w:t xml:space="preserve">hlubinným zásobníkem uhlí až do prostoru zákotlí HVB. Druhá kolej vede souběžně a dál až do prostoru objektu popelovin. Jde o běžnou kolejovou trať z kolejí tvaru T na dřevěných pražcích - rozdělení </w:t>
      </w:r>
      <w:r w:rsidRPr="00586C1F">
        <w:t>podkladnice</w:t>
      </w:r>
      <w:r w:rsidRPr="00212EE3">
        <w:t xml:space="preserve"> rozpo</w:t>
      </w:r>
      <w:r w:rsidR="003958EC">
        <w:t>n</w:t>
      </w:r>
      <w:r w:rsidRPr="00212EE3">
        <w:t>ové na štěrkovém kolejovém svršku, v místě vykládkového podzemního</w:t>
      </w:r>
      <w:r w:rsidR="005D007B">
        <w:t xml:space="preserve"> </w:t>
      </w:r>
      <w:r w:rsidRPr="00212EE3">
        <w:t>-</w:t>
      </w:r>
      <w:r w:rsidR="005D007B">
        <w:t xml:space="preserve"> </w:t>
      </w:r>
      <w:r w:rsidRPr="00212EE3">
        <w:t>hlubin</w:t>
      </w:r>
      <w:r w:rsidR="00586C1F">
        <w:t>n</w:t>
      </w:r>
      <w:r w:rsidRPr="00212EE3">
        <w:t xml:space="preserve">ého zásobníku </w:t>
      </w:r>
      <w:r w:rsidR="001D69DF" w:rsidRPr="00212EE3">
        <w:t>u</w:t>
      </w:r>
      <w:r w:rsidR="001D69DF">
        <w:t>h</w:t>
      </w:r>
      <w:r w:rsidR="001D69DF" w:rsidRPr="00212EE3">
        <w:t>lí</w:t>
      </w:r>
      <w:r w:rsidRPr="00212EE3">
        <w:t xml:space="preserve"> jsou koleje vedeny po konstrukcích zásobníku.</w:t>
      </w:r>
    </w:p>
    <w:p w14:paraId="63EF78FC" w14:textId="7C5B7A64" w:rsidR="00F378B0" w:rsidRPr="00212EE3" w:rsidRDefault="00F378B0" w:rsidP="00CA7D72">
      <w:r w:rsidRPr="00212EE3">
        <w:t>Bližší dispoziční poměry jsou zřejmé z výkresových příloh (</w:t>
      </w:r>
      <w:r w:rsidR="004419E9" w:rsidRPr="00212EE3">
        <w:t xml:space="preserve">viz </w:t>
      </w:r>
      <w:r w:rsidRPr="00212EE3">
        <w:t>dopl</w:t>
      </w:r>
      <w:r w:rsidR="004419E9" w:rsidRPr="00212EE3">
        <w:t xml:space="preserve">ňky této Přílohy 1 </w:t>
      </w:r>
      <w:r w:rsidR="004419E9" w:rsidRPr="00212EE3">
        <w:rPr>
          <w:smallCaps/>
        </w:rPr>
        <w:t>smlouvy</w:t>
      </w:r>
      <w:r w:rsidR="00824DFE" w:rsidRPr="00212EE3">
        <w:t>).</w:t>
      </w:r>
    </w:p>
    <w:p w14:paraId="16B62ED4" w14:textId="6477D492" w:rsidR="00F378B0" w:rsidRPr="00B75CE0" w:rsidRDefault="00F378B0" w:rsidP="00CA7D72">
      <w:r w:rsidRPr="00212EE3">
        <w:t xml:space="preserve">V prostoru železniční vlečky a v souvisejících prostorách je stávající osvětlení, tj. jak svítidla, tak kabeláž a kabelové trasy z 50. až 70. let minulého století a neodpovídá současným požadavkům. Napájení osvětlení je ze </w:t>
      </w:r>
      <w:r w:rsidR="00CA1EE5" w:rsidRPr="00212EE3">
        <w:t>stávajícího</w:t>
      </w:r>
      <w:r w:rsidRPr="00212EE3">
        <w:t xml:space="preserve"> </w:t>
      </w:r>
      <w:r w:rsidR="00AC5359">
        <w:t xml:space="preserve">rozváděče </w:t>
      </w:r>
      <w:r w:rsidRPr="00212EE3">
        <w:t>RES1 umístěného ve velínu zauhlování.</w:t>
      </w:r>
    </w:p>
    <w:p w14:paraId="473E6664" w14:textId="2CA08051" w:rsidR="006913E2" w:rsidRPr="00212EE3" w:rsidRDefault="003A0AF0" w:rsidP="003A0AF0">
      <w:pPr>
        <w:pStyle w:val="Nadpis4"/>
        <w:numPr>
          <w:ilvl w:val="0"/>
          <w:numId w:val="0"/>
        </w:numPr>
        <w:ind w:left="1276" w:hanging="1134"/>
      </w:pPr>
      <w:r w:rsidRPr="00212EE3">
        <w:t>1.4.1.14</w:t>
      </w:r>
      <w:r w:rsidRPr="00212EE3">
        <w:tab/>
      </w:r>
      <w:r w:rsidR="006913E2" w:rsidRPr="00212EE3">
        <w:t>Stávající EPS (souvisí s IO 08)</w:t>
      </w:r>
    </w:p>
    <w:p w14:paraId="20CD7AD1" w14:textId="0692C62B" w:rsidR="006913E2" w:rsidRPr="00B75CE0" w:rsidRDefault="006913E2" w:rsidP="00CA7D72">
      <w:r w:rsidRPr="00212EE3">
        <w:t>Stávající EPS pro hlavní výrobní blok zahrnuje 2x ústředny Zettler MX4 a 2x ústředny LOOP 500 Zettler. Stávající systém obsahuje 65 skupin s</w:t>
      </w:r>
      <w:r w:rsidR="004C2ABF" w:rsidRPr="00212EE3">
        <w:t> </w:t>
      </w:r>
      <w:r w:rsidRPr="00212EE3">
        <w:t>331</w:t>
      </w:r>
      <w:r w:rsidR="004C2ABF" w:rsidRPr="00212EE3">
        <w:t xml:space="preserve"> hlásiči.</w:t>
      </w:r>
    </w:p>
    <w:p w14:paraId="56626454" w14:textId="6A8287CC" w:rsidR="000368CC" w:rsidRPr="00212EE3" w:rsidRDefault="003A0AF0" w:rsidP="003A0AF0">
      <w:pPr>
        <w:pStyle w:val="Nadpis3"/>
        <w:numPr>
          <w:ilvl w:val="0"/>
          <w:numId w:val="0"/>
        </w:numPr>
        <w:ind w:left="1134" w:hanging="1134"/>
      </w:pPr>
      <w:r w:rsidRPr="00212EE3">
        <w:t>1.4.2</w:t>
      </w:r>
      <w:r w:rsidRPr="00212EE3">
        <w:tab/>
      </w:r>
      <w:r w:rsidR="000368CC" w:rsidRPr="00212EE3">
        <w:t>Strojní technologie</w:t>
      </w:r>
    </w:p>
    <w:p w14:paraId="17AFC3C2" w14:textId="77777777" w:rsidR="000368CC" w:rsidRPr="00B75CE0" w:rsidRDefault="000368CC" w:rsidP="00CA7D72">
      <w:r w:rsidRPr="00212EE3">
        <w:t>Teplárna vyrábí elektrickou energii, teplo ve formě vodní páry a horké vody pro mnoho subjektů v přilehlém průmyslovém areálu a jeho blízkém okolí včetně vytápění měst Sezimovo Ústí a Tábor.</w:t>
      </w:r>
    </w:p>
    <w:p w14:paraId="4CF5A9C4" w14:textId="1A7736EB" w:rsidR="000368CC" w:rsidRPr="00212EE3" w:rsidRDefault="003A0AF0" w:rsidP="003A0AF0">
      <w:pPr>
        <w:pStyle w:val="Nadpis4"/>
        <w:numPr>
          <w:ilvl w:val="0"/>
          <w:numId w:val="0"/>
        </w:numPr>
        <w:ind w:left="1276" w:hanging="1134"/>
      </w:pPr>
      <w:r w:rsidRPr="00212EE3">
        <w:t>1.4.2.1</w:t>
      </w:r>
      <w:r w:rsidRPr="00212EE3">
        <w:tab/>
      </w:r>
      <w:r w:rsidR="000368CC" w:rsidRPr="00212EE3">
        <w:t>Kotelna</w:t>
      </w:r>
    </w:p>
    <w:p w14:paraId="3FCA3159" w14:textId="77777777" w:rsidR="00364C7D" w:rsidRPr="00212EE3" w:rsidRDefault="00364C7D" w:rsidP="00CA7D72">
      <w:r w:rsidRPr="00212EE3">
        <w:t xml:space="preserve">Kotelna zdroje byla budována v letech 1961 až 1969. </w:t>
      </w:r>
    </w:p>
    <w:p w14:paraId="7541FAA2" w14:textId="1042C890" w:rsidR="00364C7D" w:rsidRPr="00212EE3" w:rsidRDefault="00364C7D" w:rsidP="00CA7D72">
      <w:r w:rsidRPr="00212EE3">
        <w:t>V kotelně se nachází neprovozovaný původní uhelný kotel K1 s granulačním topeništěm. Kotel K1 byl instalován v roce 1961 a je od roku 2015 demobilizován odpojením od veškerých médií.</w:t>
      </w:r>
      <w:r w:rsidR="000368CC" w:rsidRPr="00212EE3">
        <w:t xml:space="preserve"> </w:t>
      </w:r>
    </w:p>
    <w:p w14:paraId="077E9834" w14:textId="59178B04" w:rsidR="000368CC" w:rsidRPr="00212EE3" w:rsidRDefault="00364C7D" w:rsidP="00CA7D72">
      <w:r w:rsidRPr="00212EE3">
        <w:t>O</w:t>
      </w:r>
      <w:r w:rsidR="000368CC" w:rsidRPr="00212EE3">
        <w:t xml:space="preserve">d roku 2016 </w:t>
      </w:r>
      <w:r w:rsidRPr="00212EE3">
        <w:t xml:space="preserve">jsou v kotelně </w:t>
      </w:r>
      <w:r w:rsidR="000368CC" w:rsidRPr="00212EE3">
        <w:t xml:space="preserve">instalovány 2 parní kotle INVELT SERVIS á 40 t/hod se stacionárními rošty s prvky fluidní techniky (INVELTFLUID). V roce 2014 byl osazen kotel K5 a v roce 2015 následoval kotel K6. </w:t>
      </w:r>
    </w:p>
    <w:p w14:paraId="6E706283" w14:textId="4667E2DE" w:rsidR="00775AD1" w:rsidRPr="00B75CE0" w:rsidRDefault="003A0AF0" w:rsidP="003A0AF0">
      <w:pPr>
        <w:pStyle w:val="Nadpis5"/>
        <w:keepNext/>
        <w:numPr>
          <w:ilvl w:val="0"/>
          <w:numId w:val="0"/>
        </w:numPr>
      </w:pPr>
      <w:r w:rsidRPr="00B75CE0">
        <w:rPr>
          <w:rFonts w:ascii="Arial" w:hAnsi="Arial"/>
          <w14:scene3d>
            <w14:camera w14:prst="orthographicFront"/>
            <w14:lightRig w14:rig="threePt" w14:dir="t">
              <w14:rot w14:lat="0" w14:lon="0" w14:rev="0"/>
            </w14:lightRig>
          </w14:scene3d>
        </w:rPr>
        <w:t>1.4.2.1.1</w:t>
      </w:r>
      <w:r w:rsidRPr="00B75CE0">
        <w:rPr>
          <w:rFonts w:ascii="Arial" w:hAnsi="Arial"/>
          <w14:scene3d>
            <w14:camera w14:prst="orthographicFront"/>
            <w14:lightRig w14:rig="threePt" w14:dir="t">
              <w14:rot w14:lat="0" w14:lon="0" w14:rev="0"/>
            </w14:lightRig>
          </w14:scene3d>
        </w:rPr>
        <w:tab/>
      </w:r>
      <w:r w:rsidR="00364C7D" w:rsidRPr="00212EE3">
        <w:t>Kotel K1</w:t>
      </w:r>
    </w:p>
    <w:p w14:paraId="0CA49841" w14:textId="4D987FEC" w:rsidR="00775AD1" w:rsidRPr="00212EE3" w:rsidRDefault="00775AD1" w:rsidP="00775AD1">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u w:val="single"/>
          <w:lang w:val="cs-CZ"/>
        </w:rPr>
      </w:pPr>
      <w:r w:rsidRPr="00212EE3">
        <w:rPr>
          <w:rFonts w:cs="Arial"/>
          <w:b w:val="0"/>
          <w:sz w:val="22"/>
          <w:szCs w:val="22"/>
          <w:u w:val="single"/>
          <w:lang w:val="cs-CZ"/>
        </w:rPr>
        <w:t>Hlavní parametry kotle K1:</w:t>
      </w:r>
    </w:p>
    <w:p w14:paraId="2171AC17" w14:textId="3E47467A" w:rsidR="00775AD1" w:rsidRPr="00A33966" w:rsidRDefault="00775AD1" w:rsidP="00CA7D72">
      <w:pPr>
        <w:pStyle w:val="Parametry"/>
        <w:rPr>
          <w:sz w:val="22"/>
        </w:rPr>
      </w:pPr>
      <w:r w:rsidRPr="00A33966">
        <w:rPr>
          <w:sz w:val="22"/>
        </w:rPr>
        <w:t xml:space="preserve">Typ topeniště </w:t>
      </w:r>
      <w:r w:rsidRPr="00A33966">
        <w:rPr>
          <w:sz w:val="22"/>
        </w:rPr>
        <w:tab/>
        <w:t>granulační č.65/3,8</w:t>
      </w:r>
    </w:p>
    <w:p w14:paraId="20E3A3DB" w14:textId="4F67970D" w:rsidR="00775AD1" w:rsidRPr="00A33966" w:rsidRDefault="00775AD1" w:rsidP="00CA7D72">
      <w:pPr>
        <w:pStyle w:val="Parametry"/>
        <w:rPr>
          <w:sz w:val="22"/>
        </w:rPr>
      </w:pPr>
      <w:r w:rsidRPr="00A33966">
        <w:rPr>
          <w:sz w:val="22"/>
        </w:rPr>
        <w:t xml:space="preserve">Typ kotle </w:t>
      </w:r>
      <w:r w:rsidRPr="00A33966">
        <w:rPr>
          <w:sz w:val="22"/>
        </w:rPr>
        <w:tab/>
        <w:t>parní</w:t>
      </w:r>
    </w:p>
    <w:p w14:paraId="5811D68F" w14:textId="541ABAAB" w:rsidR="00775AD1" w:rsidRPr="00A33966" w:rsidRDefault="00775AD1" w:rsidP="00CA7D72">
      <w:pPr>
        <w:pStyle w:val="Parametry"/>
        <w:rPr>
          <w:sz w:val="22"/>
        </w:rPr>
      </w:pPr>
      <w:r w:rsidRPr="00A33966">
        <w:rPr>
          <w:sz w:val="22"/>
        </w:rPr>
        <w:t>Jmenovitý tepelný výkon</w:t>
      </w:r>
      <w:r w:rsidRPr="00A33966">
        <w:rPr>
          <w:sz w:val="22"/>
        </w:rPr>
        <w:tab/>
        <w:t>52,3 MW</w:t>
      </w:r>
      <w:r w:rsidRPr="00A33966">
        <w:rPr>
          <w:sz w:val="22"/>
          <w:vertAlign w:val="subscript"/>
        </w:rPr>
        <w:t>t</w:t>
      </w:r>
    </w:p>
    <w:p w14:paraId="3F610929" w14:textId="77777777" w:rsidR="00775AD1" w:rsidRPr="00A33966" w:rsidRDefault="00775AD1" w:rsidP="00CA7D72">
      <w:pPr>
        <w:pStyle w:val="Parametry"/>
        <w:rPr>
          <w:sz w:val="22"/>
        </w:rPr>
      </w:pPr>
      <w:r w:rsidRPr="00A33966">
        <w:rPr>
          <w:sz w:val="22"/>
        </w:rPr>
        <w:t>Jmenovitý parní výkon …………………………………….</w:t>
      </w:r>
      <w:r w:rsidRPr="00A33966">
        <w:rPr>
          <w:sz w:val="22"/>
        </w:rPr>
        <w:tab/>
        <w:t>65 t/h</w:t>
      </w:r>
    </w:p>
    <w:p w14:paraId="08A9423D" w14:textId="20781002" w:rsidR="00775AD1" w:rsidRPr="00A33966" w:rsidRDefault="00775AD1" w:rsidP="00CA7D72">
      <w:pPr>
        <w:pStyle w:val="Parametry"/>
        <w:rPr>
          <w:sz w:val="22"/>
        </w:rPr>
      </w:pPr>
      <w:r w:rsidRPr="00A33966">
        <w:rPr>
          <w:sz w:val="22"/>
        </w:rPr>
        <w:t xml:space="preserve">Jmenovitý přetlak páry </w:t>
      </w:r>
      <w:r w:rsidRPr="00A33966">
        <w:rPr>
          <w:sz w:val="22"/>
        </w:rPr>
        <w:tab/>
        <w:t>3,8 MPa</w:t>
      </w:r>
    </w:p>
    <w:p w14:paraId="605ED78E" w14:textId="390AE70E" w:rsidR="00775AD1" w:rsidRPr="00A33966" w:rsidRDefault="00775AD1" w:rsidP="00CA7D72">
      <w:pPr>
        <w:pStyle w:val="Parametry"/>
        <w:rPr>
          <w:sz w:val="22"/>
        </w:rPr>
      </w:pPr>
      <w:r w:rsidRPr="00A33966">
        <w:rPr>
          <w:sz w:val="22"/>
        </w:rPr>
        <w:t xml:space="preserve">Jmenovitá teplota páry </w:t>
      </w:r>
      <w:r w:rsidRPr="00A33966">
        <w:rPr>
          <w:sz w:val="22"/>
        </w:rPr>
        <w:tab/>
        <w:t>445 °C</w:t>
      </w:r>
    </w:p>
    <w:p w14:paraId="318041AC" w14:textId="724EE51E" w:rsidR="00775AD1" w:rsidRPr="00A33966" w:rsidRDefault="00775AD1" w:rsidP="00CA7D72">
      <w:pPr>
        <w:pStyle w:val="Parametry"/>
        <w:rPr>
          <w:sz w:val="22"/>
        </w:rPr>
      </w:pPr>
      <w:r w:rsidRPr="00A33966">
        <w:rPr>
          <w:sz w:val="22"/>
        </w:rPr>
        <w:lastRenderedPageBreak/>
        <w:t>Základní palivo ……………………………………</w:t>
      </w:r>
      <w:proofErr w:type="gramStart"/>
      <w:r w:rsidRPr="00A33966">
        <w:rPr>
          <w:sz w:val="22"/>
        </w:rPr>
        <w:t>…..</w:t>
      </w:r>
      <w:r w:rsidRPr="00A33966">
        <w:rPr>
          <w:sz w:val="22"/>
        </w:rPr>
        <w:tab/>
        <w:t>hnědé</w:t>
      </w:r>
      <w:proofErr w:type="gramEnd"/>
      <w:r w:rsidRPr="00A33966">
        <w:rPr>
          <w:sz w:val="22"/>
        </w:rPr>
        <w:t xml:space="preserve"> uhlí</w:t>
      </w:r>
      <w:r w:rsidR="009A685E" w:rsidRPr="00A33966">
        <w:rPr>
          <w:sz w:val="22"/>
        </w:rPr>
        <w:t xml:space="preserve"> </w:t>
      </w:r>
      <w:r w:rsidRPr="00A33966">
        <w:rPr>
          <w:sz w:val="22"/>
        </w:rPr>
        <w:t>(13,5 MJ/kg)</w:t>
      </w:r>
    </w:p>
    <w:p w14:paraId="20642A38" w14:textId="57B8925A" w:rsidR="00775AD1" w:rsidRPr="00A33966" w:rsidRDefault="00775AD1" w:rsidP="00CA7D72">
      <w:pPr>
        <w:pStyle w:val="Parametry"/>
        <w:rPr>
          <w:sz w:val="22"/>
        </w:rPr>
      </w:pPr>
      <w:r w:rsidRPr="00A33966">
        <w:rPr>
          <w:sz w:val="22"/>
        </w:rPr>
        <w:t>Pomocné palivo ………………………………………</w:t>
      </w:r>
      <w:r w:rsidRPr="00A33966">
        <w:rPr>
          <w:sz w:val="22"/>
        </w:rPr>
        <w:tab/>
        <w:t>LTO (42,3 MJ/kg)</w:t>
      </w:r>
    </w:p>
    <w:p w14:paraId="3DB46BCE" w14:textId="5ED37A9C" w:rsidR="00775AD1" w:rsidRPr="00A33966" w:rsidRDefault="00775AD1" w:rsidP="00CA7D72">
      <w:pPr>
        <w:pStyle w:val="Parametry"/>
        <w:rPr>
          <w:sz w:val="22"/>
        </w:rPr>
      </w:pPr>
      <w:r w:rsidRPr="00A33966">
        <w:rPr>
          <w:sz w:val="22"/>
        </w:rPr>
        <w:t>Rok výroby ……………………………</w:t>
      </w:r>
      <w:proofErr w:type="gramStart"/>
      <w:r w:rsidRPr="00A33966">
        <w:rPr>
          <w:sz w:val="22"/>
        </w:rPr>
        <w:t>…..</w:t>
      </w:r>
      <w:r w:rsidRPr="00A33966">
        <w:rPr>
          <w:sz w:val="22"/>
        </w:rPr>
        <w:tab/>
        <w:t>1958</w:t>
      </w:r>
      <w:proofErr w:type="gramEnd"/>
    </w:p>
    <w:p w14:paraId="124C1A96" w14:textId="77777777" w:rsidR="00775AD1" w:rsidRPr="00B75CE0" w:rsidRDefault="00775AD1" w:rsidP="00CA7D72"/>
    <w:p w14:paraId="1C54CC09" w14:textId="77777777" w:rsidR="00364C7D" w:rsidRPr="00212EE3" w:rsidRDefault="00364C7D" w:rsidP="00CA7D72">
      <w:r w:rsidRPr="00212EE3">
        <w:t xml:space="preserve">K1 je proveden jako práškové s granulační výsypkou, strmotrubný jedno bubnový s přirozenou cirkulací vody a s přímým vháněním uhelného prášku pomocí ventilačního účinku mlýnů do ohniště. Zadní stěna vytváří nos pro lepší stabilizaci hoření v spalovací komoře. Varný systém je složen z varných trubek průměr 60/3 mm - přední stěna 60/5 mm. Ve spodní části jsou trubky zavařeny do spodních zavodňovacích komor průměr 219/14 mm. V horní části jsou varné trubky pomoci spojovacích vidliček zaválcovány do bubnu kotle. </w:t>
      </w:r>
    </w:p>
    <w:p w14:paraId="7C243ED9" w14:textId="77777777" w:rsidR="00364C7D" w:rsidRPr="00212EE3" w:rsidRDefault="00364C7D" w:rsidP="00CA7D72">
      <w:r w:rsidRPr="00212EE3">
        <w:t xml:space="preserve">Pro zvětšení výparné plochy je v ohništi umístěno dalších 6 ks varných šotů - trubek průměr 60/3 mm zavěšených v přední části spalovací komory. Dolní komory a varné šoty jsou spojeny s bubnem zavodňovacími trubkami průměr 108/4 mm, vedenými vně oplechování kotle (27 kusů). </w:t>
      </w:r>
    </w:p>
    <w:p w14:paraId="158BF2E9" w14:textId="77777777" w:rsidR="00364C7D" w:rsidRPr="00212EE3" w:rsidRDefault="00364C7D" w:rsidP="00CA7D72">
      <w:r w:rsidRPr="00212EE3">
        <w:t xml:space="preserve">Trubkové stěny jsou opatřeny vnitřním oplechováním / plech 3 mm /, zality pyroplastem / žárobetonem / do +8 m, obloženy čedičovou vatou a pokryty zvnějšku pozinkovaným plechem. Materiál všech trubek varného systému je třídy 12022.1. dle ČSN 42 0002 </w:t>
      </w:r>
    </w:p>
    <w:p w14:paraId="34F293A9" w14:textId="77777777" w:rsidR="00364C7D" w:rsidRPr="00212EE3" w:rsidRDefault="00364C7D" w:rsidP="00CA7D72">
      <w:r w:rsidRPr="00212EE3">
        <w:t>Základním palivem bylo v mlýnech upravované hnědé prachové uhlí dodávané Sokolovskou uhelnou společností z dolu Jiří a Družba s nízkým obsahem síry a popelovin a dále hnědé uhlí z dolu Bílina. Pro najíždění a stabilizaci hoření byl používán lehký topný olej.</w:t>
      </w:r>
    </w:p>
    <w:p w14:paraId="54286244"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sz w:val="22"/>
          <w:szCs w:val="22"/>
          <w:lang w:val="cs-CZ"/>
        </w:rPr>
      </w:pPr>
      <w:r>
        <w:rPr>
          <w:rFonts w:cs="Arial"/>
          <w:sz w:val="22"/>
          <w:szCs w:val="22"/>
          <w:lang w:val="cs-CZ"/>
        </w:rPr>
        <w:t>Předpokládané hmotnosti zařízení kotle K1:</w:t>
      </w:r>
    </w:p>
    <w:p w14:paraId="2C4EB6AD" w14:textId="7C8334BE"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Tlakový celek</w:t>
      </w:r>
      <w:r w:rsidRPr="002E1750">
        <w:rPr>
          <w:rFonts w:cs="Arial"/>
          <w:b w:val="0"/>
          <w:sz w:val="22"/>
          <w:szCs w:val="22"/>
          <w:lang w:val="cs-CZ"/>
        </w:rPr>
        <w:tab/>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8</w:t>
      </w:r>
      <w:r w:rsidR="00F5122B">
        <w:rPr>
          <w:rFonts w:cs="Arial"/>
          <w:b w:val="0"/>
          <w:sz w:val="22"/>
          <w:szCs w:val="22"/>
          <w:lang w:val="cs-CZ"/>
        </w:rPr>
        <w:t>8</w:t>
      </w:r>
      <w:r w:rsidRPr="002E1750">
        <w:rPr>
          <w:rFonts w:cs="Arial"/>
          <w:b w:val="0"/>
          <w:sz w:val="22"/>
          <w:szCs w:val="22"/>
          <w:lang w:val="cs-CZ"/>
        </w:rPr>
        <w:t>.000</w:t>
      </w:r>
      <w:r w:rsidRPr="002E1750">
        <w:rPr>
          <w:rFonts w:cs="Arial"/>
          <w:b w:val="0"/>
          <w:sz w:val="22"/>
          <w:szCs w:val="22"/>
          <w:lang w:val="cs-CZ"/>
        </w:rPr>
        <w:tab/>
        <w:t>kg</w:t>
      </w:r>
      <w:r>
        <w:rPr>
          <w:rFonts w:cs="Arial"/>
          <w:b w:val="0"/>
          <w:sz w:val="22"/>
          <w:szCs w:val="22"/>
          <w:lang w:val="cs-CZ"/>
        </w:rPr>
        <w:t xml:space="preserve"> (vč. parního bubnu)</w:t>
      </w:r>
    </w:p>
    <w:p w14:paraId="62C2DADF"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Vzduchovody</w:t>
      </w:r>
      <w:r w:rsidRPr="002E1750">
        <w:rPr>
          <w:rFonts w:cs="Arial"/>
          <w:b w:val="0"/>
          <w:sz w:val="22"/>
          <w:szCs w:val="22"/>
          <w:lang w:val="cs-CZ"/>
        </w:rPr>
        <w:tab/>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26.000</w:t>
      </w:r>
      <w:r w:rsidRPr="002E1750">
        <w:rPr>
          <w:rFonts w:cs="Arial"/>
          <w:b w:val="0"/>
          <w:sz w:val="22"/>
          <w:szCs w:val="22"/>
          <w:lang w:val="cs-CZ"/>
        </w:rPr>
        <w:tab/>
        <w:t>kg</w:t>
      </w:r>
    </w:p>
    <w:p w14:paraId="532CAA1B" w14:textId="4A5414C7" w:rsidR="00A55EDB" w:rsidRDefault="00A55EDB"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LUVO</w:t>
      </w:r>
      <w:r>
        <w:rPr>
          <w:rFonts w:cs="Arial"/>
          <w:b w:val="0"/>
          <w:sz w:val="22"/>
          <w:szCs w:val="22"/>
          <w:lang w:val="cs-CZ"/>
        </w:rPr>
        <w:tab/>
      </w:r>
      <w:r>
        <w:rPr>
          <w:rFonts w:cs="Arial"/>
          <w:b w:val="0"/>
          <w:sz w:val="22"/>
          <w:szCs w:val="22"/>
          <w:lang w:val="cs-CZ"/>
        </w:rPr>
        <w:tab/>
      </w:r>
      <w:r>
        <w:rPr>
          <w:rFonts w:cs="Arial"/>
          <w:b w:val="0"/>
          <w:sz w:val="22"/>
          <w:szCs w:val="22"/>
          <w:lang w:val="cs-CZ"/>
        </w:rPr>
        <w:tab/>
      </w:r>
      <w:r>
        <w:rPr>
          <w:rFonts w:cs="Arial"/>
          <w:b w:val="0"/>
          <w:sz w:val="22"/>
          <w:szCs w:val="22"/>
          <w:lang w:val="cs-CZ"/>
        </w:rPr>
        <w:tab/>
        <w:t>35.000 kg</w:t>
      </w:r>
    </w:p>
    <w:p w14:paraId="6853768D" w14:textId="278C34ED"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Armatury</w:t>
      </w:r>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r>
      <w:r w:rsidR="00A55EDB">
        <w:rPr>
          <w:rFonts w:cs="Arial"/>
          <w:b w:val="0"/>
          <w:sz w:val="22"/>
          <w:szCs w:val="22"/>
          <w:lang w:val="cs-CZ"/>
        </w:rPr>
        <w:t>7</w:t>
      </w:r>
      <w:r w:rsidRPr="002E1750">
        <w:rPr>
          <w:rFonts w:cs="Arial"/>
          <w:b w:val="0"/>
          <w:sz w:val="22"/>
          <w:szCs w:val="22"/>
          <w:lang w:val="cs-CZ"/>
        </w:rPr>
        <w:t>.000</w:t>
      </w:r>
      <w:r w:rsidRPr="002E1750">
        <w:rPr>
          <w:rFonts w:cs="Arial"/>
          <w:b w:val="0"/>
          <w:sz w:val="22"/>
          <w:szCs w:val="22"/>
          <w:lang w:val="cs-CZ"/>
        </w:rPr>
        <w:tab/>
        <w:t>kg</w:t>
      </w:r>
    </w:p>
    <w:p w14:paraId="64F7DB62" w14:textId="43499B2E"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Zazdívka</w:t>
      </w:r>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r>
      <w:r w:rsidR="009B7082">
        <w:rPr>
          <w:rFonts w:cs="Arial"/>
          <w:b w:val="0"/>
          <w:sz w:val="22"/>
          <w:szCs w:val="22"/>
          <w:lang w:val="cs-CZ"/>
        </w:rPr>
        <w:t>68</w:t>
      </w:r>
      <w:r w:rsidRPr="002E1750">
        <w:rPr>
          <w:rFonts w:cs="Arial"/>
          <w:b w:val="0"/>
          <w:sz w:val="22"/>
          <w:szCs w:val="22"/>
          <w:lang w:val="cs-CZ"/>
        </w:rPr>
        <w:t>.000</w:t>
      </w:r>
      <w:r w:rsidRPr="002E1750">
        <w:rPr>
          <w:rFonts w:cs="Arial"/>
          <w:b w:val="0"/>
          <w:sz w:val="22"/>
          <w:szCs w:val="22"/>
          <w:lang w:val="cs-CZ"/>
        </w:rPr>
        <w:tab/>
        <w:t>kg</w:t>
      </w:r>
    </w:p>
    <w:p w14:paraId="13A8287A" w14:textId="2E828581"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Garnitura, ostatní zařízení</w:t>
      </w:r>
      <w:r w:rsidRPr="002E1750">
        <w:rPr>
          <w:rFonts w:cs="Arial"/>
          <w:b w:val="0"/>
          <w:sz w:val="22"/>
          <w:szCs w:val="22"/>
          <w:lang w:val="cs-CZ"/>
        </w:rPr>
        <w:tab/>
        <w:t>2</w:t>
      </w:r>
      <w:r w:rsidR="009B7082">
        <w:rPr>
          <w:rFonts w:cs="Arial"/>
          <w:b w:val="0"/>
          <w:sz w:val="22"/>
          <w:szCs w:val="22"/>
          <w:lang w:val="cs-CZ"/>
        </w:rPr>
        <w:t>2</w:t>
      </w:r>
      <w:r w:rsidRPr="002E1750">
        <w:rPr>
          <w:rFonts w:cs="Arial"/>
          <w:b w:val="0"/>
          <w:sz w:val="22"/>
          <w:szCs w:val="22"/>
          <w:lang w:val="cs-CZ"/>
        </w:rPr>
        <w:t>.000</w:t>
      </w:r>
      <w:r w:rsidRPr="002E1750">
        <w:rPr>
          <w:rFonts w:cs="Arial"/>
          <w:b w:val="0"/>
          <w:sz w:val="22"/>
          <w:szCs w:val="22"/>
          <w:lang w:val="cs-CZ"/>
        </w:rPr>
        <w:tab/>
        <w:t>kg</w:t>
      </w:r>
    </w:p>
    <w:p w14:paraId="35259D0C"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Nosná konstrukce</w:t>
      </w:r>
      <w:r w:rsidRPr="002E1750">
        <w:rPr>
          <w:rFonts w:cs="Arial"/>
          <w:b w:val="0"/>
          <w:sz w:val="22"/>
          <w:szCs w:val="22"/>
          <w:lang w:val="cs-CZ"/>
        </w:rPr>
        <w:tab/>
      </w:r>
      <w:r w:rsidRPr="002E1750">
        <w:rPr>
          <w:rFonts w:cs="Arial"/>
          <w:b w:val="0"/>
          <w:sz w:val="22"/>
          <w:szCs w:val="22"/>
          <w:lang w:val="cs-CZ"/>
        </w:rPr>
        <w:tab/>
        <w:t>35.000</w:t>
      </w:r>
      <w:r w:rsidRPr="002E1750">
        <w:rPr>
          <w:rFonts w:cs="Arial"/>
          <w:b w:val="0"/>
          <w:sz w:val="22"/>
          <w:szCs w:val="22"/>
          <w:lang w:val="cs-CZ"/>
        </w:rPr>
        <w:tab/>
        <w:t>kg</w:t>
      </w:r>
    </w:p>
    <w:p w14:paraId="7F06AF32"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Galerie, plošiny</w:t>
      </w:r>
      <w:r w:rsidRPr="002E1750">
        <w:rPr>
          <w:rFonts w:cs="Arial"/>
          <w:b w:val="0"/>
          <w:sz w:val="22"/>
          <w:szCs w:val="22"/>
          <w:lang w:val="cs-CZ"/>
        </w:rPr>
        <w:tab/>
      </w:r>
      <w:r w:rsidRPr="002E1750">
        <w:rPr>
          <w:rFonts w:cs="Arial"/>
          <w:b w:val="0"/>
          <w:sz w:val="22"/>
          <w:szCs w:val="22"/>
          <w:lang w:val="cs-CZ"/>
        </w:rPr>
        <w:tab/>
        <w:t>21.000</w:t>
      </w:r>
      <w:r w:rsidRPr="002E1750">
        <w:rPr>
          <w:rFonts w:cs="Arial"/>
          <w:b w:val="0"/>
          <w:sz w:val="22"/>
          <w:szCs w:val="22"/>
          <w:lang w:val="cs-CZ"/>
        </w:rPr>
        <w:tab/>
        <w:t>kg</w:t>
      </w:r>
    </w:p>
    <w:p w14:paraId="3E7C0933"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Uhelné mlýny</w:t>
      </w:r>
      <w:r>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t>36.000</w:t>
      </w:r>
      <w:r w:rsidRPr="002E1750">
        <w:rPr>
          <w:rFonts w:cs="Arial"/>
          <w:b w:val="0"/>
          <w:sz w:val="22"/>
          <w:szCs w:val="22"/>
          <w:lang w:val="cs-CZ"/>
        </w:rPr>
        <w:tab/>
        <w:t>kg</w:t>
      </w:r>
      <w:r>
        <w:rPr>
          <w:rFonts w:cs="Arial"/>
          <w:b w:val="0"/>
          <w:sz w:val="22"/>
          <w:szCs w:val="22"/>
          <w:lang w:val="cs-CZ"/>
        </w:rPr>
        <w:t xml:space="preserve"> (za 2 ks)</w:t>
      </w:r>
    </w:p>
    <w:p w14:paraId="54139F35" w14:textId="53318A85" w:rsidR="009B7082" w:rsidRDefault="009B7082"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Podavače paliva vč. přísl.</w:t>
      </w:r>
      <w:r>
        <w:rPr>
          <w:rFonts w:cs="Arial"/>
          <w:b w:val="0"/>
          <w:sz w:val="22"/>
          <w:szCs w:val="22"/>
          <w:lang w:val="cs-CZ"/>
        </w:rPr>
        <w:tab/>
        <w:t>5.000 kg (za 2 ks)</w:t>
      </w:r>
    </w:p>
    <w:p w14:paraId="2DB7FA9C" w14:textId="30A063D3" w:rsidR="009B7082" w:rsidRDefault="009B7082"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 xml:space="preserve">Vzduch. </w:t>
      </w:r>
      <w:r w:rsidR="00127426">
        <w:rPr>
          <w:rFonts w:cs="Arial"/>
          <w:b w:val="0"/>
          <w:sz w:val="22"/>
          <w:szCs w:val="22"/>
          <w:lang w:val="cs-CZ"/>
        </w:rPr>
        <w:t>v</w:t>
      </w:r>
      <w:r>
        <w:rPr>
          <w:rFonts w:cs="Arial"/>
          <w:b w:val="0"/>
          <w:sz w:val="22"/>
          <w:szCs w:val="22"/>
          <w:lang w:val="cs-CZ"/>
        </w:rPr>
        <w:t>entilátor vč. přísl.</w:t>
      </w:r>
      <w:r>
        <w:rPr>
          <w:rFonts w:cs="Arial"/>
          <w:b w:val="0"/>
          <w:sz w:val="22"/>
          <w:szCs w:val="22"/>
          <w:lang w:val="cs-CZ"/>
        </w:rPr>
        <w:tab/>
      </w:r>
      <w:r w:rsidR="00127426">
        <w:rPr>
          <w:rFonts w:cs="Arial"/>
          <w:b w:val="0"/>
          <w:sz w:val="22"/>
          <w:szCs w:val="22"/>
          <w:lang w:val="cs-CZ"/>
        </w:rPr>
        <w:t>4.000 kg (za 2 ks)</w:t>
      </w:r>
    </w:p>
    <w:p w14:paraId="3779C311" w14:textId="6048633A"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Spalinovody</w:t>
      </w:r>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t>14.000</w:t>
      </w:r>
      <w:r w:rsidRPr="002E1750">
        <w:rPr>
          <w:rFonts w:cs="Arial"/>
          <w:b w:val="0"/>
          <w:sz w:val="22"/>
          <w:szCs w:val="22"/>
          <w:lang w:val="cs-CZ"/>
        </w:rPr>
        <w:tab/>
        <w:t>kg</w:t>
      </w:r>
    </w:p>
    <w:p w14:paraId="553D3F56"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Izolace, oplechování</w:t>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36.000</w:t>
      </w:r>
      <w:r w:rsidRPr="002E1750">
        <w:rPr>
          <w:rFonts w:cs="Arial"/>
          <w:b w:val="0"/>
          <w:sz w:val="22"/>
          <w:szCs w:val="22"/>
          <w:lang w:val="cs-CZ"/>
        </w:rPr>
        <w:tab/>
        <w:t>kg</w:t>
      </w:r>
    </w:p>
    <w:p w14:paraId="29B3B01E"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Kabeláž</w:t>
      </w:r>
      <w:r>
        <w:rPr>
          <w:rFonts w:cs="Arial"/>
          <w:b w:val="0"/>
          <w:sz w:val="22"/>
          <w:szCs w:val="22"/>
          <w:lang w:val="cs-CZ"/>
        </w:rPr>
        <w:tab/>
      </w:r>
      <w:r>
        <w:rPr>
          <w:rFonts w:cs="Arial"/>
          <w:b w:val="0"/>
          <w:sz w:val="22"/>
          <w:szCs w:val="22"/>
          <w:lang w:val="cs-CZ"/>
        </w:rPr>
        <w:tab/>
      </w:r>
      <w:r>
        <w:rPr>
          <w:rFonts w:cs="Arial"/>
          <w:b w:val="0"/>
          <w:sz w:val="22"/>
          <w:szCs w:val="22"/>
          <w:lang w:val="cs-CZ"/>
        </w:rPr>
        <w:tab/>
        <w:t>10.000</w:t>
      </w:r>
      <w:r>
        <w:rPr>
          <w:rFonts w:cs="Arial"/>
          <w:b w:val="0"/>
          <w:sz w:val="22"/>
          <w:szCs w:val="22"/>
          <w:lang w:val="cs-CZ"/>
        </w:rPr>
        <w:tab/>
        <w:t>kg (vč. kabelových tras, osvětlení a PI)</w:t>
      </w:r>
    </w:p>
    <w:p w14:paraId="6D783B9F" w14:textId="1725E329"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sz w:val="22"/>
          <w:szCs w:val="22"/>
          <w:lang w:val="cs-CZ"/>
        </w:rPr>
      </w:pPr>
      <w:r>
        <w:rPr>
          <w:rFonts w:cs="Arial"/>
          <w:sz w:val="22"/>
          <w:szCs w:val="22"/>
          <w:lang w:val="cs-CZ"/>
        </w:rPr>
        <w:t>Celkem</w:t>
      </w:r>
      <w:r>
        <w:rPr>
          <w:rFonts w:cs="Arial"/>
          <w:sz w:val="22"/>
          <w:szCs w:val="22"/>
          <w:lang w:val="cs-CZ"/>
        </w:rPr>
        <w:tab/>
      </w:r>
      <w:r>
        <w:rPr>
          <w:rFonts w:cs="Arial"/>
          <w:sz w:val="22"/>
          <w:szCs w:val="22"/>
          <w:lang w:val="cs-CZ"/>
        </w:rPr>
        <w:tab/>
      </w:r>
      <w:r>
        <w:rPr>
          <w:rFonts w:cs="Arial"/>
          <w:sz w:val="22"/>
          <w:szCs w:val="22"/>
          <w:lang w:val="cs-CZ"/>
        </w:rPr>
        <w:tab/>
      </w:r>
      <w:r w:rsidR="00127426">
        <w:rPr>
          <w:rFonts w:cs="Arial"/>
          <w:sz w:val="22"/>
          <w:szCs w:val="22"/>
          <w:lang w:val="cs-CZ"/>
        </w:rPr>
        <w:t>407</w:t>
      </w:r>
      <w:r>
        <w:rPr>
          <w:rFonts w:cs="Arial"/>
          <w:sz w:val="22"/>
          <w:szCs w:val="22"/>
          <w:lang w:val="cs-CZ"/>
        </w:rPr>
        <w:t>.000 kg</w:t>
      </w:r>
    </w:p>
    <w:p w14:paraId="3D6BCD99" w14:textId="32B94C74" w:rsidR="00364C7D" w:rsidRPr="006B42CF" w:rsidRDefault="006B42CF" w:rsidP="00364C7D">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bCs/>
          <w:sz w:val="22"/>
          <w:szCs w:val="22"/>
          <w:lang w:val="cs-CZ"/>
        </w:rPr>
      </w:pPr>
      <w:r w:rsidRPr="006B42CF">
        <w:rPr>
          <w:rFonts w:cs="Arial"/>
          <w:b w:val="0"/>
          <w:bCs/>
          <w:sz w:val="22"/>
          <w:szCs w:val="22"/>
          <w:lang w:val="cs-CZ"/>
        </w:rPr>
        <w:t>Předpokládané množství materiálu s možným výskytem azbestu v rámci zařízení kotle K1 je 150 kg v objemu asi 3 m3. Jedná se o odhadované množství, přesná hodnota není k dispozici.</w:t>
      </w:r>
    </w:p>
    <w:p w14:paraId="0FC66B03" w14:textId="5F7C80D9" w:rsidR="009C1DE2" w:rsidRPr="00212EE3" w:rsidRDefault="003A0AF0" w:rsidP="003A0AF0">
      <w:pPr>
        <w:pStyle w:val="Nadpis5"/>
        <w:keepNext/>
        <w:numPr>
          <w:ilvl w:val="0"/>
          <w:numId w:val="0"/>
        </w:numPr>
      </w:pPr>
      <w:r w:rsidRPr="00212EE3">
        <w:rPr>
          <w:rFonts w:ascii="Arial" w:hAnsi="Arial"/>
          <w14:scene3d>
            <w14:camera w14:prst="orthographicFront"/>
            <w14:lightRig w14:rig="threePt" w14:dir="t">
              <w14:rot w14:lat="0" w14:lon="0" w14:rev="0"/>
            </w14:lightRig>
          </w14:scene3d>
        </w:rPr>
        <w:lastRenderedPageBreak/>
        <w:t>1.4.2.1.2</w:t>
      </w:r>
      <w:r w:rsidRPr="00212EE3">
        <w:rPr>
          <w:rFonts w:ascii="Arial" w:hAnsi="Arial"/>
          <w14:scene3d>
            <w14:camera w14:prst="orthographicFront"/>
            <w14:lightRig w14:rig="threePt" w14:dir="t">
              <w14:rot w14:lat="0" w14:lon="0" w14:rev="0"/>
            </w14:lightRig>
          </w14:scene3d>
        </w:rPr>
        <w:tab/>
      </w:r>
      <w:r w:rsidR="009C1DE2" w:rsidRPr="00212EE3">
        <w:t>Kotle K5, K6</w:t>
      </w:r>
    </w:p>
    <w:p w14:paraId="2CEF7A00" w14:textId="77777777" w:rsidR="000368CC" w:rsidRPr="00212EE3" w:rsidRDefault="000368CC" w:rsidP="000368CC">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b w:val="0"/>
          <w:sz w:val="22"/>
          <w:u w:val="single"/>
          <w:lang w:val="cs-CZ"/>
        </w:rPr>
      </w:pPr>
      <w:r w:rsidRPr="00212EE3">
        <w:rPr>
          <w:b w:val="0"/>
          <w:sz w:val="22"/>
          <w:u w:val="single"/>
          <w:lang w:val="cs-CZ"/>
        </w:rPr>
        <w:t>Hlavní parametry kotlů K5, K6:</w:t>
      </w:r>
    </w:p>
    <w:p w14:paraId="7A2823E5" w14:textId="79C47FDD" w:rsidR="000368CC" w:rsidRPr="00212EE3" w:rsidRDefault="000368CC" w:rsidP="00450D19">
      <w:pPr>
        <w:pStyle w:val="Parametry"/>
        <w:tabs>
          <w:tab w:val="clear" w:pos="6804"/>
          <w:tab w:val="left" w:leader="dot" w:pos="6379"/>
        </w:tabs>
        <w:rPr>
          <w:sz w:val="22"/>
        </w:rPr>
      </w:pPr>
      <w:r w:rsidRPr="00212EE3">
        <w:rPr>
          <w:sz w:val="22"/>
        </w:rPr>
        <w:t xml:space="preserve">Typ topeniště </w:t>
      </w:r>
      <w:r w:rsidRPr="00212EE3">
        <w:rPr>
          <w:sz w:val="22"/>
        </w:rPr>
        <w:tab/>
      </w:r>
      <w:r w:rsidR="0030304A" w:rsidRPr="00212EE3">
        <w:rPr>
          <w:sz w:val="22"/>
        </w:rPr>
        <w:t>fluidní (BFBC</w:t>
      </w:r>
      <w:r w:rsidR="003A768E" w:rsidRPr="00212EE3">
        <w:rPr>
          <w:sz w:val="22"/>
        </w:rPr>
        <w:t>)</w:t>
      </w:r>
    </w:p>
    <w:p w14:paraId="70F5F67C" w14:textId="026A288A" w:rsidR="000368CC" w:rsidRPr="00212EE3" w:rsidRDefault="000368CC" w:rsidP="00450D19">
      <w:pPr>
        <w:pStyle w:val="Parametry"/>
        <w:tabs>
          <w:tab w:val="clear" w:pos="6804"/>
          <w:tab w:val="left" w:leader="dot" w:pos="6379"/>
        </w:tabs>
        <w:rPr>
          <w:sz w:val="22"/>
        </w:rPr>
      </w:pPr>
      <w:r w:rsidRPr="00212EE3">
        <w:rPr>
          <w:sz w:val="22"/>
        </w:rPr>
        <w:t xml:space="preserve">Typ kotle </w:t>
      </w:r>
      <w:r w:rsidRPr="00212EE3">
        <w:rPr>
          <w:sz w:val="22"/>
        </w:rPr>
        <w:tab/>
        <w:t>parní</w:t>
      </w:r>
    </w:p>
    <w:p w14:paraId="26FDDB46" w14:textId="3DA1F54C" w:rsidR="000368CC" w:rsidRPr="00212EE3" w:rsidRDefault="000368CC" w:rsidP="00450D19">
      <w:pPr>
        <w:pStyle w:val="Parametry"/>
        <w:tabs>
          <w:tab w:val="clear" w:pos="6804"/>
          <w:tab w:val="left" w:leader="dot" w:pos="6379"/>
        </w:tabs>
        <w:rPr>
          <w:sz w:val="22"/>
        </w:rPr>
      </w:pPr>
      <w:r w:rsidRPr="00212EE3">
        <w:rPr>
          <w:sz w:val="22"/>
        </w:rPr>
        <w:t>Jmenovitý tepelný výkon</w:t>
      </w:r>
      <w:r w:rsidRPr="00212EE3">
        <w:rPr>
          <w:sz w:val="22"/>
        </w:rPr>
        <w:tab/>
        <w:t>á 32,9 MW</w:t>
      </w:r>
      <w:r w:rsidRPr="00212EE3">
        <w:rPr>
          <w:sz w:val="22"/>
          <w:vertAlign w:val="subscript"/>
        </w:rPr>
        <w:t>t</w:t>
      </w:r>
    </w:p>
    <w:p w14:paraId="73D1D961" w14:textId="77777777" w:rsidR="000368CC" w:rsidRPr="00212EE3" w:rsidRDefault="000368CC" w:rsidP="00450D19">
      <w:pPr>
        <w:pStyle w:val="Parametry"/>
        <w:tabs>
          <w:tab w:val="clear" w:pos="6804"/>
          <w:tab w:val="left" w:leader="dot" w:pos="6379"/>
        </w:tabs>
        <w:rPr>
          <w:sz w:val="22"/>
        </w:rPr>
      </w:pPr>
      <w:r w:rsidRPr="00212EE3">
        <w:rPr>
          <w:sz w:val="22"/>
        </w:rPr>
        <w:t>Jmenovitý parní výkon …………………………………….</w:t>
      </w:r>
      <w:r w:rsidRPr="00212EE3">
        <w:rPr>
          <w:sz w:val="22"/>
        </w:rPr>
        <w:tab/>
        <w:t>á 40 t/h</w:t>
      </w:r>
    </w:p>
    <w:p w14:paraId="548D4CFB" w14:textId="094C432D" w:rsidR="000368CC" w:rsidRPr="00212EE3" w:rsidRDefault="000368CC" w:rsidP="00450D19">
      <w:pPr>
        <w:pStyle w:val="Parametry"/>
        <w:tabs>
          <w:tab w:val="clear" w:pos="6804"/>
          <w:tab w:val="left" w:leader="dot" w:pos="6379"/>
        </w:tabs>
        <w:rPr>
          <w:sz w:val="22"/>
        </w:rPr>
      </w:pPr>
      <w:r w:rsidRPr="00212EE3">
        <w:rPr>
          <w:sz w:val="22"/>
        </w:rPr>
        <w:t xml:space="preserve">Jmenovitý přetlak páry </w:t>
      </w:r>
      <w:r w:rsidRPr="00212EE3">
        <w:rPr>
          <w:sz w:val="22"/>
        </w:rPr>
        <w:tab/>
        <w:t>4,5 MPa</w:t>
      </w:r>
    </w:p>
    <w:p w14:paraId="4BCF2501" w14:textId="4DB9C24E" w:rsidR="000368CC" w:rsidRPr="00212EE3" w:rsidRDefault="000368CC" w:rsidP="00450D19">
      <w:pPr>
        <w:pStyle w:val="Parametry"/>
        <w:tabs>
          <w:tab w:val="clear" w:pos="6804"/>
          <w:tab w:val="left" w:leader="dot" w:pos="6379"/>
        </w:tabs>
        <w:rPr>
          <w:sz w:val="22"/>
        </w:rPr>
      </w:pPr>
      <w:r w:rsidRPr="00212EE3">
        <w:rPr>
          <w:sz w:val="22"/>
        </w:rPr>
        <w:t xml:space="preserve">Jmenovitá teplota páry </w:t>
      </w:r>
      <w:r w:rsidRPr="00212EE3">
        <w:rPr>
          <w:sz w:val="22"/>
        </w:rPr>
        <w:tab/>
        <w:t>486 °C</w:t>
      </w:r>
    </w:p>
    <w:p w14:paraId="64CB7FD0" w14:textId="6A600393" w:rsidR="000368CC" w:rsidRPr="00212EE3" w:rsidRDefault="000368CC" w:rsidP="00450D19">
      <w:pPr>
        <w:pStyle w:val="Parametry"/>
        <w:tabs>
          <w:tab w:val="clear" w:pos="6804"/>
          <w:tab w:val="left" w:leader="dot" w:pos="6379"/>
        </w:tabs>
        <w:rPr>
          <w:sz w:val="22"/>
        </w:rPr>
      </w:pPr>
      <w:r w:rsidRPr="00212EE3">
        <w:rPr>
          <w:sz w:val="22"/>
        </w:rPr>
        <w:t>Základní palivo ……………………………………</w:t>
      </w:r>
      <w:proofErr w:type="gramStart"/>
      <w:r w:rsidRPr="00212EE3">
        <w:rPr>
          <w:sz w:val="22"/>
        </w:rPr>
        <w:t>…..</w:t>
      </w:r>
      <w:r w:rsidRPr="00212EE3">
        <w:rPr>
          <w:sz w:val="22"/>
        </w:rPr>
        <w:tab/>
        <w:t>hnědé</w:t>
      </w:r>
      <w:proofErr w:type="gramEnd"/>
      <w:r w:rsidRPr="00212EE3">
        <w:rPr>
          <w:sz w:val="22"/>
        </w:rPr>
        <w:t xml:space="preserve"> uhlí</w:t>
      </w:r>
      <w:r w:rsidR="009A685E" w:rsidRPr="00212EE3">
        <w:rPr>
          <w:sz w:val="22"/>
        </w:rPr>
        <w:t xml:space="preserve"> </w:t>
      </w:r>
      <w:r w:rsidRPr="00212EE3">
        <w:rPr>
          <w:sz w:val="22"/>
        </w:rPr>
        <w:t>(16,9 MJ/kg)</w:t>
      </w:r>
    </w:p>
    <w:p w14:paraId="6DF33057" w14:textId="0076050F" w:rsidR="000368CC" w:rsidRPr="00212EE3" w:rsidRDefault="000368CC" w:rsidP="00450D19">
      <w:pPr>
        <w:pStyle w:val="Parametry"/>
        <w:tabs>
          <w:tab w:val="clear" w:pos="6804"/>
          <w:tab w:val="left" w:leader="dot" w:pos="6379"/>
        </w:tabs>
        <w:rPr>
          <w:sz w:val="22"/>
        </w:rPr>
      </w:pPr>
      <w:r w:rsidRPr="00212EE3">
        <w:rPr>
          <w:sz w:val="22"/>
        </w:rPr>
        <w:t>Pomocné palivo ………………………………………</w:t>
      </w:r>
      <w:r w:rsidRPr="00212EE3">
        <w:rPr>
          <w:sz w:val="22"/>
        </w:rPr>
        <w:tab/>
        <w:t>zemní plyn (36,3 MJ/Nm</w:t>
      </w:r>
      <w:r w:rsidRPr="00212EE3">
        <w:rPr>
          <w:sz w:val="22"/>
          <w:vertAlign w:val="superscript"/>
        </w:rPr>
        <w:t>3</w:t>
      </w:r>
      <w:r w:rsidRPr="00212EE3">
        <w:rPr>
          <w:sz w:val="22"/>
        </w:rPr>
        <w:t>)</w:t>
      </w:r>
    </w:p>
    <w:p w14:paraId="25927B62" w14:textId="4AACBE15" w:rsidR="000368CC" w:rsidRPr="00212EE3" w:rsidRDefault="000368CC" w:rsidP="00450D19">
      <w:pPr>
        <w:pStyle w:val="Parametry"/>
        <w:tabs>
          <w:tab w:val="clear" w:pos="6804"/>
          <w:tab w:val="left" w:leader="dot" w:pos="6379"/>
        </w:tabs>
        <w:rPr>
          <w:sz w:val="22"/>
        </w:rPr>
      </w:pPr>
      <w:r w:rsidRPr="00212EE3">
        <w:rPr>
          <w:sz w:val="22"/>
        </w:rPr>
        <w:t>Rok výroby ……………………………</w:t>
      </w:r>
      <w:proofErr w:type="gramStart"/>
      <w:r w:rsidRPr="00212EE3">
        <w:rPr>
          <w:sz w:val="22"/>
        </w:rPr>
        <w:t>…..</w:t>
      </w:r>
      <w:r w:rsidRPr="00212EE3">
        <w:rPr>
          <w:sz w:val="22"/>
        </w:rPr>
        <w:tab/>
        <w:t>2014</w:t>
      </w:r>
      <w:proofErr w:type="gramEnd"/>
      <w:r w:rsidRPr="00212EE3">
        <w:rPr>
          <w:sz w:val="22"/>
        </w:rPr>
        <w:t xml:space="preserve"> (K5); 2015 (K6)</w:t>
      </w:r>
    </w:p>
    <w:p w14:paraId="7F942927" w14:textId="77777777" w:rsidR="000368CC" w:rsidRPr="00B75CE0" w:rsidRDefault="000368CC" w:rsidP="00CA7D72">
      <w:r w:rsidRPr="00212EE3">
        <w:t>Kotle od svého uvedení do provozu neprošly žádnou generální opravou, jejich technický stav odpovídá jejich pravidelnému využívání.</w:t>
      </w:r>
    </w:p>
    <w:p w14:paraId="6012E90D" w14:textId="77777777" w:rsidR="000368CC" w:rsidRPr="00212EE3" w:rsidRDefault="000368CC" w:rsidP="00CA7D72">
      <w:r w:rsidRPr="00212EE3">
        <w:t>Kotel je jednobubnový, s přirozenou cirkulací, podtlakový, čtyřtahový. Dva rošty jsou umístěny ve spodní části spalovací komory. Jsou to pevné, stacionární rošty, které jsou tvořeny rovnoběžně vedle sebe položenými roštnicemi ze žáruvzdorné litiny, které jsou vyspádovány k odpouštěcímu otvoru. Příslušenství roštu obsahuje zavzdušňovací komory, vypouštěcí potrubí vrstvy a odsávací potrubí. Na rošty je přiváděno palivo.</w:t>
      </w:r>
    </w:p>
    <w:p w14:paraId="50837442" w14:textId="77777777" w:rsidR="000368CC" w:rsidRPr="00212EE3" w:rsidRDefault="000368CC" w:rsidP="00CA7D72">
      <w:r w:rsidRPr="00212EE3">
        <w:t>Do prostoru pod rošty je přiváděn primární spalovací vzduch, který průchodem skrz rošt fluidizuje palivo (fluidizační vrstva). Nad rošty je do ohniště přiváděn dýzami sekundární, terciální a dohořívací spalovací vzduch pro dohoření hořlavých plynů z vrstvy a úletového podílu odcházejícího z ní.</w:t>
      </w:r>
    </w:p>
    <w:p w14:paraId="5E0FEE54" w14:textId="77777777" w:rsidR="000368CC" w:rsidRPr="00212EE3" w:rsidRDefault="000368CC" w:rsidP="00CA7D72">
      <w:r w:rsidRPr="00212EE3">
        <w:t xml:space="preserve">Spalovací komora je tvořena membránovými stěnami. Je ve spodní části vyzděna lehčenými šamotovými cihlami (tvarovkami) a kryta šamotovým omazem, který kryje i spodní části membránových stěn tlakového systému. Spodní část vyzdívky komory je doplněna lehkou vyzdívkou ze žárobetonu, která na cihlovou část navazuje. Do spalovací komory jsou zaústěny dva najížděcí monoblokové plynové hořáky. </w:t>
      </w:r>
    </w:p>
    <w:p w14:paraId="2436EB01" w14:textId="77777777" w:rsidR="000368CC" w:rsidRPr="00212EE3" w:rsidRDefault="000368CC" w:rsidP="00CA7D72">
      <w:r w:rsidRPr="00212EE3">
        <w:t>V horní části spalovací komory je umístěn sálavý přehřívák tvořený šesti deskami (šoty). Spaliny následně přecházejí obratem pod stropem kotle přes trubkovou mříž do prázdného druhého tahu.</w:t>
      </w:r>
    </w:p>
    <w:p w14:paraId="69E23AB6" w14:textId="77777777" w:rsidR="000368CC" w:rsidRPr="00212EE3" w:rsidRDefault="000368CC" w:rsidP="00CA7D72">
      <w:r w:rsidRPr="00212EE3">
        <w:t>V spodní části dohořívacího druhého tahu je umístěn žaluziový odlučovač. Odloučený popílek propadá do výsypky, pod kterou jsou instalovány šneky. Ty vrací zachycenou hrubou frakci zpět do ohniště kotle. Popílek je dopravován zpět do prostoru roštů šnekovými dopravníky. Dopravníky jsou navrženy pro teplotu popela 600°C. Dopravník je poháněn přes čelní převodovku motorem. V této části až k odlučovači proudí spaliny stále v kanálu tvořeném membránovými stěnami výparníku. V něm dojde k vychlazení spalin na teploty, které umožňují plechové provedení obratové výsypky.</w:t>
      </w:r>
    </w:p>
    <w:p w14:paraId="26F33E8C" w14:textId="77777777" w:rsidR="000368CC" w:rsidRPr="00212EE3" w:rsidRDefault="000368CC" w:rsidP="00CA7D72">
      <w:r w:rsidRPr="00212EE3">
        <w:t>V třetím membránovém tahu jsou umístěny další výhřevné plochy kotle. Jde o čtyři svazky přehříváku páry.</w:t>
      </w:r>
    </w:p>
    <w:p w14:paraId="5CB33FF3" w14:textId="77777777" w:rsidR="000368CC" w:rsidRPr="00212EE3" w:rsidRDefault="000368CC" w:rsidP="00CA7D72">
      <w:r w:rsidRPr="00212EE3">
        <w:t>Ve čtvrtém plechovém tahu je umístěno pět svazků ohříváku vody. Za ním je výstupní kouřovod kotle, který je napojen na stávající kouřovod.</w:t>
      </w:r>
    </w:p>
    <w:p w14:paraId="63A924DE" w14:textId="77777777" w:rsidR="000368CC" w:rsidRPr="00212EE3" w:rsidRDefault="000368CC" w:rsidP="00CA7D72">
      <w:r w:rsidRPr="00212EE3">
        <w:t>Všechny konvekční svazky ve 3. a 4. tahu jsou konstruovány s ohledem na snížení jejich abraze a zanášení. Jde zejména o navržení vhodných rychlostí spalin a krytování abrazi vystavených částí tlakového systému.</w:t>
      </w:r>
    </w:p>
    <w:p w14:paraId="31D3092E" w14:textId="5D752CF0" w:rsidR="000368CC" w:rsidRPr="00212EE3" w:rsidRDefault="000368CC" w:rsidP="00CA7D72">
      <w:r w:rsidRPr="00212EE3">
        <w:lastRenderedPageBreak/>
        <w:t>Kotel není z důvodu pozitivního vlivu neohřívaného spalovacího vzduchu na tvorbu emisí dusíku a se zřetelem na vyšší teploty rosného bodu spalin vlivem vyššího obsahu síry vybaven ohřívákem vzduchu.</w:t>
      </w:r>
      <w:r w:rsidR="007E50CD">
        <w:t xml:space="preserve"> </w:t>
      </w:r>
      <w:r w:rsidRPr="00212EE3">
        <w:t>Tlakový systém je tvořen pěti bloky ohříváku vody, do kterého vstupuje voda z dvojité napájecí hlavy (2x100%), které jsou využívány i při najíždění kotle. Napájecí hlava je tvořena regulačními a uzavíracími armaturami včetně zpětné klapky. Z ní je voda zavedena do regulačního trojcestného ventilu. Voda buď proudí do předehřívače vody, který je umístěn v bubnu kotle nebo přímo do vstupního bloku ohříváku vody. Průtok vody je regulován tak, aby byla dodržena požadovaná teplota vody před vstupem do kotle v závislosti na množství SO</w:t>
      </w:r>
      <w:r w:rsidRPr="001911DB">
        <w:rPr>
          <w:vertAlign w:val="subscript"/>
        </w:rPr>
        <w:t>x</w:t>
      </w:r>
      <w:r w:rsidRPr="00212EE3">
        <w:t xml:space="preserve"> ve spalinách. To zabrání kondenzaci vody obsažené ve spalinách na povrchu vstupních trubek ohříváku vody z důvodu vyšší teploty rosného bodu spalin vlivem vysokého obsahu síry v palivu. Voda je pak vedena do komory vstupního bloku ekonomizéru a pokračuje hadovitými plochami přes výstupní komoru převáděcími trubkami do dalšího stejného bloku a tak dále až do bubnu kotle. Trubkové hady ohříváku vody jsou uspořádány „vystřídaně“ s příčnou roztečí 70 mm a výškovou 100 mm. Krytování je provedeno z plechu.</w:t>
      </w:r>
    </w:p>
    <w:p w14:paraId="135A8785" w14:textId="24200A7F" w:rsidR="000368CC" w:rsidRPr="00212EE3" w:rsidRDefault="000368CC" w:rsidP="00CA7D72">
      <w:r w:rsidRPr="00212EE3">
        <w:t>Všechny bloky ohříváku vody jsou neseny v nosné konstrukci kotle.</w:t>
      </w:r>
      <w:r w:rsidR="00D058A4" w:rsidRPr="00212EE3">
        <w:t xml:space="preserve"> Výhřevné</w:t>
      </w:r>
      <w:r w:rsidRPr="00212EE3">
        <w:t xml:space="preserve"> plochy výparníku jsou tvořeny membránovými stěnami spalovací komory, druhého a třetího tahu kotle. Membránové stěny spalovací komory mají rozteč mezi osami trubek 98 mm, stěny dalších tahů 110 mm. Voda je z bubnu svedena zavodňovacím potrubím do rozdělovacích komor membránových stěn. V nich dochází k tvorbě parovodní směsi, která je přes sběrné komory a převáděcí potrubí zavedena zpět do bubnu kotle. Výparník je zavěšen v nosné konstrukci kotle. Sytá pára prochází v bubnu přes vestavby, které zajišťují její požadovanou vodivost a dále je převáděcím potrubím přes rozdělovací komoru zavedena do konvekčního svazku vstupního dílu přehříváku páry v třetím tahu. Konvekční díl přehříváku páry je tvořen čtyřmi svazky, které jsou z trubkových hadů s příčnou roztečí 110 mm a výškovou 60 mm, obdobně jako hady ekonomizéru jsou krytovány a neseny v nosné konstrukci. Pára projde hady bloku, sběrnou komorou a převáděcím potrubím do dalšího svazku. Mezi třetím a čtvrtým blokem přehříváku páry je umístěna regulační komora jako první stupeň regulace teploty přehřátí. Regulace je provedena vstřikem napájecí vody. Zchlazená pára pokračuje do výstupního dílu konvekčního přehříváku páry a následně prochází druhým stupněm regulace přehřátí – třemi paralelními regulačními komorami. Regulace teploty je opět provedena vstřikem napájecí vody. Dále pára proudí do sálavého přehříváku, který je tvořen třemi paralelními vstupními a třemi výstupní díly s roztečí trubek 60 mm umístěnými pod stropem spalovací komory kotle, a převáděcím potrubím pak vstupuje do výstupní komory kotle. Uzavírací a regulační armatury vstřikové hlavy jsou umístěny na pravém boku kotle pod regulačními komorami.</w:t>
      </w:r>
      <w:r w:rsidR="008C15D4" w:rsidRPr="00212EE3">
        <w:t xml:space="preserve"> Přehřátá</w:t>
      </w:r>
      <w:r w:rsidRPr="00212EE3">
        <w:t xml:space="preserve"> pára vystupuje z kotle výstupní komorou, která je umístěna na pravém boku kotle a je vybavena povinnou výstrojí, jako je hlavní parní šoupě (HPŠ) s obtokem, impulsním pojistným ventilem (IPV), najížděcím ventilem (polnice) a podobně.</w:t>
      </w:r>
      <w:r w:rsidR="009521A4" w:rsidRPr="00212EE3">
        <w:t xml:space="preserve"> Kotel</w:t>
      </w:r>
      <w:r w:rsidRPr="00212EE3">
        <w:t xml:space="preserve"> je částečně nesen a částečně zavěšen v nosné konstrukci, která je vyrobena z válcovaných profilů. K ní jsou zároveň připojeny obslužné plošiny kotle a pochozí stropy. V místě plošin jsou umístěny průlezy do kotle, které umožňují přístup ke každé výhřevné ploše.</w:t>
      </w:r>
    </w:p>
    <w:p w14:paraId="75557EC1" w14:textId="7C3F7D4E" w:rsidR="000368CC" w:rsidRPr="00212EE3" w:rsidRDefault="000368CC" w:rsidP="00CA7D72">
      <w:r w:rsidRPr="00212EE3">
        <w:t>Odpouštěná pára z pojistných ventilů a najížděcího ventilu je zavedena do tlumiče hluku, který částečně prostupuje střechou kotelny. Povinná výstroj je umístěna i na bubnu, jde zejména o vodoznaky a hlídače hladiny. Buben je osazen také hrdlem dávkování chemikálií včetně potrubí, odluhem, odvodněním vestaveb, rychloodpouštěním a odvzdušněním s potřebnými armaturami.</w:t>
      </w:r>
      <w:r w:rsidR="00FF784D" w:rsidRPr="00212EE3">
        <w:t xml:space="preserve"> Tlakový</w:t>
      </w:r>
      <w:r w:rsidRPr="00212EE3">
        <w:t xml:space="preserve"> systém je plně vypustitelný a spodní komory výparníku jsou osazeny odkalováním. Potrubí rychloodpouštění, odkalů a vypouštění je osazeno potřebnými armaturami a je svedeno do expandéru odkalu. Obdobně je vybaveno potrubí odluhu a odvodnění vestaveb, které je však svedeno do expandéru odluhu.</w:t>
      </w:r>
    </w:p>
    <w:p w14:paraId="6BEC9C22" w14:textId="77777777" w:rsidR="000368CC" w:rsidRPr="00212EE3" w:rsidRDefault="000368CC" w:rsidP="00CA7D72">
      <w:r w:rsidRPr="00212EE3">
        <w:t>Kotel je izolován tepelnou izolací, která je přichycena k dílům kotle a kryta pozinkovaným plechem.</w:t>
      </w:r>
    </w:p>
    <w:p w14:paraId="6F2EC573" w14:textId="2B654243" w:rsidR="000368CC" w:rsidRPr="00212EE3" w:rsidRDefault="000368CC" w:rsidP="00CA7D72">
      <w:r w:rsidRPr="00212EE3">
        <w:lastRenderedPageBreak/>
        <w:t>Pro najíždění a stabilizaci kotle jsou instalovány dva monoblokové plynové hořáky (</w:t>
      </w:r>
      <w:r w:rsidR="008C32C7">
        <w:t>W</w:t>
      </w:r>
      <w:r w:rsidRPr="00212EE3">
        <w:t>eishaupt typ G60/2-A ZM-NR</w:t>
      </w:r>
      <w:r w:rsidR="006F7221">
        <w:t>)</w:t>
      </w:r>
      <w:r w:rsidRPr="00212EE3">
        <w:t xml:space="preserve"> s kompaktním tělem z lehké slitiny s integrovaným ventilátorem a motorem. Palivem je zemní plyn.</w:t>
      </w:r>
    </w:p>
    <w:p w14:paraId="7059CBC7" w14:textId="3C0F1D4F" w:rsidR="000368CC" w:rsidRPr="00212EE3" w:rsidRDefault="000368CC" w:rsidP="00CA7D72">
      <w:r w:rsidRPr="00212EE3">
        <w:t>Spaliny z kotlů jsou vedeny do elektrostatických filtrů</w:t>
      </w:r>
      <w:r w:rsidRPr="00CE6A3C">
        <w:t>.</w:t>
      </w:r>
      <w:r w:rsidRPr="00212EE3">
        <w:t xml:space="preserve"> Popílek z elektrofiltrů je dopravován gravitačně do zásobníku, odkud je v souladu s požadavky zákona o odpadech odvážen na úložiště nebo využíván prostřednictvím vhodných odběratelů (výrobců ekologického zásypu).</w:t>
      </w:r>
      <w:r w:rsidRPr="00B75CE0">
        <w:t xml:space="preserve"> </w:t>
      </w:r>
    </w:p>
    <w:p w14:paraId="006E1F0A" w14:textId="77777777" w:rsidR="00371860" w:rsidRPr="00B75CE0" w:rsidRDefault="000368CC" w:rsidP="00CA7D72">
      <w:r w:rsidRPr="00212EE3">
        <w:t>Pára z kotlů je vedena do společné sběrny. Ze sběrny je napojena parní turbína TG3 a dále vyvedena přes redukční stanici RSCH 1 dodávka tepla v páře 0,3 MPa do parních rozvodů, přes redukční stanici RCHS 4 dodávka tepla v páře 1,0 MPa a přes RCHS 5 dodávka tepla v páře 2,0 MPa.</w:t>
      </w:r>
    </w:p>
    <w:p w14:paraId="0A198B72" w14:textId="77777777" w:rsidR="009770F4" w:rsidRPr="008D293B" w:rsidRDefault="000368CC" w:rsidP="00F97AAB">
      <w:pPr>
        <w:pStyle w:val="Podtitul"/>
      </w:pPr>
      <w:r w:rsidRPr="00D93581">
        <w:t>Nosná konstrukce kotle</w:t>
      </w:r>
    </w:p>
    <w:p w14:paraId="20779B06" w14:textId="19C733C3" w:rsidR="000368CC" w:rsidRPr="00212EE3" w:rsidRDefault="000368CC" w:rsidP="00CA7D72">
      <w:r w:rsidRPr="00212EE3">
        <w:t>Je částečně šroubována a částečně svařována z válcovaných profilů. Je tvořena osmi sloupy, které jsou vzájemně propojeny vodorovnými nosníky, ke kterým jsou napojeny nosné profily. Přední čtyři sloupy zůstanou zachovány a budou prodlouženy na potřebnou výšku. Nosné profily mezi těmito sloupy budou dle potřeby doplněny. Zadní čtyři sloupy budou nové. Ke zvýšení stability je nosná konstrukce zavětrována. Je provedena z uhlíkového materiálu. Nosné profily konvekčních svazků, které jsou omývány spalinami s vyšší teplotou, jsou vyrobeny z nízkolegovaného materiálu 16Mo3 případně z 13CrMo4-5.</w:t>
      </w:r>
    </w:p>
    <w:p w14:paraId="2782E8CF" w14:textId="77777777" w:rsidR="000368CC" w:rsidRPr="00212EE3" w:rsidRDefault="000368CC" w:rsidP="00CA7D72">
      <w:r w:rsidRPr="00212EE3">
        <w:t>Nosníky nosné konstrukce je možno dočasně přitížit v rámci montáží, demontáží a oprav silou 35 kN, v případě nosníků N4, N10 a N11 (viz výkres dispozice kotelny) až 100 kN. Je třeba respektovat současnost přitížení, vždy pouze od jedné dočasné síly.</w:t>
      </w:r>
    </w:p>
    <w:p w14:paraId="642A0671" w14:textId="77777777" w:rsidR="000368CC" w:rsidRPr="00D93581" w:rsidRDefault="000368CC" w:rsidP="00F97AAB">
      <w:pPr>
        <w:pStyle w:val="Podtitul"/>
      </w:pPr>
      <w:r w:rsidRPr="00D93581">
        <w:t>Galerie, schody, podlahové mříže</w:t>
      </w:r>
    </w:p>
    <w:p w14:paraId="3B461490" w14:textId="1E1314F7" w:rsidR="000368CC" w:rsidRPr="00212EE3" w:rsidRDefault="000368CC" w:rsidP="00CA7D72">
      <w:r w:rsidRPr="00212EE3">
        <w:t>Jsou provedeny v obslužných místech po obou stranách kotle. Galerie jsou opatřeny vně, příp. i uvnitř, ochranným zábradlím a lištami. Jsou z válcovaných profilů uchycených na nosnou konstrukci kotle a pokryty PORO rošty.</w:t>
      </w:r>
    </w:p>
    <w:p w14:paraId="0A8FA74A" w14:textId="7DCA7DE0" w:rsidR="000368CC" w:rsidRPr="00D93581" w:rsidRDefault="000368CC" w:rsidP="00F97AAB">
      <w:pPr>
        <w:pStyle w:val="Podtitul"/>
      </w:pPr>
      <w:r w:rsidRPr="00D93581">
        <w:t>Spalinový kanál kotle</w:t>
      </w:r>
    </w:p>
    <w:p w14:paraId="44118698" w14:textId="072EC6DD" w:rsidR="000368CC" w:rsidRPr="00212EE3" w:rsidRDefault="000368CC" w:rsidP="00CA7D72">
      <w:r w:rsidRPr="00212EE3">
        <w:t>Tvoří plechový kanál v oblasti obratové výsypky a čtvrtého tahu kotle. Je z plechů síly 5 respektive 4</w:t>
      </w:r>
      <w:r w:rsidR="0031216A">
        <w:t xml:space="preserve"> </w:t>
      </w:r>
      <w:r w:rsidRPr="00212EE3">
        <w:t>mm z uhlíkového materiálu, je opatřeno potřebnými dilatacemi a výztuhami. V prostoru vyšších teplot spalin je provedeno z nízkolegovaného materiálu 16Mo3 případně z 13CrMo4-5.</w:t>
      </w:r>
    </w:p>
    <w:p w14:paraId="6F653E59" w14:textId="6BCA1B10" w:rsidR="000368CC" w:rsidRPr="00212EE3" w:rsidRDefault="000368CC" w:rsidP="00F97AAB">
      <w:pPr>
        <w:pStyle w:val="Podtitul"/>
      </w:pPr>
      <w:r w:rsidRPr="00212EE3">
        <w:t>Pevný rošt</w:t>
      </w:r>
    </w:p>
    <w:p w14:paraId="1A15C0F7" w14:textId="0A8D90AB" w:rsidR="000368CC" w:rsidRPr="00212EE3" w:rsidRDefault="000368CC" w:rsidP="00CA7D72">
      <w:r w:rsidRPr="00212EE3">
        <w:t>Je složen z roštnic, nosného rámu, hrdla odpouštění s čočkou, svodkou a pneumatickým pohonem, vzduchovou skříní. Pevné roštnice jsou vyspádovány k jedné straně do středu roštu, kde je v nejnižším místě umístěno odpouštění popele do chlazených odškvárovacích cest. Díly odpouštění a roštnice jsou provedeny ze žáruvzdorné chromové litiny. Pod roštem je umístěna zavzdušňovací komora, která je opatřena výsypkou. Proti odpouštěcímu hrdlu a na jeho výstupu jsou umístěny kontrolní otvory.</w:t>
      </w:r>
    </w:p>
    <w:p w14:paraId="4F98751C" w14:textId="77777777" w:rsidR="000368CC" w:rsidRPr="00212EE3" w:rsidRDefault="000368CC" w:rsidP="00CA7D72">
      <w:r w:rsidRPr="00212EE3">
        <w:t>Odpouštění popela z fluidní vrstvy každého reaktoru je dodatečnou úpravou realizováno přes svodku s dvojicí nožových uzávěrů ovládaným pneupohony. Obdobně je upraven odvod propadu roštu svodkou ze vzduchové komory.</w:t>
      </w:r>
    </w:p>
    <w:p w14:paraId="26D1818C" w14:textId="4A3F8D36" w:rsidR="000368CC" w:rsidRPr="00212EE3" w:rsidRDefault="000368CC" w:rsidP="00F97AAB">
      <w:pPr>
        <w:pStyle w:val="Podtitul"/>
      </w:pPr>
      <w:r w:rsidRPr="00212EE3">
        <w:t>Výparník</w:t>
      </w:r>
    </w:p>
    <w:p w14:paraId="4E63B18C" w14:textId="77777777" w:rsidR="000368CC" w:rsidRPr="00212EE3" w:rsidRDefault="000368CC" w:rsidP="00CA7D72">
      <w:r w:rsidRPr="00212EE3">
        <w:t xml:space="preserve">Varný systém je tvořen buben ø 1 400 mm s tloušťkou stěny 45 mm, délka válcové části 6 500 mm z materiálu P295GH, který vyroben dle ČSN EN 10028-2. Buben je opatřen vnitřními vestavbami pro docílení předepsané čistoty páry. Do bubnu ústí varné trubky ze spalovací komory, napájecí a zavodňovací trubky, hrdlo pro vodoznaky, odluh, manometr, </w:t>
      </w:r>
      <w:r w:rsidRPr="00212EE3">
        <w:lastRenderedPageBreak/>
        <w:t>impulzní potrubí pojistného ventilu atd. Poměr zavodňovacích resp. převáděcích trubek a varných trubek je 1 : 3. Stěny spalovací komory jsou zhotoveny z trubek 60,3 x 4 mm s roztečí 98 respektive 110 mm. Komory, zavodňovací a převáděcí trubky jsou z materiálu P265GH, varné trubky z P235GH, které jsou vyrobeny dle ČSN EN 10216-2. Plechové díly jsou vyrobeny z materiálu P265GH - ČSN EN 10028-2.</w:t>
      </w:r>
    </w:p>
    <w:p w14:paraId="619F31F5" w14:textId="765F291B" w:rsidR="000368CC" w:rsidRPr="00212EE3" w:rsidRDefault="000368CC" w:rsidP="00F97AAB">
      <w:pPr>
        <w:pStyle w:val="Podtitul"/>
      </w:pPr>
      <w:r w:rsidRPr="00212EE3">
        <w:t>Přehřívák páry</w:t>
      </w:r>
    </w:p>
    <w:p w14:paraId="334C65A3" w14:textId="77777777" w:rsidR="000368CC" w:rsidRPr="00212EE3" w:rsidRDefault="000368CC" w:rsidP="00CA7D72">
      <w:r w:rsidRPr="00212EE3">
        <w:t>Přehřívák páry je tvořen čtyřmi konvekčními svazky a jedním sálavým blokem o šesti svazcích. Součástí dodávky je potrubí vstřiku s armaturami.</w:t>
      </w:r>
    </w:p>
    <w:p w14:paraId="14E3EBB2" w14:textId="77777777" w:rsidR="000368CC" w:rsidRPr="00212EE3" w:rsidRDefault="000368CC" w:rsidP="00CA7D72">
      <w:r w:rsidRPr="00212EE3">
        <w:t>Konvekční díl je zhotoven z ohýbaných hadů s příčnou roztečí 110 mm a výškovou 60 mm, je vodorovný, odvodnitelný, z trubek 44,5 x 4 a 4,5 mm, materiál P235GH, 16Mo3 a 13CrMo4-5 - ČSN EN 10028-2. Je uložen v rozpěrných plocháčích z materiálu 16Mo3 a 13CrMo4-5. Komory jsou provedeny z materiálu P265GH, 16Mo3 případně 13CrMo4-5 - ČSN EN 10216-2. Plechové díly jsou vyrobeny z materiálu P265GH, 16Mo3 a 13CrMo4-5 - ČSN EN 10028-2.</w:t>
      </w:r>
    </w:p>
    <w:p w14:paraId="06D5B81A" w14:textId="77777777" w:rsidR="000368CC" w:rsidRPr="00212EE3" w:rsidRDefault="000368CC" w:rsidP="00CA7D72">
      <w:r w:rsidRPr="00212EE3">
        <w:t>Provedení sálavého přehříváku je z jednotlivých ohýbaných trubek 38 x 4 mm, materiál 10CrMo9-10 - ČSN EN 10216-2, v rozteči 60 mm, které dohromady tvoří šest desek přehříváku. Komory a převáděcí potrubí jsou provedeny z materiálu 13CrMo4-5 - ČSN EN 10216-2. Plocha sálavého přehříváku se u každého kotle liší.</w:t>
      </w:r>
    </w:p>
    <w:p w14:paraId="500465E8" w14:textId="3F763A9D" w:rsidR="000368CC" w:rsidRPr="00212EE3" w:rsidRDefault="000368CC" w:rsidP="00F97AAB">
      <w:pPr>
        <w:pStyle w:val="Podtitul"/>
      </w:pPr>
      <w:r w:rsidRPr="00212EE3">
        <w:t>Ohřívák vody včetně napájecího a převáděcího potrubí</w:t>
      </w:r>
    </w:p>
    <w:p w14:paraId="53C6526B" w14:textId="77777777" w:rsidR="000368CC" w:rsidRPr="00212EE3" w:rsidRDefault="000368CC" w:rsidP="00CA7D72">
      <w:r w:rsidRPr="00212EE3">
        <w:t>Ohřívák vody (ekonomizér) je konvekční a skládá se z pěti bloků. Voda vstupuje do 1. bloku buď přímo z dvojité napájecí hlavy nebo přes předehřívač vody a pokračuje přes další bloky do bubnu. Hady jsou zhotoveny z ohýbaných hadů s příčnou roztečí 70 mm a výškovou 100 mm, je vodorovný, odvodnitelný, z trubek 31,8 x 4. materiál P235GH - ČSN EN 10028-2. Je uložen v rozpěrných plocháčích z materiálu 16Mo3 a S235. Komory a potrubí jsou provedeny z materiálu P235GH - ČSN EN 10216-2. Plechové díly jsou vyrobeny z materiálu P235GH - ČSN EN 10028-2. Uvedené zařízení slouží i k plnění ekonomizéru a výparníku vodou.</w:t>
      </w:r>
    </w:p>
    <w:p w14:paraId="7A54A43D" w14:textId="700684AE" w:rsidR="000368CC" w:rsidRPr="00212EE3" w:rsidRDefault="000368CC" w:rsidP="00F97AAB">
      <w:pPr>
        <w:pStyle w:val="Podtitul"/>
      </w:pPr>
      <w:r w:rsidRPr="00212EE3">
        <w:t>Tlumič hluku najíždění a IPV</w:t>
      </w:r>
    </w:p>
    <w:p w14:paraId="1C2DC268" w14:textId="77777777" w:rsidR="000368CC" w:rsidRPr="00212EE3" w:rsidRDefault="000368CC" w:rsidP="00CA7D72">
      <w:r w:rsidRPr="00212EE3">
        <w:t>K utlumení vývodů je použit tlumič o rozměru ø1500 výšce cca. 5 000 mm s dvěma vstupy, odvodněním, hmotnost 3200 kg. Těleso je svařeno z plechu. Vnitřní výplně jsou z absorbčního materiálu kryté teplotě odolnými tkaninami a děrovaným nerezovým plechem. Zařízení je vyrobeno z materiálu 16Mo3, 1.4541.</w:t>
      </w:r>
    </w:p>
    <w:p w14:paraId="2287C834" w14:textId="059E2017" w:rsidR="000368CC" w:rsidRPr="00D93581" w:rsidRDefault="000368CC" w:rsidP="00F97AAB">
      <w:pPr>
        <w:pStyle w:val="Podtitul"/>
      </w:pPr>
      <w:r w:rsidRPr="00D93581">
        <w:t>Garnitura – hrubá výzbroj</w:t>
      </w:r>
    </w:p>
    <w:p w14:paraId="4E18441D" w14:textId="77777777" w:rsidR="000368CC" w:rsidRPr="00212EE3" w:rsidRDefault="000368CC" w:rsidP="00CA7D72">
      <w:r w:rsidRPr="00212EE3">
        <w:t>Sestává se ze vstupních dvířek, kukátek, explozních klapek, závěsů a držení komor, stěn, bandáží, dilatací.</w:t>
      </w:r>
    </w:p>
    <w:p w14:paraId="13F9E27B" w14:textId="5AD0FF40" w:rsidR="000368CC" w:rsidRPr="00212EE3" w:rsidRDefault="000368CC" w:rsidP="00F97AAB">
      <w:pPr>
        <w:pStyle w:val="Podtitul"/>
      </w:pPr>
      <w:r w:rsidRPr="00212EE3">
        <w:t>Armatura kotle – jemná výzbroj</w:t>
      </w:r>
    </w:p>
    <w:p w14:paraId="74724945" w14:textId="77777777" w:rsidR="000368CC" w:rsidRPr="00212EE3" w:rsidRDefault="000368CC" w:rsidP="00CA7D72">
      <w:r w:rsidRPr="00212EE3">
        <w:t>Obsahuje veškeré zákonité přístroje nutné pro provoz kotle, přímé vodoznaky, potrubí odkalu, odluhu a vypouštění včetně komor a uzavíracích, odkalovacích a odluhovacích ventilů, včetně ventilu najíždění. Jde o standardní uzavírací armatury typu V46, V45 a V40, případně šoupátka typu S38 a S43 s ručním ovládáním nebo servopohonem.</w:t>
      </w:r>
    </w:p>
    <w:p w14:paraId="5F71CBEF" w14:textId="23A2D9D3"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Armatury dvou paralelních větví napájecí hlavy jsou světlosti DN 100, jedná se o uzavírací armatury s pohonem i ručním ovládáním, regulační armatury s pohonem a zpětné klapky</w:t>
      </w:r>
    </w:p>
    <w:p w14:paraId="2BA97102" w14:textId="67D64F08"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Třícestný regulační ventil (světlost DN 100) s pohonem pro zajištění vhodné teploty spalin k zabránění koroze ploch ekonomizéru na výstupu spalin z kotle.</w:t>
      </w:r>
    </w:p>
    <w:p w14:paraId="1E6123C2" w14:textId="6CBE9E93" w:rsidR="000368C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0368CC" w:rsidRPr="00212EE3">
        <w:t>Odluhovací ventil DN 25 s pohonem a odkalovací ventily DN 40 s ručním ovládáním.</w:t>
      </w:r>
    </w:p>
    <w:p w14:paraId="0FA58EA3" w14:textId="45190AC2"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Armatura rychloodpouštění z bubnu je světlosti DN 50, ovládaná pohonem.</w:t>
      </w:r>
    </w:p>
    <w:p w14:paraId="5D5DCFCA" w14:textId="3AD9803A"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Odvodnění vestaveb je osazeno odvaděči kondenzátu DN 25.</w:t>
      </w:r>
    </w:p>
    <w:p w14:paraId="72F96AA5" w14:textId="230967A2"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K regulaci přehřátí páry jsou použity dva regulační ventily vstřiku DN 25 s pohonem ve dvou stupních vstřiku, vstřikována je napájecí voda.</w:t>
      </w:r>
    </w:p>
    <w:p w14:paraId="657D3C37" w14:textId="10518935"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Najížděcí potrubí je osazeno uzavíracím a regulačním ventilem o světlosti DN 80 s pohonem.</w:t>
      </w:r>
    </w:p>
    <w:p w14:paraId="107C08FD" w14:textId="6E21589E"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HPŠ o světlosti DN 200 s pohonem a zdvojeným obtokem, v obtoku jsou uzavírací armatury velikosti DN25 – jedna s ručním ovládáním, druhá s pohonem.</w:t>
      </w:r>
    </w:p>
    <w:p w14:paraId="017180D2" w14:textId="639BE15B"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Impulsní pojišťovací ventil – kotel je vybaven jedním IPV, který je umístěn na výstupní komoře kotle. Průtočné množství je v souladu s požadavky ČSN EN 12952. Jde o ventil SiZ 1508 DN 100/150, d=63 s průtokem při max. otevření (6% nad po) 52 500 kg/h.</w:t>
      </w:r>
    </w:p>
    <w:p w14:paraId="7A67A086" w14:textId="5D411CBE" w:rsidR="000368CC" w:rsidRPr="00212EE3" w:rsidRDefault="000368CC" w:rsidP="00071CC9">
      <w:pPr>
        <w:pStyle w:val="Podtitul"/>
      </w:pPr>
      <w:r w:rsidRPr="00212EE3">
        <w:t>Vzorkovače a chladiče vzorků</w:t>
      </w:r>
    </w:p>
    <w:p w14:paraId="74862346" w14:textId="77777777" w:rsidR="000368CC" w:rsidRPr="00212EE3" w:rsidRDefault="000368CC" w:rsidP="00CA7D72">
      <w:r w:rsidRPr="00212EE3">
        <w:t>Pro sledování kvality vody a páry jsou odebírány vzorky napájecí vody, kotelní vody (odluhu), syté a přehřáté páry. Součástí panelu vzorkovačů jsou chladiče odebíraných vzorků a vyhodnocovací jednotky, z nichž jednotlivé signály vstupují do řídícího systému kotle. Kontinuálně probíhá vyhodnocení specifické a katexované vodivosti, resp. pH.</w:t>
      </w:r>
    </w:p>
    <w:p w14:paraId="59041DB4" w14:textId="77777777" w:rsidR="000368CC" w:rsidRPr="00212EE3" w:rsidRDefault="000368CC" w:rsidP="00CA7D72">
      <w:r w:rsidRPr="00212EE3">
        <w:t>Odběrná místa pro vyhodnocení jsou:</w:t>
      </w:r>
    </w:p>
    <w:p w14:paraId="0DF4642D" w14:textId="1B6A99D3"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potrubí napájecí vody před napájecí hlavou</w:t>
      </w:r>
    </w:p>
    <w:p w14:paraId="73B3C765" w14:textId="4A4D8816"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potrubí odluhu z bubnu</w:t>
      </w:r>
    </w:p>
    <w:p w14:paraId="52F55E9C" w14:textId="14C45069"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výstup syté páry z bubnu</w:t>
      </w:r>
    </w:p>
    <w:p w14:paraId="2A3B5653" w14:textId="14BF9503"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přehřátá pára z výstupní komory kotle</w:t>
      </w:r>
    </w:p>
    <w:p w14:paraId="416B64DA" w14:textId="77777777" w:rsidR="000368CC" w:rsidRPr="00212EE3" w:rsidRDefault="000368CC" w:rsidP="00CA7D72">
      <w:r w:rsidRPr="00212EE3">
        <w:t>Sekce jednotlivých vzorkovačů tvoří celistvý panel, který je umístěn na podlaží +6,0 m na čele kotle.</w:t>
      </w:r>
    </w:p>
    <w:p w14:paraId="5008C999" w14:textId="658AAA8A" w:rsidR="000368CC" w:rsidRPr="00212EE3" w:rsidRDefault="000368CC" w:rsidP="00071CC9">
      <w:pPr>
        <w:pStyle w:val="Podtitul"/>
      </w:pPr>
      <w:r w:rsidRPr="00212EE3">
        <w:t>Expandér odluhu</w:t>
      </w:r>
    </w:p>
    <w:p w14:paraId="7C2ADA94" w14:textId="77777777" w:rsidR="000368CC" w:rsidRPr="00212EE3" w:rsidRDefault="000368CC" w:rsidP="00CA7D72">
      <w:r w:rsidRPr="00212EE3">
        <w:t>Do expandéru odluhu je zaústěn odluh z bubnu kotle a odvodnění vestaveb bubnu. Kondenzát z expandéru odluhu je možno havarijně přepouštět přes ruční armaturu do najížděcího expandéru odkalu. Expandér je vybaven obtokovým stavoznakem a pojistným ventilem. Vnější plášť nádoby je izolován a kryt pozinkovaným plechem.</w:t>
      </w:r>
    </w:p>
    <w:p w14:paraId="13106477" w14:textId="77777777" w:rsidR="000368CC" w:rsidRPr="00212EE3" w:rsidRDefault="000368CC" w:rsidP="00CA7D72">
      <w:r w:rsidRPr="00212EE3">
        <w:t>KKS</w:t>
      </w:r>
      <w:r w:rsidRPr="00212EE3">
        <w:tab/>
      </w:r>
      <w:r w:rsidRPr="00212EE3">
        <w:tab/>
      </w:r>
      <w:r w:rsidRPr="00212EE3">
        <w:tab/>
      </w:r>
      <w:r w:rsidRPr="00212EE3">
        <w:tab/>
        <w:t>HAD60 BB010</w:t>
      </w:r>
    </w:p>
    <w:p w14:paraId="76EAF714" w14:textId="77777777" w:rsidR="000368CC" w:rsidRPr="00212EE3" w:rsidRDefault="000368CC" w:rsidP="00CA7D72">
      <w:r w:rsidRPr="00212EE3">
        <w:t>Objem</w:t>
      </w:r>
      <w:r w:rsidRPr="00212EE3">
        <w:tab/>
      </w:r>
      <w:r w:rsidRPr="00212EE3">
        <w:tab/>
      </w:r>
      <w:r w:rsidRPr="00212EE3">
        <w:tab/>
      </w:r>
      <w:r w:rsidRPr="00212EE3">
        <w:tab/>
        <w:t>0,23</w:t>
      </w:r>
      <w:r w:rsidRPr="00212EE3">
        <w:tab/>
        <w:t xml:space="preserve">m3 </w:t>
      </w:r>
    </w:p>
    <w:p w14:paraId="2F15AFE8" w14:textId="77777777" w:rsidR="000368CC" w:rsidRPr="00212EE3" w:rsidRDefault="000368CC" w:rsidP="00CA7D72">
      <w:r w:rsidRPr="00212EE3">
        <w:t>Průměr tělesa</w:t>
      </w:r>
      <w:r w:rsidRPr="00212EE3">
        <w:tab/>
      </w:r>
      <w:r w:rsidRPr="00212EE3">
        <w:tab/>
      </w:r>
      <w:r w:rsidRPr="00212EE3">
        <w:tab/>
        <w:t>400</w:t>
      </w:r>
      <w:r w:rsidRPr="00212EE3">
        <w:tab/>
        <w:t>mm</w:t>
      </w:r>
    </w:p>
    <w:p w14:paraId="6E0A11A6" w14:textId="77777777" w:rsidR="000368CC" w:rsidRPr="00212EE3" w:rsidRDefault="000368CC" w:rsidP="00CA7D72">
      <w:r w:rsidRPr="00212EE3">
        <w:t>Výška tělesa</w:t>
      </w:r>
      <w:r w:rsidRPr="00212EE3">
        <w:tab/>
      </w:r>
      <w:r w:rsidRPr="00212EE3">
        <w:tab/>
      </w:r>
      <w:r w:rsidRPr="00212EE3">
        <w:tab/>
        <w:t>2550</w:t>
      </w:r>
      <w:r w:rsidRPr="00212EE3">
        <w:tab/>
        <w:t>mm</w:t>
      </w:r>
    </w:p>
    <w:p w14:paraId="1353FA41" w14:textId="77777777" w:rsidR="000368CC" w:rsidRPr="00212EE3" w:rsidRDefault="000368CC" w:rsidP="00CA7D72">
      <w:r w:rsidRPr="00212EE3">
        <w:t>Celková výška</w:t>
      </w:r>
      <w:r w:rsidRPr="00212EE3">
        <w:tab/>
      </w:r>
      <w:r w:rsidRPr="00212EE3">
        <w:tab/>
        <w:t>3220</w:t>
      </w:r>
      <w:r w:rsidRPr="00212EE3">
        <w:tab/>
        <w:t>mm</w:t>
      </w:r>
    </w:p>
    <w:p w14:paraId="17B4474A" w14:textId="77777777" w:rsidR="000368CC" w:rsidRPr="00212EE3" w:rsidRDefault="000368CC" w:rsidP="00CA7D72">
      <w:r w:rsidRPr="00212EE3">
        <w:t>Max. pracovní přetlak</w:t>
      </w:r>
      <w:r w:rsidRPr="00212EE3">
        <w:tab/>
      </w:r>
      <w:r w:rsidRPr="00212EE3">
        <w:tab/>
        <w:t>0,3</w:t>
      </w:r>
      <w:r w:rsidRPr="00212EE3">
        <w:tab/>
        <w:t>MPa</w:t>
      </w:r>
    </w:p>
    <w:p w14:paraId="7A1F93C8" w14:textId="77777777" w:rsidR="000368CC" w:rsidRPr="00212EE3" w:rsidRDefault="000368CC" w:rsidP="00CA7D72">
      <w:r w:rsidRPr="00212EE3">
        <w:t>Max. pracovní teplota</w:t>
      </w:r>
      <w:r w:rsidRPr="00212EE3">
        <w:tab/>
      </w:r>
      <w:r w:rsidRPr="00212EE3">
        <w:tab/>
        <w:t>110</w:t>
      </w:r>
      <w:r w:rsidRPr="00212EE3">
        <w:tab/>
        <w:t>°C</w:t>
      </w:r>
    </w:p>
    <w:p w14:paraId="39C30E7B" w14:textId="77777777" w:rsidR="000368CC" w:rsidRPr="00212EE3" w:rsidRDefault="000368CC" w:rsidP="00CA7D72">
      <w:r w:rsidRPr="00212EE3">
        <w:t>Expandér odkalu</w:t>
      </w:r>
    </w:p>
    <w:p w14:paraId="0B0F5203" w14:textId="77777777" w:rsidR="000368CC" w:rsidRPr="00212EE3" w:rsidRDefault="000368CC" w:rsidP="00CA7D72">
      <w:r w:rsidRPr="00212EE3">
        <w:t>Do najížděcího expandéru odkalu je zaveden odkal kotle. Expandér je atmosférický. Expandér je vybaven obtokovým stavoznakem. Vnější plášť nádoby je izolován a kryt pozinkovaným plechem.</w:t>
      </w:r>
    </w:p>
    <w:p w14:paraId="65CA01F2" w14:textId="77777777" w:rsidR="000368CC" w:rsidRPr="00212EE3" w:rsidRDefault="000368CC" w:rsidP="00CA7D72">
      <w:r w:rsidRPr="00212EE3">
        <w:t>KKS</w:t>
      </w:r>
      <w:r w:rsidRPr="00212EE3">
        <w:tab/>
      </w:r>
      <w:r w:rsidRPr="00212EE3">
        <w:tab/>
      </w:r>
      <w:r w:rsidRPr="00212EE3">
        <w:tab/>
      </w:r>
      <w:r w:rsidRPr="00212EE3">
        <w:tab/>
        <w:t>HAN50 BB010</w:t>
      </w:r>
    </w:p>
    <w:p w14:paraId="11B99E59" w14:textId="77777777" w:rsidR="000368CC" w:rsidRPr="00212EE3" w:rsidRDefault="000368CC" w:rsidP="00CA7D72">
      <w:r w:rsidRPr="00212EE3">
        <w:t>Objem</w:t>
      </w:r>
      <w:r w:rsidRPr="00212EE3">
        <w:tab/>
      </w:r>
      <w:r w:rsidRPr="00212EE3">
        <w:tab/>
      </w:r>
      <w:r w:rsidRPr="00212EE3">
        <w:tab/>
      </w:r>
      <w:r w:rsidRPr="00212EE3">
        <w:tab/>
        <w:t>1,5</w:t>
      </w:r>
      <w:r w:rsidRPr="00212EE3">
        <w:tab/>
        <w:t xml:space="preserve">m3 </w:t>
      </w:r>
    </w:p>
    <w:p w14:paraId="18FC725C" w14:textId="77777777" w:rsidR="000368CC" w:rsidRPr="00212EE3" w:rsidRDefault="000368CC" w:rsidP="00CA7D72">
      <w:r w:rsidRPr="00212EE3">
        <w:lastRenderedPageBreak/>
        <w:t>Průměr tělesa</w:t>
      </w:r>
      <w:r w:rsidRPr="00212EE3">
        <w:tab/>
      </w:r>
      <w:r w:rsidRPr="00212EE3">
        <w:tab/>
      </w:r>
      <w:r w:rsidRPr="00212EE3">
        <w:tab/>
        <w:t>1000</w:t>
      </w:r>
      <w:r w:rsidRPr="00212EE3">
        <w:tab/>
        <w:t>mm</w:t>
      </w:r>
    </w:p>
    <w:p w14:paraId="27BBE57A" w14:textId="77777777" w:rsidR="000368CC" w:rsidRPr="00212EE3" w:rsidRDefault="000368CC" w:rsidP="00CA7D72">
      <w:r w:rsidRPr="00212EE3">
        <w:t>Výška tělesa</w:t>
      </w:r>
      <w:r w:rsidRPr="00212EE3">
        <w:tab/>
      </w:r>
      <w:r w:rsidRPr="00212EE3">
        <w:tab/>
      </w:r>
      <w:r w:rsidRPr="00212EE3">
        <w:tab/>
        <w:t>2350</w:t>
      </w:r>
      <w:r w:rsidRPr="00212EE3">
        <w:tab/>
        <w:t>mm</w:t>
      </w:r>
    </w:p>
    <w:p w14:paraId="6E5F39AE" w14:textId="77777777" w:rsidR="000368CC" w:rsidRPr="00212EE3" w:rsidRDefault="000368CC" w:rsidP="00CA7D72">
      <w:r w:rsidRPr="00212EE3">
        <w:t>Celková výška</w:t>
      </w:r>
      <w:r w:rsidRPr="00212EE3">
        <w:tab/>
      </w:r>
      <w:r w:rsidRPr="00212EE3">
        <w:tab/>
        <w:t>3060</w:t>
      </w:r>
      <w:r w:rsidRPr="00212EE3">
        <w:tab/>
        <w:t>mm</w:t>
      </w:r>
    </w:p>
    <w:p w14:paraId="5634C989" w14:textId="77777777" w:rsidR="000368CC" w:rsidRPr="00212EE3" w:rsidRDefault="000368CC" w:rsidP="00CA7D72">
      <w:r w:rsidRPr="00212EE3">
        <w:t>Max. pracovní přetlak</w:t>
      </w:r>
      <w:r w:rsidRPr="00212EE3">
        <w:tab/>
      </w:r>
      <w:r w:rsidRPr="00212EE3">
        <w:tab/>
        <w:t>0,045</w:t>
      </w:r>
      <w:r w:rsidRPr="00212EE3">
        <w:tab/>
        <w:t>MPa</w:t>
      </w:r>
    </w:p>
    <w:p w14:paraId="42247A64" w14:textId="77777777" w:rsidR="000368CC" w:rsidRPr="00212EE3" w:rsidRDefault="000368CC" w:rsidP="00CA7D72">
      <w:r w:rsidRPr="00212EE3">
        <w:t>Max. pracovní teplota</w:t>
      </w:r>
      <w:r w:rsidRPr="00212EE3">
        <w:tab/>
      </w:r>
      <w:r w:rsidRPr="00212EE3">
        <w:tab/>
        <w:t>100</w:t>
      </w:r>
      <w:r w:rsidRPr="00212EE3">
        <w:tab/>
        <w:t>°C</w:t>
      </w:r>
    </w:p>
    <w:p w14:paraId="772B7C7D" w14:textId="77777777" w:rsidR="000368CC" w:rsidRPr="00212EE3" w:rsidRDefault="000368CC" w:rsidP="00071CC9">
      <w:pPr>
        <w:pStyle w:val="Podtitul"/>
      </w:pPr>
      <w:r w:rsidRPr="00212EE3">
        <w:t>Vnitřní vracení popílku</w:t>
      </w:r>
    </w:p>
    <w:p w14:paraId="5A53D22D" w14:textId="454126EF" w:rsidR="000368CC" w:rsidRPr="00212EE3" w:rsidRDefault="000368CC" w:rsidP="00CA7D72">
      <w:r w:rsidRPr="00212EE3">
        <w:t>Vnitřní vracení popílku tvoří žaluziový odlučovač vestavěný ve spodní části II.</w:t>
      </w:r>
      <w:r w:rsidR="00C223E2">
        <w:t xml:space="preserve"> </w:t>
      </w:r>
      <w:r w:rsidRPr="00212EE3">
        <w:t>tahu kotle. Odloučený popílek je z obratové výsypky pomocí spirálových dopravníků a svodek dopravován zpět do spalovací komory.</w:t>
      </w:r>
    </w:p>
    <w:p w14:paraId="5CB2F178" w14:textId="77777777" w:rsidR="000368CC" w:rsidRPr="00212EE3" w:rsidRDefault="000368CC" w:rsidP="00071CC9">
      <w:pPr>
        <w:pStyle w:val="Podtitul"/>
      </w:pPr>
      <w:r w:rsidRPr="00212EE3">
        <w:t>Žaluziový odlučovač</w:t>
      </w:r>
    </w:p>
    <w:p w14:paraId="57E682BA" w14:textId="614F3DC6" w:rsidR="000368CC" w:rsidRPr="00212EE3" w:rsidRDefault="000368CC" w:rsidP="00CA7D72">
      <w:r w:rsidRPr="00212EE3">
        <w:t xml:space="preserve">Pro zmenšení koncentrace popílku do dodatkových ploch kotle je instalován žaluziový odlučovač, sběrné výsypky a oddělovací potrubí. Součástí vracení je podávací potrubí spalin a potrubí odloučeného popílku. Zařízení je zhotoveno z trubek a plechu tř. 17 a 15. Potrubí spalin je již provozně nevyhovující a v rámci </w:t>
      </w:r>
      <w:r w:rsidR="00811BE6" w:rsidRPr="00811BE6">
        <w:rPr>
          <w:smallCaps/>
        </w:rPr>
        <w:t>díla</w:t>
      </w:r>
      <w:r w:rsidRPr="00811BE6">
        <w:rPr>
          <w:smallCaps/>
        </w:rPr>
        <w:t xml:space="preserve"> </w:t>
      </w:r>
      <w:r w:rsidRPr="00212EE3">
        <w:t>se požaduje jeho výměna (všech tras z odlučovače do spalinového tahu pod EKO).</w:t>
      </w:r>
    </w:p>
    <w:p w14:paraId="4131F642" w14:textId="77777777" w:rsidR="000368CC" w:rsidRPr="00212EE3" w:rsidRDefault="000368CC" w:rsidP="00071CC9">
      <w:pPr>
        <w:pStyle w:val="Podtitul"/>
      </w:pPr>
      <w:r w:rsidRPr="00212EE3">
        <w:t>Spirálové dopravníky popílku</w:t>
      </w:r>
    </w:p>
    <w:p w14:paraId="34C10FE7" w14:textId="77777777" w:rsidR="000368CC" w:rsidRPr="00212EE3" w:rsidRDefault="000368CC" w:rsidP="00CA7D72">
      <w:r w:rsidRPr="00212EE3">
        <w:t>Odloučená hrubá frakce ze žaluziového odlučovače je třemi spirálovými dopravníky vracena zpět do spalovací komory kotle.</w:t>
      </w:r>
    </w:p>
    <w:p w14:paraId="6D8BE728" w14:textId="77777777" w:rsidR="000368CC" w:rsidRPr="00212EE3" w:rsidRDefault="000368CC" w:rsidP="00CA7D72">
      <w:r w:rsidRPr="00212EE3">
        <w:t>Nerezová vyztužená spirála je uložena v tubusu z nerezové trubky průměr 204 mm, která je vyložena vložkou RATAMID. Vstup do dopravníku je nerezovou vstupní násypkou a výstup tvoří nerezový výpadový otvor. Zařízení je osazeno čelní převodovkou s elektromotorem, příkon motoru je 2,2 kW, 50 Hz.</w:t>
      </w:r>
    </w:p>
    <w:p w14:paraId="78EDA9BA" w14:textId="05A5A2D7" w:rsidR="00E10CE1" w:rsidRPr="00212EE3" w:rsidRDefault="000368CC" w:rsidP="00CA7D72">
      <w:pPr>
        <w:rPr>
          <w:b/>
        </w:rPr>
      </w:pPr>
      <w:r w:rsidRPr="00212EE3">
        <w:t>Dopravníky pracují přerušovaně. Zapínají časovačem v ŘS kotle a vypínají se automaticky od hlídačů minimální hladiny ve výsypce.</w:t>
      </w:r>
    </w:p>
    <w:p w14:paraId="688B3E97" w14:textId="3FE164BB" w:rsidR="000368CC" w:rsidRPr="00212EE3" w:rsidRDefault="0094072B" w:rsidP="00071CC9">
      <w:pPr>
        <w:pStyle w:val="Podtitul"/>
      </w:pPr>
      <w:r w:rsidRPr="00212EE3">
        <w:t>I</w:t>
      </w:r>
      <w:r w:rsidR="000368CC" w:rsidRPr="00212EE3">
        <w:t>zolace a oplechování kotle</w:t>
      </w:r>
    </w:p>
    <w:p w14:paraId="40ED1766" w14:textId="77777777" w:rsidR="000368CC" w:rsidRPr="00212EE3" w:rsidRDefault="000368CC" w:rsidP="00CA7D72">
      <w:r w:rsidRPr="00212EE3">
        <w:t>Izolace kotle a potrubí na kotli je z minerální, resp. struskové vlny, je přichycena ke stěnám systému a je kryta pozinkovaným plechem. Tloušťka izolace je navržena tak, aby teplota na povrchu oplechování splňovala požadovanou hodnotu. Oplechování kotle je provedeno do pozinkovaného plechu síly 0,6 mm instalace uvnitř kotelny a 0,8 mm pro venkovní provedení</w:t>
      </w:r>
    </w:p>
    <w:p w14:paraId="62A77726" w14:textId="77777777" w:rsidR="000368CC" w:rsidRPr="00212EE3" w:rsidRDefault="000368CC" w:rsidP="00071CC9">
      <w:pPr>
        <w:pStyle w:val="Podtitul"/>
      </w:pPr>
      <w:r w:rsidRPr="00212EE3">
        <w:t>Zazdívka</w:t>
      </w:r>
    </w:p>
    <w:p w14:paraId="4D92D781" w14:textId="77777777" w:rsidR="000368CC" w:rsidRPr="00212EE3" w:rsidRDefault="000368CC" w:rsidP="00CA7D72">
      <w:r w:rsidRPr="00212EE3">
        <w:t>Zazdívka je v prostoru průlezů, kukátek, krabic najížděcích hořáků, svodek paliva, od spodní části varných trubek spalovací komory až po úroveň terciálních vzduchů a v místech prostupů trubek membránovou stěnou. Rošt je vyzděn lehčenými cihlami, kryt omazem a tvoří tak prostor fluidního reaktoru. Použitý materiál je Zircast S18AGR (spodní část), MEBET1550 (střední část) a NOVOBET1300 (horní část).</w:t>
      </w:r>
    </w:p>
    <w:p w14:paraId="15623C85" w14:textId="77777777" w:rsidR="000368CC" w:rsidRPr="00B75CE0" w:rsidRDefault="000368CC" w:rsidP="00CA7D72">
      <w:r w:rsidRPr="00212EE3">
        <w:t>Na kotli byla instalována dodatečná vyzdívka ještě i nad úroveň terciální vzduchů. formou lité vyzdívky. Tato dodatečná vyzdívka je u obou kotlů různého provedení. Pro kotel K5 představuje vyzdívka navýšení 4000 mm v tloušťce 70 mm (100 mm od praporku) z materiálu LOCAST V30; pro kotel K6 je navýšení 2700 mm v tloušťce 50 mm (80 mm od praporku) z materiálu SICAST V20F.</w:t>
      </w:r>
    </w:p>
    <w:p w14:paraId="0D8DCB68" w14:textId="06E42DBB" w:rsidR="005E25D4" w:rsidRPr="00212EE3" w:rsidRDefault="005E25D4" w:rsidP="00071CC9">
      <w:pPr>
        <w:pStyle w:val="Podtitul"/>
      </w:pPr>
      <w:r w:rsidRPr="00212EE3">
        <w:lastRenderedPageBreak/>
        <w:t>Redlerový dopravník odtahu popelovin</w:t>
      </w:r>
    </w:p>
    <w:p w14:paraId="13C10BB5" w14:textId="088BE33A" w:rsidR="005E25D4" w:rsidRPr="00212EE3" w:rsidRDefault="005E25D4" w:rsidP="00CA7D72">
      <w:r w:rsidRPr="00212EE3">
        <w:t>V podkotlí kotelny je umístěn dopravník odvádějící strusku propadu a ložový popel z fluidní vrs</w:t>
      </w:r>
      <w:r w:rsidR="00DD6DB3">
        <w:t>t</w:t>
      </w:r>
      <w:r w:rsidRPr="00212EE3">
        <w:t>vy obou kotlů. Dopravník je umístěn v kanále kotelny pod úrovní 0,0 m.</w:t>
      </w:r>
    </w:p>
    <w:p w14:paraId="6FEAD7B2" w14:textId="77777777" w:rsidR="005E25D4" w:rsidRPr="00212EE3" w:rsidRDefault="005E25D4" w:rsidP="00CA7D72">
      <w:r w:rsidRPr="00212EE3">
        <w:t>Jedná se o uzavřený redlerový dopravník, dno redleru vyloženo čedičovými dlaždicemi. Horní víko redleru je utěsněno, materiál krytování je ocelový plech tl. 4 mm.</w:t>
      </w:r>
    </w:p>
    <w:p w14:paraId="1F61C9AB" w14:textId="77777777" w:rsidR="005E25D4" w:rsidRPr="00212EE3" w:rsidRDefault="005E25D4" w:rsidP="00CA7D72">
      <w:r w:rsidRPr="00212EE3">
        <w:t>Rozměry dopravníku:</w:t>
      </w:r>
    </w:p>
    <w:p w14:paraId="05825E4C" w14:textId="09CEC1FC" w:rsidR="005E25D4" w:rsidRPr="00212EE3" w:rsidRDefault="005E25D4" w:rsidP="00CA7D72">
      <w:r w:rsidRPr="00212EE3">
        <w:t>šířka – 340 mm</w:t>
      </w:r>
    </w:p>
    <w:p w14:paraId="75682D6C" w14:textId="77777777" w:rsidR="005E25D4" w:rsidRPr="00212EE3" w:rsidRDefault="005E25D4" w:rsidP="00CA7D72">
      <w:r w:rsidRPr="00212EE3">
        <w:t>výška – 580 mm</w:t>
      </w:r>
    </w:p>
    <w:p w14:paraId="38A381B2" w14:textId="0C93110A" w:rsidR="005E25D4" w:rsidRPr="00212EE3" w:rsidRDefault="005E25D4" w:rsidP="00CA7D72">
      <w:r w:rsidRPr="00212EE3">
        <w:t>délka 50</w:t>
      </w:r>
      <w:r w:rsidR="00B61785">
        <w:t xml:space="preserve"> </w:t>
      </w:r>
      <w:r w:rsidRPr="00212EE3">
        <w:t>m</w:t>
      </w:r>
    </w:p>
    <w:p w14:paraId="73B34E12" w14:textId="77777777" w:rsidR="005E25D4" w:rsidRPr="00212EE3" w:rsidRDefault="005E25D4" w:rsidP="00CA7D72">
      <w:r w:rsidRPr="00212EE3">
        <w:t>Redler je smontován pomocí přírub, délka dílů 2,4 m.</w:t>
      </w:r>
    </w:p>
    <w:p w14:paraId="40C70286" w14:textId="77777777" w:rsidR="005E25D4" w:rsidRPr="00212EE3" w:rsidRDefault="005E25D4" w:rsidP="00CA7D72">
      <w:r w:rsidRPr="00212EE3">
        <w:t>Pohon dopravníku:</w:t>
      </w:r>
    </w:p>
    <w:p w14:paraId="2DB89D6E" w14:textId="77777777" w:rsidR="005E25D4" w:rsidRPr="00212EE3" w:rsidRDefault="005E25D4" w:rsidP="00CA7D72">
      <w:r w:rsidRPr="00212EE3">
        <w:t>převodovka Al 125+845x180-3AN31304</w:t>
      </w:r>
    </w:p>
    <w:p w14:paraId="1E7C5B21" w14:textId="77777777" w:rsidR="005E25D4" w:rsidRPr="00212EE3" w:rsidRDefault="005E25D4" w:rsidP="00CA7D72">
      <w:r w:rsidRPr="00212EE3">
        <w:t>motor příkon 2,1 kWe</w:t>
      </w:r>
    </w:p>
    <w:p w14:paraId="23C0D67C" w14:textId="77777777" w:rsidR="005E25D4" w:rsidRPr="00212EE3" w:rsidRDefault="005E25D4" w:rsidP="00CA7D72">
      <w:r w:rsidRPr="00212EE3">
        <w:t xml:space="preserve">vidlicový řetěz B50 x200 </w:t>
      </w:r>
    </w:p>
    <w:p w14:paraId="3606E3AB" w14:textId="3C3FADC2" w:rsidR="005E25D4" w:rsidRPr="00B75CE0" w:rsidRDefault="005E25D4" w:rsidP="00CA7D72">
      <w:r w:rsidRPr="00212EE3">
        <w:t>délka 100 m</w:t>
      </w:r>
    </w:p>
    <w:p w14:paraId="0CE17661" w14:textId="77777777" w:rsidR="005E25D4" w:rsidRPr="00212EE3" w:rsidRDefault="005E25D4" w:rsidP="00071CC9">
      <w:pPr>
        <w:pStyle w:val="Podtitul"/>
      </w:pPr>
      <w:r w:rsidRPr="00212EE3">
        <w:t>Spalinové ventilátory</w:t>
      </w:r>
    </w:p>
    <w:p w14:paraId="408712B2" w14:textId="77777777" w:rsidR="005E25D4" w:rsidRPr="00212EE3" w:rsidRDefault="005E25D4" w:rsidP="00CA7D72">
      <w:r w:rsidRPr="00212EE3">
        <w:t>Spolu s výstavbou kotle K5 i K6 byly dodány nové spalinové ventilátory. Jedná se o radiální vysokotlaký ventilátor na spojku. Otáčky ventilátoru jsou řízeny frekvenčními měničem. Soustrojí ventilátoru obsahuje vlastní diagnostickou jednotku MMPS.</w:t>
      </w:r>
    </w:p>
    <w:p w14:paraId="18E51DFE" w14:textId="77777777" w:rsidR="005E25D4" w:rsidRPr="00212EE3" w:rsidRDefault="005E25D4" w:rsidP="00CA7D72">
      <w:r w:rsidRPr="00212EE3">
        <w:t>Ventilátor je dispozičně umístěn za objektem elektroodlučovače. Na výtlačném kouřovodu ventilátoru je instalován odbočka pro recirkulované spaliny kotle.</w:t>
      </w:r>
    </w:p>
    <w:p w14:paraId="3F86BA9E" w14:textId="77777777" w:rsidR="005E25D4" w:rsidRPr="00212EE3" w:rsidRDefault="005E25D4" w:rsidP="00071CC9">
      <w:pPr>
        <w:pStyle w:val="Podtitul"/>
      </w:pPr>
      <w:r w:rsidRPr="00212EE3">
        <w:t>Elektroodlučovač</w:t>
      </w:r>
    </w:p>
    <w:p w14:paraId="2EB21D6F" w14:textId="77777777" w:rsidR="005E25D4" w:rsidRPr="00212EE3" w:rsidRDefault="005E25D4" w:rsidP="00CA7D72">
      <w:r w:rsidRPr="00212EE3">
        <w:t>Na výstupu spalin z kotle K5 a obdobně i K6 je umístěn třísekcový elektrostatický odlučovač úletového popela.</w:t>
      </w:r>
    </w:p>
    <w:p w14:paraId="02200398" w14:textId="77777777" w:rsidR="005E25D4" w:rsidRPr="00212EE3" w:rsidRDefault="005E25D4" w:rsidP="00CA7D72">
      <w:r w:rsidRPr="00212EE3">
        <w:t xml:space="preserve">Ve vzduchotěsné skříni EO je prostor vyplněn soustavou vysokonapěťových elektrod </w:t>
      </w:r>
    </w:p>
    <w:p w14:paraId="213690A6" w14:textId="77777777" w:rsidR="005E25D4" w:rsidRPr="00212EE3" w:rsidRDefault="005E25D4" w:rsidP="00CA7D72">
      <w:r w:rsidRPr="00212EE3">
        <w:t xml:space="preserve">(dále VNE) a usazovacích elektrod (dále USE). </w:t>
      </w:r>
    </w:p>
    <w:p w14:paraId="4557ED26" w14:textId="075B3126" w:rsidR="005E25D4" w:rsidRPr="00212EE3" w:rsidRDefault="005E25D4" w:rsidP="00CA7D72">
      <w:r w:rsidRPr="00212EE3">
        <w:t>Na VNE elektrody se přivádí velmi vysoké, stejnosměrné, záporné, napětí 30-100</w:t>
      </w:r>
      <w:r w:rsidR="004F5E0F">
        <w:t xml:space="preserve"> </w:t>
      </w:r>
      <w:r w:rsidRPr="00212EE3">
        <w:t xml:space="preserve">kV, </w:t>
      </w:r>
    </w:p>
    <w:p w14:paraId="5931A82A" w14:textId="77777777" w:rsidR="005E25D4" w:rsidRPr="00212EE3" w:rsidRDefault="005E25D4" w:rsidP="00CA7D72">
      <w:r w:rsidRPr="00212EE3">
        <w:t xml:space="preserve">USE elektrody jsou uzemněny. </w:t>
      </w:r>
    </w:p>
    <w:p w14:paraId="53651449" w14:textId="73D295C0" w:rsidR="005E25D4" w:rsidRPr="00212EE3" w:rsidRDefault="005E25D4" w:rsidP="00CA7D72">
      <w:r w:rsidRPr="00212EE3">
        <w:t>Částice prachu, obsažené v protékajícím plynu, se působením silného elektrického pole ionizují a jsou přitahovány na povrch USE elektrod, kde se usazují.</w:t>
      </w:r>
    </w:p>
    <w:p w14:paraId="67C8145A" w14:textId="50792F82" w:rsidR="005E25D4" w:rsidRPr="00212EE3" w:rsidRDefault="005E25D4" w:rsidP="00CA7D72">
      <w:r w:rsidRPr="00212EE3">
        <w:t>Udávaná účinnost pro provoz na uhlí je 99,6 až 99,7</w:t>
      </w:r>
      <w:r w:rsidR="004F5E0F">
        <w:t xml:space="preserve"> </w:t>
      </w:r>
      <w:r w:rsidRPr="00212EE3">
        <w:t>%.</w:t>
      </w:r>
    </w:p>
    <w:p w14:paraId="01C1A6C0" w14:textId="77777777" w:rsidR="005E25D4" w:rsidRPr="00212EE3" w:rsidRDefault="005E25D4" w:rsidP="00CA7D72">
      <w:r w:rsidRPr="00212EE3">
        <w:t>Mechanickým oklepáváním se prach z USE uvolňuje a padá do výsypky, odkud je kontinuálně odváděn k dalšímu využití.</w:t>
      </w:r>
    </w:p>
    <w:p w14:paraId="7D26D65C" w14:textId="77777777" w:rsidR="005E25D4" w:rsidRPr="00212EE3" w:rsidRDefault="005E25D4" w:rsidP="00CA7D72">
      <w:r w:rsidRPr="00212EE3">
        <w:t>Elektroodlučovače nebyly instalací kotlů K5 a K6 nijak dotknuty. Jedná se o zařízení, které bylo dimenzováno na provoz původních uhelný práškových kotlů K2 (nyní K6) a K3 (nyní K5) o parním výkonu 65 t/h (viz text K1).</w:t>
      </w:r>
    </w:p>
    <w:p w14:paraId="3DEEF4C9" w14:textId="0ACC5396" w:rsidR="003A768E" w:rsidRPr="00B75CE0" w:rsidRDefault="003A768E" w:rsidP="00CA7D72">
      <w:r w:rsidRPr="00212EE3">
        <w:t xml:space="preserve">Dostupné podklady kotle K5, K6 viz Doplňky této Přílohy 1 </w:t>
      </w:r>
      <w:r w:rsidRPr="00212EE3">
        <w:rPr>
          <w:smallCaps/>
        </w:rPr>
        <w:t>smlouvy</w:t>
      </w:r>
      <w:r w:rsidRPr="00212EE3">
        <w:t>.</w:t>
      </w:r>
    </w:p>
    <w:p w14:paraId="29100BC2" w14:textId="7AD1D8F1" w:rsidR="000368CC" w:rsidRPr="00212EE3" w:rsidRDefault="003A0AF0" w:rsidP="003A0AF0">
      <w:pPr>
        <w:pStyle w:val="Nadpis5"/>
        <w:keepNext/>
        <w:numPr>
          <w:ilvl w:val="0"/>
          <w:numId w:val="0"/>
        </w:numPr>
      </w:pPr>
      <w:r w:rsidRPr="00212EE3">
        <w:rPr>
          <w:rFonts w:ascii="Arial" w:hAnsi="Arial"/>
          <w14:scene3d>
            <w14:camera w14:prst="orthographicFront"/>
            <w14:lightRig w14:rig="threePt" w14:dir="t">
              <w14:rot w14:lat="0" w14:lon="0" w14:rev="0"/>
            </w14:lightRig>
          </w14:scene3d>
        </w:rPr>
        <w:lastRenderedPageBreak/>
        <w:t>1.4.2.1.3</w:t>
      </w:r>
      <w:r w:rsidRPr="00212EE3">
        <w:rPr>
          <w:rFonts w:ascii="Arial" w:hAnsi="Arial"/>
          <w14:scene3d>
            <w14:camera w14:prst="orthographicFront"/>
            <w14:lightRig w14:rig="threePt" w14:dir="t">
              <w14:rot w14:lat="0" w14:lon="0" w14:rev="0"/>
            </w14:lightRig>
          </w14:scene3d>
        </w:rPr>
        <w:tab/>
      </w:r>
      <w:r w:rsidR="000368CC" w:rsidRPr="00212EE3">
        <w:t>Vnitřní</w:t>
      </w:r>
      <w:r w:rsidR="000368CC" w:rsidRPr="00212EE3">
        <w:rPr>
          <w:rFonts w:eastAsia="Arial Unicode MS"/>
        </w:rPr>
        <w:t xml:space="preserve"> doprava uhlí</w:t>
      </w:r>
    </w:p>
    <w:p w14:paraId="679FDA9B" w14:textId="77777777" w:rsidR="000368CC" w:rsidRPr="00212EE3" w:rsidRDefault="000368CC" w:rsidP="00CA7D72">
      <w:r w:rsidRPr="00212EE3">
        <w:t>Uhlí nebo mix uhlí štěpka je skladováno v betonových provozních zásobnicích (bunkrech) každého z kotlů. Zásobník má dvě plechové výsypky.</w:t>
      </w:r>
    </w:p>
    <w:p w14:paraId="7A9250EF" w14:textId="14FBBB66" w:rsidR="000368CC" w:rsidRPr="00212EE3" w:rsidRDefault="000368CC" w:rsidP="00CA7D72">
      <w:r w:rsidRPr="00212EE3">
        <w:t>Na přírubu každé výsypky (2800 x 2010 mm) je nainstalováno čtyř-šnekové vyhrnovací dno (soustava vedle sebe umístěných čtyř šnekových dopravníků ve společném žlabu</w:t>
      </w:r>
      <w:r w:rsidR="00A1337E">
        <w:t>)</w:t>
      </w:r>
      <w:r w:rsidRPr="00212EE3">
        <w:t>. Vlastní žlab má půdorysný vstupní rozměr příruby (1600 x 2010 mm). Celková délka šneků je 4000 mm. Jednotlivé hřídele čtyř šnekového vynašeče mají samostatné pohony umístěné v zadní části (tlačné provedení). Pohon každého šneku je řízený frekvenčním měničem dle výkonu kotlů. Šnekové vynašeče jsou bez středových ložisek, krajní ložiska jsou umístěna mimo čela na konzolkách a jsou těsněna ucpávkou. Vlastní žlab je z oceli tř. 11 tloušťky 5 mm. Šnekovnice je vyrobena z Hardoxu tloušťky 8 mm. Pohony tvoří násuvné ploché elektropřevodovky bez spojek, motory v provedení IEC a s ventilátorem nuceného chlazení. Vyhrnovacím dnem bude uhlí o zrnitosti 0-40 mm dopravováno ze zásobníku přes svodky směrem ke kotli do vstupních násypek válcového drtiče. Kotel má dva drtiče, pro každou svodku je instalován jeden drtič.</w:t>
      </w:r>
    </w:p>
    <w:p w14:paraId="5A37DEDA" w14:textId="4725F38B" w:rsidR="000368CC" w:rsidRPr="00212EE3" w:rsidRDefault="000368CC" w:rsidP="00CA7D72">
      <w:r w:rsidRPr="00212EE3">
        <w:t>Ocelové přechodové svodky jsou osazeny snímači hladiny max a min. Přechodové svodky jsou zabezpečené ochranným systémem pro potlačení výbuchu.</w:t>
      </w:r>
      <w:r w:rsidR="00D507DA">
        <w:t xml:space="preserve"> </w:t>
      </w:r>
      <w:r w:rsidRPr="00212EE3">
        <w:t>Válcové drtiče o výkonu 10 t/hod (každý) jsou instalovány na nově zhotovené ocelové konstrukci (plošině) ve výšce +12.00</w:t>
      </w:r>
      <w:r w:rsidR="00801498">
        <w:t xml:space="preserve"> </w:t>
      </w:r>
      <w:r w:rsidRPr="00212EE3">
        <w:t>m. Kolem drtičů je vybudována obslužná pochozí plošina ve výšce +11,0</w:t>
      </w:r>
      <w:r w:rsidR="00801498">
        <w:t xml:space="preserve"> </w:t>
      </w:r>
      <w:r w:rsidRPr="00212EE3">
        <w:t>m sloužící k obsluze a údržbě drtičů. Pancéřová skříň drtiče o tloušťce 30 mm je vyrobena z materiálu Hardox. Drtící válce jsou vybaveny tvrdonávarem CASTOLIN a jsou poháněny násuvnými elektro převodovkami s možností reverzace. Výsypky drtičů uhlí jsou zabezpečené ochranným systémem pro potlačení výbuchu.</w:t>
      </w:r>
    </w:p>
    <w:p w14:paraId="2C6D3F1E" w14:textId="2C29AC83" w:rsidR="000368CC" w:rsidRPr="00212EE3" w:rsidRDefault="000368CC" w:rsidP="00CA7D72">
      <w:r w:rsidRPr="00212EE3">
        <w:t>Z drtičů podrcené uhlí o zrnitosti 0-10 mm přes svodky padá do mezizásobníku o užitném objemu 5,5 m</w:t>
      </w:r>
      <w:r w:rsidRPr="00212EE3">
        <w:rPr>
          <w:vertAlign w:val="superscript"/>
        </w:rPr>
        <w:t>3</w:t>
      </w:r>
      <w:r w:rsidRPr="00212EE3">
        <w:t>. Zásobník j</w:t>
      </w:r>
      <w:r w:rsidR="001D4D16">
        <w:t>e</w:t>
      </w:r>
      <w:r w:rsidRPr="00212EE3">
        <w:t xml:space="preserve"> ocelový a je společný oběma trasám kotle. Mezizásobník slouží jako kapacitní rezerva a zajistí dostatečnou plynulost v zásobování kotle uhlím. Díky informacím o výšce hladiny v mezizásobníku bude moci obsluha volit drcení jedním nebo oběma drtiči. Za účelem rovnoměrného plnění levé a pravé sekce (buď při provozu dvou drtičů nebo jednoho) je každý mezizásobník osazený 2x pádly, které umožňují směrovat pád nadrceného uhlí z provozovaného drtiče. Plynulost v zásobování kotle bude zajištěná i v případě pozastavení jednoho z drtičů. Každý mezizásobník je osazen 1x snímač hladiny (max), 2x snímač hladiny (min), 2x snímač hladiny (konti),1x odporový snímač teploty. Každý mezizásobník je osazen 1x snímač hladiny (max), 2x snímač hladiny (min), 2x snímač hladiny (konti),</w:t>
      </w:r>
      <w:r w:rsidR="00FC088C">
        <w:t xml:space="preserve"> </w:t>
      </w:r>
      <w:r w:rsidRPr="00212EE3">
        <w:t>1x odporový snímač teploty. Každý mezizásobník je osazený na opěrný rám ve výšce +11.00m. Vnitřní strana každého výpadu má sklon 60° proto pro snadnost vynášení uhlí bude vyložena kluzným plastem. Každý mezizásobník má instalovaný systém nuceného odvětrání. Tento systém odvětrání mezizásobníku uhlí je instalován (odvětrání bylo vynuceno nadměrnou vlhkostí uhlí a jeho zapařením v betonovém zásobníku) a musí být v provozu jenom při nadměrné vlhkostí uhlí a jeho zapaření. Mezizásobníky směsi jsou zabezpečené ochranným systémem pro potlačení výbuchu.</w:t>
      </w:r>
    </w:p>
    <w:p w14:paraId="761B2747" w14:textId="2AE42DDA" w:rsidR="000368CC" w:rsidRPr="00212EE3" w:rsidRDefault="000368CC" w:rsidP="00CA7D72">
      <w:r w:rsidRPr="00212EE3">
        <w:t>Každý ze dvou výpad</w:t>
      </w:r>
      <w:r w:rsidR="00922A20">
        <w:t>ů</w:t>
      </w:r>
      <w:r w:rsidRPr="00212EE3">
        <w:t xml:space="preserve"> z mezizásobníku (500 x 1500 mm) je zaústěn do spirálového vynášeče. Otáčky těchto spirálových dopravníků s progresivní šnekovnicí jsou řízeny frekvenčním měničem dle výkonu kotle. Údržbu a kontrolu spirálových dopravníků bude možno provádět z obslužné plošiny +7.00m.</w:t>
      </w:r>
    </w:p>
    <w:p w14:paraId="0ABED6A4" w14:textId="38B49346" w:rsidR="000368CC" w:rsidRPr="00B75CE0" w:rsidRDefault="000368CC" w:rsidP="00CA7D72">
      <w:r w:rsidRPr="00212EE3">
        <w:t>Ze spirálových dopravníků je palivo dávkováno přes nožový uzávěr do svodek paliva kotle.</w:t>
      </w:r>
    </w:p>
    <w:p w14:paraId="0282C085" w14:textId="55A37524" w:rsidR="00087844" w:rsidRPr="00212EE3" w:rsidRDefault="003A0AF0" w:rsidP="003A0AF0">
      <w:pPr>
        <w:pStyle w:val="Nadpis5"/>
        <w:numPr>
          <w:ilvl w:val="0"/>
          <w:numId w:val="0"/>
        </w:numPr>
      </w:pPr>
      <w:r w:rsidRPr="00212EE3">
        <w:rPr>
          <w:rFonts w:ascii="Arial" w:hAnsi="Arial"/>
          <w14:scene3d>
            <w14:camera w14:prst="orthographicFront"/>
            <w14:lightRig w14:rig="threePt" w14:dir="t">
              <w14:rot w14:lat="0" w14:lon="0" w14:rev="0"/>
            </w14:lightRig>
          </w14:scene3d>
        </w:rPr>
        <w:t>1.4.2.1.4</w:t>
      </w:r>
      <w:r w:rsidRPr="00212EE3">
        <w:rPr>
          <w:rFonts w:ascii="Arial" w:hAnsi="Arial"/>
          <w14:scene3d>
            <w14:camera w14:prst="orthographicFront"/>
            <w14:lightRig w14:rig="threePt" w14:dir="t">
              <w14:rot w14:lat="0" w14:lon="0" w14:rev="0"/>
            </w14:lightRig>
          </w14:scene3d>
        </w:rPr>
        <w:tab/>
      </w:r>
      <w:r w:rsidR="00B65768" w:rsidRPr="00212EE3">
        <w:t>Kotelna K4</w:t>
      </w:r>
    </w:p>
    <w:p w14:paraId="79315808" w14:textId="77777777" w:rsidR="00087844" w:rsidRPr="00B75CE0" w:rsidRDefault="00087844" w:rsidP="00CA7D72">
      <w:r w:rsidRPr="00212EE3">
        <w:t>V samostatné objektu je umístěn parní kotel K4 o výkonu 18,5 t/h. Palivem kotle K4 je zemní plyn. Kotel K4 je využíván jako záložní zdroj páry.</w:t>
      </w:r>
    </w:p>
    <w:p w14:paraId="750B1D65" w14:textId="77777777" w:rsidR="00087844" w:rsidRPr="00B75CE0" w:rsidRDefault="00087844" w:rsidP="00CA7D72">
      <w:r w:rsidRPr="00212EE3">
        <w:lastRenderedPageBreak/>
        <w:t>Spaliny jsou odváděny ocelovým kouřovodem s manuální uzavírací klapkou do společného zděného komína výšky 100 m.</w:t>
      </w:r>
    </w:p>
    <w:p w14:paraId="2A5AC614" w14:textId="6575073C" w:rsidR="00786C59" w:rsidRPr="00212EE3" w:rsidRDefault="003A0AF0" w:rsidP="003A0AF0">
      <w:pPr>
        <w:pStyle w:val="Nadpis4"/>
        <w:numPr>
          <w:ilvl w:val="0"/>
          <w:numId w:val="0"/>
        </w:numPr>
        <w:ind w:left="1276" w:hanging="1134"/>
      </w:pPr>
      <w:r w:rsidRPr="00212EE3">
        <w:t>1.4.2.2</w:t>
      </w:r>
      <w:r w:rsidRPr="00212EE3">
        <w:tab/>
      </w:r>
      <w:r w:rsidR="00786C59" w:rsidRPr="00212EE3">
        <w:t>Strojovna</w:t>
      </w:r>
    </w:p>
    <w:p w14:paraId="14AB736E" w14:textId="2FFBAEFE" w:rsidR="00363489" w:rsidRPr="00B02F62" w:rsidRDefault="003A0AF0" w:rsidP="003A0AF0">
      <w:pPr>
        <w:pStyle w:val="Nadpis5"/>
        <w:numPr>
          <w:ilvl w:val="0"/>
          <w:numId w:val="0"/>
        </w:numPr>
      </w:pPr>
      <w:r w:rsidRPr="00B02F62">
        <w:rPr>
          <w:rFonts w:ascii="Arial" w:hAnsi="Arial"/>
          <w14:scene3d>
            <w14:camera w14:prst="orthographicFront"/>
            <w14:lightRig w14:rig="threePt" w14:dir="t">
              <w14:rot w14:lat="0" w14:lon="0" w14:rev="0"/>
            </w14:lightRig>
          </w14:scene3d>
        </w:rPr>
        <w:t>1.4.2.2.1</w:t>
      </w:r>
      <w:r w:rsidRPr="00B02F62">
        <w:rPr>
          <w:rFonts w:ascii="Arial" w:hAnsi="Arial"/>
          <w14:scene3d>
            <w14:camera w14:prst="orthographicFront"/>
            <w14:lightRig w14:rig="threePt" w14:dir="t">
              <w14:rot w14:lat="0" w14:lon="0" w14:rev="0"/>
            </w14:lightRig>
          </w14:scene3d>
        </w:rPr>
        <w:tab/>
      </w:r>
      <w:r w:rsidR="00D67866" w:rsidRPr="00D93581">
        <w:t>Turbosoustrojí TG3</w:t>
      </w:r>
    </w:p>
    <w:p w14:paraId="3CCB1C10" w14:textId="0EBFC8FC" w:rsidR="003726DC" w:rsidRPr="00212EE3" w:rsidRDefault="00786C59" w:rsidP="00CA7D72">
      <w:r w:rsidRPr="00212EE3">
        <w:t>Ve strojovně byla původně osazena dvě turbosoustrojí, která byla v roce 1999 nahrazena parní kondenzační turbínou TG3. V roce 2016 byl výkon turbosoustrojí TG3 snížen na 2</w:t>
      </w:r>
      <w:r w:rsidR="000D065F">
        <w:t>6</w:t>
      </w:r>
      <w:r w:rsidRPr="00212EE3">
        <w:t xml:space="preserve"> M</w:t>
      </w:r>
      <w:r w:rsidR="00B0122C" w:rsidRPr="00212EE3">
        <w:t>W</w:t>
      </w:r>
      <w:r w:rsidRPr="001C7AA2">
        <w:rPr>
          <w:vertAlign w:val="subscript"/>
        </w:rPr>
        <w:t>e</w:t>
      </w:r>
      <w:r w:rsidR="00F4690F" w:rsidRPr="00212EE3">
        <w:t xml:space="preserve"> a byla upravena průtočná část</w:t>
      </w:r>
      <w:r w:rsidR="00B0122C" w:rsidRPr="00212EE3">
        <w:t>.</w:t>
      </w:r>
      <w:r w:rsidR="00F644DC">
        <w:t xml:space="preserve"> </w:t>
      </w:r>
      <w:r w:rsidR="003726DC" w:rsidRPr="00212EE3">
        <w:t>Turbosoustrojí TG3 představuje jednotělesovou parní kondenzační turbínu se dvěma regulovanými odběry o parametrech admisní páry 4,5 MPa a 486°C.</w:t>
      </w:r>
    </w:p>
    <w:p w14:paraId="4379F682" w14:textId="1152C928" w:rsidR="00363489" w:rsidRPr="00212EE3" w:rsidRDefault="003A0AF0" w:rsidP="003A0AF0">
      <w:pPr>
        <w:pStyle w:val="Nadpis5"/>
        <w:numPr>
          <w:ilvl w:val="0"/>
          <w:numId w:val="0"/>
        </w:numPr>
      </w:pPr>
      <w:r w:rsidRPr="00212EE3">
        <w:rPr>
          <w:rFonts w:ascii="Arial" w:hAnsi="Arial"/>
          <w14:scene3d>
            <w14:camera w14:prst="orthographicFront"/>
            <w14:lightRig w14:rig="threePt" w14:dir="t">
              <w14:rot w14:lat="0" w14:lon="0" w14:rev="0"/>
            </w14:lightRig>
          </w14:scene3d>
        </w:rPr>
        <w:t>1.4.2.2.2</w:t>
      </w:r>
      <w:r w:rsidRPr="00212EE3">
        <w:rPr>
          <w:rFonts w:ascii="Arial" w:hAnsi="Arial"/>
          <w14:scene3d>
            <w14:camera w14:prst="orthographicFront"/>
            <w14:lightRig w14:rig="threePt" w14:dir="t">
              <w14:rot w14:lat="0" w14:lon="0" w14:rev="0"/>
            </w14:lightRig>
          </w14:scene3d>
        </w:rPr>
        <w:tab/>
      </w:r>
      <w:r w:rsidR="003726DC" w:rsidRPr="00212EE3">
        <w:t xml:space="preserve">Rozvody páry, </w:t>
      </w:r>
      <w:r w:rsidR="00F609A7" w:rsidRPr="00212EE3">
        <w:t>r</w:t>
      </w:r>
      <w:r w:rsidR="003726DC" w:rsidRPr="00212EE3">
        <w:t>edukční a chladicí stanice</w:t>
      </w:r>
    </w:p>
    <w:p w14:paraId="38F2AE59" w14:textId="6B9CF86C" w:rsidR="003726DC" w:rsidRPr="00212EE3" w:rsidRDefault="003726DC" w:rsidP="00CA7D72">
      <w:r w:rsidRPr="00212EE3">
        <w:t>Ze společné parní sběrny od kotlů K5 a K6 je odebírána pára pro turbosoustrojí TG3, na společnou sběrnici jsou dále připojeny tři parní redukční a chladící stanice označené RSCH2 4,5 MPa, 486 °C / 0,3 MPa 240 °C), RSCH4 (4,5 MPa, 486 °C / 1,1 MPa 275 °C) a RSCH5 (4,5 MPa, 486 °C / 2,1 MPa 320 °C.</w:t>
      </w:r>
    </w:p>
    <w:p w14:paraId="51174CFF" w14:textId="39796E86" w:rsidR="003726DC" w:rsidRPr="00212EE3" w:rsidRDefault="003726DC" w:rsidP="00CA7D72">
      <w:r w:rsidRPr="00212EE3">
        <w:t>V přilehlém prostoru strojovny se nacházejí rozdělovače páry (rozdělovač 21 bar, rozdělovač 11 bar a dva oddělené ro</w:t>
      </w:r>
      <w:r w:rsidR="007936CB">
        <w:t>z</w:t>
      </w:r>
      <w:r w:rsidRPr="00212EE3">
        <w:t>dělovače 3 bar), ze kterých je pára o příslušných parametrech dále distribuována do technologie odběratelů.</w:t>
      </w:r>
    </w:p>
    <w:p w14:paraId="05F1A31D" w14:textId="77777777" w:rsidR="003726DC" w:rsidRPr="00212EE3" w:rsidRDefault="003726DC" w:rsidP="00CA7D72">
      <w:r w:rsidRPr="00212EE3">
        <w:t>Pro redukci tlaku páry z kotle K4 je instalována redukční stanice RS7 (2,1 MPa, 300 °C / 1,1 MPa). Pro redukci tlaku páry z rozdělovače 11 bar je instalována redukční stanice RS6 (1,1 MPa, 275 °C / 0,27 MPa).</w:t>
      </w:r>
    </w:p>
    <w:p w14:paraId="258F5655" w14:textId="1C29F96F" w:rsidR="003726DC" w:rsidRPr="00212EE3" w:rsidRDefault="003A0AF0" w:rsidP="003A0AF0">
      <w:pPr>
        <w:pStyle w:val="Nadpis5"/>
        <w:numPr>
          <w:ilvl w:val="0"/>
          <w:numId w:val="0"/>
        </w:numPr>
      </w:pPr>
      <w:r w:rsidRPr="00212EE3">
        <w:rPr>
          <w:rFonts w:ascii="Arial" w:hAnsi="Arial"/>
          <w14:scene3d>
            <w14:camera w14:prst="orthographicFront"/>
            <w14:lightRig w14:rig="threePt" w14:dir="t">
              <w14:rot w14:lat="0" w14:lon="0" w14:rev="0"/>
            </w14:lightRig>
          </w14:scene3d>
        </w:rPr>
        <w:t>1.4.2.2.3</w:t>
      </w:r>
      <w:r w:rsidRPr="00212EE3">
        <w:rPr>
          <w:rFonts w:ascii="Arial" w:hAnsi="Arial"/>
          <w14:scene3d>
            <w14:camera w14:prst="orthographicFront"/>
            <w14:lightRig w14:rig="threePt" w14:dir="t">
              <w14:rot w14:lat="0" w14:lon="0" w14:rev="0"/>
            </w14:lightRig>
          </w14:scene3d>
        </w:rPr>
        <w:tab/>
      </w:r>
      <w:r w:rsidR="003726DC" w:rsidRPr="00212EE3">
        <w:t>Horkovodní výměníková stanice</w:t>
      </w:r>
    </w:p>
    <w:p w14:paraId="06EFC0A4" w14:textId="77777777" w:rsidR="003726DC" w:rsidRPr="00212EE3" w:rsidRDefault="003726DC" w:rsidP="00CA7D72">
      <w:r w:rsidRPr="00212EE3">
        <w:t>V prostoru strojovny se dále nachází horkovodní výměníková stanice (HVS) s oběhovými čerpadly a soustavou výměníků a dochlazovačů. HVS je topena jednak parou z rozdělovače 3 bar a současně přebírá i teplo ve formě horké vody z technologie kogenerace plynových motorů PM 1 až 6. HVS je zdroje zásobování teplem CZT měst Sezimova Ústí a Tábora.</w:t>
      </w:r>
    </w:p>
    <w:p w14:paraId="33BF8EA5" w14:textId="540A90CC" w:rsidR="003726DC" w:rsidRPr="00212EE3" w:rsidRDefault="003726DC" w:rsidP="00CA7D72">
      <w:r w:rsidRPr="00212EE3">
        <w:t xml:space="preserve">Prováděním </w:t>
      </w:r>
      <w:r w:rsidR="00E9167A" w:rsidRPr="00E9167A">
        <w:rPr>
          <w:smallCaps/>
        </w:rPr>
        <w:t>díla</w:t>
      </w:r>
      <w:r w:rsidRPr="00E9167A">
        <w:rPr>
          <w:smallCaps/>
        </w:rPr>
        <w:t xml:space="preserve"> </w:t>
      </w:r>
      <w:r w:rsidRPr="00212EE3">
        <w:t xml:space="preserve">nebudou </w:t>
      </w:r>
      <w:r w:rsidR="00E9167A">
        <w:t>dotčeny</w:t>
      </w:r>
      <w:r w:rsidRPr="00212EE3">
        <w:t xml:space="preserve"> žádné části turbosoustrojí TG3 včetně jeho příslušenství, redukčních a chladicích stanic, stejně jako kompletní HVS, </w:t>
      </w:r>
      <w:r w:rsidR="002B6A11" w:rsidRPr="00212EE3">
        <w:t>vyjma zřízení připojovacích míst na horké vodě z HVS.</w:t>
      </w:r>
    </w:p>
    <w:p w14:paraId="5D71FF36" w14:textId="611C77BA" w:rsidR="003148C5" w:rsidRPr="00212EE3" w:rsidRDefault="003A0AF0" w:rsidP="003A0AF0">
      <w:pPr>
        <w:pStyle w:val="Nadpis4"/>
        <w:numPr>
          <w:ilvl w:val="0"/>
          <w:numId w:val="0"/>
        </w:numPr>
        <w:ind w:left="1276" w:hanging="1134"/>
      </w:pPr>
      <w:r w:rsidRPr="00212EE3">
        <w:t>1.4.2.3</w:t>
      </w:r>
      <w:r w:rsidRPr="00212EE3">
        <w:tab/>
      </w:r>
      <w:r w:rsidR="00C53841" w:rsidRPr="00212EE3">
        <w:t>Zauhlování</w:t>
      </w:r>
    </w:p>
    <w:p w14:paraId="413768FE" w14:textId="3461CC5C" w:rsidR="00CB3D8E" w:rsidRPr="00212EE3" w:rsidRDefault="00CB3D8E" w:rsidP="00CA7D72">
      <w:r w:rsidRPr="00212EE3">
        <w:t>Hlavním palivem v Teplárně je hnědé uhlí (Bílina hp1). Od roku 2019 je k uhlí postupně přidávána biomasa. Hmotnostní podíl spoluspalované biomasy kolísá a ve svém maximu nepřesahuje 50% hm.</w:t>
      </w:r>
    </w:p>
    <w:p w14:paraId="05C3B962" w14:textId="77777777" w:rsidR="00CB3D8E" w:rsidRPr="00212EE3" w:rsidRDefault="00CB3D8E" w:rsidP="00CA7D72">
      <w:r w:rsidRPr="00212EE3">
        <w:t>Provoz zauhlování zajišťuje plynulou vykládku, skladování uhlí, jeho dodávku do zásobníků v kotelně pro požadovanou výrobu tepla a elektřiny. Tento provoz je situován na jihovýchod od výrobního bloku s výjimkou dopravníkových pasů nad zásobníky v kotelně, které se nacházejí uvnitř výrobního bloku.</w:t>
      </w:r>
    </w:p>
    <w:p w14:paraId="40ABA7AA" w14:textId="77777777" w:rsidR="00CB3D8E" w:rsidRPr="00212EE3" w:rsidRDefault="00CB3D8E" w:rsidP="00CA7D72">
      <w:r w:rsidRPr="00212EE3">
        <w:t>Vykládka uhlí se uskutečňuje ze samovýsypných velkoprostorových vozů Va, Vap, Vsa. Uhlí se vykládá do upravené části hlubinných zásobníků, které jsou vybudovány pod vlečkou proti oběma skládkám. Ze štěrbinových zásobníků je palivo vyhrnováno vyhrnovacím vozem (propelerem) na gumový pás a dalšími pasy se dopravuje až do zásobníků kotlů. Výkon zařízení je 200 tun paliva hodinově – jednou trasou.</w:t>
      </w:r>
    </w:p>
    <w:p w14:paraId="144BEE0A" w14:textId="77777777" w:rsidR="00CB3D8E" w:rsidRPr="00212EE3" w:rsidRDefault="00CB3D8E" w:rsidP="00CA7D72">
      <w:r w:rsidRPr="00212EE3">
        <w:t>Hlubinné štěrbinové zásobníky jsou umístěny pod kolejemi vlečky. Zásobníky tvoří dvě skupiny zásobních komor o celkové délce 91,2 m. Vlastní délka výsypných zásobníků je 75 m, celkový obsah zásobníků 619,75 m</w:t>
      </w:r>
      <w:r w:rsidRPr="00E71E67">
        <w:rPr>
          <w:vertAlign w:val="superscript"/>
        </w:rPr>
        <w:t>3</w:t>
      </w:r>
      <w:r w:rsidRPr="00212EE3">
        <w:t xml:space="preserve"> tj. cca 500 tun paliva. Zásobníky jsou řešeny tak, že </w:t>
      </w:r>
      <w:r w:rsidRPr="00212EE3">
        <w:lastRenderedPageBreak/>
        <w:t>uhlí samovolně nepadá ze zásobníků, ale je vyhrnováno pomocí propelerového vozu. Na povrchu jsou zásobníky zakryty rošty.</w:t>
      </w:r>
    </w:p>
    <w:p w14:paraId="3FF7C1D6" w14:textId="77777777" w:rsidR="00CB3D8E" w:rsidRPr="00212EE3" w:rsidRDefault="00CB3D8E" w:rsidP="00CA7D72">
      <w:r w:rsidRPr="00212EE3">
        <w:t>Vyhrnovací vůz slouží k vyhrnování paliva ze štěrbinových zásobníků. Ramena propelerů zasahují do spodní části štěrbinových zásobníků, ze kterých vyhrnují uhlí do násypek, umístěných na rámu vyhrnovacího vozu. Násypkami je palivo usměrňováno na dopravník. Výkon se pohybuje v rozmezí 100 – 200 t/h. Vyhrnovací vůz pojíždí automaticky.</w:t>
      </w:r>
    </w:p>
    <w:p w14:paraId="1ED3FE2B" w14:textId="77777777" w:rsidR="00CB3D8E" w:rsidRPr="00212EE3" w:rsidRDefault="00CB3D8E" w:rsidP="00CA7D72">
      <w:r w:rsidRPr="00212EE3">
        <w:t xml:space="preserve">Dopravníky č. 6 a 7 jsou umístěny pod štěrbinovými zásobníky a dopravují uhlí ze štěrbinových zásobníků pomocí násypek na šikmé dopravníky č. 8 a 9. Násypky je možné upravit do tří poloh. Střední poloha umožňuje dopravovat uhlí dvěma směry a to jak do </w:t>
      </w:r>
      <w:proofErr w:type="gramStart"/>
      <w:r w:rsidRPr="00212EE3">
        <w:t>kotelny tak</w:t>
      </w:r>
      <w:proofErr w:type="gramEnd"/>
      <w:r w:rsidRPr="00212EE3">
        <w:t xml:space="preserve"> na skládku paliva. Dopravníky jsou vybaveny elektromagnety, vždy dva za sebou. Tyto vyhledávají v uhlí kovové předměty, které přitáhnou.</w:t>
      </w:r>
    </w:p>
    <w:p w14:paraId="45CA7FC7" w14:textId="77777777" w:rsidR="00CB3D8E" w:rsidRPr="00212EE3" w:rsidRDefault="00CB3D8E" w:rsidP="00CA7D72">
      <w:r w:rsidRPr="00212EE3">
        <w:t>Šikmé dopravníky č. 8 a 9 jsou umístěné z části pod zemí a z části na šikmém mostě. Dopravují uhlí z pasu č. 6 a 7 směrem k přesýpací věži na reverzační pasy č. 10 a 11. Na dopravníkách č. 8 a 9 jsou umístěny váhy. Jedná se o vážní most EBOH s tenzometrickým snímačem síly. Váhy zajišťují vážení uhlí dodávaného na skládku nebo do kotelny. Množství váženého uhlí se zobrazuje na digitálních počítadlech, umístěných ve stykovně.</w:t>
      </w:r>
    </w:p>
    <w:p w14:paraId="0494CC10" w14:textId="77777777" w:rsidR="00CB3D8E" w:rsidRPr="00212EE3" w:rsidRDefault="00CB3D8E" w:rsidP="00CA7D72">
      <w:r w:rsidRPr="00212EE3">
        <w:t>Reverzační dopravníky č. 10 a 11 jsou umístěny na přesýpací věži. Těmito dopravníky je možné palivo dopravit z dopravníku č. 8 a 9 na dopravníky č. 12, 13 (skládka paliva), nebo na dopravníky č. 15, 16 (kotelna).</w:t>
      </w:r>
    </w:p>
    <w:p w14:paraId="5B654253" w14:textId="77777777" w:rsidR="00CB3D8E" w:rsidRPr="00212EE3" w:rsidRDefault="00CB3D8E" w:rsidP="00CA7D72">
      <w:r w:rsidRPr="00212EE3">
        <w:t>Reverzační dopravníky č. 12 a 13 jsou umístěny nad skládkou paliva a dopravují palivo z přesýpací věže z dopravníku č. 10 nebo 11 na skládku paliva.</w:t>
      </w:r>
    </w:p>
    <w:p w14:paraId="56AE530D" w14:textId="77777777" w:rsidR="00CB3D8E" w:rsidRPr="00212EE3" w:rsidRDefault="00CB3D8E" w:rsidP="00CA7D72">
      <w:r w:rsidRPr="00212EE3">
        <w:t>Šikmé dopravníky č. 15 a 16 jsou umístěny na šikmém mostě. Dopravují uhlí z přesýpací věže (z dopravníku č. 10 nebo 11) do kotelny na dopravníky č. 19 a 20.</w:t>
      </w:r>
    </w:p>
    <w:p w14:paraId="78B4FEF3" w14:textId="77777777" w:rsidR="00CB3D8E" w:rsidRPr="00212EE3" w:rsidRDefault="00CB3D8E" w:rsidP="00CA7D72">
      <w:r w:rsidRPr="00212EE3">
        <w:t>Dopravníky č. 19 a 20 jsou umístěny nad zásobníky paliva v kotelně. Dopravují uhlí z pasu č. 15 a 16 do zásobníku paliva.</w:t>
      </w:r>
    </w:p>
    <w:p w14:paraId="52A59953" w14:textId="77777777" w:rsidR="00CB3D8E" w:rsidRPr="00212EE3" w:rsidRDefault="00CB3D8E" w:rsidP="00CA7D72">
      <w:r w:rsidRPr="00212EE3">
        <w:t>Veškeré dopravní zařízení je dálkově řízeno z ovládacího panelu ze stykovny zauhlovací věže. U jednotlivých zařízení jsou umístěny deblokační skříňky pro vyjmutí z ústředního ovládání a místní spuštění a odstavení. V prostoru zauhlovacích mostů je instalováno protipožární zařízení.</w:t>
      </w:r>
    </w:p>
    <w:p w14:paraId="35F7F878" w14:textId="77777777" w:rsidR="00CB3D8E" w:rsidRPr="00212EE3" w:rsidRDefault="00CB3D8E" w:rsidP="00CA7D72">
      <w:r w:rsidRPr="00212EE3">
        <w:t>Zásobníky paliva v kotelně jsou instalovány pro každý kotel samostatně. Objem každého zásobníku je 285 m3. Zásoba paliva v zásobníku zajišťuje cca 24 hodinový provoz při jmenovitém výkonu kotle.</w:t>
      </w:r>
    </w:p>
    <w:p w14:paraId="0503DBFA" w14:textId="54994858" w:rsidR="00CB3D8E" w:rsidRPr="00212EE3" w:rsidRDefault="00CB3D8E" w:rsidP="00CA7D72">
      <w:r w:rsidRPr="00212EE3">
        <w:t xml:space="preserve">Skládka paliva </w:t>
      </w:r>
      <w:r w:rsidR="00687EA4">
        <w:t xml:space="preserve">je </w:t>
      </w:r>
      <w:r w:rsidRPr="00212EE3">
        <w:t>nekrytá</w:t>
      </w:r>
      <w:r w:rsidR="00687EA4">
        <w:t xml:space="preserve"> a</w:t>
      </w:r>
      <w:r w:rsidRPr="00212EE3">
        <w:t xml:space="preserve"> je rozdělena na dvě části domkem pasových vah. Celková kapacita skládky při skladování uhlí do výšky 1,5 m činí 25 500 tun dle projektu, max. kapacita je 65 000 tun. Pro manipulaci s uhlím na skládce slouží buldozery. Skládka je udržovaná.</w:t>
      </w:r>
    </w:p>
    <w:p w14:paraId="001ACB22" w14:textId="77777777" w:rsidR="00CB3D8E" w:rsidRPr="00B75CE0" w:rsidRDefault="00CB3D8E" w:rsidP="00CA7D72">
      <w:r w:rsidRPr="00212EE3">
        <w:t>Vykládka biomasy probíhá z nákladních vozů přímo na nekrytou volnou plochu uhelné skládky. Ze skládky je pomocí stávajících uhelných tras dopravováno do uhelných bunkrů kotlů.</w:t>
      </w:r>
    </w:p>
    <w:p w14:paraId="1EEF8B81" w14:textId="6DDD1BB8" w:rsidR="00215024" w:rsidRPr="00212EE3" w:rsidRDefault="00CB3D8E" w:rsidP="00CA7D72">
      <w:r w:rsidRPr="00212EE3">
        <w:t xml:space="preserve">Druhým používaným palivem v </w:t>
      </w:r>
      <w:r w:rsidR="002D4483">
        <w:t>T</w:t>
      </w:r>
      <w:r w:rsidRPr="00212EE3">
        <w:t>eplárně je zemní plyn. Dodavatel plynu je společnost NET4GAS. Zemní plyn je využíván jak uhelnými kotli K5 a K6 pro najíždění a stabilizaci, tak plynovým kotlem K4 a zejména plynovými motory pro kogenerační výrob</w:t>
      </w:r>
      <w:r w:rsidR="00A96195">
        <w:t>u</w:t>
      </w:r>
      <w:r w:rsidRPr="00212EE3">
        <w:t xml:space="preserve"> elektřiny a tepla.</w:t>
      </w:r>
    </w:p>
    <w:p w14:paraId="66C79786" w14:textId="1297B58C" w:rsidR="00363489" w:rsidRPr="00212EE3" w:rsidRDefault="003A0AF0" w:rsidP="003A0AF0">
      <w:pPr>
        <w:pStyle w:val="Nadpis4"/>
        <w:numPr>
          <w:ilvl w:val="0"/>
          <w:numId w:val="0"/>
        </w:numPr>
        <w:ind w:left="1276" w:hanging="1134"/>
      </w:pPr>
      <w:r w:rsidRPr="00212EE3">
        <w:t>1.4.2.4</w:t>
      </w:r>
      <w:r w:rsidRPr="00212EE3">
        <w:tab/>
      </w:r>
      <w:r w:rsidR="009139BF" w:rsidRPr="00212EE3">
        <w:t>Čištění a odvod spalin</w:t>
      </w:r>
    </w:p>
    <w:p w14:paraId="120CD8BB" w14:textId="77777777" w:rsidR="00B82FD0" w:rsidRPr="00212EE3" w:rsidRDefault="00B82FD0" w:rsidP="00CA7D72">
      <w:r w:rsidRPr="00212EE3">
        <w:t>Spaliny z kotlů K5 a K6 se čistí v zařízení pro odsiřování mokrou metodou. Odsiřování probíhá v absorbéru za využití suspenze, která se připravuje v souboru zařízení k tomu určených. Produktem odsiřovací linky jsou vyčištěné spaliny (odpovídající garancím a emisnímu limitu) a energosádrovec získaný jeho odvodněním</w:t>
      </w:r>
      <w:r w:rsidRPr="00B75CE0">
        <w:t>.</w:t>
      </w:r>
    </w:p>
    <w:p w14:paraId="4635DC4B" w14:textId="46457CBC" w:rsidR="006B2036" w:rsidRPr="00B75CE0" w:rsidRDefault="00B82FD0" w:rsidP="00CA7D72">
      <w:r w:rsidRPr="00212EE3">
        <w:lastRenderedPageBreak/>
        <w:t xml:space="preserve">Z rozhodnutí </w:t>
      </w:r>
      <w:r w:rsidR="00D267EA" w:rsidRPr="00212EE3">
        <w:rPr>
          <w:smallCaps/>
        </w:rPr>
        <w:t>objednatele</w:t>
      </w:r>
      <w:r w:rsidRPr="00212EE3">
        <w:t xml:space="preserve"> nebudou po konverzi kotlů K5 a K6 spaliny z těchto kotlů zavedeny do stávající odsiřovací jednotky</w:t>
      </w:r>
      <w:r w:rsidR="00842C0A" w:rsidRPr="00212EE3">
        <w:t xml:space="preserve"> a </w:t>
      </w:r>
      <w:r w:rsidR="00C14420" w:rsidRPr="00212EE3">
        <w:t xml:space="preserve">toto zařízení </w:t>
      </w:r>
      <w:r w:rsidR="006B2036" w:rsidRPr="00212EE3">
        <w:t>nebude po změně palivové základny kotlů K5 a K6 těmito kotli využíváno pro čištění jejich spalin.</w:t>
      </w:r>
    </w:p>
    <w:p w14:paraId="1FFFAC5D" w14:textId="17F7A593" w:rsidR="004B1F18" w:rsidRPr="00212EE3" w:rsidRDefault="003A0AF0" w:rsidP="003A0AF0">
      <w:pPr>
        <w:pStyle w:val="Nadpis4"/>
        <w:numPr>
          <w:ilvl w:val="0"/>
          <w:numId w:val="0"/>
        </w:numPr>
        <w:ind w:left="1276" w:hanging="1134"/>
      </w:pPr>
      <w:r w:rsidRPr="00212EE3">
        <w:t>1.4.2.5</w:t>
      </w:r>
      <w:r w:rsidRPr="00212EE3">
        <w:tab/>
      </w:r>
      <w:r w:rsidR="009139BF" w:rsidRPr="00212EE3">
        <w:t>Vodní hospodářství</w:t>
      </w:r>
    </w:p>
    <w:p w14:paraId="3BBA91D5" w14:textId="77777777" w:rsidR="00CA7B28" w:rsidRPr="00212EE3" w:rsidRDefault="00CA7B28" w:rsidP="00811BE6">
      <w:pPr>
        <w:pStyle w:val="Podtitul"/>
      </w:pPr>
      <w:r w:rsidRPr="00212EE3">
        <w:t>Zdroj pitné vody</w:t>
      </w:r>
    </w:p>
    <w:p w14:paraId="7F797ABD" w14:textId="45072C23" w:rsidR="00CA7B28" w:rsidRPr="00212EE3" w:rsidRDefault="00792A56" w:rsidP="00CA7D72">
      <w:pPr>
        <w:pStyle w:val="Zkladntext"/>
      </w:pPr>
      <w:r>
        <w:t>Teplárna</w:t>
      </w:r>
      <w:r w:rsidR="00CA7B28" w:rsidRPr="00212EE3">
        <w:t xml:space="preserve"> odebírá pitnou vodu z vodárenské soustavy Jihočeského vodárenského svazu JVS a následně bez další úpravy vodu předává odběratelům a též ji využívá k vlastní spotřebě. </w:t>
      </w:r>
    </w:p>
    <w:p w14:paraId="72669952" w14:textId="77777777" w:rsidR="00CA7B28" w:rsidRPr="00212EE3" w:rsidRDefault="00CA7B28" w:rsidP="00CA7D72">
      <w:pPr>
        <w:pStyle w:val="Zkladntext"/>
      </w:pPr>
      <w:r w:rsidRPr="00212EE3">
        <w:t>Kvalitou voda vyhovuje všem legislativním požadavkům pitné vody, v klíčových ukazatelích (obsah dusičnanů) splňuje i podmínky pro kojeneckou vodu.</w:t>
      </w:r>
    </w:p>
    <w:p w14:paraId="6514D7F2" w14:textId="77777777" w:rsidR="00CA7B28" w:rsidRPr="00E969E8" w:rsidRDefault="00CA7B28" w:rsidP="00287C60">
      <w:pPr>
        <w:pStyle w:val="Podtitul"/>
      </w:pPr>
      <w:r w:rsidRPr="00E969E8">
        <w:t>Popis vodovodní sítě</w:t>
      </w:r>
    </w:p>
    <w:p w14:paraId="6BAD542D" w14:textId="3F3523C4" w:rsidR="00CA7B28" w:rsidRPr="00212EE3" w:rsidRDefault="00CA7B28" w:rsidP="00CA7D72">
      <w:pPr>
        <w:pStyle w:val="Zkladntext"/>
      </w:pPr>
      <w:r w:rsidRPr="00212EE3">
        <w:t xml:space="preserve">Vodovod zahrnuje přívodní řad od předávací šachty JVS do areálu </w:t>
      </w:r>
      <w:r w:rsidR="00AA66BE">
        <w:t xml:space="preserve">Teplárny </w:t>
      </w:r>
      <w:r w:rsidRPr="00212EE3">
        <w:t>a vlastní rozvodnou síť.</w:t>
      </w:r>
    </w:p>
    <w:p w14:paraId="73832673" w14:textId="77777777" w:rsidR="00CA7B28" w:rsidRPr="00212EE3" w:rsidRDefault="00CA7B28" w:rsidP="00CA7D72">
      <w:pPr>
        <w:pStyle w:val="Zkladntext"/>
      </w:pPr>
      <w:r w:rsidRPr="00212EE3">
        <w:t>Na potrubní řad pitné vody je použito plastové koextrudované vícevrstvé potrubí z materiálu PE100 RC odolného proti šíření trhlin (Resistance to Crack). Vrchní vrstva potrubí tloušťky 10% z celkové tloušťky stěny je barevně odlišná a umožňuje vizuální kontrolu poškození povrchu trubky. Obě vrstvy jsou spolu přes koextruzi neoddělitelně spojeny.</w:t>
      </w:r>
    </w:p>
    <w:p w14:paraId="0966FD65" w14:textId="77777777" w:rsidR="00CA7B28" w:rsidRPr="00212EE3" w:rsidRDefault="00CA7B28" w:rsidP="00CA7D72">
      <w:pPr>
        <w:pStyle w:val="Zkladntext"/>
      </w:pPr>
      <w:r w:rsidRPr="00212EE3">
        <w:t>Potrubí vyhovuje normám ČSN EN 12201 a ČSN EN 1555. Potrubí bylo testováno a certifikováno podle technického předpisu PAS 1075.</w:t>
      </w:r>
    </w:p>
    <w:p w14:paraId="4F13C9A8" w14:textId="77777777" w:rsidR="00CA7B28" w:rsidRPr="00212EE3" w:rsidRDefault="00CA7B28" w:rsidP="00CA7D72">
      <w:pPr>
        <w:pStyle w:val="Zkladntext"/>
      </w:pPr>
      <w:r w:rsidRPr="00212EE3">
        <w:t>Potrubí je uloženo do hloubky cca 1,3 m s minimálním podélným sklonem 1,5‰ do pískového lože s pískovým obsypem. Podél potrubí je uložen signalizační vodič CY6.</w:t>
      </w:r>
    </w:p>
    <w:p w14:paraId="452C1430" w14:textId="77777777" w:rsidR="00CA7B28" w:rsidRPr="00212EE3" w:rsidRDefault="00CA7B28" w:rsidP="00CA7D72">
      <w:pPr>
        <w:pStyle w:val="Zkladntext"/>
      </w:pPr>
      <w:r w:rsidRPr="00212EE3">
        <w:t>Potrubí je dimenzováno v rozměrových řadách od DN50 do DN300.</w:t>
      </w:r>
    </w:p>
    <w:p w14:paraId="470F4D54" w14:textId="77777777" w:rsidR="00CA7B28" w:rsidRPr="00212EE3" w:rsidRDefault="00CA7B28" w:rsidP="00CA7D72">
      <w:pPr>
        <w:pStyle w:val="Zkladntext"/>
      </w:pPr>
      <w:r w:rsidRPr="00212EE3">
        <w:t>V souladu s ČSN 73 6006 je potrubí kryté výstražnou fólií bílé barvy.</w:t>
      </w:r>
    </w:p>
    <w:p w14:paraId="48BCAD16" w14:textId="214932D4" w:rsidR="009139BF" w:rsidRPr="00212EE3" w:rsidRDefault="009139BF" w:rsidP="00811BE6">
      <w:pPr>
        <w:pStyle w:val="Podtitul"/>
      </w:pPr>
      <w:r w:rsidRPr="00212EE3">
        <w:t>Chemická úpravna vody (CHÚV)</w:t>
      </w:r>
    </w:p>
    <w:p w14:paraId="677C2091" w14:textId="74A9E300" w:rsidR="00D6060D" w:rsidRPr="002C680A" w:rsidRDefault="00637725" w:rsidP="002C680A">
      <w:r w:rsidRPr="002C680A">
        <w:t xml:space="preserve">Chemická úpravna vody byla vybudována spolu s novou turbínou TG3 v roce 1998. Je umístěna vedle hlavního výrobním bloku. V roce 2018 prošla chemická úpravna vody modernizací tj. úpravou a zefektivněním algoritmů řízení, modernizací nádrže HCl a doplněním o 3 demineralizační linku. Řízení je prováděno z hlavního velínu </w:t>
      </w:r>
      <w:r w:rsidR="00557411">
        <w:t>Teplárny</w:t>
      </w:r>
      <w:r w:rsidRPr="002C680A">
        <w:t>. Demineralizační linka je v provozu vždy jen jedna, druhá a třetí se regeneruje nebo je v záloze. Demineralizovaná voda je vyráběna z pitné vody z vodárenské soustavy Jihočeského vodárenského svazu JVS.</w:t>
      </w:r>
    </w:p>
    <w:p w14:paraId="07E50C73" w14:textId="77777777" w:rsidR="00637725" w:rsidRPr="00212EE3" w:rsidRDefault="00637725" w:rsidP="002C680A">
      <w:r w:rsidRPr="00212EE3">
        <w:t>Pitná voda je přivedena na DEMI stanici, která pracuje v protiproudním režimu v linkovém zapojení katexový filtr a dvoukomorový anexový filtr s průtokem upravované vody zespodu nahoru (systém SCHWEBEBETT). Lože je během pracovního období přitlačeno na horní scezovací orgán, který je chráněn vrstvou inertního materiálu lehčího než voda.</w:t>
      </w:r>
    </w:p>
    <w:p w14:paraId="791B46C1" w14:textId="34767E2C" w:rsidR="00637725" w:rsidRPr="00212EE3" w:rsidRDefault="00637725" w:rsidP="002C680A">
      <w:r w:rsidRPr="00212EE3">
        <w:t>Při dodržení parametrů vstupní pitné vody na demistanici je garantovaný minimální výkon 6 m3/h a maximální výkon demilinky 42 m</w:t>
      </w:r>
      <w:r w:rsidRPr="00940D21">
        <w:rPr>
          <w:vertAlign w:val="superscript"/>
        </w:rPr>
        <w:t>3</w:t>
      </w:r>
      <w:r w:rsidRPr="00212EE3">
        <w:t>/h. Produkce demineralizované vody je max. 40 m</w:t>
      </w:r>
      <w:r w:rsidRPr="00940D21">
        <w:rPr>
          <w:vertAlign w:val="superscript"/>
        </w:rPr>
        <w:t>3</w:t>
      </w:r>
      <w:r w:rsidRPr="00212EE3">
        <w:t xml:space="preserve">/h. </w:t>
      </w:r>
    </w:p>
    <w:p w14:paraId="2676560C" w14:textId="583A554A" w:rsidR="00637725" w:rsidRPr="00212EE3" w:rsidRDefault="00637725" w:rsidP="002C680A">
      <w:r w:rsidRPr="00212EE3">
        <w:t>Regenerace katexového filru je prováděna zředěním 31</w:t>
      </w:r>
      <w:r w:rsidR="00940D21">
        <w:t xml:space="preserve"> </w:t>
      </w:r>
      <w:r w:rsidRPr="00212EE3">
        <w:t>% HCl na 6</w:t>
      </w:r>
      <w:r w:rsidR="00940D21">
        <w:t xml:space="preserve"> </w:t>
      </w:r>
      <w:r w:rsidRPr="00212EE3">
        <w:t>% a regenerace anexového filtru je prováděna zředěním 51</w:t>
      </w:r>
      <w:r w:rsidR="00940D21">
        <w:t xml:space="preserve"> </w:t>
      </w:r>
      <w:r w:rsidRPr="00212EE3">
        <w:t>% NaOH na 2,5</w:t>
      </w:r>
      <w:r w:rsidR="00940D21">
        <w:t xml:space="preserve"> </w:t>
      </w:r>
      <w:r w:rsidRPr="00212EE3">
        <w:t xml:space="preserve">%. </w:t>
      </w:r>
    </w:p>
    <w:p w14:paraId="24CFCE9F" w14:textId="77777777" w:rsidR="00637725" w:rsidRPr="00212EE3" w:rsidRDefault="00637725" w:rsidP="002C680A">
      <w:r w:rsidRPr="00212EE3">
        <w:t xml:space="preserve">Provoz demistanice je doprovázen vznikem agresivních odpadů, které mají nežádoucí biologickou aktivitu. Tyto agresivní odpady je nutné zneutralizovat na přijatelné pH v rozmezí </w:t>
      </w:r>
      <w:r w:rsidRPr="00212EE3">
        <w:lastRenderedPageBreak/>
        <w:t xml:space="preserve">6 – 9. Pokud mají zneutralizované roztoky koncentraci solí vyšší než 1 %, provádí se jejich naředění vodou pod tuto hranici. </w:t>
      </w:r>
    </w:p>
    <w:p w14:paraId="53366F72" w14:textId="77777777" w:rsidR="00637725" w:rsidRPr="00212EE3" w:rsidRDefault="00637725" w:rsidP="002C680A">
      <w:r w:rsidRPr="00212EE3">
        <w:t>Přípustné koncentrace a pH pro jednotlivé druhy odpadů jsou určeny závaznými biologickými normami. Co se týče zvýšených koncentrací neutrálních solí, po zneutralizování kyselých a zásaditých složek roztoku, mají vliv na faunu a flóru stejný, jako by byla přemístěna do prostředí mořské vody.</w:t>
      </w:r>
    </w:p>
    <w:p w14:paraId="6A5E3F67" w14:textId="009612CE" w:rsidR="00637725" w:rsidRPr="00212EE3" w:rsidRDefault="00637725" w:rsidP="002C680A">
      <w:r w:rsidRPr="00212EE3">
        <w:t>Vyrobená demivoda je akumulována v zásobní nádrži a následně je demivoda dodávána jako voda přídavná do směsné nádrže, kde se mísí s upravenými vratnými kondenzáty.</w:t>
      </w:r>
    </w:p>
    <w:p w14:paraId="3CB34E33" w14:textId="77777777" w:rsidR="00637725" w:rsidRPr="00212EE3" w:rsidRDefault="00637725" w:rsidP="002C680A">
      <w:r w:rsidRPr="00212EE3">
        <w:t xml:space="preserve">Ze směsné nádrže je směs vratných kondenzátů a přídavné vody dočišťována na směsném filtru. </w:t>
      </w:r>
    </w:p>
    <w:p w14:paraId="45CBD710" w14:textId="77777777" w:rsidR="00637725" w:rsidRPr="00212EE3" w:rsidRDefault="00637725" w:rsidP="002C680A">
      <w:r w:rsidRPr="00212EE3">
        <w:t>Následně je voda předehřívána chladičem brýdových par a jedním nebo dvěma tepelnými trubkovými výměníky pára – voda na teplotu minimálně 75 °C. V dalším kroku se voda z předehřevu vede do horní části repasovaného odplyňovacího zařízení (systém kapka – tryska), kde se pomocí trysek rozprašuje odplyňovaná voda na mikro-kapénky s velkým povrchem. Zde dochází k intenzivnímu dohřátí vody na teplotu 105 – 107 °C pomocí přímého vstřiku topné páry a následnému odplynění napájecí vody. Samotným ohřátím na teplotu varu (105 °C) dochází k uvolnění 90-95 % plynu. Zbytek plynu zůstává v kapkách a dostává se do páry difuzí. Odloučené plyny s malým množstvím páry (0,2-0,4 % vyrobené páry) odcházejí jako brýdy odvaděčem brýd. Pára odevzdává své teplo v chladiči brýd a teplo je tak z velké části navráceno do procesu. Odplyněná voda z odplyňovače stéká do nádrže odplyněné vody (napájecí nádrže), která je parní barbotáží ohřívána minimálně na 105 °C a dochází v ní k finálnímu odplynění zbytkového množství kyslíku. Odplyněním se odstraňuje téměř veškerý O</w:t>
      </w:r>
      <w:r w:rsidRPr="00223F2A">
        <w:rPr>
          <w:vertAlign w:val="subscript"/>
        </w:rPr>
        <w:t>2</w:t>
      </w:r>
      <w:r w:rsidRPr="00212EE3">
        <w:t xml:space="preserve"> a velké množství volného CO</w:t>
      </w:r>
      <w:r w:rsidRPr="00223F2A">
        <w:rPr>
          <w:vertAlign w:val="subscript"/>
        </w:rPr>
        <w:t>2</w:t>
      </w:r>
      <w:r w:rsidRPr="00212EE3">
        <w:t>.</w:t>
      </w:r>
    </w:p>
    <w:p w14:paraId="3806672A" w14:textId="77777777" w:rsidR="00637725" w:rsidRPr="00212EE3" w:rsidRDefault="00637725" w:rsidP="002C680A">
      <w:r w:rsidRPr="00212EE3">
        <w:t>Z napájecích nádrží je voda čerpána napájecími čerpadly do kotlů.</w:t>
      </w:r>
    </w:p>
    <w:p w14:paraId="68B094BD" w14:textId="315F143E" w:rsidR="00637725" w:rsidRPr="00212EE3" w:rsidRDefault="00637725" w:rsidP="00811BE6">
      <w:pPr>
        <w:pStyle w:val="Podtitul"/>
      </w:pPr>
      <w:r w:rsidRPr="00212EE3">
        <w:t>Chemický režim</w:t>
      </w:r>
    </w:p>
    <w:p w14:paraId="594718BC" w14:textId="7E28742E" w:rsidR="00637725" w:rsidRPr="00212EE3" w:rsidRDefault="00637725" w:rsidP="00936CA6">
      <w:r w:rsidRPr="00212EE3">
        <w:t>Úprava chemismu je složená z dávkování alkalizantu, ochranného činidla a alkalizačního prostředku. Jako alkalizační prostředek je dávkován fosforečnan sodný, jako těkavé alkalizační činidlo je dávkována 25</w:t>
      </w:r>
      <w:r w:rsidR="00223F2A">
        <w:t xml:space="preserve"> </w:t>
      </w:r>
      <w:r w:rsidRPr="00212EE3">
        <w:t xml:space="preserve">% čpavková voda (hydroxid amonný). </w:t>
      </w:r>
    </w:p>
    <w:p w14:paraId="178CCABA" w14:textId="07769855" w:rsidR="00637725" w:rsidRPr="00212EE3" w:rsidRDefault="00637725" w:rsidP="00936CA6">
      <w:r w:rsidRPr="00212EE3">
        <w:t xml:space="preserve">Dávkování chemikálií pro úpravu </w:t>
      </w:r>
      <w:r w:rsidR="00E552A5" w:rsidRPr="00212EE3">
        <w:t>chemismu</w:t>
      </w:r>
      <w:r w:rsidRPr="00212EE3">
        <w:t xml:space="preserve"> napájecí vody slouží pro ochranu kotelního systému před korozí a tvorbou nánosů na teplosměnných plochách. Jako ochrana materiálu je na vnitřních stěnách vytvářen povlak fosfátů železa (pasivační vrstva), což je jeden z předpokladů bezpečného provozu kotelního systému. Pro vytvoření této ochranné vrstvy je dávkován do bubnu kotle fosforečnan sodný (Na</w:t>
      </w:r>
      <w:r w:rsidRPr="00223F2A">
        <w:rPr>
          <w:vertAlign w:val="subscript"/>
        </w:rPr>
        <w:t>3</w:t>
      </w:r>
      <w:r w:rsidRPr="00212EE3">
        <w:t>PO</w:t>
      </w:r>
      <w:r w:rsidRPr="00223F2A">
        <w:rPr>
          <w:vertAlign w:val="subscript"/>
        </w:rPr>
        <w:t>4</w:t>
      </w:r>
      <w:r w:rsidRPr="00212EE3">
        <w:t>). Fosforečnan sodný je do bubnu kotle dávkován zároveň jako netěkavý alkalizační prostředek. Při reakci fosforečnanu sodného, za dodržení reakční teploty, vznikají fosfáty železa a uvolňují se ionty sodíku, které reagují s vodou za vzniku hydroxidu sodného (NaOH).</w:t>
      </w:r>
    </w:p>
    <w:p w14:paraId="2E933FF6" w14:textId="0B6DA93E" w:rsidR="009139BF" w:rsidRPr="00212EE3" w:rsidRDefault="00637725" w:rsidP="00936CA6">
      <w:r w:rsidRPr="00212EE3">
        <w:t>Z důvodu nutnosti přechodu alkalizačního prostředku do páry je nutné, aby byl do kotelního systému dávkován také těkavý alkalizační prostředek, z tohoto důvodu je pro úpravu pH používán hydroxid amonný. Hydroxid amonný je dávkován do napájecích nádrží na základě měření koncentrace čpavku v</w:t>
      </w:r>
      <w:r w:rsidR="009A685E" w:rsidRPr="00212EE3">
        <w:t xml:space="preserve"> </w:t>
      </w:r>
      <w:r w:rsidRPr="00212EE3">
        <w:t>syté a přehřáté páře.</w:t>
      </w:r>
      <w:r w:rsidR="009A685E" w:rsidRPr="00212EE3">
        <w:t xml:space="preserve"> </w:t>
      </w:r>
    </w:p>
    <w:p w14:paraId="62098021" w14:textId="70FBF594" w:rsidR="009139BF" w:rsidRPr="00212EE3" w:rsidRDefault="009139BF" w:rsidP="00811BE6">
      <w:pPr>
        <w:pStyle w:val="Podtitul"/>
      </w:pPr>
      <w:r w:rsidRPr="00212EE3">
        <w:t>Úprava vratných kondenzátů</w:t>
      </w:r>
    </w:p>
    <w:p w14:paraId="74EFF30D" w14:textId="64FF9DA2" w:rsidR="005B4D11" w:rsidRPr="00212EE3" w:rsidRDefault="00C90DC1" w:rsidP="00936CA6">
      <w:r w:rsidRPr="00212EE3">
        <w:t xml:space="preserve">Účelem úpravy kondenzátu je odstranit z parovodního okruhu jak korozní produkty a nerozpuštěné látky obecně, tak rozpuštěné látky. Rozpuštěné látky se odstraňují na katexovém filtru v H+ a především mixbedem. Nerozpuštěné látky komplikují provoz mixbedu zanášením, zvyšováním tlakové ztráty, zejména při prvním uvedení do provozu a po odstávkách. Proto se k omezení vlivu nerozpuštěných látek využívá filtračního systému, který snižuje vstupní koncentraci nerozpuštěných látek na ionexy na únosnou míru. Pro </w:t>
      </w:r>
      <w:r w:rsidRPr="00212EE3">
        <w:lastRenderedPageBreak/>
        <w:t>úpravu vratného kondenzátu se používá tlaková (písková) filtrace následovaná katexovým filtrem pro výměnu kationtů za H+ a zároveň pro odstranění nerozpuštěných látek.</w:t>
      </w:r>
    </w:p>
    <w:p w14:paraId="48590FC0" w14:textId="1FEE6724" w:rsidR="004B1F18" w:rsidRPr="00212EE3" w:rsidRDefault="003A0AF0" w:rsidP="003A0AF0">
      <w:pPr>
        <w:pStyle w:val="Nadpis4"/>
        <w:numPr>
          <w:ilvl w:val="0"/>
          <w:numId w:val="0"/>
        </w:numPr>
        <w:ind w:left="1276" w:hanging="1134"/>
      </w:pPr>
      <w:r w:rsidRPr="00212EE3">
        <w:t>1.4.2.6</w:t>
      </w:r>
      <w:r w:rsidRPr="00212EE3">
        <w:tab/>
      </w:r>
      <w:r w:rsidR="009139BF" w:rsidRPr="00212EE3">
        <w:rPr>
          <w:caps/>
        </w:rPr>
        <w:t> </w:t>
      </w:r>
      <w:r w:rsidR="009139BF" w:rsidRPr="00212EE3">
        <w:t>Vyvedení elektrického výkonu</w:t>
      </w:r>
    </w:p>
    <w:p w14:paraId="5B460620" w14:textId="77777777" w:rsidR="0025566E" w:rsidRPr="00212EE3" w:rsidRDefault="0025566E" w:rsidP="00936CA6">
      <w:r w:rsidRPr="00212EE3">
        <w:t xml:space="preserve">Elektrická energie vyrobená jednak v šesti generátorech poháněných plynovými motory a jednak v generátoru poháněném parní turbínou je zavedena po kabelových vedeních do dvousystémového rozváděče o napětí 10,5 kV (00AKA), odkud je vyváděna kabelovým vedením přes dva výkonové třívinuťové transformátory (BAT01) a (BAT02) s převodem 110kV/10,5kV/6kV a výkonem 65/65/25 MVA do rozvodny 110 kV (AEA) společnosti E.ON. </w:t>
      </w:r>
    </w:p>
    <w:p w14:paraId="57160EB8" w14:textId="3338E640" w:rsidR="005B7565" w:rsidRPr="00212EE3" w:rsidRDefault="0025566E" w:rsidP="00936CA6">
      <w:r w:rsidRPr="00212EE3">
        <w:t>Napětí 10,5 kV slouží k přenosu elektrické energie mezi generátory (MKA01, 11až16MKA01) a dvousystém</w:t>
      </w:r>
      <w:r w:rsidR="00FE621F">
        <w:t>o</w:t>
      </w:r>
      <w:r w:rsidRPr="00212EE3">
        <w:t xml:space="preserve">vým rozváděčem (00AKA) a mezi dvousystémovým rozváděčem (00AKA) a vývodovými transformátory (BAT01) a (BAT02). Napětí 6 kV vyvedené z terciálních vinutí obou výkonových transformátorů slouží jednak k napájení vlastní spotřeby </w:t>
      </w:r>
      <w:r w:rsidR="002D4483">
        <w:t>T</w:t>
      </w:r>
      <w:r w:rsidRPr="00212EE3">
        <w:t>eplárny a jednak k napájení lokální distribuční soustavy 6 kV pro subjekty umístěné v areálu Silon. Vývody 110 kV z transformátorů BAT01 a BAT02 vyvádějí výkon z </w:t>
      </w:r>
      <w:r w:rsidR="002D4483">
        <w:t>T</w:t>
      </w:r>
      <w:r w:rsidRPr="00212EE3">
        <w:t>eplárny do rozvodny 110 kV E.ON, v případě odstavení generátorů jsou tyto vývody</w:t>
      </w:r>
      <w:r w:rsidR="009A685E" w:rsidRPr="00212EE3">
        <w:t xml:space="preserve"> </w:t>
      </w:r>
      <w:r w:rsidRPr="00212EE3">
        <w:t xml:space="preserve">využívány naopak k dodávkám elektrické energie ze sítě 110 kV přes výkonové transformátory BAT01 a BAT02 do rozvodů vlastní spotřeby 6 kV a lokální distribuční soustavy 6 kV. </w:t>
      </w:r>
      <w:r w:rsidR="000D12FE" w:rsidRPr="000D12FE">
        <w:t xml:space="preserve">Z rozvodny 10,5 kV je napájena přes dva transformátory BBT01 a BBT02 22/10,5 kV (skříňová) rozvodna </w:t>
      </w:r>
      <w:proofErr w:type="gramStart"/>
      <w:r w:rsidR="000D12FE" w:rsidRPr="000D12FE">
        <w:t>22  kV</w:t>
      </w:r>
      <w:proofErr w:type="gramEnd"/>
      <w:r w:rsidR="000D12FE" w:rsidRPr="000D12FE">
        <w:t>.</w:t>
      </w:r>
    </w:p>
    <w:p w14:paraId="73DFBAB9" w14:textId="0BDFB34E" w:rsidR="00C54F9E" w:rsidRPr="00212EE3" w:rsidRDefault="003A0AF0" w:rsidP="003A0AF0">
      <w:pPr>
        <w:pStyle w:val="Nadpis3"/>
        <w:numPr>
          <w:ilvl w:val="0"/>
          <w:numId w:val="0"/>
        </w:numPr>
        <w:ind w:left="1134" w:hanging="1134"/>
      </w:pPr>
      <w:r w:rsidRPr="00212EE3">
        <w:t>1.4.3</w:t>
      </w:r>
      <w:r w:rsidRPr="00212EE3">
        <w:tab/>
      </w:r>
      <w:r w:rsidR="00C54F9E" w:rsidRPr="00212EE3">
        <w:t>Elektrozařízení</w:t>
      </w:r>
      <w:r w:rsidR="007D5C7F" w:rsidRPr="00212EE3">
        <w:t xml:space="preserve"> pro</w:t>
      </w:r>
      <w:r w:rsidR="00AE4A6B" w:rsidRPr="00212EE3">
        <w:t xml:space="preserve"> napájení v</w:t>
      </w:r>
      <w:r w:rsidR="00CE60D0" w:rsidRPr="00212EE3">
        <w:t>l</w:t>
      </w:r>
      <w:r w:rsidR="00AE4A6B" w:rsidRPr="00212EE3">
        <w:t>astní spotřeby</w:t>
      </w:r>
    </w:p>
    <w:p w14:paraId="0AE92A51" w14:textId="4C335279" w:rsidR="00A06C56" w:rsidRPr="00212EE3" w:rsidRDefault="00A06C56" w:rsidP="00936CA6">
      <w:r w:rsidRPr="00212EE3">
        <w:t xml:space="preserve">Napájení vlastní spotřeby a lokální distribuční soustavy 6kV je zajištěno z terciálních vinutí 6kV výkonových transformátorů BAT01 a BAT02 přes kobkovou rozvodnu BBA. Napájení vlastní spotřeby </w:t>
      </w:r>
      <w:r w:rsidR="009B321B">
        <w:t>T</w:t>
      </w:r>
      <w:r w:rsidRPr="00212EE3">
        <w:t xml:space="preserve">eplárny zahrnuje dva vývody napájející podružný rozváděč vlastní spotřeby 6kV (BBB), a vývody napájející transformátory vlastní spotřeby s převodem 6/0,4kV. Část transformátorů vlastní spotřeby je napájena z podružného rozváděče vlastní spotřeby 6kV (BBB). </w:t>
      </w:r>
    </w:p>
    <w:p w14:paraId="2E0914B5" w14:textId="140A266E" w:rsidR="00A06C56" w:rsidRPr="00212EE3" w:rsidRDefault="00A06C56" w:rsidP="00936CA6">
      <w:r w:rsidRPr="00212EE3">
        <w:t>Kobková rozvodna BBA je provozována na napětí 6</w:t>
      </w:r>
      <w:r w:rsidR="000E5A41">
        <w:t xml:space="preserve"> </w:t>
      </w:r>
      <w:r w:rsidRPr="00212EE3">
        <w:t>kV, resp. 6,3</w:t>
      </w:r>
      <w:r w:rsidR="000E5A41">
        <w:t xml:space="preserve"> </w:t>
      </w:r>
      <w:r w:rsidRPr="00212EE3">
        <w:t>kV,</w:t>
      </w:r>
      <w:r w:rsidR="009A685E" w:rsidRPr="00212EE3">
        <w:t xml:space="preserve"> </w:t>
      </w:r>
      <w:r w:rsidRPr="00212EE3">
        <w:t>je rozvodnou se dvěma systémy přípojnic. Každá vývodová kobka je vyzbrojena dvěma přípojnicovými odpojovači, vakuovým vypínačem a vývodovým odpojovačem s uzemňovačem. Přípojnice jsou z elektrovodných hliníkových pasů osazených na staničních podpěrkách. Každý z obou systémů přípojnic je rozdělen na dvě části, a to na část s přívody od transformátorů a vývody k podružným rozváděčům a transformátorům vlastní spotřeby a na část pro napájení lokální distribuční soustavy. Obě části rozvodny každého systému přípojnic jsou od sebe odděleny omezovacím reaktorem. Rozvodna je dimenzována na jmenovité napětí 12kV, zdrojová část (před reaktory) je dimenzována na jmenovitý proud 2.500</w:t>
      </w:r>
      <w:r w:rsidR="000E5A41">
        <w:t xml:space="preserve"> </w:t>
      </w:r>
      <w:r w:rsidRPr="00212EE3">
        <w:t>A, krátkodobý zkratový proud 40</w:t>
      </w:r>
      <w:r w:rsidR="000E5A41">
        <w:t xml:space="preserve"> </w:t>
      </w:r>
      <w:r w:rsidRPr="00212EE3">
        <w:t>kA a dynamický zkratový proud 110</w:t>
      </w:r>
      <w:r w:rsidR="000E5A41">
        <w:t xml:space="preserve"> </w:t>
      </w:r>
      <w:r w:rsidRPr="00212EE3">
        <w:t>kA, část pro napájení lokální distribuční soustavy (za reaktory) je dimenzována na jmenovitý proud 1.600</w:t>
      </w:r>
      <w:r w:rsidR="000E5A41">
        <w:t xml:space="preserve"> </w:t>
      </w:r>
      <w:r w:rsidRPr="00212EE3">
        <w:t>A a krátkodobý zkratový proud 25</w:t>
      </w:r>
      <w:r w:rsidR="000E5A41">
        <w:t xml:space="preserve"> </w:t>
      </w:r>
      <w:r w:rsidRPr="00212EE3">
        <w:t>kA a dynamický zkratový proud 65</w:t>
      </w:r>
      <w:r w:rsidR="000E5A41">
        <w:t xml:space="preserve"> </w:t>
      </w:r>
      <w:r w:rsidRPr="00212EE3">
        <w:t>kA. Střadačové pohony vypínačů jsou pro napětí 1~PEN 50</w:t>
      </w:r>
      <w:r w:rsidR="00AC68BC">
        <w:t xml:space="preserve"> </w:t>
      </w:r>
      <w:r w:rsidRPr="00212EE3">
        <w:t>Hz, 230</w:t>
      </w:r>
      <w:r w:rsidR="00AC68BC">
        <w:t xml:space="preserve"> </w:t>
      </w:r>
      <w:r w:rsidRPr="00212EE3">
        <w:t>V/TN-S, pomocné napětí ovládacích obvodů a napětí pohonů odpojovačů je 2-220</w:t>
      </w:r>
      <w:r w:rsidR="000E5A41">
        <w:t xml:space="preserve"> </w:t>
      </w:r>
      <w:r w:rsidRPr="00212EE3">
        <w:t>V/IT. Rozvodna BBA byla kompletně rekonstruována roce 1999.</w:t>
      </w:r>
    </w:p>
    <w:p w14:paraId="2D6C2ED5" w14:textId="2DA2069B" w:rsidR="00A06C56" w:rsidRPr="00212EE3" w:rsidRDefault="00A06C56" w:rsidP="00936CA6">
      <w:r w:rsidRPr="00212EE3">
        <w:t>Skříňový rozváděč BBB je provozován na napětí 6</w:t>
      </w:r>
      <w:r w:rsidR="000E5A41">
        <w:t xml:space="preserve"> </w:t>
      </w:r>
      <w:r w:rsidRPr="00212EE3">
        <w:t>kV, resp. 6,3</w:t>
      </w:r>
      <w:r w:rsidR="000E5A41">
        <w:t xml:space="preserve"> </w:t>
      </w:r>
      <w:r w:rsidRPr="00212EE3">
        <w:t>kV. Má dvě části, každá s jedním systémem přípojnic. Obě části jsou propojené podélnou spojkou. Rozváděč je vyzbrojen vypínači osazenými na výsuvném vozíku. Každá z obou částí je dimenzovaná na jmenovité napětí 7,2 kV, jmenovitý proud přípojnic 1.250</w:t>
      </w:r>
      <w:r w:rsidR="000E5A41">
        <w:t xml:space="preserve"> </w:t>
      </w:r>
      <w:r w:rsidRPr="00212EE3">
        <w:t>A, krátkodobý zkratový proud 40</w:t>
      </w:r>
      <w:r w:rsidR="000E5A41">
        <w:t xml:space="preserve"> </w:t>
      </w:r>
      <w:r w:rsidRPr="00212EE3">
        <w:t>kA, dynamický zkratový proud 110</w:t>
      </w:r>
      <w:r w:rsidR="000E5A41">
        <w:t xml:space="preserve"> </w:t>
      </w:r>
      <w:r w:rsidRPr="00212EE3">
        <w:t>kA. Střadačové pohony vypínačů jsou pro napětí 1~PEN 50Hz, 230</w:t>
      </w:r>
      <w:r w:rsidR="00F5098D">
        <w:t xml:space="preserve"> </w:t>
      </w:r>
      <w:r w:rsidRPr="00212EE3">
        <w:t>V/TN-S, pomocné napětí ovládacích obvodů je 2-220</w:t>
      </w:r>
      <w:r w:rsidR="00F5098D">
        <w:t xml:space="preserve"> </w:t>
      </w:r>
      <w:r w:rsidRPr="00212EE3">
        <w:t>V/IT. Rozváděč BBB byl instalován v roce 1999.</w:t>
      </w:r>
    </w:p>
    <w:p w14:paraId="2A4D7B5F" w14:textId="27A516CF" w:rsidR="00A06C56" w:rsidRPr="00212EE3" w:rsidRDefault="00A06C56" w:rsidP="00936CA6">
      <w:r w:rsidRPr="00212EE3">
        <w:t xml:space="preserve">Transformátory vlastní spotřeby jsou umístěny v blízkosti hlavních (úsekových) rozváděčů 0,4 kV, a to buď na samostatném transformátorovém stanovišti, nebo v řadě s rozváděčem </w:t>
      </w:r>
      <w:r w:rsidRPr="00212EE3">
        <w:lastRenderedPageBreak/>
        <w:t>NN, případně v jeho blízkosti. Veškeré použité transformátory jsou v suchém provedení s vinutími zalitými v epoxydové pryskyřici. Primární vinutí je přepínatelné v nezatíženém odpojeném stavu v rozsahu ±2x2,5</w:t>
      </w:r>
      <w:r w:rsidR="00CB4EB7">
        <w:t xml:space="preserve"> </w:t>
      </w:r>
      <w:r w:rsidRPr="00212EE3">
        <w:t>% nebo ±5</w:t>
      </w:r>
      <w:r w:rsidR="00AC68BC">
        <w:t xml:space="preserve"> </w:t>
      </w:r>
      <w:r w:rsidRPr="00212EE3">
        <w:t>%.</w:t>
      </w:r>
    </w:p>
    <w:p w14:paraId="7982A4C1" w14:textId="200F73F1" w:rsidR="00A06C56" w:rsidRPr="00212EE3" w:rsidRDefault="003A0AF0" w:rsidP="003A0AF0">
      <w:pPr>
        <w:pStyle w:val="Nadpis4"/>
        <w:numPr>
          <w:ilvl w:val="0"/>
          <w:numId w:val="0"/>
        </w:numPr>
        <w:ind w:left="1276" w:hanging="1134"/>
      </w:pPr>
      <w:r w:rsidRPr="00212EE3">
        <w:t>1.4.3.1</w:t>
      </w:r>
      <w:r w:rsidRPr="00212EE3">
        <w:tab/>
      </w:r>
      <w:r w:rsidR="00A06C56" w:rsidRPr="00212EE3">
        <w:t>Elektrozařízení pro napájení hlavního výrobního bloku</w:t>
      </w:r>
    </w:p>
    <w:p w14:paraId="18F87FC8" w14:textId="2C462A63" w:rsidR="00BD07A6" w:rsidRPr="00212EE3" w:rsidRDefault="00A06C56" w:rsidP="00CA7D72">
      <w:r w:rsidRPr="00212EE3">
        <w:t>Hlavní výrobní blok zahrnuje uhelné kotle K1</w:t>
      </w:r>
      <w:r w:rsidR="00B46217">
        <w:t xml:space="preserve"> (</w:t>
      </w:r>
      <w:r w:rsidR="00B46217" w:rsidRPr="00212EE3">
        <w:t>demobilizován</w:t>
      </w:r>
      <w:r w:rsidR="00B46217">
        <w:t>)</w:t>
      </w:r>
      <w:r w:rsidRPr="00212EE3">
        <w:t>, K5, K6 s příslušenstvím včetně zauhlování, plynový kotel K4, strojovnu turbogenerátoru (MKA01). Pro napájení hlavního výrobního bloku slouží úsekové rozváděče 400</w:t>
      </w:r>
      <w:r w:rsidR="00AC68BC">
        <w:t xml:space="preserve"> </w:t>
      </w:r>
      <w:r w:rsidRPr="00212EE3">
        <w:t>V označené BFA, BFB a BFC. Tyto rozváděče jsou napájeny z transformátorů vlastní spotřeby BFT01, BFT02, BFT03 každý o výkonu 1,25</w:t>
      </w:r>
      <w:r w:rsidR="00AC68BC">
        <w:t xml:space="preserve"> </w:t>
      </w:r>
      <w:r w:rsidRPr="00212EE3">
        <w:t>MVA. Rozváděče BFA a BFB jsou vyzbrojeny dvěma přívody bez automatického záskoku, hlavní přívod je z transformátorů BFT01 a BFT02, záložní přívod je z rozváděče BFC. Rozváděč BFC je napájen z transformátoru BFT03 a slouží jako plnohodnotná záloha buď pro BFA, nebo pro BFB v případě revize nebo poruchy na hlavních přívodech. Transformátory BFT01, BFT02 BFT03, BFT04 jsou umístěny v objektu hlavního výrobního bloku na podlaží ±0,00 m v samostatných trafokobkách přístupných z venkovního prostoru. Úsekové rozváděče BFA, BFB a BFC jsou umístěny v objektu hlavního výrobního bloku na podlaží +6,00</w:t>
      </w:r>
      <w:r w:rsidR="00AC68BC">
        <w:t xml:space="preserve"> </w:t>
      </w:r>
      <w:r w:rsidRPr="00212EE3">
        <w:t>m v rozvodně 400</w:t>
      </w:r>
      <w:r w:rsidR="00AC68BC">
        <w:t xml:space="preserve"> </w:t>
      </w:r>
      <w:r w:rsidRPr="00212EE3">
        <w:t xml:space="preserve">V. </w:t>
      </w:r>
    </w:p>
    <w:p w14:paraId="67B5042C" w14:textId="19B39219" w:rsidR="00A06C56" w:rsidRPr="00212EE3" w:rsidRDefault="00A06C56" w:rsidP="002C680A">
      <w:pPr>
        <w:pStyle w:val="Odstavec"/>
      </w:pPr>
      <w:r w:rsidRPr="00212EE3">
        <w:t>Z rozváděčů BFA a BFB jsou napájeny:</w:t>
      </w:r>
    </w:p>
    <w:p w14:paraId="266DFE07" w14:textId="639CE30F" w:rsidR="00A06C5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podružné rozváděče umístěné v prostoru hlavního výrobního</w:t>
      </w:r>
      <w:r w:rsidR="009A685E" w:rsidRPr="00212EE3">
        <w:t xml:space="preserve"> </w:t>
      </w:r>
      <w:r w:rsidR="00A06C56" w:rsidRPr="00212EE3">
        <w:t>bloku a zauhlování</w:t>
      </w:r>
    </w:p>
    <w:p w14:paraId="64B7178D" w14:textId="2C340B29" w:rsidR="00A06C5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napájecí čerpadla řízená frekvenčními měniči</w:t>
      </w:r>
    </w:p>
    <w:p w14:paraId="5F0F6139" w14:textId="41B086E6" w:rsidR="00A06C5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primární a sekundární ventilátory kotlů K5 a K6</w:t>
      </w:r>
    </w:p>
    <w:p w14:paraId="6C11C236" w14:textId="77777777" w:rsidR="00A06C56" w:rsidRPr="00212EE3" w:rsidRDefault="00A06C56" w:rsidP="00CA7D72">
      <w:r w:rsidRPr="00212EE3">
        <w:t>Z rozváděče BFC je napájeno:</w:t>
      </w:r>
    </w:p>
    <w:p w14:paraId="00549126" w14:textId="47CDEAAB" w:rsidR="00A06C56" w:rsidRPr="00212EE3" w:rsidRDefault="003A0AF0" w:rsidP="003A0AF0">
      <w:pPr>
        <w:pStyle w:val="Odrka"/>
        <w:numPr>
          <w:ilvl w:val="0"/>
          <w:numId w:val="0"/>
        </w:numPr>
        <w:tabs>
          <w:tab w:val="left" w:pos="0"/>
        </w:tabs>
        <w:ind w:left="284" w:hanging="284"/>
        <w:rPr>
          <w:b/>
          <w:caps/>
        </w:rPr>
      </w:pPr>
      <w:r w:rsidRPr="00212EE3">
        <w:rPr>
          <w:rFonts w:ascii="Symbol" w:hAnsi="Symbol"/>
          <w:caps/>
        </w:rPr>
        <w:t></w:t>
      </w:r>
      <w:r w:rsidRPr="00212EE3">
        <w:rPr>
          <w:rFonts w:ascii="Symbol" w:hAnsi="Symbol"/>
          <w:caps/>
        </w:rPr>
        <w:tab/>
      </w:r>
      <w:r w:rsidR="00A06C56" w:rsidRPr="00212EE3">
        <w:rPr>
          <w:b/>
          <w:caps/>
        </w:rPr>
        <w:t xml:space="preserve"> </w:t>
      </w:r>
      <w:r w:rsidR="00A06C56" w:rsidRPr="00212EE3">
        <w:t>záložní</w:t>
      </w:r>
      <w:r w:rsidR="00A06C56" w:rsidRPr="00212EE3">
        <w:rPr>
          <w:b/>
          <w:caps/>
        </w:rPr>
        <w:t xml:space="preserve"> </w:t>
      </w:r>
      <w:r w:rsidR="00A06C56" w:rsidRPr="00212EE3">
        <w:t>napájecí čerpadlo pro kotle K5 a K6</w:t>
      </w:r>
    </w:p>
    <w:p w14:paraId="47511846" w14:textId="35847322" w:rsidR="00A06C56" w:rsidRPr="00212EE3" w:rsidRDefault="00A06C56" w:rsidP="00936CA6">
      <w:r w:rsidRPr="00212EE3">
        <w:t>Všechny tři úsekové rozváděče jsou dimenzovány na jmenovitý proud 2.000</w:t>
      </w:r>
      <w:r w:rsidR="00AC68BC">
        <w:t xml:space="preserve"> </w:t>
      </w:r>
      <w:r w:rsidRPr="00212EE3">
        <w:t>A, počáteční rázový zkratový proud 38,3</w:t>
      </w:r>
      <w:r w:rsidR="00AC68BC">
        <w:t xml:space="preserve"> </w:t>
      </w:r>
      <w:r w:rsidRPr="00212EE3">
        <w:t>kA a dynamický rázový proud 94,4</w:t>
      </w:r>
      <w:r w:rsidR="00AC68BC">
        <w:t xml:space="preserve"> </w:t>
      </w:r>
      <w:r w:rsidRPr="00212EE3">
        <w:t>kA.</w:t>
      </w:r>
    </w:p>
    <w:p w14:paraId="0D1D1B7D" w14:textId="3541BD16" w:rsidR="00A06C56" w:rsidRPr="00212EE3" w:rsidRDefault="00A06C56" w:rsidP="00936CA6">
      <w:r w:rsidRPr="00212EE3">
        <w:t>Transformátory BFT01, BFT02, BFT03 jsou napájeny z VN rozváděče 6</w:t>
      </w:r>
      <w:r w:rsidR="00AC68BC">
        <w:t xml:space="preserve"> </w:t>
      </w:r>
      <w:r w:rsidRPr="00212EE3">
        <w:t>kV (BBB).</w:t>
      </w:r>
      <w:r w:rsidR="009A685E" w:rsidRPr="00212EE3">
        <w:t xml:space="preserve"> </w:t>
      </w:r>
    </w:p>
    <w:p w14:paraId="30B4350C" w14:textId="3BCAF5E4" w:rsidR="00A06C56" w:rsidRPr="00212EE3" w:rsidRDefault="00A06C56" w:rsidP="00936CA6">
      <w:r w:rsidRPr="00212EE3">
        <w:t>Pro osvětlení hlavního výrobního bloku je vyčleněn rozváděč BFS umístěný v rozvodně vlastní spotřeby v objektu hlavního výrobního bloku na podlaží ±0,00</w:t>
      </w:r>
      <w:r w:rsidR="00AC68BC">
        <w:t xml:space="preserve"> </w:t>
      </w:r>
      <w:r w:rsidRPr="00212EE3">
        <w:t>m, je napájen z transformátoru BFT04 o výkonu 0,4</w:t>
      </w:r>
      <w:r w:rsidR="00AC68BC">
        <w:t xml:space="preserve"> </w:t>
      </w:r>
      <w:r w:rsidRPr="00212EE3">
        <w:t>MVA. Rozváděč BFS je dimenzován na jmenovitý proud 600 A, počáteční rázový zkratový proud 15</w:t>
      </w:r>
      <w:r w:rsidR="00AC68BC">
        <w:t xml:space="preserve"> </w:t>
      </w:r>
      <w:r w:rsidRPr="00212EE3">
        <w:t>kA a dynamický rázový proud 30</w:t>
      </w:r>
      <w:r w:rsidR="00AC68BC">
        <w:t xml:space="preserve"> </w:t>
      </w:r>
      <w:r w:rsidRPr="00212EE3">
        <w:t>kA.</w:t>
      </w:r>
    </w:p>
    <w:p w14:paraId="0C63CE67" w14:textId="69FF82A1" w:rsidR="00A06C56" w:rsidRPr="00212EE3" w:rsidRDefault="00A06C56" w:rsidP="00936CA6">
      <w:r w:rsidRPr="00212EE3">
        <w:t>Rozváděče BFA, BFB BFC, BFS a transformátory BFT01, BFT02, BFT03, BFT04 byly instalovány a uvedeny do provozu v letech 1999/2000.</w:t>
      </w:r>
      <w:r w:rsidR="009A685E" w:rsidRPr="00212EE3">
        <w:t xml:space="preserve"> </w:t>
      </w:r>
    </w:p>
    <w:p w14:paraId="3AF7D11C" w14:textId="0DFC387B" w:rsidR="00A06C56" w:rsidRPr="00212EE3" w:rsidRDefault="003A0AF0" w:rsidP="003A0AF0">
      <w:pPr>
        <w:pStyle w:val="Nadpis4"/>
        <w:numPr>
          <w:ilvl w:val="0"/>
          <w:numId w:val="0"/>
        </w:numPr>
        <w:ind w:left="1276" w:hanging="1134"/>
      </w:pPr>
      <w:r w:rsidRPr="00212EE3">
        <w:t>1.4.3.2</w:t>
      </w:r>
      <w:r w:rsidRPr="00212EE3">
        <w:tab/>
      </w:r>
      <w:r w:rsidR="00A06C56" w:rsidRPr="00212EE3">
        <w:t>Elektrozařízení pro kotel K1</w:t>
      </w:r>
    </w:p>
    <w:p w14:paraId="501DE4A1" w14:textId="5A5E1087" w:rsidR="00A06C56" w:rsidRPr="00212EE3" w:rsidRDefault="00A06C56" w:rsidP="00936CA6">
      <w:r w:rsidRPr="00212EE3">
        <w:t>Elektrické spotřebiče kotle K1 byly napájeny z podružného rozváděče 1BJA umístěného v kotelně K1 na podlaží 6</w:t>
      </w:r>
      <w:r w:rsidR="00513EA7">
        <w:t xml:space="preserve"> </w:t>
      </w:r>
      <w:r w:rsidRPr="00212EE3">
        <w:t>m. Kotel K1 je určen k demontáži a rozváděč 1BJA je v současné době odstaven.</w:t>
      </w:r>
    </w:p>
    <w:p w14:paraId="25D8DCF1" w14:textId="77777777" w:rsidR="00A06C56" w:rsidRPr="00212EE3" w:rsidRDefault="00A06C56" w:rsidP="00936CA6">
      <w:r w:rsidRPr="00212EE3">
        <w:t>Rozváděč 1BJA byl uveden do provozu v roce 1999 a byl funkční do ukončení provozu kotle K1.</w:t>
      </w:r>
    </w:p>
    <w:p w14:paraId="31B13982" w14:textId="3C4DC145" w:rsidR="00A06C56" w:rsidRPr="00212EE3" w:rsidRDefault="003A0AF0" w:rsidP="003A0AF0">
      <w:pPr>
        <w:pStyle w:val="Nadpis4"/>
        <w:numPr>
          <w:ilvl w:val="0"/>
          <w:numId w:val="0"/>
        </w:numPr>
        <w:ind w:left="1276" w:hanging="1134"/>
      </w:pPr>
      <w:r w:rsidRPr="00212EE3">
        <w:t>1.4.3.3</w:t>
      </w:r>
      <w:r w:rsidRPr="00212EE3">
        <w:tab/>
      </w:r>
      <w:r w:rsidR="00A06C56" w:rsidRPr="00212EE3">
        <w:t>Elektrozařízení pro kotel K5</w:t>
      </w:r>
    </w:p>
    <w:p w14:paraId="76F7FAC7" w14:textId="4CCD86E9" w:rsidR="00A06C56" w:rsidRPr="00212EE3" w:rsidRDefault="00A06C56" w:rsidP="00936CA6">
      <w:r w:rsidRPr="00212EE3">
        <w:t>Elektrické spotřebiče kotle K5 jsou napájeny z podružného rozváděče 05BJA umístěného v kotelně K5 na podlaží 6</w:t>
      </w:r>
      <w:r w:rsidR="00A40DAE">
        <w:t xml:space="preserve"> </w:t>
      </w:r>
      <w:r w:rsidRPr="00212EE3">
        <w:t xml:space="preserve">m, kromě primárního a sekundárního ventilátoru, ty jsou napájeny přímo z úsekového rozváděče BFA. Rozváděč 05BJA má dva přívody, a to z úsekových rozváděčů BFA a BFB, s možností ručního, nebo automatického záskoku, automatický záskok se nastavuje v řídicím systému. V rozváděči již nejsou žádné použitelné rezervní vývody, ani prostorová rezerva na doplnění nové výzbroje. Podružný rozváděč 05BJA je </w:t>
      </w:r>
      <w:r w:rsidRPr="00212EE3">
        <w:lastRenderedPageBreak/>
        <w:t>dimenzován na jmenovitý proud 400</w:t>
      </w:r>
      <w:r w:rsidR="00071202">
        <w:t xml:space="preserve"> </w:t>
      </w:r>
      <w:r w:rsidRPr="00212EE3">
        <w:t>A, počáteční rázový zkratový proud 20</w:t>
      </w:r>
      <w:r w:rsidR="00071202">
        <w:t xml:space="preserve"> </w:t>
      </w:r>
      <w:r w:rsidRPr="00212EE3">
        <w:t>kA a dynamický rázový proud 42</w:t>
      </w:r>
      <w:r w:rsidR="00071202">
        <w:t xml:space="preserve"> </w:t>
      </w:r>
      <w:r w:rsidRPr="00212EE3">
        <w:t>kA.</w:t>
      </w:r>
    </w:p>
    <w:p w14:paraId="225C9A3B" w14:textId="77777777" w:rsidR="00A06C56" w:rsidRPr="00212EE3" w:rsidRDefault="00A06C56" w:rsidP="00936CA6">
      <w:r w:rsidRPr="00212EE3">
        <w:t>Rozváděč 05BJA byl uveden do provozu v roce 2015.</w:t>
      </w:r>
    </w:p>
    <w:p w14:paraId="55959FAD" w14:textId="796BEC1B" w:rsidR="00A06C56" w:rsidRPr="00212EE3" w:rsidRDefault="003A0AF0" w:rsidP="003A0AF0">
      <w:pPr>
        <w:pStyle w:val="Nadpis4"/>
        <w:numPr>
          <w:ilvl w:val="0"/>
          <w:numId w:val="0"/>
        </w:numPr>
        <w:ind w:left="1276" w:hanging="1134"/>
      </w:pPr>
      <w:r w:rsidRPr="00212EE3">
        <w:t>1.4.3.4</w:t>
      </w:r>
      <w:r w:rsidRPr="00212EE3">
        <w:tab/>
      </w:r>
      <w:r w:rsidR="00A06C56" w:rsidRPr="00212EE3">
        <w:t>Elektrozařízení pro kotel K6</w:t>
      </w:r>
    </w:p>
    <w:p w14:paraId="681B8C4F" w14:textId="4E6F22A7" w:rsidR="00A06C56" w:rsidRPr="00212EE3" w:rsidRDefault="00A06C56" w:rsidP="00936CA6">
      <w:r w:rsidRPr="00212EE3">
        <w:t>Elektrické spotřebiče kotle K6 jsou napájeny z podružného rozváděče 06BJA umístěného v kotelně K6 na podlaží 6</w:t>
      </w:r>
      <w:r w:rsidR="00A40DAE">
        <w:t xml:space="preserve"> </w:t>
      </w:r>
      <w:r w:rsidRPr="00212EE3">
        <w:t>m, kromě primárního a sekundárního ventilátoru, ty jsou napájeny přímo z úsekového rozváděče BFB. Rozváděč 06BJA má dva přívody, a to z úsekových rozváděčů BFA a BFB, s možností ručního, nebo automatického záskoku, automatický záskok se nastavuje v řídicím systému. V rozváděči již nejsou žádné použitelné rezervní vývody, ani prostorová rezerva na doplnění nové výzbroje. Podružný rozváděč 06BJA je dimenzován na jmenovitý proud 400</w:t>
      </w:r>
      <w:r w:rsidR="00071202">
        <w:t xml:space="preserve"> </w:t>
      </w:r>
      <w:r w:rsidRPr="00212EE3">
        <w:t>A, počáteční rázový zkratový proud 20</w:t>
      </w:r>
      <w:r w:rsidR="00071202">
        <w:t xml:space="preserve"> </w:t>
      </w:r>
      <w:r w:rsidRPr="00212EE3">
        <w:t>kA a dynamický rázový proud 42</w:t>
      </w:r>
      <w:r w:rsidR="00071202">
        <w:t xml:space="preserve"> </w:t>
      </w:r>
      <w:r w:rsidRPr="00212EE3">
        <w:t>kA.</w:t>
      </w:r>
    </w:p>
    <w:p w14:paraId="03E29216" w14:textId="77777777" w:rsidR="00A06C56" w:rsidRPr="00212EE3" w:rsidRDefault="00A06C56" w:rsidP="00936CA6">
      <w:r w:rsidRPr="00212EE3">
        <w:t>Rozváděč 06BJA byl uveden do provozu v roce 2015.</w:t>
      </w:r>
    </w:p>
    <w:p w14:paraId="260B123D" w14:textId="6D83EEC5" w:rsidR="00A06C56" w:rsidRPr="00212EE3" w:rsidRDefault="003A0AF0" w:rsidP="003A0AF0">
      <w:pPr>
        <w:pStyle w:val="Nadpis4"/>
        <w:numPr>
          <w:ilvl w:val="0"/>
          <w:numId w:val="0"/>
        </w:numPr>
        <w:ind w:left="1276" w:hanging="1134"/>
      </w:pPr>
      <w:r w:rsidRPr="00212EE3">
        <w:t>1.4.3.5</w:t>
      </w:r>
      <w:r w:rsidRPr="00212EE3">
        <w:tab/>
      </w:r>
      <w:r w:rsidR="00A06C56" w:rsidRPr="00212EE3">
        <w:t>Elektrozařízení pro zauhlování kotlů K5 a K6</w:t>
      </w:r>
    </w:p>
    <w:p w14:paraId="11C76323" w14:textId="162DE286" w:rsidR="00A06C56" w:rsidRPr="00212EE3" w:rsidRDefault="00A06C56" w:rsidP="00936CA6">
      <w:r w:rsidRPr="00212EE3">
        <w:t>Elektrická část zauhlování kotlů K5 a K6 je napájeno z podružného rozváděče BJZ (předcházející označení rozváděče je RM1), umístěného v rozvodně zauhlování. Ovládání a signalizace chodu pasové dopravy je ze dveří rozváděčového pole označeného DT1. Rozváděč BJZ má dva přívody, a to z úsekových rozváděčů BFA a BFB, s ručním záskokem. Z rozváděče BJZ jsou napájeny pohony pasů, propelery, čerpadla, usměrňovače pro magnety, zásuvkové skříně, drobné podružné rozváděče, ostatní zařízení pro zauhlování a záložní přívod pro rozváděč osvětlení RS1. Rozváděč BJZ je dimenzován na jmenovitý proud 400 A, zkratové poměry není možné zjistit, ale předpokládá se, že nejsou vyšší než u podružných rozváděčů kotlů K5 a K6, tj. počáteční rázový zkratový proud 20</w:t>
      </w:r>
      <w:r w:rsidR="00071202">
        <w:t xml:space="preserve"> </w:t>
      </w:r>
      <w:r w:rsidRPr="00212EE3">
        <w:t>kA a dynamický rázový proud 42</w:t>
      </w:r>
      <w:r w:rsidR="00071202">
        <w:t xml:space="preserve"> </w:t>
      </w:r>
      <w:r w:rsidRPr="00212EE3">
        <w:t xml:space="preserve">kA. </w:t>
      </w:r>
    </w:p>
    <w:p w14:paraId="2932F94D" w14:textId="77777777" w:rsidR="00A06C56" w:rsidRPr="00212EE3" w:rsidRDefault="00A06C56" w:rsidP="00936CA6">
      <w:r w:rsidRPr="00212EE3">
        <w:t>Rozváděč BJZ byl uveden do provozu v roce 1993, v roce 2000 byl rozváděč upraven tak, aby bylo možné ovládat a monitorovat pasovou dopravu zauhlování nejen ručně, ale i dálkově z řídicího systému.</w:t>
      </w:r>
    </w:p>
    <w:p w14:paraId="2392D2AB" w14:textId="67EFC978" w:rsidR="00A06C56" w:rsidRPr="00212EE3" w:rsidRDefault="00A06C56" w:rsidP="00936CA6">
      <w:r w:rsidRPr="00212EE3">
        <w:t>V jedné řadě s rozváděčem BJZ je umístěn rozváděč osvětlení RS1 a rozváděč nouzového osvětlení RS2N. Rozváděč osvětlení RS1 je napájen dvěma přívody, provozní přívod je z rozváděče osvětlení BFS a záložní přívod z technologického podružného rozváděče BJZ. Rozváděč nouzového osvětlení RS2N je napájen z úsekového stejnosměrného rozváděče BUA, a to zajištěným napětím 2-220</w:t>
      </w:r>
      <w:r w:rsidR="00071202">
        <w:t xml:space="preserve"> </w:t>
      </w:r>
      <w:r w:rsidRPr="00212EE3">
        <w:t>V</w:t>
      </w:r>
      <w:r w:rsidR="00071202">
        <w:t>DC</w:t>
      </w:r>
      <w:r w:rsidRPr="00212EE3">
        <w:t>/IT.</w:t>
      </w:r>
    </w:p>
    <w:p w14:paraId="52A8BFD7" w14:textId="77777777" w:rsidR="00A06C56" w:rsidRPr="00212EE3" w:rsidRDefault="00A06C56" w:rsidP="00936CA6">
      <w:r w:rsidRPr="00212EE3">
        <w:t xml:space="preserve">Rozváděče BJZ, RS1 a RS2N včetně usměrňovačů pro magnety jsou poplatné době uvedení do provozu, a jsou již technicky zastaralé. </w:t>
      </w:r>
    </w:p>
    <w:p w14:paraId="266C470A" w14:textId="319892C0" w:rsidR="00A06C56" w:rsidRPr="00212EE3" w:rsidRDefault="00A06C56" w:rsidP="00936CA6">
      <w:r w:rsidRPr="00212EE3">
        <w:t>Ostatní elektrické zařízení umístěné v prostoru zauhlování včetně drobných rozváděčů bylo uvedeno do provozu v roce 1993, a je poplatné době uvedení do provozu. V roce 2007 byla část elektrického zařízení modernizována, aby byla zvýšena bezpečnost obsluhy. Byly doplněny lankové spínače na pasy, tlačítka nouzového zastavení.</w:t>
      </w:r>
    </w:p>
    <w:p w14:paraId="22EE0441" w14:textId="5FB63E61" w:rsidR="00A06C56" w:rsidRPr="00212EE3" w:rsidRDefault="003A0AF0" w:rsidP="003A0AF0">
      <w:pPr>
        <w:pStyle w:val="Nadpis4"/>
        <w:numPr>
          <w:ilvl w:val="0"/>
          <w:numId w:val="0"/>
        </w:numPr>
        <w:ind w:left="1276" w:hanging="1134"/>
      </w:pPr>
      <w:r w:rsidRPr="00212EE3">
        <w:t>1.4.3.6</w:t>
      </w:r>
      <w:r w:rsidRPr="00212EE3">
        <w:tab/>
      </w:r>
      <w:r w:rsidR="00A06C56" w:rsidRPr="00212EE3">
        <w:t>Elektrozařízení pro elektroodlučovače</w:t>
      </w:r>
    </w:p>
    <w:p w14:paraId="2025FF3E" w14:textId="77313DFA" w:rsidR="00A06C56" w:rsidRPr="00212EE3" w:rsidRDefault="00A06C56" w:rsidP="009104C9">
      <w:r w:rsidRPr="00212EE3">
        <w:t>Elektrická část technologie elektroodlučovačů je napájena ze dvou úsekových rozváděčů 0,4</w:t>
      </w:r>
      <w:r w:rsidR="00166323">
        <w:t xml:space="preserve"> </w:t>
      </w:r>
      <w:r w:rsidRPr="00212EE3">
        <w:t>kV BFD a BFE, které jsou propojeny podélnou spojkou. Oba rozváděče měly původní společné označení HRM. Rozváděč BFD je napájen z transformátoru BFT05 (původní označení T5), rozváděč BFE je napájen z transformátoru BFT06 (původní označení T6). Oba transformátory mají výkon 1,6</w:t>
      </w:r>
      <w:r w:rsidR="00262C7D">
        <w:t xml:space="preserve"> </w:t>
      </w:r>
      <w:r w:rsidRPr="00212EE3">
        <w:t>MVA a jsou napájeny z VN rozváděče vlastní spotřeby 6</w:t>
      </w:r>
      <w:r w:rsidR="00262C7D">
        <w:t xml:space="preserve"> </w:t>
      </w:r>
      <w:r w:rsidRPr="00212EE3">
        <w:t>kV BBB. Přívody do obou rozváděčů a podélná spojka jsou vyzbrojeny vzduchovými jističi 2.500</w:t>
      </w:r>
      <w:r w:rsidR="00262C7D">
        <w:t xml:space="preserve"> </w:t>
      </w:r>
      <w:r w:rsidRPr="00212EE3">
        <w:t xml:space="preserve">A s místním ovládáním bez automatického záskoku. Rozváděče napájí technologické zařízení elektroodlučovačů kotlů K5 a K6, tj. frekvenční měniče pro kouřové ventilátory o </w:t>
      </w:r>
      <w:r w:rsidRPr="00212EE3">
        <w:lastRenderedPageBreak/>
        <w:t>výkonu 315</w:t>
      </w:r>
      <w:r w:rsidR="00262C7D">
        <w:t xml:space="preserve"> </w:t>
      </w:r>
      <w:r w:rsidRPr="00212EE3">
        <w:t>kW, podružné rozváděče technologie elektroodlučovačů, podružné rozváděče osvětlení. Rozváděče BFD a BFE, transformátory BFT05 a BFT06 a frekvenční měniče pro dva kouřové ventilátory jsou umístěny v rozvodně elektroodlučovačů. Ostatní podružné rozváděče jsou umístěny v prostoru technologie odlučovačů.</w:t>
      </w:r>
    </w:p>
    <w:p w14:paraId="6CBDA7E4" w14:textId="1935360A" w:rsidR="00A06C56" w:rsidRPr="00212EE3" w:rsidRDefault="00A06C56" w:rsidP="009104C9">
      <w:r w:rsidRPr="00212EE3">
        <w:t xml:space="preserve"> Oba rozváděče jsou dimenzovány na jmenovitý proud 2500</w:t>
      </w:r>
      <w:r w:rsidR="00ED04E3">
        <w:t xml:space="preserve"> </w:t>
      </w:r>
      <w:r w:rsidRPr="00212EE3">
        <w:t>A, zkratové poměry není možné zjistit, ale předpokládá se, že počáteční rázový zkratový proud bude minimálně 40</w:t>
      </w:r>
      <w:r w:rsidR="00ED04E3">
        <w:t xml:space="preserve"> </w:t>
      </w:r>
      <w:r w:rsidRPr="00212EE3">
        <w:t>kA a dynamický rázový proud 100</w:t>
      </w:r>
      <w:r w:rsidR="00ED04E3">
        <w:t xml:space="preserve"> </w:t>
      </w:r>
      <w:r w:rsidRPr="00212EE3">
        <w:t>kA. Paralelní chod transformátorů BFT05 a BFT06 není</w:t>
      </w:r>
      <w:r w:rsidR="009A685E" w:rsidRPr="00212EE3">
        <w:t xml:space="preserve"> </w:t>
      </w:r>
      <w:r w:rsidRPr="00212EE3">
        <w:t>dovolen, kromě krátkodobého přejetí napájení z jednoho na druhý transformátor bez ztráty napětí.</w:t>
      </w:r>
    </w:p>
    <w:p w14:paraId="4ECA879C" w14:textId="534B8AE1" w:rsidR="00177C54" w:rsidRPr="00212EE3" w:rsidRDefault="00A06C56" w:rsidP="009104C9">
      <w:r w:rsidRPr="00212EE3">
        <w:t>Rozváděče BFD a BFE spolu s napájecími transformátory a podružnými rozváděči byly uvedeny do provozu v roce 1988 současně s uvedením do provozu technologie odlučovačů, v posledním desetiletí byla výzbroj rozváděčů BFD a BFE částečně modernizována, nicméně v obou rozváděčích jsou stále ještě některé vývody s původní výzbrojí, a ve dveřích jsou stále ještě</w:t>
      </w:r>
      <w:r w:rsidR="00075FDF">
        <w:t xml:space="preserve"> </w:t>
      </w:r>
      <w:r w:rsidR="00075FDF" w:rsidRPr="00075FDF">
        <w:t>zastaralé ovládací, signalizační a měřící přístroje poplatné své době, které buď již nejsou funkční, nebo na ně již nelze sehnat náhradní díly.</w:t>
      </w:r>
    </w:p>
    <w:p w14:paraId="2A87FD3D" w14:textId="768176C4" w:rsidR="00C54F9E" w:rsidRPr="00212EE3" w:rsidRDefault="003A0AF0" w:rsidP="003A0AF0">
      <w:pPr>
        <w:pStyle w:val="Nadpis3"/>
        <w:numPr>
          <w:ilvl w:val="0"/>
          <w:numId w:val="0"/>
        </w:numPr>
        <w:ind w:left="1134" w:hanging="1134"/>
      </w:pPr>
      <w:r w:rsidRPr="00212EE3">
        <w:t>1.4.4</w:t>
      </w:r>
      <w:r w:rsidRPr="00212EE3">
        <w:tab/>
      </w:r>
      <w:r w:rsidR="00C54F9E" w:rsidRPr="00212EE3">
        <w:t>ASŘTP</w:t>
      </w:r>
    </w:p>
    <w:p w14:paraId="4B245CE9" w14:textId="1DF23DAE" w:rsidR="0027527F" w:rsidRPr="00212EE3" w:rsidRDefault="0027527F" w:rsidP="00CA7D72">
      <w:r w:rsidRPr="00212EE3">
        <w:t xml:space="preserve">V </w:t>
      </w:r>
      <w:r w:rsidR="009B321B">
        <w:t>T</w:t>
      </w:r>
      <w:r w:rsidRPr="00212EE3">
        <w:t>eplárně</w:t>
      </w:r>
      <w:r w:rsidR="009A685E" w:rsidRPr="00212EE3">
        <w:t xml:space="preserve"> </w:t>
      </w:r>
      <w:r w:rsidRPr="00212EE3">
        <w:t>jsou</w:t>
      </w:r>
      <w:r w:rsidR="009A685E" w:rsidRPr="00212EE3">
        <w:t xml:space="preserve"> </w:t>
      </w:r>
      <w:r w:rsidRPr="00212EE3">
        <w:t xml:space="preserve">pro řízení technologických procesů využívány </w:t>
      </w:r>
      <w:r w:rsidR="008A3862" w:rsidRPr="00212EE3">
        <w:t xml:space="preserve">zejména </w:t>
      </w:r>
      <w:r w:rsidRPr="00212EE3">
        <w:t>tyto řídící systémy:</w:t>
      </w:r>
    </w:p>
    <w:p w14:paraId="4D0D3C66" w14:textId="3C923203" w:rsidR="0027527F" w:rsidRPr="00212EE3" w:rsidRDefault="003A0AF0" w:rsidP="003A0AF0">
      <w:pPr>
        <w:pStyle w:val="slovn"/>
        <w:numPr>
          <w:ilvl w:val="0"/>
          <w:numId w:val="0"/>
        </w:numPr>
        <w:ind w:left="360" w:hanging="360"/>
      </w:pPr>
      <w:r w:rsidRPr="00212EE3">
        <w:rPr>
          <w:sz w:val="24"/>
        </w:rPr>
        <w:t>1.</w:t>
      </w:r>
      <w:r w:rsidRPr="00212EE3">
        <w:rPr>
          <w:sz w:val="24"/>
        </w:rPr>
        <w:tab/>
      </w:r>
      <w:r w:rsidR="0027527F" w:rsidRPr="00212EE3">
        <w:t>Řídící systém Siemens PCS7</w:t>
      </w:r>
    </w:p>
    <w:p w14:paraId="0FD2E229" w14:textId="6BB93E26" w:rsidR="0027527F" w:rsidRPr="00212EE3" w:rsidRDefault="003A0AF0" w:rsidP="003A0AF0">
      <w:pPr>
        <w:pStyle w:val="slovn"/>
        <w:numPr>
          <w:ilvl w:val="0"/>
          <w:numId w:val="0"/>
        </w:numPr>
        <w:ind w:left="360" w:hanging="360"/>
      </w:pPr>
      <w:r w:rsidRPr="00212EE3">
        <w:rPr>
          <w:sz w:val="24"/>
        </w:rPr>
        <w:t>2.</w:t>
      </w:r>
      <w:r w:rsidRPr="00212EE3">
        <w:rPr>
          <w:sz w:val="24"/>
        </w:rPr>
        <w:tab/>
      </w:r>
      <w:r w:rsidR="0027527F" w:rsidRPr="00212EE3">
        <w:t>Řídící systém</w:t>
      </w:r>
      <w:r w:rsidR="009A685E" w:rsidRPr="00212EE3">
        <w:t xml:space="preserve"> </w:t>
      </w:r>
      <w:r w:rsidR="0027527F" w:rsidRPr="00212EE3">
        <w:t>ZAT (2000MP a Sandra)</w:t>
      </w:r>
    </w:p>
    <w:p w14:paraId="3B035586" w14:textId="285426F6" w:rsidR="004E01DF" w:rsidRPr="00212EE3" w:rsidRDefault="004E01DF" w:rsidP="00CA7D72">
      <w:r w:rsidRPr="00212EE3">
        <w:t>Pro řízení některých technologických celků jsou dále používány lokání systémy ASŘTP menšího rozsahu. Hlavní řídící systémy jsou popsané dále.</w:t>
      </w:r>
    </w:p>
    <w:p w14:paraId="37C6BE78" w14:textId="0B3E77AA" w:rsidR="004E01DF" w:rsidRPr="00212EE3" w:rsidRDefault="003A0AF0" w:rsidP="003A0AF0">
      <w:pPr>
        <w:pStyle w:val="Nadpis4"/>
        <w:numPr>
          <w:ilvl w:val="0"/>
          <w:numId w:val="0"/>
        </w:numPr>
        <w:ind w:left="1276" w:hanging="1134"/>
      </w:pPr>
      <w:r w:rsidRPr="00212EE3">
        <w:t>1.4.4.1</w:t>
      </w:r>
      <w:r w:rsidRPr="00212EE3">
        <w:tab/>
      </w:r>
      <w:r w:rsidR="004E01DF" w:rsidRPr="00212EE3">
        <w:t>Řídící systém Siemens PCS7</w:t>
      </w:r>
    </w:p>
    <w:p w14:paraId="5E85CD45" w14:textId="7134FDFF" w:rsidR="004E01DF" w:rsidRPr="00212EE3" w:rsidRDefault="004E01DF" w:rsidP="009104C9">
      <w:r w:rsidRPr="00212EE3">
        <w:t xml:space="preserve">Řídící systém Siemens PCS7 (verze: 8.1), zajištuje ovládání a monitorování většiny hlavních technologických zařízení, tj. řízení kotlů K4, K5, K6, řízení odsiřovací jednotky, společných technologických zařízení (napájecích čerpadel kotlů, redukčních stanic páry, horkovodní výměníkové stanice, vodního hospodářství </w:t>
      </w:r>
      <w:r w:rsidR="00A77CF3">
        <w:t>T</w:t>
      </w:r>
      <w:r w:rsidRPr="00212EE3">
        <w:t>eplárny), ovládání 6</w:t>
      </w:r>
      <w:r w:rsidR="00ED04E3">
        <w:t xml:space="preserve"> </w:t>
      </w:r>
      <w:r w:rsidRPr="00212EE3">
        <w:t>ks</w:t>
      </w:r>
      <w:r w:rsidR="009A685E" w:rsidRPr="00212EE3">
        <w:t xml:space="preserve"> </w:t>
      </w:r>
      <w:r w:rsidRPr="00212EE3">
        <w:t>(ozn.: PM1,…PM6) plynových motorů,</w:t>
      </w:r>
      <w:r w:rsidR="009A685E" w:rsidRPr="00212EE3">
        <w:t xml:space="preserve"> </w:t>
      </w:r>
      <w:r w:rsidRPr="00212EE3">
        <w:t>příslušejících HRSG kotlů a rozvodny 10,5</w:t>
      </w:r>
      <w:r w:rsidR="00ED04E3">
        <w:t xml:space="preserve"> </w:t>
      </w:r>
      <w:r w:rsidRPr="00212EE3">
        <w:t>kV.</w:t>
      </w:r>
    </w:p>
    <w:p w14:paraId="4E20BB70" w14:textId="62D524A9" w:rsidR="004E01DF" w:rsidRPr="00212EE3" w:rsidRDefault="004E01DF" w:rsidP="009104C9">
      <w:r w:rsidRPr="00212EE3">
        <w:t>Řídící systém Siemens PCS7 je distribuovaný</w:t>
      </w:r>
      <w:r w:rsidR="009A685E" w:rsidRPr="00212EE3">
        <w:t xml:space="preserve"> </w:t>
      </w:r>
      <w:r w:rsidRPr="00212EE3">
        <w:t>řídící systém (DCS). Použitý řídící</w:t>
      </w:r>
      <w:r w:rsidR="009A685E" w:rsidRPr="00212EE3">
        <w:t xml:space="preserve"> </w:t>
      </w:r>
      <w:r w:rsidRPr="00212EE3">
        <w:t>systém je redundantní včetně redundantních serverů, redundantních komunikačních sběrnic a redundantních procesních stanic AS (redundance procesorů CPU, napájecích zdrojů a komunikačních procesorů.</w:t>
      </w:r>
    </w:p>
    <w:p w14:paraId="58C39CB1" w14:textId="77777777" w:rsidR="004E01DF" w:rsidRPr="00212EE3" w:rsidRDefault="004E01DF" w:rsidP="009104C9">
      <w:r w:rsidRPr="00212EE3">
        <w:t>Řídící systém Siemens PCS7 se skládá z:</w:t>
      </w:r>
    </w:p>
    <w:p w14:paraId="635F0672" w14:textId="7A7B6AB3" w:rsidR="004E01DF" w:rsidRPr="00212EE3" w:rsidRDefault="003A0AF0" w:rsidP="003A0AF0">
      <w:pPr>
        <w:pStyle w:val="slovn"/>
        <w:numPr>
          <w:ilvl w:val="0"/>
          <w:numId w:val="0"/>
        </w:numPr>
        <w:ind w:left="360" w:hanging="360"/>
      </w:pPr>
      <w:r w:rsidRPr="00212EE3">
        <w:rPr>
          <w:sz w:val="24"/>
        </w:rPr>
        <w:t>1.</w:t>
      </w:r>
      <w:r w:rsidRPr="00212EE3">
        <w:rPr>
          <w:sz w:val="24"/>
        </w:rPr>
        <w:tab/>
      </w:r>
      <w:r w:rsidR="004E01DF" w:rsidRPr="00212EE3">
        <w:t xml:space="preserve"> Hardwarových (HW) částí příslušejících k jednotlivým technologickým zařízením, tj:</w:t>
      </w:r>
    </w:p>
    <w:p w14:paraId="4F871C94" w14:textId="0D671CF0"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automatizačních stanic (AS) s distribuovanými periferními jednotkami Siemens Simatic</w:t>
      </w:r>
      <w:r w:rsidR="009A685E" w:rsidRPr="00212EE3">
        <w:t xml:space="preserve"> </w:t>
      </w:r>
      <w:r w:rsidR="004E01DF" w:rsidRPr="00212EE3">
        <w:t>ET200M. Tyto jednotky ET200M jsou modulární podřízené stanice (DP-Slave) v krytí IP20, využívající vstupně/výstupní (I/O) jednotky řídicího systému z řady Siemens Simatic</w:t>
      </w:r>
      <w:r w:rsidR="009A685E" w:rsidRPr="00212EE3">
        <w:t xml:space="preserve"> </w:t>
      </w:r>
      <w:r w:rsidR="004E01DF" w:rsidRPr="00212EE3">
        <w:t>S7-300</w:t>
      </w:r>
      <w:r w:rsidR="009A685E" w:rsidRPr="00212EE3">
        <w:t xml:space="preserve"> </w:t>
      </w:r>
      <w:r w:rsidR="004E01DF" w:rsidRPr="00212EE3">
        <w:t>pro připojení procesních signálů do DCS a to včetně „Fail-Safe“ modulů (pro vybrané okruhy),</w:t>
      </w:r>
    </w:p>
    <w:p w14:paraId="0D603974" w14:textId="41FFCCF8"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redundantních komunikačních sběrnic Profibus pro připojení jednotek ET200M k příslušným AS a dále redundantních sběrnic Industrial Ethernet pro připojení AS k serverům systému DCS.</w:t>
      </w:r>
    </w:p>
    <w:p w14:paraId="7D8FC40B" w14:textId="7D171B33" w:rsidR="004E01DF" w:rsidRPr="00212EE3" w:rsidRDefault="003A0AF0" w:rsidP="003A0AF0">
      <w:pPr>
        <w:pStyle w:val="slovn"/>
        <w:numPr>
          <w:ilvl w:val="0"/>
          <w:numId w:val="0"/>
        </w:numPr>
        <w:ind w:left="360" w:hanging="360"/>
      </w:pPr>
      <w:r w:rsidRPr="00212EE3">
        <w:rPr>
          <w:sz w:val="24"/>
        </w:rPr>
        <w:t>2.</w:t>
      </w:r>
      <w:r w:rsidRPr="00212EE3">
        <w:rPr>
          <w:sz w:val="24"/>
        </w:rPr>
        <w:tab/>
      </w:r>
      <w:r w:rsidR="004E01DF" w:rsidRPr="00212EE3">
        <w:t>Společných částí sloužících pro sběr a ukládání dat, vizualizaci a ovládání, tj:</w:t>
      </w:r>
    </w:p>
    <w:p w14:paraId="0F60C572" w14:textId="5FB51BFE"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serverů na bázi průmyslových PC Siemens IPC</w:t>
      </w:r>
    </w:p>
    <w:p w14:paraId="0E836C2D" w14:textId="1EAFF776" w:rsidR="004E01DF" w:rsidRPr="00212EE3" w:rsidRDefault="003A0AF0" w:rsidP="003A0AF0">
      <w:pPr>
        <w:pStyle w:val="Odrka"/>
        <w:numPr>
          <w:ilvl w:val="0"/>
          <w:numId w:val="0"/>
        </w:numPr>
        <w:tabs>
          <w:tab w:val="left" w:pos="0"/>
        </w:tabs>
        <w:ind w:left="709" w:hanging="284"/>
      </w:pPr>
      <w:r w:rsidRPr="00212EE3">
        <w:rPr>
          <w:rFonts w:ascii="Symbol" w:hAnsi="Symbol"/>
        </w:rPr>
        <w:lastRenderedPageBreak/>
        <w:t></w:t>
      </w:r>
      <w:r w:rsidRPr="00212EE3">
        <w:rPr>
          <w:rFonts w:ascii="Symbol" w:hAnsi="Symbol"/>
        </w:rPr>
        <w:tab/>
      </w:r>
      <w:r w:rsidR="004E01DF" w:rsidRPr="00212EE3">
        <w:t>souvisejících redundantních komunikačních sběrnic (redundantní switche a vlastní komunikační linky)</w:t>
      </w:r>
    </w:p>
    <w:p w14:paraId="62D9B1F1" w14:textId="0D73632A"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operátorských stanic (OS) na bázi průmyslových PC Siemens IPC a souvisejících</w:t>
      </w:r>
      <w:r w:rsidR="009A685E" w:rsidRPr="00212EE3">
        <w:t xml:space="preserve"> </w:t>
      </w:r>
      <w:r w:rsidR="004E01DF" w:rsidRPr="00212EE3">
        <w:t>KVM modulů pro připojení periferií příslušných operátorských pracovišť (klávesnice, monitory, myš)</w:t>
      </w:r>
    </w:p>
    <w:p w14:paraId="548C6236" w14:textId="695F70B3"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inženýrské stanice (ES) na bázi průmyslového PC Siemens IPC</w:t>
      </w:r>
    </w:p>
    <w:p w14:paraId="28A08E88" w14:textId="2F40F0B7"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úschovy dat – archivační server na bázi HPE ProLiant DL380 </w:t>
      </w:r>
    </w:p>
    <w:p w14:paraId="41696241" w14:textId="33988445" w:rsidR="004E01DF" w:rsidRPr="00212EE3" w:rsidRDefault="003A0AF0" w:rsidP="003A0AF0">
      <w:pPr>
        <w:pStyle w:val="slovn"/>
        <w:numPr>
          <w:ilvl w:val="0"/>
          <w:numId w:val="0"/>
        </w:numPr>
        <w:ind w:left="360" w:hanging="360"/>
      </w:pPr>
      <w:r w:rsidRPr="00212EE3">
        <w:rPr>
          <w:sz w:val="24"/>
        </w:rPr>
        <w:t>3.</w:t>
      </w:r>
      <w:r w:rsidRPr="00212EE3">
        <w:rPr>
          <w:sz w:val="24"/>
        </w:rPr>
        <w:tab/>
      </w:r>
      <w:r w:rsidR="004E01DF" w:rsidRPr="00212EE3">
        <w:t>Software (SW) pro řízení technologie a pro vizualizaci, tj:</w:t>
      </w:r>
    </w:p>
    <w:p w14:paraId="02EB3534" w14:textId="340B441E"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systémového software</w:t>
      </w:r>
    </w:p>
    <w:p w14:paraId="1464BA59" w14:textId="710DA8A2"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aplikačního software pro jednotlivé</w:t>
      </w:r>
      <w:r w:rsidR="009A685E" w:rsidRPr="00212EE3">
        <w:t xml:space="preserve"> </w:t>
      </w:r>
      <w:r w:rsidR="004E01DF" w:rsidRPr="00212EE3">
        <w:t xml:space="preserve">AS a úroveň nadřazeného řízení a sběru dat (SCADA). </w:t>
      </w:r>
    </w:p>
    <w:p w14:paraId="774DB37C" w14:textId="0EB28FB8" w:rsidR="004E01DF" w:rsidRPr="00212EE3" w:rsidRDefault="004E01DF" w:rsidP="00CA7D72">
      <w:r w:rsidRPr="00212EE3">
        <w:t>Jednotlivé</w:t>
      </w:r>
      <w:r w:rsidR="009A685E" w:rsidRPr="00212EE3">
        <w:t xml:space="preserve"> </w:t>
      </w:r>
      <w:r w:rsidRPr="00212EE3">
        <w:t>AS řídí příslušné technologické celky a pro to využívají signály z vlastních I/O modulů a také signály z jiných AS předávaných</w:t>
      </w:r>
      <w:r w:rsidR="009A685E" w:rsidRPr="00212EE3">
        <w:t xml:space="preserve"> </w:t>
      </w:r>
      <w:r w:rsidRPr="00212EE3">
        <w:t xml:space="preserve">komunikací. Pro řízení technologických celků plynových motorů jsou dále využívány signály připojené komunikací z příslušných dílčích automatů pro dané technologické skupiny, např. systémů buzení generátorů a rozvaděčů řízení vlastních plynových motorů. </w:t>
      </w:r>
    </w:p>
    <w:p w14:paraId="7AEB9401" w14:textId="77777777" w:rsidR="004E01DF" w:rsidRPr="00212EE3" w:rsidRDefault="004E01DF" w:rsidP="00CA7D72">
      <w:r w:rsidRPr="00212EE3">
        <w:t>Součástí systému SIMATIC PCS7 je SCADA systém WinCC, který je tvořen grafickým systémem, alarmovým systémem a archivním systémem</w:t>
      </w:r>
    </w:p>
    <w:p w14:paraId="3A99E339" w14:textId="19010BE9" w:rsidR="004E01DF" w:rsidRPr="00212EE3" w:rsidRDefault="004E01DF" w:rsidP="00CA7D72">
      <w:r w:rsidRPr="00212EE3">
        <w:t xml:space="preserve">Systém PCS7 umožňuje obsluze nejen sledovat a ovládat řízenou technologii, ale také archivovat velké množství dat, které lze následně zobrazit, vyhodnotit nebo přenášet archivovaná data (z archivačního serveru) do jiných systémů </w:t>
      </w:r>
      <w:r w:rsidR="00A77CF3">
        <w:t>T</w:t>
      </w:r>
      <w:r w:rsidRPr="00212EE3">
        <w:t>eplárny (např. systém Energis).</w:t>
      </w:r>
      <w:r w:rsidR="009A685E" w:rsidRPr="00212EE3">
        <w:t xml:space="preserve"> </w:t>
      </w:r>
    </w:p>
    <w:p w14:paraId="3CAEDB19" w14:textId="77777777" w:rsidR="004E01DF" w:rsidRPr="00212EE3" w:rsidRDefault="004E01DF" w:rsidP="00CA7D72">
      <w:r w:rsidRPr="00212EE3">
        <w:t>Řídicí systém PCS7 je napojen několika komunikačními linkami do těchto navazujících systémů:</w:t>
      </w:r>
    </w:p>
    <w:p w14:paraId="1B181C4F" w14:textId="518832B2" w:rsidR="004E01D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E01DF" w:rsidRPr="00212EE3">
        <w:t>řídící systém ZAT (2x Modbus TCP(OS ZAT) + 1x Modbus TCP(RS plynu))</w:t>
      </w:r>
    </w:p>
    <w:p w14:paraId="05936CAB" w14:textId="45E3DC53" w:rsidR="00CB041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E01DF" w:rsidRPr="00212EE3">
        <w:t xml:space="preserve">terminál podpůrných služeb TELEPLN (2x 2x Simatic Net / OPC). </w:t>
      </w:r>
    </w:p>
    <w:p w14:paraId="11B7041F" w14:textId="72BF1245" w:rsidR="004E01DF" w:rsidRPr="00212EE3" w:rsidRDefault="004E01DF" w:rsidP="00CA7D72">
      <w:r w:rsidRPr="00212EE3">
        <w:t>Tyto návaznosti jsou vyobrazené na blokovém schématu ŕídícího systému PCS7</w:t>
      </w:r>
      <w:r w:rsidR="00495440" w:rsidRPr="00212EE3">
        <w:t xml:space="preserve"> (viz </w:t>
      </w:r>
      <w:r w:rsidR="00C72868" w:rsidRPr="00212EE3">
        <w:t>D</w:t>
      </w:r>
      <w:r w:rsidR="00495440" w:rsidRPr="00212EE3">
        <w:t>opl</w:t>
      </w:r>
      <w:r w:rsidR="00C72868" w:rsidRPr="00212EE3">
        <w:t>ňky</w:t>
      </w:r>
      <w:r w:rsidR="00495440" w:rsidRPr="00212EE3">
        <w:t xml:space="preserve"> </w:t>
      </w:r>
      <w:r w:rsidR="00C72868" w:rsidRPr="00212EE3">
        <w:t xml:space="preserve">této Přílohy 1 </w:t>
      </w:r>
      <w:r w:rsidR="00C72868" w:rsidRPr="00212EE3">
        <w:rPr>
          <w:smallCaps/>
        </w:rPr>
        <w:t>smlouvy</w:t>
      </w:r>
      <w:r w:rsidR="00495440" w:rsidRPr="00212EE3">
        <w:t>)</w:t>
      </w:r>
      <w:r w:rsidRPr="00212EE3">
        <w:t xml:space="preserve">. </w:t>
      </w:r>
    </w:p>
    <w:p w14:paraId="3525D3C8" w14:textId="77777777" w:rsidR="004E01DF" w:rsidRPr="00212EE3" w:rsidRDefault="004E01DF" w:rsidP="00CA7D72">
      <w:r w:rsidRPr="00212EE3">
        <w:t>Napájení rozvaděčů ŘS PCS7 je vždy ze dvou přívodů napájení – z vlastní spotŕeby (230VCA) a ze staniční baterie (220VDC). V každém rozvaděči jsou 2 napájecí zdroje s výstupem 24VDC, které jsou spojeny přes diodový modul.</w:t>
      </w:r>
    </w:p>
    <w:p w14:paraId="6887B7FD" w14:textId="7BC68DE5" w:rsidR="004E01DF" w:rsidRPr="00212EE3" w:rsidRDefault="003A0AF0" w:rsidP="003A0AF0">
      <w:pPr>
        <w:pStyle w:val="Nadpis4"/>
        <w:numPr>
          <w:ilvl w:val="0"/>
          <w:numId w:val="0"/>
        </w:numPr>
        <w:ind w:left="1276" w:hanging="1134"/>
      </w:pPr>
      <w:r w:rsidRPr="00212EE3">
        <w:t>1.4.4.2</w:t>
      </w:r>
      <w:r w:rsidRPr="00212EE3">
        <w:tab/>
      </w:r>
      <w:r w:rsidR="004E01DF" w:rsidRPr="00212EE3">
        <w:t>Řídící systém ZAT</w:t>
      </w:r>
    </w:p>
    <w:p w14:paraId="39AA565A" w14:textId="0742E6C2" w:rsidR="004E01DF" w:rsidRPr="00212EE3" w:rsidRDefault="004E01DF" w:rsidP="009104C9">
      <w:r w:rsidRPr="00212EE3">
        <w:t>Řídící systém</w:t>
      </w:r>
      <w:r w:rsidR="009A685E" w:rsidRPr="00212EE3">
        <w:t xml:space="preserve"> </w:t>
      </w:r>
      <w:r w:rsidRPr="00212EE3">
        <w:t>ZAT (použité typy: DV, 2000MP a Sandra) zajišťuje ovládání těchto zařízení: chemická úpravna vody, el. rozvodny, doprava paliva, řízení pomocných systémů turb</w:t>
      </w:r>
      <w:r w:rsidR="00494674">
        <w:t>í</w:t>
      </w:r>
      <w:r w:rsidRPr="00212EE3">
        <w:t>ny a chladících věží, monitorování redukčních stanic plynu. Pro vlastní řízení turb</w:t>
      </w:r>
      <w:r w:rsidR="00494674">
        <w:t>í</w:t>
      </w:r>
      <w:r w:rsidRPr="00212EE3">
        <w:t xml:space="preserve">ny jsou nainstalovány další 2 </w:t>
      </w:r>
      <w:proofErr w:type="gramStart"/>
      <w:r w:rsidRPr="00212EE3">
        <w:t>řídící</w:t>
      </w:r>
      <w:proofErr w:type="gramEnd"/>
      <w:r w:rsidRPr="00212EE3">
        <w:t xml:space="preserve"> systémy a to systém ABB AC500 a pro vlastní regulátor turb</w:t>
      </w:r>
      <w:r w:rsidR="00494674">
        <w:t>í</w:t>
      </w:r>
      <w:r w:rsidRPr="00212EE3">
        <w:t>ny systém Mitsubishi.</w:t>
      </w:r>
    </w:p>
    <w:p w14:paraId="56BF94AF" w14:textId="77777777" w:rsidR="004E01DF" w:rsidRPr="00212EE3" w:rsidRDefault="004E01DF" w:rsidP="009104C9">
      <w:r w:rsidRPr="00212EE3">
        <w:t>Řídící systém ZAT se skládá z:</w:t>
      </w:r>
    </w:p>
    <w:p w14:paraId="0EB7DD30" w14:textId="339D4623" w:rsidR="004E01DF" w:rsidRPr="00212EE3" w:rsidRDefault="003A0AF0" w:rsidP="003A0AF0">
      <w:pPr>
        <w:pStyle w:val="slovn"/>
        <w:numPr>
          <w:ilvl w:val="0"/>
          <w:numId w:val="0"/>
        </w:numPr>
        <w:ind w:left="360" w:hanging="360"/>
      </w:pPr>
      <w:r w:rsidRPr="00212EE3">
        <w:rPr>
          <w:sz w:val="24"/>
        </w:rPr>
        <w:t>1.</w:t>
      </w:r>
      <w:r w:rsidRPr="00212EE3">
        <w:rPr>
          <w:sz w:val="24"/>
        </w:rPr>
        <w:tab/>
      </w:r>
      <w:r w:rsidR="004E01DF" w:rsidRPr="00212EE3">
        <w:t>Částí příslušejících k jednotlivým technologickým zařízením, tj:</w:t>
      </w:r>
    </w:p>
    <w:p w14:paraId="3EAD2539" w14:textId="6D8C9959"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procesních stanic s hardwarem typových řad ZAT DV (el.rozvodny), ZAT 2000MP (pro většinu ostatních technologických celků) a Sandra (směsný filtr, monitorování redukčních stanic plynu). </w:t>
      </w:r>
    </w:p>
    <w:p w14:paraId="1379CAAF" w14:textId="3537AAB9" w:rsidR="004E01DF" w:rsidRPr="00212EE3" w:rsidRDefault="003A0AF0" w:rsidP="003A0AF0">
      <w:pPr>
        <w:pStyle w:val="slovn"/>
        <w:numPr>
          <w:ilvl w:val="0"/>
          <w:numId w:val="0"/>
        </w:numPr>
        <w:ind w:left="360" w:hanging="360"/>
      </w:pPr>
      <w:r w:rsidRPr="00212EE3">
        <w:rPr>
          <w:sz w:val="24"/>
        </w:rPr>
        <w:t>2.</w:t>
      </w:r>
      <w:r w:rsidRPr="00212EE3">
        <w:rPr>
          <w:sz w:val="24"/>
        </w:rPr>
        <w:tab/>
      </w:r>
      <w:r w:rsidR="004E01DF" w:rsidRPr="00212EE3">
        <w:t>Společných částí sloužících pro sběr a ukládání dat, vizualizaci a ovládání, tj:</w:t>
      </w:r>
    </w:p>
    <w:p w14:paraId="42616049" w14:textId="1E52E7A0"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I/O serverů na bázi PC </w:t>
      </w:r>
    </w:p>
    <w:p w14:paraId="2CB799A7" w14:textId="6937D77E" w:rsidR="004E01DF" w:rsidRPr="00212EE3" w:rsidRDefault="003A0AF0" w:rsidP="003A0AF0">
      <w:pPr>
        <w:pStyle w:val="Odrka"/>
        <w:numPr>
          <w:ilvl w:val="0"/>
          <w:numId w:val="0"/>
        </w:numPr>
        <w:tabs>
          <w:tab w:val="left" w:pos="0"/>
        </w:tabs>
        <w:ind w:left="709" w:hanging="284"/>
      </w:pPr>
      <w:r w:rsidRPr="00212EE3">
        <w:rPr>
          <w:rFonts w:ascii="Symbol" w:hAnsi="Symbol"/>
        </w:rPr>
        <w:lastRenderedPageBreak/>
        <w:t></w:t>
      </w:r>
      <w:r w:rsidRPr="00212EE3">
        <w:rPr>
          <w:rFonts w:ascii="Symbol" w:hAnsi="Symbol"/>
        </w:rPr>
        <w:tab/>
      </w:r>
      <w:r w:rsidR="004E01DF" w:rsidRPr="00212EE3">
        <w:t>souvisejících redundantních komunikačních sběrnic mezi periferními stanicemi a I/O servery (sběrnice Ethernet, nebo Profibus – viz schéma v</w:t>
      </w:r>
      <w:r w:rsidR="004E01DF" w:rsidRPr="00212EE3" w:rsidDel="003578D6">
        <w:t> </w:t>
      </w:r>
      <w:r w:rsidR="003578D6">
        <w:rPr>
          <w:lang w:val="cs-CZ"/>
        </w:rPr>
        <w:t xml:space="preserve">Doplňcích této Přílohy 1 </w:t>
      </w:r>
      <w:r w:rsidR="003578D6" w:rsidRPr="003578D6">
        <w:rPr>
          <w:smallCaps/>
          <w:lang w:val="cs-CZ"/>
        </w:rPr>
        <w:t>smlouvy</w:t>
      </w:r>
      <w:r w:rsidR="004E01DF" w:rsidRPr="00212EE3">
        <w:t>)</w:t>
      </w:r>
    </w:p>
    <w:p w14:paraId="1A8E59F0" w14:textId="27F1257C"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1B5EE0" w:rsidRPr="00212EE3">
        <w:t>operátorský</w:t>
      </w:r>
      <w:r w:rsidR="001B5EE0">
        <w:rPr>
          <w:lang w:val="cs-CZ"/>
        </w:rPr>
        <w:t>ch</w:t>
      </w:r>
      <w:r w:rsidR="001B5EE0" w:rsidRPr="00212EE3">
        <w:t xml:space="preserve"> </w:t>
      </w:r>
      <w:r w:rsidR="004E01DF" w:rsidRPr="00212EE3">
        <w:t>stanic (OS) na bázi PC s KVM moduly pro připojení periferií příslušných operátorských pracovišť (klávesnice, monitory, myš)</w:t>
      </w:r>
    </w:p>
    <w:p w14:paraId="621CFD7D" w14:textId="7D51031B"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inženýrské stanice (ES) na bázi PC</w:t>
      </w:r>
    </w:p>
    <w:p w14:paraId="0D35922F" w14:textId="08C4B499"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 archivačního serveru na bázi PC</w:t>
      </w:r>
    </w:p>
    <w:p w14:paraId="5B35CC85" w14:textId="01304E47" w:rsidR="004E01DF" w:rsidRPr="00212EE3" w:rsidRDefault="003A0AF0" w:rsidP="003A0AF0">
      <w:pPr>
        <w:pStyle w:val="slovn"/>
        <w:numPr>
          <w:ilvl w:val="0"/>
          <w:numId w:val="0"/>
        </w:numPr>
        <w:ind w:left="360" w:hanging="360"/>
      </w:pPr>
      <w:r w:rsidRPr="00212EE3">
        <w:rPr>
          <w:sz w:val="24"/>
        </w:rPr>
        <w:t>3.</w:t>
      </w:r>
      <w:r w:rsidRPr="00212EE3">
        <w:rPr>
          <w:sz w:val="24"/>
        </w:rPr>
        <w:tab/>
      </w:r>
      <w:r w:rsidR="004E01DF" w:rsidRPr="00212EE3">
        <w:t>Software pro řízení technologie a pro vizualizaci, tj:</w:t>
      </w:r>
    </w:p>
    <w:p w14:paraId="39F3F40A" w14:textId="7607152F"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systémového software</w:t>
      </w:r>
    </w:p>
    <w:p w14:paraId="5EE608C9" w14:textId="52FAAE8C"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aplikačního software pro jednotlivé</w:t>
      </w:r>
      <w:r w:rsidR="009A685E" w:rsidRPr="00212EE3">
        <w:t xml:space="preserve"> </w:t>
      </w:r>
      <w:r w:rsidR="004E01DF" w:rsidRPr="00212EE3">
        <w:t xml:space="preserve">automaty a operátorská pracoviště – pro vizualizaci je použitý software InTouch. </w:t>
      </w:r>
    </w:p>
    <w:p w14:paraId="2A5A5B5F" w14:textId="77777777" w:rsidR="004E01DF" w:rsidRPr="00212EE3" w:rsidRDefault="004E01DF" w:rsidP="009104C9">
      <w:r w:rsidRPr="00212EE3">
        <w:t>Napájení rozvaděčů ŘS ZAT je ze samostatných napájecích rozvaděčů s výstupním napětím 24VDC. Rozvaděče v technologické části jsou doplněny záložními bateriemi.</w:t>
      </w:r>
    </w:p>
    <w:p w14:paraId="67700594" w14:textId="2FE51957" w:rsidR="004E01DF" w:rsidRPr="00212EE3" w:rsidRDefault="004E01DF" w:rsidP="009104C9">
      <w:r w:rsidRPr="00212EE3">
        <w:t xml:space="preserve">Struktura obou výše popsaných řídících systémů Siemens PCS7 a ZAT a umístění jejich hlavních částí v objektech </w:t>
      </w:r>
      <w:r w:rsidR="004F6F6E">
        <w:t>T</w:t>
      </w:r>
      <w:r w:rsidRPr="00212EE3">
        <w:t>eplárny a také rozsah jimi zpracovávaných signálů jsou uvedeny v </w:t>
      </w:r>
      <w:r w:rsidR="00B62FC4" w:rsidRPr="00212EE3">
        <w:t>Doplňcích</w:t>
      </w:r>
      <w:r w:rsidR="00546E8D" w:rsidRPr="00212EE3">
        <w:t xml:space="preserve"> této Přílohy 1 </w:t>
      </w:r>
      <w:r w:rsidR="00546E8D" w:rsidRPr="00212EE3">
        <w:rPr>
          <w:smallCaps/>
        </w:rPr>
        <w:t>smlouvy</w:t>
      </w:r>
      <w:r w:rsidRPr="00212EE3">
        <w:t>.</w:t>
      </w:r>
    </w:p>
    <w:p w14:paraId="4F92F633" w14:textId="167C4D0B" w:rsidR="004E01DF" w:rsidRPr="00212EE3" w:rsidRDefault="004E01DF" w:rsidP="009104C9">
      <w:r w:rsidRPr="00212EE3">
        <w:t>Pro řízení odpopílkování (elektrofiltry K5 a K6) je použit nezávislý řídící systém postavený na hardwaru PLC Siemens. Tento řídící systém má v technologii umíst</w:t>
      </w:r>
      <w:r w:rsidR="00917246">
        <w:t>ě</w:t>
      </w:r>
      <w:r w:rsidRPr="00212EE3">
        <w:t>n</w:t>
      </w:r>
      <w:r w:rsidR="009B2B5E">
        <w:t>y</w:t>
      </w:r>
      <w:r w:rsidRPr="00212EE3">
        <w:t xml:space="preserve"> malé místní ovlád</w:t>
      </w:r>
      <w:r w:rsidR="00021648">
        <w:t>a</w:t>
      </w:r>
      <w:r w:rsidRPr="00212EE3">
        <w:t>cí terminály a na velínu samostatnou vizualizační stanici (PC s vizualizačním SW Promotic).</w:t>
      </w:r>
    </w:p>
    <w:p w14:paraId="79E6AE08" w14:textId="223F91BC" w:rsidR="002E64BD" w:rsidRPr="00212EE3" w:rsidRDefault="003A0AF0" w:rsidP="003A0AF0">
      <w:pPr>
        <w:pStyle w:val="Nadpis4"/>
        <w:numPr>
          <w:ilvl w:val="0"/>
          <w:numId w:val="0"/>
        </w:numPr>
        <w:ind w:left="1276" w:hanging="1134"/>
      </w:pPr>
      <w:r w:rsidRPr="00212EE3">
        <w:t>1.4.4.3</w:t>
      </w:r>
      <w:r w:rsidRPr="00212EE3">
        <w:tab/>
      </w:r>
      <w:r w:rsidR="002E64BD" w:rsidRPr="00212EE3">
        <w:t>Provozní kamerový systém</w:t>
      </w:r>
    </w:p>
    <w:p w14:paraId="21AF6EF5" w14:textId="564A6FC4" w:rsidR="002E64BD" w:rsidRPr="00212EE3" w:rsidRDefault="002E64BD" w:rsidP="009104C9">
      <w:r w:rsidRPr="00212EE3">
        <w:t>Kamerový</w:t>
      </w:r>
      <w:r w:rsidR="009A685E" w:rsidRPr="00212EE3">
        <w:t xml:space="preserve"> </w:t>
      </w:r>
      <w:r w:rsidRPr="00212EE3">
        <w:t>systém</w:t>
      </w:r>
      <w:r w:rsidR="009A685E" w:rsidRPr="00212EE3">
        <w:t xml:space="preserve"> </w:t>
      </w:r>
      <w:r w:rsidRPr="00212EE3">
        <w:t>sleduje</w:t>
      </w:r>
      <w:r w:rsidR="009A685E" w:rsidRPr="00212EE3">
        <w:t xml:space="preserve"> </w:t>
      </w:r>
      <w:r w:rsidRPr="00212EE3">
        <w:t>technologická</w:t>
      </w:r>
      <w:r w:rsidR="009A685E" w:rsidRPr="00212EE3">
        <w:t xml:space="preserve"> </w:t>
      </w:r>
      <w:r w:rsidRPr="00212EE3">
        <w:t>zařízení a</w:t>
      </w:r>
      <w:r w:rsidR="009A685E" w:rsidRPr="00212EE3">
        <w:t xml:space="preserve"> </w:t>
      </w:r>
      <w:r w:rsidRPr="00212EE3">
        <w:t>dopravní</w:t>
      </w:r>
      <w:r w:rsidR="009A685E" w:rsidRPr="00212EE3">
        <w:t xml:space="preserve"> </w:t>
      </w:r>
      <w:r w:rsidRPr="00212EE3">
        <w:t>trasy</w:t>
      </w:r>
      <w:r w:rsidR="009A685E" w:rsidRPr="00212EE3">
        <w:t xml:space="preserve"> </w:t>
      </w:r>
      <w:r w:rsidRPr="00212EE3">
        <w:t>zauhlování,</w:t>
      </w:r>
      <w:r w:rsidR="009A685E" w:rsidRPr="00212EE3">
        <w:t xml:space="preserve"> </w:t>
      </w:r>
      <w:r w:rsidRPr="00212EE3">
        <w:t>aby</w:t>
      </w:r>
      <w:r w:rsidR="009A685E" w:rsidRPr="00212EE3">
        <w:t xml:space="preserve"> </w:t>
      </w:r>
      <w:r w:rsidRPr="00212EE3">
        <w:t>operátoři</w:t>
      </w:r>
      <w:r w:rsidR="009A685E" w:rsidRPr="00212EE3">
        <w:t xml:space="preserve"> </w:t>
      </w:r>
      <w:r w:rsidRPr="00212EE3">
        <w:t>na velínu</w:t>
      </w:r>
      <w:r w:rsidR="009A685E" w:rsidRPr="00212EE3">
        <w:t xml:space="preserve"> </w:t>
      </w:r>
      <w:r w:rsidRPr="00212EE3">
        <w:t>měli</w:t>
      </w:r>
      <w:r w:rsidR="009A685E" w:rsidRPr="00212EE3">
        <w:t xml:space="preserve"> </w:t>
      </w:r>
      <w:r w:rsidRPr="00212EE3">
        <w:t>vizuální</w:t>
      </w:r>
      <w:r w:rsidR="009A685E" w:rsidRPr="00212EE3">
        <w:t xml:space="preserve"> </w:t>
      </w:r>
      <w:r w:rsidRPr="00212EE3">
        <w:t>přehled</w:t>
      </w:r>
      <w:r w:rsidR="009A685E" w:rsidRPr="00212EE3">
        <w:t xml:space="preserve"> </w:t>
      </w:r>
      <w:r w:rsidRPr="00212EE3">
        <w:t>o</w:t>
      </w:r>
      <w:r w:rsidR="009A685E" w:rsidRPr="00212EE3">
        <w:t xml:space="preserve"> </w:t>
      </w:r>
      <w:r w:rsidRPr="00212EE3">
        <w:t>sledovaném</w:t>
      </w:r>
      <w:r w:rsidR="009A685E" w:rsidRPr="00212EE3">
        <w:t xml:space="preserve"> </w:t>
      </w:r>
      <w:r w:rsidRPr="00212EE3">
        <w:t>zařízení,</w:t>
      </w:r>
      <w:r w:rsidR="009A685E" w:rsidRPr="00212EE3">
        <w:t xml:space="preserve"> </w:t>
      </w:r>
      <w:r w:rsidRPr="00212EE3">
        <w:t>případně</w:t>
      </w:r>
      <w:r w:rsidR="009A685E" w:rsidRPr="00212EE3">
        <w:t xml:space="preserve"> </w:t>
      </w:r>
      <w:r w:rsidRPr="00212EE3">
        <w:t>měli</w:t>
      </w:r>
      <w:r w:rsidR="009A685E" w:rsidRPr="00212EE3">
        <w:t xml:space="preserve"> </w:t>
      </w:r>
      <w:r w:rsidRPr="00212EE3">
        <w:t>optickou</w:t>
      </w:r>
      <w:r w:rsidR="009A685E" w:rsidRPr="00212EE3">
        <w:t xml:space="preserve"> </w:t>
      </w:r>
      <w:r w:rsidRPr="00212EE3">
        <w:t>kontrolu</w:t>
      </w:r>
      <w:r w:rsidR="009A685E" w:rsidRPr="00212EE3">
        <w:t xml:space="preserve"> </w:t>
      </w:r>
      <w:r w:rsidRPr="00212EE3">
        <w:t>o</w:t>
      </w:r>
      <w:r w:rsidR="009A685E" w:rsidRPr="00212EE3">
        <w:t xml:space="preserve"> </w:t>
      </w:r>
      <w:r w:rsidRPr="00212EE3">
        <w:t xml:space="preserve">měřených veličinách na technologiích kotlů a odsíření. </w:t>
      </w:r>
    </w:p>
    <w:p w14:paraId="62405ED4" w14:textId="4FCB6069" w:rsidR="002E64BD" w:rsidRPr="00212EE3" w:rsidRDefault="002E64BD" w:rsidP="009104C9">
      <w:r w:rsidRPr="00212EE3">
        <w:t>Obrazy</w:t>
      </w:r>
      <w:r w:rsidR="009A685E" w:rsidRPr="00212EE3">
        <w:t xml:space="preserve"> </w:t>
      </w:r>
      <w:r w:rsidRPr="00212EE3">
        <w:t>z kamer</w:t>
      </w:r>
      <w:r w:rsidR="009A685E" w:rsidRPr="00212EE3">
        <w:t xml:space="preserve"> </w:t>
      </w:r>
      <w:r w:rsidRPr="00212EE3">
        <w:t>jsou</w:t>
      </w:r>
      <w:r w:rsidR="009A685E" w:rsidRPr="00212EE3">
        <w:t xml:space="preserve"> </w:t>
      </w:r>
      <w:r w:rsidRPr="00212EE3">
        <w:t>zobrazovány</w:t>
      </w:r>
      <w:r w:rsidR="009A685E" w:rsidRPr="00212EE3">
        <w:t xml:space="preserve"> </w:t>
      </w:r>
      <w:r w:rsidRPr="00212EE3">
        <w:t>na</w:t>
      </w:r>
      <w:r w:rsidR="009A685E" w:rsidRPr="00212EE3">
        <w:t xml:space="preserve"> </w:t>
      </w:r>
      <w:r w:rsidRPr="00212EE3">
        <w:t>velínu</w:t>
      </w:r>
      <w:r w:rsidR="009A685E" w:rsidRPr="00212EE3">
        <w:t xml:space="preserve"> </w:t>
      </w:r>
      <w:r w:rsidRPr="00212EE3">
        <w:t>na</w:t>
      </w:r>
      <w:r w:rsidR="009A685E" w:rsidRPr="00212EE3">
        <w:t xml:space="preserve"> </w:t>
      </w:r>
      <w:r w:rsidRPr="00212EE3">
        <w:t>dvou</w:t>
      </w:r>
      <w:r w:rsidR="009A685E" w:rsidRPr="00212EE3">
        <w:t xml:space="preserve"> </w:t>
      </w:r>
      <w:r w:rsidRPr="00212EE3">
        <w:t>42“</w:t>
      </w:r>
      <w:r w:rsidR="009A685E" w:rsidRPr="00212EE3">
        <w:t xml:space="preserve"> </w:t>
      </w:r>
      <w:r w:rsidRPr="00212EE3">
        <w:t>LCD</w:t>
      </w:r>
      <w:r w:rsidR="009A685E" w:rsidRPr="00212EE3">
        <w:t xml:space="preserve"> </w:t>
      </w:r>
      <w:r w:rsidRPr="00212EE3">
        <w:t>monitorech, připojených</w:t>
      </w:r>
      <w:r w:rsidR="009A685E" w:rsidRPr="00212EE3">
        <w:t xml:space="preserve"> </w:t>
      </w:r>
      <w:r w:rsidRPr="00212EE3">
        <w:t>ke</w:t>
      </w:r>
      <w:r w:rsidR="009A685E" w:rsidRPr="00212EE3">
        <w:t xml:space="preserve"> </w:t>
      </w:r>
      <w:r w:rsidRPr="00212EE3">
        <w:t>kamerové</w:t>
      </w:r>
      <w:r w:rsidR="009A685E" w:rsidRPr="00212EE3">
        <w:t xml:space="preserve"> </w:t>
      </w:r>
      <w:r w:rsidRPr="00212EE3">
        <w:t>pracovní</w:t>
      </w:r>
      <w:r w:rsidR="009A685E" w:rsidRPr="00212EE3">
        <w:t xml:space="preserve"> </w:t>
      </w:r>
      <w:r w:rsidRPr="00212EE3">
        <w:t>stanici.</w:t>
      </w:r>
      <w:r w:rsidR="009A685E" w:rsidRPr="00212EE3">
        <w:t xml:space="preserve"> </w:t>
      </w:r>
      <w:r w:rsidRPr="00212EE3">
        <w:t>Obraz</w:t>
      </w:r>
      <w:r w:rsidR="009A685E" w:rsidRPr="00212EE3">
        <w:t xml:space="preserve"> </w:t>
      </w:r>
      <w:r w:rsidRPr="00212EE3">
        <w:t>je</w:t>
      </w:r>
      <w:r w:rsidR="009A685E" w:rsidRPr="00212EE3">
        <w:t xml:space="preserve"> </w:t>
      </w:r>
      <w:r w:rsidRPr="00212EE3">
        <w:t>nahráván</w:t>
      </w:r>
      <w:r w:rsidR="009A685E" w:rsidRPr="00212EE3">
        <w:t xml:space="preserve"> </w:t>
      </w:r>
      <w:r w:rsidRPr="00212EE3">
        <w:t>na</w:t>
      </w:r>
      <w:r w:rsidR="009A685E" w:rsidRPr="00212EE3">
        <w:t xml:space="preserve"> </w:t>
      </w:r>
      <w:r w:rsidRPr="00212EE3">
        <w:t>kamerový</w:t>
      </w:r>
      <w:r w:rsidR="009A685E" w:rsidRPr="00212EE3">
        <w:t xml:space="preserve"> </w:t>
      </w:r>
      <w:r w:rsidRPr="00212EE3">
        <w:t>server.</w:t>
      </w:r>
      <w:r w:rsidR="009A685E" w:rsidRPr="00212EE3">
        <w:t xml:space="preserve"> </w:t>
      </w:r>
      <w:r w:rsidRPr="00212EE3">
        <w:t>Pracovní stanice</w:t>
      </w:r>
      <w:r w:rsidR="009A685E" w:rsidRPr="00212EE3">
        <w:t xml:space="preserve"> </w:t>
      </w:r>
      <w:r w:rsidRPr="00212EE3">
        <w:t>a</w:t>
      </w:r>
      <w:r w:rsidR="009A685E" w:rsidRPr="00212EE3">
        <w:t xml:space="preserve"> </w:t>
      </w:r>
      <w:r w:rsidRPr="00212EE3">
        <w:t>kamerový</w:t>
      </w:r>
      <w:r w:rsidR="009A685E" w:rsidRPr="00212EE3">
        <w:t xml:space="preserve"> </w:t>
      </w:r>
      <w:r w:rsidRPr="00212EE3">
        <w:t>server</w:t>
      </w:r>
      <w:r w:rsidR="009A685E" w:rsidRPr="00212EE3">
        <w:t xml:space="preserve"> </w:t>
      </w:r>
      <w:r w:rsidRPr="00212EE3">
        <w:t>jsou</w:t>
      </w:r>
      <w:r w:rsidR="009A685E" w:rsidRPr="00212EE3">
        <w:t xml:space="preserve"> </w:t>
      </w:r>
      <w:r w:rsidRPr="00212EE3">
        <w:t>umístěny</w:t>
      </w:r>
      <w:r w:rsidR="009A685E" w:rsidRPr="00212EE3">
        <w:t xml:space="preserve"> </w:t>
      </w:r>
      <w:r w:rsidRPr="00212EE3">
        <w:t>v rozvaděči</w:t>
      </w:r>
      <w:r w:rsidR="009A685E" w:rsidRPr="00212EE3">
        <w:t xml:space="preserve"> </w:t>
      </w:r>
      <w:r w:rsidRPr="00212EE3">
        <w:t>v místnosti</w:t>
      </w:r>
      <w:r w:rsidR="009A685E" w:rsidRPr="00212EE3">
        <w:t xml:space="preserve"> </w:t>
      </w:r>
      <w:r w:rsidRPr="00212EE3">
        <w:t>údržby</w:t>
      </w:r>
      <w:r w:rsidR="009A685E" w:rsidRPr="00212EE3">
        <w:t xml:space="preserve"> </w:t>
      </w:r>
      <w:r w:rsidRPr="00212EE3">
        <w:t>systémů</w:t>
      </w:r>
      <w:r w:rsidR="009A685E" w:rsidRPr="00212EE3">
        <w:t xml:space="preserve"> </w:t>
      </w:r>
      <w:r w:rsidRPr="00212EE3">
        <w:t>SKŘ</w:t>
      </w:r>
      <w:r w:rsidR="009A685E" w:rsidRPr="00212EE3">
        <w:t xml:space="preserve"> </w:t>
      </w:r>
      <w:r w:rsidRPr="00212EE3">
        <w:t>u</w:t>
      </w:r>
      <w:r w:rsidR="009A685E" w:rsidRPr="00212EE3">
        <w:t xml:space="preserve"> </w:t>
      </w:r>
      <w:r w:rsidRPr="00212EE3">
        <w:t>velínu.</w:t>
      </w:r>
      <w:r w:rsidR="009A685E" w:rsidRPr="00212EE3">
        <w:t xml:space="preserve"> </w:t>
      </w:r>
      <w:r w:rsidRPr="00212EE3">
        <w:t>Obraz</w:t>
      </w:r>
      <w:r w:rsidR="009A685E" w:rsidRPr="00212EE3">
        <w:t xml:space="preserve"> </w:t>
      </w:r>
      <w:r w:rsidRPr="00212EE3">
        <w:t>z pracovní</w:t>
      </w:r>
      <w:r w:rsidR="009A685E" w:rsidRPr="00212EE3">
        <w:t xml:space="preserve"> </w:t>
      </w:r>
      <w:r w:rsidRPr="00212EE3">
        <w:t>stanice</w:t>
      </w:r>
      <w:r w:rsidR="009A685E" w:rsidRPr="00212EE3">
        <w:t xml:space="preserve"> </w:t>
      </w:r>
      <w:r w:rsidRPr="00212EE3">
        <w:t>je</w:t>
      </w:r>
      <w:r w:rsidR="009A685E" w:rsidRPr="00212EE3">
        <w:t xml:space="preserve"> </w:t>
      </w:r>
      <w:r w:rsidRPr="00212EE3">
        <w:t>na</w:t>
      </w:r>
      <w:r w:rsidR="009A685E" w:rsidRPr="00212EE3">
        <w:t xml:space="preserve"> </w:t>
      </w:r>
      <w:r w:rsidRPr="00212EE3">
        <w:t>monitory</w:t>
      </w:r>
      <w:r w:rsidR="009A685E" w:rsidRPr="00212EE3">
        <w:t xml:space="preserve"> </w:t>
      </w:r>
      <w:r w:rsidRPr="00212EE3">
        <w:t>přenášen</w:t>
      </w:r>
      <w:r w:rsidR="009A685E" w:rsidRPr="00212EE3">
        <w:t xml:space="preserve"> </w:t>
      </w:r>
      <w:r w:rsidRPr="00212EE3">
        <w:t>pomocí</w:t>
      </w:r>
      <w:r w:rsidR="009A685E" w:rsidRPr="00212EE3">
        <w:t xml:space="preserve"> </w:t>
      </w:r>
      <w:r w:rsidRPr="00212EE3">
        <w:t>duálního</w:t>
      </w:r>
      <w:r w:rsidR="009A685E" w:rsidRPr="00212EE3">
        <w:t xml:space="preserve"> </w:t>
      </w:r>
      <w:r w:rsidRPr="00212EE3">
        <w:t>konzolového</w:t>
      </w:r>
      <w:r w:rsidR="009A685E" w:rsidRPr="00212EE3">
        <w:t xml:space="preserve"> </w:t>
      </w:r>
      <w:r w:rsidRPr="00212EE3">
        <w:t>extenderu</w:t>
      </w:r>
      <w:r w:rsidR="009A685E" w:rsidRPr="00212EE3">
        <w:t xml:space="preserve"> </w:t>
      </w:r>
      <w:r w:rsidRPr="00212EE3">
        <w:t>a obsluha má k dispozici klávesnici a myš na ovládání kamerového systému.</w:t>
      </w:r>
    </w:p>
    <w:p w14:paraId="5A82E333" w14:textId="19531223" w:rsidR="002E64BD" w:rsidRDefault="002E64BD" w:rsidP="009104C9">
      <w:r w:rsidRPr="00212EE3">
        <w:t>Struktura stávajícího kamerového systému je uvedena v </w:t>
      </w:r>
      <w:r w:rsidR="00D42674" w:rsidRPr="00212EE3">
        <w:t>D</w:t>
      </w:r>
      <w:r w:rsidR="007F1AE3" w:rsidRPr="00212EE3">
        <w:t xml:space="preserve">oplňcích této Přílohy 1 </w:t>
      </w:r>
      <w:r w:rsidR="007F1AE3" w:rsidRPr="00212EE3">
        <w:rPr>
          <w:smallCaps/>
        </w:rPr>
        <w:t>smlouvy</w:t>
      </w:r>
      <w:r w:rsidRPr="00212EE3">
        <w:t>.</w:t>
      </w:r>
    </w:p>
    <w:p w14:paraId="23ABFFFA" w14:textId="3FFE84F5" w:rsidR="00E23D6A" w:rsidRDefault="003A0AF0" w:rsidP="003A0AF0">
      <w:pPr>
        <w:pStyle w:val="Nadpis3"/>
        <w:numPr>
          <w:ilvl w:val="0"/>
          <w:numId w:val="0"/>
        </w:numPr>
        <w:ind w:left="1134" w:hanging="1134"/>
      </w:pPr>
      <w:r>
        <w:t>1.4.5</w:t>
      </w:r>
      <w:r>
        <w:tab/>
      </w:r>
      <w:r w:rsidR="00ED7F06">
        <w:t>Předpoklad výskytu azbestu</w:t>
      </w:r>
    </w:p>
    <w:p w14:paraId="095FB6A3" w14:textId="77777777" w:rsidR="00F00528" w:rsidRDefault="00F00528" w:rsidP="00F00528">
      <w:r>
        <w:t>Na základě šetření byl vyhodnocen možný výskyt azbestu v těchto místech (viz náčrt níže):</w:t>
      </w:r>
    </w:p>
    <w:p w14:paraId="37EE474F" w14:textId="35FF0F99" w:rsidR="00F00528" w:rsidRDefault="00F00528" w:rsidP="00F00528">
      <w:r>
        <w:t>1.</w:t>
      </w:r>
      <w:r>
        <w:tab/>
        <w:t xml:space="preserve">Kotelna 0 m – </w:t>
      </w:r>
      <w:r w:rsidR="0043738E">
        <w:t>k</w:t>
      </w:r>
      <w:r>
        <w:t xml:space="preserve">řemelina (asi </w:t>
      </w:r>
      <w:r w:rsidR="004D5FD2">
        <w:t>2</w:t>
      </w:r>
      <w:r>
        <w:t>0</w:t>
      </w:r>
      <w:r w:rsidR="00C17916">
        <w:t xml:space="preserve"> </w:t>
      </w:r>
      <w:r>
        <w:t>m</w:t>
      </w:r>
      <w:r w:rsidR="000002E9" w:rsidRPr="004B5406">
        <w:rPr>
          <w:vertAlign w:val="superscript"/>
        </w:rPr>
        <w:t>2</w:t>
      </w:r>
      <w:r w:rsidR="000002E9">
        <w:t>; 3m</w:t>
      </w:r>
      <w:r w:rsidR="000002E9" w:rsidRPr="004B5406">
        <w:rPr>
          <w:vertAlign w:val="superscript"/>
        </w:rPr>
        <w:t>3</w:t>
      </w:r>
      <w:r>
        <w:t>)</w:t>
      </w:r>
    </w:p>
    <w:p w14:paraId="4B326F1A" w14:textId="763D38E4" w:rsidR="00F00528" w:rsidRDefault="00F00528" w:rsidP="00F00528">
      <w:r>
        <w:t>2.</w:t>
      </w:r>
      <w:r>
        <w:tab/>
        <w:t>Vodní hospodářství (galerka) – křemelina asi 30 m</w:t>
      </w:r>
      <w:r w:rsidR="00D95E1B">
        <w:t xml:space="preserve"> </w:t>
      </w:r>
      <w:r w:rsidR="00046476">
        <w:t>(pouze info,</w:t>
      </w:r>
      <w:r w:rsidR="00D95E1B">
        <w:t xml:space="preserve"> není součástí </w:t>
      </w:r>
      <w:r w:rsidR="00D95E1B" w:rsidRPr="00D95E1B">
        <w:rPr>
          <w:smallCaps/>
        </w:rPr>
        <w:t>díla</w:t>
      </w:r>
      <w:r w:rsidR="009B712E">
        <w:t>)</w:t>
      </w:r>
    </w:p>
    <w:p w14:paraId="68DD0445" w14:textId="0E925123" w:rsidR="00F00528" w:rsidRDefault="00F00528" w:rsidP="00F00528">
      <w:r>
        <w:t>3.</w:t>
      </w:r>
      <w:r>
        <w:tab/>
        <w:t>Tunel – rozvodna páry – křemelina asi 100</w:t>
      </w:r>
      <w:r w:rsidR="000D4879">
        <w:t xml:space="preserve"> </w:t>
      </w:r>
      <w:r>
        <w:t>m</w:t>
      </w:r>
      <w:r w:rsidR="00D95E1B">
        <w:t xml:space="preserve"> </w:t>
      </w:r>
      <w:r w:rsidR="00046476">
        <w:t>(pouze info,</w:t>
      </w:r>
      <w:r w:rsidR="00D95E1B">
        <w:t xml:space="preserve"> není součástí </w:t>
      </w:r>
      <w:r w:rsidR="00D95E1B" w:rsidRPr="005C72A8">
        <w:rPr>
          <w:smallCaps/>
        </w:rPr>
        <w:t>díla</w:t>
      </w:r>
      <w:r>
        <w:t>)</w:t>
      </w:r>
    </w:p>
    <w:p w14:paraId="01F9C461" w14:textId="6D8C9270" w:rsidR="00F00528" w:rsidRDefault="00F00528" w:rsidP="00F00528">
      <w:r>
        <w:t>4.</w:t>
      </w:r>
      <w:r>
        <w:tab/>
        <w:t>Zauhlovací mosty krytina a opláštění eternit (asi 300</w:t>
      </w:r>
      <w:r w:rsidR="005C72A8">
        <w:t>0</w:t>
      </w:r>
      <w:r w:rsidR="000D4879">
        <w:t xml:space="preserve"> </w:t>
      </w:r>
      <w:r>
        <w:t>m</w:t>
      </w:r>
      <w:r w:rsidR="005C72A8" w:rsidRPr="005C72A8">
        <w:rPr>
          <w:vertAlign w:val="superscript"/>
        </w:rPr>
        <w:t>2</w:t>
      </w:r>
      <w:r w:rsidR="005C72A8">
        <w:t>; 15 m</w:t>
      </w:r>
      <w:r w:rsidR="005C72A8" w:rsidRPr="005C72A8">
        <w:rPr>
          <w:vertAlign w:val="superscript"/>
        </w:rPr>
        <w:t>3</w:t>
      </w:r>
      <w:r>
        <w:t>)</w:t>
      </w:r>
    </w:p>
    <w:p w14:paraId="65EF73A2" w14:textId="24D23D22" w:rsidR="00F00528" w:rsidRDefault="00F00528" w:rsidP="00F00528">
      <w:r>
        <w:t>5.</w:t>
      </w:r>
      <w:r>
        <w:tab/>
        <w:t>Staré přírubové spoje na vzduchovodech a kouřovodech na K1</w:t>
      </w:r>
      <w:r w:rsidR="006B5EA0">
        <w:t xml:space="preserve"> (1 m</w:t>
      </w:r>
      <w:r w:rsidR="006B5EA0" w:rsidRPr="006B5EA0">
        <w:rPr>
          <w:vertAlign w:val="superscript"/>
        </w:rPr>
        <w:t>3</w:t>
      </w:r>
      <w:r w:rsidR="006B5EA0">
        <w:t>)</w:t>
      </w:r>
    </w:p>
    <w:p w14:paraId="2E34091D" w14:textId="0CB9E8DE" w:rsidR="00F00528" w:rsidRDefault="00F00528" w:rsidP="00F00528">
      <w:r>
        <w:t>6.</w:t>
      </w:r>
      <w:r>
        <w:tab/>
        <w:t>Provazce z azbestu – vyzdívky kotle K1</w:t>
      </w:r>
      <w:r w:rsidR="006B5EA0">
        <w:t xml:space="preserve"> (2 m</w:t>
      </w:r>
      <w:r w:rsidR="006B5EA0" w:rsidRPr="006B5EA0">
        <w:rPr>
          <w:vertAlign w:val="superscript"/>
        </w:rPr>
        <w:t>3</w:t>
      </w:r>
      <w:r w:rsidR="006B5EA0">
        <w:t>)</w:t>
      </w:r>
    </w:p>
    <w:p w14:paraId="1D4E604C" w14:textId="514B301D" w:rsidR="00F00528" w:rsidRDefault="00F00528" w:rsidP="00F00528">
      <w:r>
        <w:t>7.</w:t>
      </w:r>
      <w:r>
        <w:tab/>
        <w:t>Zbytky potrubí z křemelinového omazu na parovodech (mosty) a podzemní kanál</w:t>
      </w:r>
      <w:r w:rsidR="006B5EA0">
        <w:t xml:space="preserve"> (</w:t>
      </w:r>
      <w:r w:rsidR="00DE4B28">
        <w:t>pouze info,</w:t>
      </w:r>
      <w:r w:rsidR="006B5EA0">
        <w:t xml:space="preserve">není součástí </w:t>
      </w:r>
      <w:r w:rsidR="006B5EA0" w:rsidRPr="006B5EA0">
        <w:rPr>
          <w:smallCaps/>
        </w:rPr>
        <w:t>díla</w:t>
      </w:r>
      <w:r w:rsidR="006B5EA0">
        <w:t>)</w:t>
      </w:r>
    </w:p>
    <w:p w14:paraId="13A2DA97" w14:textId="77777777" w:rsidR="00ED7F06" w:rsidDel="004367D0" w:rsidRDefault="00F00528" w:rsidP="00F00528">
      <w:r>
        <w:t>8.</w:t>
      </w:r>
      <w:r>
        <w:tab/>
        <w:t xml:space="preserve">Rozvody vody do areálu </w:t>
      </w:r>
      <w:proofErr w:type="gramStart"/>
      <w:r>
        <w:t>Silon – v velkém</w:t>
      </w:r>
      <w:proofErr w:type="gramEnd"/>
      <w:r>
        <w:t xml:space="preserve"> rozsahu po rekonstrukci</w:t>
      </w:r>
      <w:r w:rsidR="006B5EA0">
        <w:t xml:space="preserve"> (</w:t>
      </w:r>
      <w:r w:rsidR="00DE4B28">
        <w:t xml:space="preserve">pouze info, </w:t>
      </w:r>
      <w:r w:rsidR="006B5EA0">
        <w:t xml:space="preserve">není součástí </w:t>
      </w:r>
      <w:r w:rsidR="006B5EA0" w:rsidRPr="006B5EA0">
        <w:rPr>
          <w:smallCaps/>
        </w:rPr>
        <w:t>díla</w:t>
      </w:r>
      <w:r w:rsidR="006B5EA0">
        <w:t>)</w:t>
      </w:r>
    </w:p>
    <w:p w14:paraId="6A15E3D5" w14:textId="7DDFF40F" w:rsidR="004367D0" w:rsidRDefault="004367D0" w:rsidP="00F00528">
      <w:r>
        <w:lastRenderedPageBreak/>
        <w:t xml:space="preserve">Pozn.: </w:t>
      </w:r>
      <w:r w:rsidR="007769B4">
        <w:t>k</w:t>
      </w:r>
      <w:r w:rsidR="007769B4" w:rsidRPr="007769B4">
        <w:t>řemelina</w:t>
      </w:r>
      <w:r w:rsidR="007769B4">
        <w:t xml:space="preserve"> je</w:t>
      </w:r>
      <w:r w:rsidR="007769B4" w:rsidRPr="007769B4">
        <w:t xml:space="preserve"> izolační stavební materiál používaný před 40 lety, který může obsahovat azbest.</w:t>
      </w:r>
    </w:p>
    <w:p w14:paraId="61289A38" w14:textId="77777777" w:rsidR="00CD6111" w:rsidRDefault="00CD6111" w:rsidP="00F00528"/>
    <w:p w14:paraId="77C35D81" w14:textId="3A146118" w:rsidR="00F00528" w:rsidRDefault="00BC4CBC" w:rsidP="00F00528">
      <w:r w:rsidRPr="008F07F1">
        <w:rPr>
          <w:noProof/>
        </w:rPr>
        <w:drawing>
          <wp:inline distT="0" distB="0" distL="0" distR="0" wp14:anchorId="3ADDBA6C" wp14:editId="1895D7C4">
            <wp:extent cx="6162675" cy="4550000"/>
            <wp:effectExtent l="0" t="0" r="0"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5530" cy="4552108"/>
                    </a:xfrm>
                    <a:prstGeom prst="rect">
                      <a:avLst/>
                    </a:prstGeom>
                    <a:noFill/>
                    <a:ln>
                      <a:noFill/>
                    </a:ln>
                  </pic:spPr>
                </pic:pic>
              </a:graphicData>
            </a:graphic>
          </wp:inline>
        </w:drawing>
      </w:r>
    </w:p>
    <w:p w14:paraId="2C47DD94" w14:textId="77777777" w:rsidR="00817A5F" w:rsidRDefault="00817A5F" w:rsidP="00817A5F">
      <w:pPr>
        <w:jc w:val="center"/>
      </w:pPr>
      <w:r>
        <w:t>Náčrt možného výskytu azbestu v areálu teplárny.</w:t>
      </w:r>
    </w:p>
    <w:p w14:paraId="5C0C3EEC" w14:textId="25344A04" w:rsidR="00817A5F" w:rsidRDefault="00817A5F" w:rsidP="00817A5F">
      <w:r>
        <w:t xml:space="preserve">Možný výskyt azbestu je třeba předpokládat v objektech a souborech </w:t>
      </w:r>
      <w:r w:rsidRPr="00817A5F">
        <w:rPr>
          <w:smallCaps/>
        </w:rPr>
        <w:t>díla</w:t>
      </w:r>
      <w:r>
        <w:t>: SO 04, SO 09, SO 11</w:t>
      </w:r>
      <w:r w:rsidR="00D43807">
        <w:t>,</w:t>
      </w:r>
      <w:r>
        <w:t xml:space="preserve"> DPS 02.1</w:t>
      </w:r>
      <w:r w:rsidR="00D43807">
        <w:t xml:space="preserve"> a DPS 03.1</w:t>
      </w:r>
      <w:r>
        <w:t>.</w:t>
      </w:r>
    </w:p>
    <w:p w14:paraId="10CC633F" w14:textId="1D4D7781" w:rsidR="00BC4CBC" w:rsidRPr="00ED7F06" w:rsidRDefault="00817A5F" w:rsidP="00817A5F">
      <w:r>
        <w:t xml:space="preserve">Požadavky na ochranu zdraví lidí při nakládání s azbestem, včetně odpadů obsahujících azbest, jsou obsaženy v Nařízení vlády č. </w:t>
      </w:r>
      <w:r w:rsidR="00891ECD">
        <w:t>361</w:t>
      </w:r>
      <w:r>
        <w:t>/200</w:t>
      </w:r>
      <w:r w:rsidR="00891ECD">
        <w:t>7</w:t>
      </w:r>
      <w:r>
        <w:t xml:space="preserve"> Sb., kterým se stanoví podmínky ochrany zdraví zaměstnanců při práci, ve znění pozdějších předpisů, a předpisech souvisejících</w:t>
      </w:r>
      <w:r w:rsidR="00D42DB0">
        <w:t xml:space="preserve"> </w:t>
      </w:r>
      <w:r w:rsidR="00EA068C">
        <w:t xml:space="preserve">včetně zřízení </w:t>
      </w:r>
      <w:r>
        <w:t>kontrolované</w:t>
      </w:r>
      <w:r w:rsidR="00EA068C">
        <w:t>ho</w:t>
      </w:r>
      <w:r>
        <w:t xml:space="preserve"> pásm</w:t>
      </w:r>
      <w:r w:rsidR="00EA068C">
        <w:t>a</w:t>
      </w:r>
      <w:r>
        <w:t xml:space="preserve">. Likvidace azbestu v </w:t>
      </w:r>
      <w:r w:rsidRPr="00817A5F">
        <w:rPr>
          <w:smallCaps/>
        </w:rPr>
        <w:t xml:space="preserve">dílem </w:t>
      </w:r>
      <w:r>
        <w:t>dotčených objektech a zařízeních bude prováděna dle platné legislativy</w:t>
      </w:r>
      <w:r w:rsidR="006D0333">
        <w:t xml:space="preserve"> a</w:t>
      </w:r>
      <w:r>
        <w:t xml:space="preserve"> je v rozsahu </w:t>
      </w:r>
      <w:r w:rsidRPr="00817A5F">
        <w:rPr>
          <w:smallCaps/>
        </w:rPr>
        <w:t>zhotovitele</w:t>
      </w:r>
      <w:r>
        <w:t>.</w:t>
      </w:r>
    </w:p>
    <w:p w14:paraId="14ECC50D" w14:textId="34692007" w:rsidR="009569FC" w:rsidRPr="00212EE3" w:rsidRDefault="003A0AF0" w:rsidP="003A0AF0">
      <w:pPr>
        <w:pStyle w:val="Nadpis2"/>
        <w:numPr>
          <w:ilvl w:val="0"/>
          <w:numId w:val="0"/>
        </w:numPr>
        <w:ind w:left="1134" w:hanging="1134"/>
      </w:pPr>
      <w:r w:rsidRPr="00212EE3">
        <w:t>1.5</w:t>
      </w:r>
      <w:r w:rsidRPr="00212EE3">
        <w:tab/>
      </w:r>
      <w:r w:rsidR="009569FC" w:rsidRPr="00212EE3">
        <w:t>Základní údaje o nových zařízeních</w:t>
      </w:r>
    </w:p>
    <w:p w14:paraId="5A503B8B" w14:textId="0AD54FF5" w:rsidR="009569FC" w:rsidRPr="00212EE3" w:rsidRDefault="003A0AF0" w:rsidP="003A0AF0">
      <w:pPr>
        <w:pStyle w:val="Nadpis3"/>
        <w:numPr>
          <w:ilvl w:val="0"/>
          <w:numId w:val="0"/>
        </w:numPr>
        <w:ind w:left="1134" w:hanging="1134"/>
      </w:pPr>
      <w:r w:rsidRPr="00212EE3">
        <w:t>1.5.1</w:t>
      </w:r>
      <w:r w:rsidRPr="00212EE3">
        <w:tab/>
      </w:r>
      <w:r w:rsidR="009569FC" w:rsidRPr="00212EE3">
        <w:t xml:space="preserve">Účel </w:t>
      </w:r>
      <w:r w:rsidR="005E687B" w:rsidRPr="00212EE3">
        <w:t>DÍLA</w:t>
      </w:r>
    </w:p>
    <w:p w14:paraId="21918894" w14:textId="6BB21123" w:rsidR="0055777B" w:rsidRPr="00212EE3" w:rsidRDefault="00B02F62" w:rsidP="00CA7D72">
      <w:r w:rsidRPr="00B02F62">
        <w:t xml:space="preserve">Účelem </w:t>
      </w:r>
      <w:r w:rsidR="00DF4A2A" w:rsidRPr="00DF4A2A">
        <w:rPr>
          <w:smallCaps/>
        </w:rPr>
        <w:t>díla</w:t>
      </w:r>
      <w:r w:rsidRPr="00DF4A2A">
        <w:rPr>
          <w:smallCaps/>
        </w:rPr>
        <w:t xml:space="preserve"> </w:t>
      </w:r>
      <w:r w:rsidRPr="00B02F62">
        <w:t>je provedením rekonstrukce stávajících kotlů K5 a K6 a související infrastruktury skladování, přípravy a transportu paliva nahradit stávající spalování hnědého uhlí v těchto kotlích spalováním biomasy a současně snížit úroveň znečištění ovzduší prostřednictvím snížení emisí CO, CO</w:t>
      </w:r>
      <w:r w:rsidRPr="00A71D90">
        <w:rPr>
          <w:vertAlign w:val="subscript"/>
        </w:rPr>
        <w:t>2</w:t>
      </w:r>
      <w:r w:rsidRPr="00B02F62">
        <w:t>, SO</w:t>
      </w:r>
      <w:r w:rsidRPr="00A71D90">
        <w:rPr>
          <w:vertAlign w:val="subscript"/>
        </w:rPr>
        <w:t>2</w:t>
      </w:r>
      <w:r w:rsidRPr="00B02F62">
        <w:t>, NO</w:t>
      </w:r>
      <w:r w:rsidRPr="00A71D90">
        <w:rPr>
          <w:vertAlign w:val="subscript"/>
        </w:rPr>
        <w:t>x</w:t>
      </w:r>
      <w:r w:rsidRPr="00B02F62">
        <w:t xml:space="preserve"> a tuhých znečišťujících látek v souladu s požadavky této </w:t>
      </w:r>
      <w:r w:rsidR="0026514D" w:rsidRPr="0026514D">
        <w:rPr>
          <w:smallCaps/>
        </w:rPr>
        <w:t xml:space="preserve">smlouvy </w:t>
      </w:r>
      <w:r w:rsidRPr="00B02F62">
        <w:t xml:space="preserve">a podmínkami stanovenými v Zákoně o ochraně ovzduší č. 201/2012 Sb. a </w:t>
      </w:r>
      <w:r w:rsidRPr="00B02F62">
        <w:lastRenderedPageBreak/>
        <w:t>navazující Vyhlášky č. 415/2012 Sb. Ministerstva životního prostředí, která stanovuje emisní limity a další podmínky provozování stacionárních zdrojů znečišťování ovzduší.</w:t>
      </w:r>
    </w:p>
    <w:p w14:paraId="6731535B" w14:textId="63BAA83E" w:rsidR="009569FC" w:rsidRPr="00212EE3" w:rsidRDefault="003A0AF0" w:rsidP="003A0AF0">
      <w:pPr>
        <w:pStyle w:val="Nadpis3"/>
        <w:numPr>
          <w:ilvl w:val="0"/>
          <w:numId w:val="0"/>
        </w:numPr>
        <w:ind w:left="1134" w:hanging="1134"/>
      </w:pPr>
      <w:r w:rsidRPr="00212EE3">
        <w:t>1.5.2</w:t>
      </w:r>
      <w:r w:rsidRPr="00212EE3">
        <w:tab/>
      </w:r>
      <w:r w:rsidR="00924936" w:rsidRPr="00212EE3">
        <w:t xml:space="preserve">Základní charakteristika </w:t>
      </w:r>
      <w:r w:rsidR="00924936" w:rsidRPr="00811BE6">
        <w:rPr>
          <w:caps w:val="0"/>
          <w:smallCaps/>
        </w:rPr>
        <w:t>díla</w:t>
      </w:r>
    </w:p>
    <w:p w14:paraId="3EE5888C" w14:textId="4D7D6F7E" w:rsidR="000C5EDA" w:rsidRPr="00212EE3" w:rsidRDefault="000C5EDA" w:rsidP="00CA7D72">
      <w:r w:rsidRPr="00212EE3">
        <w:rPr>
          <w:smallCaps/>
        </w:rPr>
        <w:t>dílo</w:t>
      </w:r>
      <w:r w:rsidRPr="00212EE3">
        <w:t xml:space="preserve"> řeší konverzi palivové základny </w:t>
      </w:r>
      <w:r w:rsidR="00D35E17">
        <w:t>T</w:t>
      </w:r>
      <w:r w:rsidRPr="00212EE3">
        <w:t>eplárny. Stávající uhelné kotle K5 a K6 budou upraveny tak, aby byly schopny spalovat výlučně dřevní biomasu</w:t>
      </w:r>
      <w:r w:rsidR="00D369A6" w:rsidRPr="00212EE3">
        <w:t xml:space="preserve"> vč. nezbytných úprav a doplnění souvisejících technologických řetězců </w:t>
      </w:r>
      <w:r w:rsidR="0080769A" w:rsidRPr="00212EE3">
        <w:t xml:space="preserve">na vstupní i výstupní straně kotlů, dotčených stavebních objektů </w:t>
      </w:r>
      <w:r w:rsidR="00D369A6" w:rsidRPr="00212EE3">
        <w:t>a dalších souvisejících systémů</w:t>
      </w:r>
      <w:r w:rsidR="0080769A" w:rsidRPr="00212EE3">
        <w:t>.</w:t>
      </w:r>
    </w:p>
    <w:p w14:paraId="06B43669" w14:textId="602B0E76" w:rsidR="000C5EDA" w:rsidRPr="00212EE3" w:rsidRDefault="000C5EDA" w:rsidP="00CA7D72">
      <w:r w:rsidRPr="00212EE3">
        <w:t>Současně bude postupně přeměněna stávající venkovní skládka uhlí na skladovací prostor pro dřevní biomasu se vším potřebný</w:t>
      </w:r>
      <w:r w:rsidR="00576BEA">
        <w:t>m</w:t>
      </w:r>
      <w:r w:rsidRPr="00212EE3">
        <w:t xml:space="preserve"> zařízením.</w:t>
      </w:r>
    </w:p>
    <w:p w14:paraId="4A97FB90" w14:textId="6ED6AEF7" w:rsidR="000C5EDA" w:rsidRPr="00212EE3" w:rsidRDefault="000C5EDA" w:rsidP="00CA7D72">
      <w:r w:rsidRPr="00212EE3">
        <w:t>Funkce zdroje zůstává beze změny</w:t>
      </w:r>
      <w:r w:rsidR="001D765F">
        <w:t>,</w:t>
      </w:r>
      <w:r w:rsidRPr="00212EE3">
        <w:t xml:space="preserve"> a to výroba páry o stávajících parametrech. Zdroj bude jako součást fiktivního bloku </w:t>
      </w:r>
      <w:r w:rsidR="00D35E17">
        <w:t>T</w:t>
      </w:r>
      <w:r w:rsidRPr="00212EE3">
        <w:t>eplárny nadále využíván pro poskytování podpůrných služeb ČEPS, a.s. Součástí stavby bude též demontáž demobilizovaného kotle K1.</w:t>
      </w:r>
    </w:p>
    <w:p w14:paraId="7D8450D4" w14:textId="45FDEC12" w:rsidR="000C5EDA" w:rsidRPr="00212EE3" w:rsidRDefault="0080769A" w:rsidP="00CA7D72">
      <w:r w:rsidRPr="00212EE3">
        <w:t xml:space="preserve">Blíže viz další kapitoly této </w:t>
      </w:r>
      <w:r w:rsidR="007F1AE3" w:rsidRPr="00212EE3">
        <w:t>P</w:t>
      </w:r>
      <w:r w:rsidRPr="00212EE3">
        <w:t xml:space="preserve">řílohy 1 </w:t>
      </w:r>
      <w:r w:rsidRPr="00212EE3">
        <w:rPr>
          <w:smallCaps/>
        </w:rPr>
        <w:t>smlouvy</w:t>
      </w:r>
      <w:r w:rsidRPr="00212EE3">
        <w:t>.</w:t>
      </w:r>
    </w:p>
    <w:p w14:paraId="59795D03" w14:textId="1EBA14BF" w:rsidR="00EC2563" w:rsidRPr="00212EE3" w:rsidRDefault="003A0AF0" w:rsidP="003A0AF0">
      <w:pPr>
        <w:pStyle w:val="Nadpis3"/>
        <w:numPr>
          <w:ilvl w:val="0"/>
          <w:numId w:val="0"/>
        </w:numPr>
        <w:ind w:left="1134" w:hanging="1134"/>
      </w:pPr>
      <w:r w:rsidRPr="00212EE3">
        <w:t>1.5.3</w:t>
      </w:r>
      <w:r w:rsidRPr="00212EE3">
        <w:tab/>
      </w:r>
      <w:r w:rsidR="00EC2563" w:rsidRPr="00212EE3">
        <w:t>Členění DÍLA (stavební, inženýrské objekty a provozní soubory)</w:t>
      </w:r>
    </w:p>
    <w:p w14:paraId="1FF231CE" w14:textId="2293EFF1" w:rsidR="00EC2563" w:rsidRPr="00212EE3" w:rsidRDefault="00EC2563" w:rsidP="009104C9">
      <w:r w:rsidRPr="00212EE3">
        <w:t xml:space="preserve">Stavební část </w:t>
      </w:r>
      <w:r w:rsidRPr="00212EE3">
        <w:rPr>
          <w:smallCaps/>
        </w:rPr>
        <w:t>díla</w:t>
      </w:r>
      <w:r w:rsidRPr="00212EE3">
        <w:t xml:space="preserve"> bude členěna na následující stavební objekty (SO) a inženýrské objekty (IO)</w:t>
      </w:r>
      <w:r w:rsidR="000949B6" w:rsidRPr="00212EE3">
        <w:t xml:space="preserve">. Technologická část </w:t>
      </w:r>
      <w:r w:rsidR="000949B6" w:rsidRPr="00212EE3">
        <w:rPr>
          <w:smallCaps/>
        </w:rPr>
        <w:t>díla</w:t>
      </w:r>
      <w:r w:rsidR="009A685E" w:rsidRPr="00212EE3">
        <w:t xml:space="preserve"> </w:t>
      </w:r>
      <w:r w:rsidR="000D2445" w:rsidRPr="00212EE3">
        <w:t xml:space="preserve">bude </w:t>
      </w:r>
      <w:r w:rsidR="001A59AA" w:rsidRPr="00212EE3">
        <w:t xml:space="preserve">členěna </w:t>
      </w:r>
      <w:r w:rsidR="000D2445" w:rsidRPr="00212EE3">
        <w:t>na provozní soubor</w:t>
      </w:r>
      <w:r w:rsidR="00B220B1" w:rsidRPr="00212EE3">
        <w:t>y (PS)</w:t>
      </w:r>
    </w:p>
    <w:p w14:paraId="65FC5A11" w14:textId="668F6D24" w:rsidR="00EC2563" w:rsidRPr="00212EE3" w:rsidRDefault="00EC2563" w:rsidP="009104C9">
      <w:r w:rsidRPr="00212EE3">
        <w:rPr>
          <w:smallCaps/>
        </w:rPr>
        <w:t>Zhotovitel</w:t>
      </w:r>
      <w:r w:rsidRPr="00212EE3">
        <w:t xml:space="preserve"> může navrhnout, tam, kde to bude vhodné, případné další rozčlenění SO, IO a PS na dílčí provozní soubory (DPS) a dílčí stavební, inženýrské objekty (DSO, DIO) nebo modifikaci navrženého členění </w:t>
      </w:r>
      <w:r w:rsidR="00EE603D" w:rsidRPr="00212EE3">
        <w:rPr>
          <w:smallCaps/>
        </w:rPr>
        <w:t>d</w:t>
      </w:r>
      <w:r w:rsidRPr="00212EE3">
        <w:rPr>
          <w:smallCaps/>
        </w:rPr>
        <w:t>íla</w:t>
      </w:r>
      <w:r w:rsidRPr="00212EE3">
        <w:t xml:space="preserve"> na SO, IO a PS za podmínky, že před použitím modifikovaného členění předloží navržené změny</w:t>
      </w:r>
      <w:r w:rsidRPr="00212EE3">
        <w:rPr>
          <w:smallCaps/>
        </w:rPr>
        <w:t xml:space="preserve"> </w:t>
      </w:r>
      <w:r w:rsidR="00EE603D" w:rsidRPr="00212EE3">
        <w:rPr>
          <w:smallCaps/>
        </w:rPr>
        <w:t>o</w:t>
      </w:r>
      <w:r w:rsidR="00CC65C3" w:rsidRPr="00212EE3">
        <w:rPr>
          <w:smallCaps/>
        </w:rPr>
        <w:t>bjednatel</w:t>
      </w:r>
      <w:r w:rsidRPr="00212EE3">
        <w:rPr>
          <w:smallCaps/>
        </w:rPr>
        <w:t xml:space="preserve">i </w:t>
      </w:r>
      <w:r w:rsidRPr="00212EE3">
        <w:t xml:space="preserve">ke schválení. </w:t>
      </w:r>
    </w:p>
    <w:p w14:paraId="1D1824AE" w14:textId="4ABA08C5" w:rsidR="00EC2563" w:rsidRPr="00212EE3" w:rsidRDefault="00EC2563" w:rsidP="00CA7D72">
      <w:r w:rsidRPr="00212EE3">
        <w:t xml:space="preserve">Stavební a Inženýrské objekty: </w:t>
      </w:r>
      <w:r w:rsidRPr="00212EE3">
        <w:tab/>
      </w:r>
      <w:r w:rsidRPr="00212EE3">
        <w:tab/>
      </w:r>
      <w:r w:rsidRPr="00212EE3">
        <w:tab/>
      </w:r>
      <w:r w:rsidRPr="00212EE3">
        <w:tab/>
      </w:r>
      <w:r w:rsidRPr="00212EE3">
        <w:tab/>
      </w:r>
      <w:r w:rsidRPr="00212EE3">
        <w:tab/>
      </w:r>
      <w:r w:rsidR="00505918" w:rsidRPr="00212EE3">
        <w:tab/>
      </w:r>
      <w:r w:rsidRPr="00212EE3">
        <w:t>KKS</w:t>
      </w:r>
    </w:p>
    <w:p w14:paraId="4243ED45" w14:textId="45CE95B6" w:rsidR="00EC2563" w:rsidRPr="00212EE3" w:rsidRDefault="00EC2563" w:rsidP="00CA7D72">
      <w:r w:rsidRPr="00212EE3">
        <w:t>Stavební – pozemní objekty (SO)</w:t>
      </w:r>
    </w:p>
    <w:p w14:paraId="42F24389" w14:textId="77777777" w:rsidR="00EC2563" w:rsidRPr="00212EE3" w:rsidRDefault="00EC2563" w:rsidP="00CA7D72">
      <w:r w:rsidRPr="00212EE3">
        <w:t>SO 01</w:t>
      </w:r>
      <w:r w:rsidRPr="00212EE3">
        <w:tab/>
      </w:r>
      <w:r w:rsidRPr="00212EE3">
        <w:tab/>
      </w:r>
      <w:r w:rsidRPr="00212EE3">
        <w:tab/>
        <w:t>nevyužito</w:t>
      </w:r>
    </w:p>
    <w:p w14:paraId="6315C5F2" w14:textId="77777777" w:rsidR="00EC2563" w:rsidRPr="00212EE3" w:rsidRDefault="00EC2563" w:rsidP="00CA7D72">
      <w:r w:rsidRPr="00212EE3">
        <w:t>SO 02</w:t>
      </w:r>
      <w:r w:rsidRPr="00212EE3">
        <w:tab/>
      </w:r>
      <w:r w:rsidRPr="00212EE3">
        <w:tab/>
      </w:r>
      <w:r w:rsidRPr="00212EE3">
        <w:tab/>
        <w:t>nevyužito</w:t>
      </w:r>
    </w:p>
    <w:p w14:paraId="5557B353" w14:textId="207F51AF" w:rsidR="00EC2563" w:rsidRPr="00212EE3" w:rsidRDefault="00EC2563" w:rsidP="00CA7D72">
      <w:r w:rsidRPr="00212EE3">
        <w:t>SO 03</w:t>
      </w:r>
      <w:r w:rsidRPr="00212EE3">
        <w:tab/>
      </w:r>
      <w:r w:rsidRPr="00212EE3">
        <w:tab/>
      </w:r>
      <w:r w:rsidRPr="00212EE3">
        <w:tab/>
        <w:t>Oprava stávajícího zděného komínu</w:t>
      </w:r>
      <w:r w:rsidRPr="00212EE3">
        <w:tab/>
      </w:r>
      <w:r w:rsidRPr="00212EE3">
        <w:tab/>
      </w:r>
      <w:r w:rsidRPr="00212EE3">
        <w:tab/>
      </w:r>
      <w:r w:rsidRPr="00212EE3">
        <w:tab/>
      </w:r>
      <w:r w:rsidR="00822D49" w:rsidRPr="00212EE3">
        <w:t>UHN</w:t>
      </w:r>
    </w:p>
    <w:p w14:paraId="20874BE6" w14:textId="1EE3B40E" w:rsidR="00EC2563" w:rsidRPr="00212EE3" w:rsidRDefault="00EC2563" w:rsidP="00CA7D72">
      <w:r w:rsidRPr="00212EE3">
        <w:t>SO 04</w:t>
      </w:r>
      <w:r w:rsidRPr="00212EE3">
        <w:tab/>
      </w:r>
      <w:r w:rsidRPr="00212EE3">
        <w:tab/>
      </w:r>
      <w:r w:rsidRPr="00212EE3">
        <w:tab/>
        <w:t>Úpravy ve stávající kotelně</w:t>
      </w:r>
      <w:r w:rsidRPr="00212EE3">
        <w:tab/>
      </w:r>
      <w:r w:rsidRPr="00212EE3">
        <w:tab/>
      </w:r>
      <w:r w:rsidRPr="00212EE3">
        <w:tab/>
      </w:r>
      <w:r w:rsidRPr="00212EE3">
        <w:tab/>
      </w:r>
      <w:r w:rsidRPr="00212EE3">
        <w:tab/>
      </w:r>
      <w:r w:rsidR="00822D49" w:rsidRPr="00212EE3">
        <w:t>UH_</w:t>
      </w:r>
    </w:p>
    <w:p w14:paraId="01777ABE" w14:textId="77777777" w:rsidR="00EC2563" w:rsidRPr="00212EE3" w:rsidRDefault="00EC2563" w:rsidP="00CA7D72">
      <w:r w:rsidRPr="00212EE3">
        <w:t>SO 05</w:t>
      </w:r>
      <w:r w:rsidRPr="00212EE3">
        <w:tab/>
      </w:r>
      <w:r w:rsidRPr="00212EE3">
        <w:tab/>
      </w:r>
      <w:r w:rsidRPr="00212EE3">
        <w:tab/>
        <w:t>nevyužito</w:t>
      </w:r>
    </w:p>
    <w:p w14:paraId="5FAC89BD" w14:textId="77777777" w:rsidR="00EC2563" w:rsidRPr="00212EE3" w:rsidRDefault="00EC2563" w:rsidP="00CA7D72">
      <w:r w:rsidRPr="00212EE3">
        <w:t>SO 06</w:t>
      </w:r>
      <w:r w:rsidRPr="00212EE3">
        <w:tab/>
      </w:r>
      <w:r w:rsidRPr="00212EE3">
        <w:tab/>
      </w:r>
      <w:r w:rsidRPr="00212EE3">
        <w:tab/>
        <w:t>nevyužito</w:t>
      </w:r>
    </w:p>
    <w:p w14:paraId="792CF2C5" w14:textId="3D848661" w:rsidR="00EC2563" w:rsidRPr="00212EE3" w:rsidRDefault="00EC2563" w:rsidP="00CA7D72">
      <w:r w:rsidRPr="00212EE3">
        <w:t>SO 07</w:t>
      </w:r>
      <w:r w:rsidRPr="00212EE3">
        <w:tab/>
      </w:r>
      <w:r w:rsidRPr="00212EE3">
        <w:tab/>
      </w:r>
      <w:r w:rsidRPr="00212EE3">
        <w:tab/>
        <w:t>Skládka biomasy</w:t>
      </w:r>
      <w:r w:rsidRPr="00212EE3">
        <w:tab/>
      </w:r>
      <w:r w:rsidRPr="00212EE3">
        <w:tab/>
      </w:r>
      <w:r w:rsidRPr="00212EE3">
        <w:tab/>
      </w:r>
      <w:r w:rsidRPr="00212EE3">
        <w:tab/>
      </w:r>
      <w:r w:rsidRPr="00212EE3">
        <w:tab/>
      </w:r>
      <w:r w:rsidRPr="00212EE3">
        <w:tab/>
        <w:t>UEB</w:t>
      </w:r>
    </w:p>
    <w:p w14:paraId="4C6A7670" w14:textId="2023FD73" w:rsidR="00EC2563" w:rsidRPr="00212EE3" w:rsidRDefault="00EC2563" w:rsidP="00CA7D72">
      <w:r w:rsidRPr="00212EE3">
        <w:t>SO 08</w:t>
      </w:r>
      <w:r w:rsidRPr="00212EE3">
        <w:tab/>
      </w:r>
      <w:r w:rsidRPr="00212EE3">
        <w:tab/>
      </w:r>
      <w:r w:rsidRPr="00212EE3">
        <w:tab/>
        <w:t>Silniční váha</w:t>
      </w:r>
      <w:r w:rsidRPr="00212EE3">
        <w:tab/>
      </w:r>
      <w:r w:rsidRPr="00212EE3">
        <w:tab/>
      </w:r>
      <w:r w:rsidRPr="00212EE3">
        <w:tab/>
      </w:r>
      <w:r w:rsidRPr="00212EE3">
        <w:tab/>
      </w:r>
      <w:r w:rsidRPr="00212EE3">
        <w:tab/>
      </w:r>
      <w:r w:rsidRPr="00212EE3">
        <w:tab/>
      </w:r>
      <w:r w:rsidRPr="00212EE3">
        <w:tab/>
        <w:t>UEX</w:t>
      </w:r>
    </w:p>
    <w:p w14:paraId="2B4E7EBB" w14:textId="1FBEDFD3" w:rsidR="00EC2563" w:rsidRPr="00212EE3" w:rsidRDefault="00EC2563" w:rsidP="00CA7D72">
      <w:r w:rsidRPr="00212EE3">
        <w:t>SO 09</w:t>
      </w:r>
      <w:r w:rsidRPr="00212EE3">
        <w:tab/>
      </w:r>
      <w:r w:rsidRPr="00212EE3">
        <w:tab/>
      </w:r>
      <w:r w:rsidRPr="00212EE3">
        <w:tab/>
        <w:t>Oprava obálky pasových doprav</w:t>
      </w:r>
      <w:r w:rsidRPr="00212EE3">
        <w:tab/>
      </w:r>
      <w:r w:rsidRPr="00212EE3">
        <w:tab/>
      </w:r>
      <w:r w:rsidRPr="00212EE3">
        <w:tab/>
      </w:r>
      <w:r w:rsidRPr="00212EE3">
        <w:tab/>
        <w:t>UED</w:t>
      </w:r>
    </w:p>
    <w:p w14:paraId="7D608FD1" w14:textId="789D5A38" w:rsidR="00EC2563" w:rsidRPr="0026514D" w:rsidRDefault="00EC2563" w:rsidP="00CA7D72">
      <w:r w:rsidRPr="0026514D">
        <w:t>SO 10</w:t>
      </w:r>
      <w:r w:rsidRPr="0026514D">
        <w:tab/>
      </w:r>
      <w:r w:rsidRPr="0026514D">
        <w:tab/>
      </w:r>
      <w:r w:rsidRPr="0026514D">
        <w:tab/>
        <w:t>Rekonstrukce objektu velína zauhlování</w:t>
      </w:r>
      <w:r w:rsidRPr="0026514D">
        <w:tab/>
      </w:r>
      <w:r w:rsidRPr="0026514D">
        <w:tab/>
      </w:r>
      <w:r w:rsidRPr="0026514D">
        <w:tab/>
      </w:r>
      <w:r w:rsidR="008F3523" w:rsidRPr="0026514D">
        <w:t>UCE</w:t>
      </w:r>
    </w:p>
    <w:p w14:paraId="3E7DA548" w14:textId="7175D20E" w:rsidR="006C5C5D" w:rsidRPr="00212EE3" w:rsidRDefault="006C5C5D" w:rsidP="00CA7D72">
      <w:r w:rsidRPr="00212EE3">
        <w:t>SO 11</w:t>
      </w:r>
      <w:r w:rsidRPr="00212EE3">
        <w:tab/>
      </w:r>
      <w:r w:rsidRPr="00212EE3">
        <w:tab/>
      </w:r>
      <w:r w:rsidRPr="00212EE3">
        <w:tab/>
        <w:t>Rekonstrukce objektu rozvodny zauhlování</w:t>
      </w:r>
      <w:r w:rsidRPr="00212EE3">
        <w:tab/>
      </w:r>
      <w:r w:rsidRPr="00212EE3">
        <w:tab/>
      </w:r>
      <w:r w:rsidRPr="00212EE3">
        <w:tab/>
      </w:r>
      <w:r w:rsidR="000121BA" w:rsidRPr="00212EE3">
        <w:t>UB_</w:t>
      </w:r>
    </w:p>
    <w:p w14:paraId="753A7E70" w14:textId="479B1BDE" w:rsidR="006C5C5D" w:rsidRPr="00212EE3" w:rsidRDefault="006C5C5D" w:rsidP="00CA7D72">
      <w:r w:rsidRPr="00212EE3">
        <w:t>SO 12</w:t>
      </w:r>
      <w:r w:rsidRPr="00212EE3">
        <w:tab/>
      </w:r>
      <w:r w:rsidRPr="00212EE3">
        <w:tab/>
      </w:r>
      <w:r w:rsidRPr="00212EE3">
        <w:tab/>
        <w:t>Nový velín kotlů K5 a K6</w:t>
      </w:r>
      <w:r w:rsidRPr="00212EE3">
        <w:tab/>
      </w:r>
      <w:r w:rsidRPr="00212EE3">
        <w:tab/>
      </w:r>
      <w:r w:rsidRPr="00212EE3">
        <w:tab/>
      </w:r>
      <w:r w:rsidRPr="00212EE3">
        <w:tab/>
      </w:r>
      <w:r w:rsidRPr="00212EE3">
        <w:tab/>
        <w:t>UC</w:t>
      </w:r>
      <w:r w:rsidR="00564088" w:rsidRPr="00212EE3">
        <w:t>_</w:t>
      </w:r>
    </w:p>
    <w:p w14:paraId="4E504B65" w14:textId="3C7E84FC" w:rsidR="009D3043" w:rsidRPr="00212EE3" w:rsidRDefault="006C5C5D" w:rsidP="00CA7D72">
      <w:pPr>
        <w:rPr>
          <w:rFonts w:cs="Times New Roman"/>
        </w:rPr>
      </w:pPr>
      <w:r w:rsidRPr="00212EE3">
        <w:t>SO 13</w:t>
      </w:r>
      <w:r w:rsidRPr="00212EE3">
        <w:tab/>
      </w:r>
      <w:r w:rsidRPr="00212EE3">
        <w:tab/>
      </w:r>
      <w:r w:rsidRPr="00212EE3">
        <w:tab/>
        <w:t>Demolice odpopílkovací věže</w:t>
      </w:r>
      <w:r w:rsidR="00A01D39">
        <w:t xml:space="preserve"> vč. </w:t>
      </w:r>
      <w:r w:rsidR="00E277D6">
        <w:t>j</w:t>
      </w:r>
      <w:r w:rsidR="00A01D39">
        <w:t>ejího dopravníku</w:t>
      </w:r>
      <w:r w:rsidR="00E40B68">
        <w:tab/>
      </w:r>
      <w:r w:rsidRPr="00212EE3">
        <w:tab/>
        <w:t>UET</w:t>
      </w:r>
    </w:p>
    <w:p w14:paraId="57D4D912" w14:textId="77777777" w:rsidR="00B91750" w:rsidRDefault="00B91750" w:rsidP="00B91750">
      <w:r>
        <w:t>SO 14</w:t>
      </w:r>
      <w:r>
        <w:tab/>
      </w:r>
      <w:r>
        <w:tab/>
      </w:r>
      <w:r>
        <w:tab/>
        <w:t>Rekonstrukce objektu garáže buldozerů</w:t>
      </w:r>
      <w:r>
        <w:tab/>
      </w:r>
      <w:r>
        <w:tab/>
      </w:r>
      <w:r>
        <w:tab/>
        <w:t>UYQ</w:t>
      </w:r>
    </w:p>
    <w:p w14:paraId="3764B1BE" w14:textId="77777777" w:rsidR="00B91750" w:rsidRDefault="00B91750" w:rsidP="00B91750">
      <w:r>
        <w:t>SO 15</w:t>
      </w:r>
      <w:r>
        <w:tab/>
      </w:r>
      <w:r>
        <w:tab/>
      </w:r>
      <w:r>
        <w:tab/>
        <w:t>Rekonstrukce schodišťové zauhlovací věže</w:t>
      </w:r>
      <w:r>
        <w:tab/>
      </w:r>
      <w:r>
        <w:tab/>
      </w:r>
      <w:r>
        <w:tab/>
        <w:t>UEF</w:t>
      </w:r>
    </w:p>
    <w:p w14:paraId="7C7A347E" w14:textId="1F5FC065" w:rsidR="00EC2563" w:rsidRPr="00212EE3" w:rsidRDefault="00EC2563" w:rsidP="00B91750">
      <w:r w:rsidRPr="00212EE3">
        <w:t>SO 16</w:t>
      </w:r>
      <w:r w:rsidRPr="00212EE3">
        <w:tab/>
      </w:r>
      <w:r w:rsidRPr="00212EE3">
        <w:tab/>
      </w:r>
      <w:r w:rsidRPr="00212EE3">
        <w:tab/>
        <w:t>Příjezdová komunikace</w:t>
      </w:r>
      <w:r w:rsidRPr="00212EE3">
        <w:tab/>
      </w:r>
      <w:r w:rsidRPr="00212EE3">
        <w:tab/>
      </w:r>
      <w:r w:rsidRPr="00212EE3">
        <w:tab/>
      </w:r>
      <w:r w:rsidRPr="00212EE3">
        <w:tab/>
      </w:r>
      <w:r w:rsidRPr="00212EE3">
        <w:tab/>
        <w:t>UZA</w:t>
      </w:r>
    </w:p>
    <w:p w14:paraId="773CB171" w14:textId="77777777" w:rsidR="00EC2563" w:rsidRPr="00212EE3" w:rsidRDefault="00EC2563" w:rsidP="00CA7D72"/>
    <w:p w14:paraId="6E703D00" w14:textId="77777777" w:rsidR="00EC2563" w:rsidRPr="00212EE3" w:rsidRDefault="00EC2563" w:rsidP="00B91750">
      <w:pPr>
        <w:keepNext/>
      </w:pPr>
      <w:r w:rsidRPr="00212EE3">
        <w:t>Inženýrské objekty – stavby (IO)</w:t>
      </w:r>
    </w:p>
    <w:p w14:paraId="62E11A11" w14:textId="4C34060B" w:rsidR="00EC2563" w:rsidRPr="00212EE3" w:rsidRDefault="00EC2563" w:rsidP="00CA7D72">
      <w:r w:rsidRPr="00212EE3">
        <w:t>IO 01</w:t>
      </w:r>
      <w:r w:rsidRPr="00212EE3">
        <w:tab/>
      </w:r>
      <w:r w:rsidRPr="00212EE3">
        <w:tab/>
      </w:r>
      <w:r w:rsidRPr="00212EE3">
        <w:tab/>
        <w:t>Přeložky sítí, nové inženýrské sítě, přípojky</w:t>
      </w:r>
      <w:r w:rsidRPr="00212EE3">
        <w:tab/>
      </w:r>
      <w:r w:rsidRPr="00212EE3">
        <w:tab/>
      </w:r>
      <w:r w:rsidRPr="00212EE3">
        <w:tab/>
      </w:r>
      <w:r w:rsidR="000121BA" w:rsidRPr="00212EE3">
        <w:t>UZX</w:t>
      </w:r>
    </w:p>
    <w:p w14:paraId="70B1DBC2" w14:textId="0D44E1B6" w:rsidR="00EC2563" w:rsidRPr="00212EE3" w:rsidRDefault="00EC2563" w:rsidP="00CA7D72">
      <w:r w:rsidRPr="00212EE3">
        <w:t>IO 02</w:t>
      </w:r>
      <w:r w:rsidRPr="00212EE3">
        <w:tab/>
      </w:r>
      <w:r w:rsidRPr="00212EE3">
        <w:tab/>
      </w:r>
      <w:r w:rsidRPr="00212EE3">
        <w:tab/>
        <w:t>Konstrukce nadzemních vedení</w:t>
      </w:r>
      <w:r w:rsidRPr="00212EE3">
        <w:tab/>
      </w:r>
      <w:r w:rsidRPr="00212EE3">
        <w:tab/>
      </w:r>
      <w:r w:rsidRPr="00212EE3">
        <w:tab/>
      </w:r>
      <w:r w:rsidRPr="00212EE3">
        <w:tab/>
        <w:t>UXY</w:t>
      </w:r>
    </w:p>
    <w:p w14:paraId="72489CA8" w14:textId="02D8B69B" w:rsidR="00EC2563" w:rsidRPr="00212EE3" w:rsidRDefault="00EC2563" w:rsidP="00CA7D72">
      <w:r w:rsidRPr="00212EE3">
        <w:t>IO 03</w:t>
      </w:r>
      <w:r w:rsidRPr="00212EE3">
        <w:tab/>
      </w:r>
      <w:r w:rsidRPr="00212EE3">
        <w:tab/>
      </w:r>
      <w:r w:rsidRPr="00212EE3">
        <w:tab/>
        <w:t>Úpravy venkovního osvětlení</w:t>
      </w:r>
      <w:r w:rsidRPr="00212EE3">
        <w:tab/>
      </w:r>
      <w:r w:rsidRPr="00212EE3">
        <w:tab/>
      </w:r>
      <w:r w:rsidRPr="00212EE3">
        <w:tab/>
      </w:r>
      <w:r w:rsidRPr="00212EE3">
        <w:tab/>
      </w:r>
      <w:r w:rsidRPr="00212EE3">
        <w:tab/>
      </w:r>
      <w:r w:rsidR="000121BA" w:rsidRPr="00212EE3">
        <w:t>UBL</w:t>
      </w:r>
    </w:p>
    <w:p w14:paraId="66AECA8C" w14:textId="2693CCB3" w:rsidR="00EC2563" w:rsidRPr="00212EE3" w:rsidRDefault="00EC2563" w:rsidP="00CA7D72">
      <w:r w:rsidRPr="00212EE3">
        <w:t>IO 04</w:t>
      </w:r>
      <w:r w:rsidRPr="00212EE3">
        <w:tab/>
      </w:r>
      <w:r w:rsidRPr="00212EE3">
        <w:tab/>
      </w:r>
      <w:r w:rsidRPr="00212EE3">
        <w:tab/>
        <w:t>Nové komunikace a zpevněné plochy</w:t>
      </w:r>
      <w:r w:rsidRPr="00212EE3">
        <w:tab/>
      </w:r>
      <w:r w:rsidRPr="00212EE3">
        <w:tab/>
      </w:r>
      <w:r w:rsidRPr="00212EE3">
        <w:tab/>
        <w:t>UZA</w:t>
      </w:r>
    </w:p>
    <w:p w14:paraId="5A9D3DE4" w14:textId="0F20B0BE" w:rsidR="00EC2563" w:rsidRPr="00212EE3" w:rsidRDefault="00EC2563" w:rsidP="00CA7D72">
      <w:r w:rsidRPr="00212EE3">
        <w:t>IO 05</w:t>
      </w:r>
      <w:r w:rsidRPr="00212EE3">
        <w:tab/>
      </w:r>
      <w:r w:rsidRPr="00212EE3">
        <w:tab/>
      </w:r>
      <w:r w:rsidRPr="00212EE3">
        <w:tab/>
        <w:t>Terénní a sadové úpravy</w:t>
      </w:r>
      <w:r w:rsidRPr="00212EE3">
        <w:tab/>
      </w:r>
      <w:r w:rsidRPr="00212EE3">
        <w:tab/>
      </w:r>
      <w:r w:rsidRPr="00212EE3">
        <w:tab/>
      </w:r>
      <w:r w:rsidRPr="00212EE3">
        <w:tab/>
      </w:r>
      <w:r w:rsidRPr="00212EE3">
        <w:tab/>
        <w:t>UZC</w:t>
      </w:r>
    </w:p>
    <w:p w14:paraId="5D5C3648" w14:textId="742927F6" w:rsidR="00EC2563" w:rsidRPr="00212EE3" w:rsidRDefault="00EC2563" w:rsidP="00CA7D72">
      <w:r w:rsidRPr="00212EE3">
        <w:t>IO 06</w:t>
      </w:r>
      <w:r w:rsidRPr="00212EE3">
        <w:tab/>
      </w:r>
      <w:r w:rsidRPr="00212EE3">
        <w:tab/>
      </w:r>
      <w:r w:rsidRPr="00212EE3">
        <w:tab/>
        <w:t>Úpravy vnější uzemňovací sítě</w:t>
      </w:r>
      <w:r w:rsidRPr="00212EE3">
        <w:tab/>
      </w:r>
      <w:r w:rsidRPr="00212EE3">
        <w:tab/>
      </w:r>
      <w:r w:rsidRPr="00212EE3">
        <w:tab/>
      </w:r>
      <w:r w:rsidRPr="00212EE3">
        <w:tab/>
        <w:t>UBX</w:t>
      </w:r>
    </w:p>
    <w:p w14:paraId="36237C42" w14:textId="69EEF862" w:rsidR="00736571" w:rsidRPr="00212EE3" w:rsidRDefault="00736571" w:rsidP="00CA7D72">
      <w:r w:rsidRPr="00212EE3">
        <w:t>IO 07</w:t>
      </w:r>
      <w:r w:rsidRPr="00212EE3">
        <w:tab/>
      </w:r>
      <w:r w:rsidRPr="00212EE3">
        <w:tab/>
      </w:r>
      <w:r w:rsidRPr="00212EE3">
        <w:tab/>
        <w:t>Zkrácení železniční vlečky</w:t>
      </w:r>
      <w:r w:rsidRPr="00212EE3">
        <w:tab/>
      </w:r>
      <w:r w:rsidRPr="00212EE3">
        <w:tab/>
      </w:r>
      <w:r w:rsidRPr="00212EE3">
        <w:tab/>
      </w:r>
      <w:r w:rsidRPr="00212EE3">
        <w:tab/>
      </w:r>
      <w:r w:rsidRPr="00212EE3">
        <w:tab/>
        <w:t>UZE</w:t>
      </w:r>
    </w:p>
    <w:p w14:paraId="5CC721ED" w14:textId="0FBBB6B9" w:rsidR="00E573FF" w:rsidRPr="00212EE3" w:rsidRDefault="00E573FF" w:rsidP="00CA7D72">
      <w:r w:rsidRPr="00212EE3">
        <w:t>IO 08</w:t>
      </w:r>
      <w:r w:rsidRPr="00212EE3">
        <w:tab/>
      </w:r>
      <w:r w:rsidRPr="00212EE3">
        <w:tab/>
      </w:r>
      <w:r w:rsidRPr="00212EE3">
        <w:tab/>
        <w:t>Elektrická požární signalizace (EPS)</w:t>
      </w:r>
      <w:r w:rsidRPr="00212EE3">
        <w:tab/>
      </w:r>
      <w:r w:rsidRPr="00212EE3">
        <w:tab/>
      </w:r>
      <w:r w:rsidRPr="00212EE3">
        <w:tab/>
      </w:r>
      <w:r w:rsidR="00C32C12" w:rsidRPr="00212EE3">
        <w:t>UBY</w:t>
      </w:r>
    </w:p>
    <w:p w14:paraId="24223890" w14:textId="0C58E435" w:rsidR="00EC2563" w:rsidRPr="00212EE3" w:rsidRDefault="00EC2563" w:rsidP="00CA7D72">
      <w:r w:rsidRPr="00212EE3">
        <w:t xml:space="preserve">Členění těchto SO a IO bude v průběhu zpracování </w:t>
      </w:r>
      <w:r w:rsidRPr="00212EE3">
        <w:rPr>
          <w:smallCaps/>
        </w:rPr>
        <w:t xml:space="preserve">projektové dokumentace </w:t>
      </w:r>
      <w:r w:rsidR="000F57AB" w:rsidRPr="00212EE3">
        <w:rPr>
          <w:smallCaps/>
        </w:rPr>
        <w:t>pro provádění stavby</w:t>
      </w:r>
      <w:r w:rsidR="000F57AB" w:rsidRPr="00212EE3">
        <w:t xml:space="preserve"> </w:t>
      </w:r>
      <w:r w:rsidRPr="00212EE3">
        <w:t>dle potřeby rozšířeno na dílčí stavební objekty, případně dále na podobjekty (dílčí stavební objekty) podle konkrétních jednotlivých účelových a funkčních hledisek řešených prostor a problematik.</w:t>
      </w:r>
    </w:p>
    <w:p w14:paraId="4FE0BF42" w14:textId="77777777" w:rsidR="00EC2563" w:rsidRPr="00212EE3" w:rsidRDefault="00EC2563" w:rsidP="00CA7D72"/>
    <w:p w14:paraId="7C1623BC" w14:textId="6D449139" w:rsidR="00EC2563" w:rsidRPr="00212EE3" w:rsidRDefault="00EC2563" w:rsidP="00CA7D72">
      <w:r w:rsidRPr="00212EE3">
        <w:t>Provozní soubory</w:t>
      </w:r>
      <w:r w:rsidR="00DE6EED" w:rsidRPr="00212EE3">
        <w:t xml:space="preserve"> (PS)</w:t>
      </w:r>
      <w:r w:rsidRPr="00212EE3">
        <w:t xml:space="preserve">: </w:t>
      </w:r>
      <w:r w:rsidRPr="00212EE3">
        <w:tab/>
      </w:r>
      <w:r w:rsidRPr="00212EE3">
        <w:tab/>
      </w:r>
      <w:r w:rsidRPr="00212EE3">
        <w:tab/>
      </w:r>
      <w:r w:rsidRPr="00212EE3">
        <w:tab/>
      </w:r>
      <w:r w:rsidRPr="00212EE3">
        <w:tab/>
      </w:r>
      <w:r w:rsidRPr="00212EE3">
        <w:tab/>
      </w:r>
      <w:r w:rsidRPr="00212EE3">
        <w:tab/>
      </w:r>
      <w:r w:rsidRPr="00212EE3">
        <w:tab/>
      </w:r>
      <w:r w:rsidRPr="00212EE3">
        <w:tab/>
        <w:t>KKS</w:t>
      </w:r>
    </w:p>
    <w:p w14:paraId="7865DE8D" w14:textId="5855564C" w:rsidR="00EC2563" w:rsidRPr="00212EE3" w:rsidRDefault="00EC2563" w:rsidP="00CA7D72">
      <w:r w:rsidRPr="00212EE3">
        <w:t>PS 01</w:t>
      </w:r>
      <w:r w:rsidRPr="00212EE3">
        <w:tab/>
      </w:r>
      <w:r w:rsidRPr="00212EE3">
        <w:tab/>
      </w:r>
      <w:r w:rsidRPr="00212EE3">
        <w:tab/>
      </w:r>
      <w:r w:rsidR="00BD64E8" w:rsidRPr="00212EE3">
        <w:t>Neu</w:t>
      </w:r>
      <w:r w:rsidR="00515970" w:rsidRPr="00212EE3">
        <w:t>využito</w:t>
      </w:r>
    </w:p>
    <w:p w14:paraId="7717BFC7" w14:textId="77777777" w:rsidR="00EC2563" w:rsidRPr="00212EE3" w:rsidRDefault="00EC2563" w:rsidP="00CA7D72">
      <w:r w:rsidRPr="00212EE3">
        <w:t>PS 02</w:t>
      </w:r>
      <w:r w:rsidRPr="00212EE3">
        <w:tab/>
      </w:r>
      <w:r w:rsidRPr="00212EE3">
        <w:tab/>
      </w:r>
      <w:r w:rsidRPr="00212EE3">
        <w:tab/>
        <w:t>Kotelna K1, K5, K6</w:t>
      </w:r>
      <w:r w:rsidRPr="00212EE3">
        <w:tab/>
      </w:r>
      <w:r w:rsidRPr="00212EE3">
        <w:tab/>
      </w:r>
      <w:r w:rsidRPr="00212EE3">
        <w:tab/>
      </w:r>
      <w:r w:rsidRPr="00212EE3">
        <w:tab/>
      </w:r>
      <w:r w:rsidRPr="00212EE3">
        <w:tab/>
      </w:r>
      <w:r w:rsidRPr="00212EE3">
        <w:tab/>
      </w:r>
      <w:r w:rsidRPr="00212EE3">
        <w:tab/>
        <w:t>H__</w:t>
      </w:r>
    </w:p>
    <w:p w14:paraId="65253F89" w14:textId="77777777" w:rsidR="00EC2563" w:rsidRPr="00212EE3" w:rsidRDefault="00EC2563" w:rsidP="00CA7D72">
      <w:r w:rsidRPr="00212EE3">
        <w:tab/>
        <w:t>DPS 02.1</w:t>
      </w:r>
      <w:r w:rsidRPr="00212EE3">
        <w:tab/>
        <w:t>Kotel K1 – demontáž</w:t>
      </w:r>
    </w:p>
    <w:p w14:paraId="6103498D" w14:textId="77777777" w:rsidR="00EC2563" w:rsidRPr="00212EE3" w:rsidRDefault="00EC2563" w:rsidP="00CA7D72">
      <w:r w:rsidRPr="00212EE3">
        <w:tab/>
        <w:t>DPS 02.2</w:t>
      </w:r>
      <w:r w:rsidRPr="00212EE3">
        <w:tab/>
        <w:t>Kotel K5 – úprava</w:t>
      </w:r>
    </w:p>
    <w:p w14:paraId="56299DCF" w14:textId="6BD396CB" w:rsidR="00EC2563" w:rsidRPr="00212EE3" w:rsidRDefault="00EC2563" w:rsidP="00CA7D72">
      <w:r w:rsidRPr="00212EE3">
        <w:tab/>
        <w:t>DPS 02.3</w:t>
      </w:r>
      <w:r w:rsidRPr="00212EE3">
        <w:tab/>
        <w:t>Kotel K6 – úprava</w:t>
      </w:r>
    </w:p>
    <w:p w14:paraId="2F4CC9BB" w14:textId="2DAF62CC" w:rsidR="00717FAA" w:rsidRPr="00212EE3" w:rsidRDefault="00F84744" w:rsidP="00CA7D72">
      <w:r w:rsidRPr="00212EE3">
        <w:tab/>
        <w:t>DPS 02.4</w:t>
      </w:r>
      <w:r w:rsidR="0097397E" w:rsidRPr="00212EE3">
        <w:tab/>
        <w:t xml:space="preserve">Společné </w:t>
      </w:r>
      <w:r w:rsidR="005913E1" w:rsidRPr="00212EE3">
        <w:t>hospodářství SNCR</w:t>
      </w:r>
    </w:p>
    <w:p w14:paraId="2F35CD48" w14:textId="030E0F85" w:rsidR="00F06274" w:rsidRPr="00212EE3" w:rsidRDefault="00914FA4" w:rsidP="00CA7D72">
      <w:r>
        <w:tab/>
        <w:t>DPS 02.5</w:t>
      </w:r>
      <w:r>
        <w:tab/>
        <w:t>Společné podkotlí</w:t>
      </w:r>
    </w:p>
    <w:p w14:paraId="1597E425" w14:textId="0E1753CC" w:rsidR="00EC2563" w:rsidRPr="00212EE3" w:rsidRDefault="00EC2563" w:rsidP="00CA7D72">
      <w:r w:rsidRPr="00212EE3">
        <w:t>PS 03</w:t>
      </w:r>
      <w:r w:rsidRPr="00212EE3">
        <w:tab/>
      </w:r>
      <w:r w:rsidRPr="00212EE3">
        <w:tab/>
      </w:r>
      <w:r w:rsidRPr="00212EE3">
        <w:tab/>
        <w:t xml:space="preserve">Čištění a odvod spalin </w:t>
      </w:r>
      <w:r w:rsidRPr="00212EE3">
        <w:tab/>
      </w:r>
      <w:r w:rsidRPr="00212EE3">
        <w:tab/>
      </w:r>
      <w:r w:rsidRPr="00212EE3">
        <w:tab/>
      </w:r>
      <w:r w:rsidRPr="00212EE3">
        <w:tab/>
      </w:r>
      <w:r w:rsidRPr="00212EE3">
        <w:tab/>
      </w:r>
      <w:r w:rsidRPr="00212EE3">
        <w:tab/>
        <w:t>HN_</w:t>
      </w:r>
    </w:p>
    <w:p w14:paraId="2FF66552" w14:textId="033C0036" w:rsidR="003115B9" w:rsidRPr="00212EE3" w:rsidRDefault="008B740A" w:rsidP="00CA7D72">
      <w:r w:rsidRPr="00212EE3">
        <w:tab/>
        <w:t>DPS</w:t>
      </w:r>
      <w:r w:rsidR="000E3FB5" w:rsidRPr="00212EE3">
        <w:t xml:space="preserve"> 03.1</w:t>
      </w:r>
      <w:r w:rsidR="000E3FB5" w:rsidRPr="00212EE3">
        <w:tab/>
      </w:r>
      <w:r w:rsidR="0019707C" w:rsidRPr="00212EE3">
        <w:t>Čištění a odvod spalin K1 - demontáž spalinovodů a ventilátoru</w:t>
      </w:r>
    </w:p>
    <w:p w14:paraId="2FE0DB81" w14:textId="6EE99CF9" w:rsidR="001E79CE" w:rsidRPr="00212EE3" w:rsidRDefault="000552D5" w:rsidP="00CA7D72">
      <w:r w:rsidRPr="00212EE3">
        <w:tab/>
      </w:r>
      <w:r w:rsidR="00D47F8B" w:rsidRPr="00212EE3">
        <w:t>DPS 03.2</w:t>
      </w:r>
      <w:r w:rsidR="00EF5E67" w:rsidRPr="00212EE3">
        <w:tab/>
      </w:r>
      <w:r w:rsidR="00485E8F" w:rsidRPr="00212EE3">
        <w:t xml:space="preserve">Čištění a odvod spalin K5 </w:t>
      </w:r>
    </w:p>
    <w:p w14:paraId="26FF6A02" w14:textId="6F410A88" w:rsidR="00485E8F" w:rsidRPr="00212EE3" w:rsidRDefault="00E279A1" w:rsidP="00CA7D72">
      <w:r w:rsidRPr="00212EE3">
        <w:tab/>
        <w:t>DPS 03.3</w:t>
      </w:r>
      <w:r w:rsidR="002D3D08" w:rsidRPr="00212EE3">
        <w:tab/>
        <w:t xml:space="preserve">Čištění a odvod spalin </w:t>
      </w:r>
      <w:r w:rsidR="003E3509" w:rsidRPr="00212EE3">
        <w:t>K6</w:t>
      </w:r>
    </w:p>
    <w:p w14:paraId="2D3DFA8B" w14:textId="0ECE6763" w:rsidR="00810076" w:rsidRPr="00212EE3" w:rsidRDefault="00810076" w:rsidP="00CA7D72">
      <w:r w:rsidRPr="00212EE3">
        <w:tab/>
        <w:t>DPS 03.4</w:t>
      </w:r>
      <w:r w:rsidR="00333E7F" w:rsidRPr="00212EE3">
        <w:tab/>
        <w:t>P</w:t>
      </w:r>
      <w:r w:rsidR="000A0566" w:rsidRPr="00212EE3">
        <w:t xml:space="preserve">rovizorní </w:t>
      </w:r>
      <w:r w:rsidR="00BA6560" w:rsidRPr="00212EE3">
        <w:t xml:space="preserve">komín kotle </w:t>
      </w:r>
      <w:r w:rsidR="00702E67" w:rsidRPr="00212EE3">
        <w:t>K4</w:t>
      </w:r>
      <w:r w:rsidR="006C0020" w:rsidRPr="00212EE3">
        <w:t xml:space="preserve"> pro dobu opravy </w:t>
      </w:r>
      <w:r w:rsidR="00B761BC" w:rsidRPr="00212EE3">
        <w:t>starého komína</w:t>
      </w:r>
    </w:p>
    <w:p w14:paraId="7F182007" w14:textId="77777777" w:rsidR="00EC2563" w:rsidRPr="00212EE3" w:rsidRDefault="00EC2563" w:rsidP="00CA7D72">
      <w:r w:rsidRPr="00212EE3">
        <w:t>PS 04</w:t>
      </w:r>
      <w:r w:rsidRPr="00212EE3">
        <w:tab/>
      </w:r>
      <w:r w:rsidRPr="00212EE3">
        <w:tab/>
      </w:r>
      <w:r w:rsidRPr="00212EE3">
        <w:tab/>
        <w:t>nevyužito</w:t>
      </w:r>
    </w:p>
    <w:p w14:paraId="5B919C69" w14:textId="77777777" w:rsidR="00EC2563" w:rsidRPr="00212EE3" w:rsidRDefault="00EC2563" w:rsidP="00CA7D72">
      <w:r w:rsidRPr="00212EE3">
        <w:t>PS 05</w:t>
      </w:r>
      <w:r w:rsidRPr="00212EE3">
        <w:tab/>
      </w:r>
      <w:r w:rsidRPr="00212EE3">
        <w:tab/>
      </w:r>
      <w:r w:rsidRPr="00212EE3">
        <w:tab/>
        <w:t>nevyužito</w:t>
      </w:r>
    </w:p>
    <w:p w14:paraId="7C2A4953" w14:textId="77777777" w:rsidR="00EC2563" w:rsidRPr="00212EE3" w:rsidRDefault="00EC2563" w:rsidP="00CA7D72">
      <w:r w:rsidRPr="00212EE3">
        <w:t>PS 06</w:t>
      </w:r>
      <w:r w:rsidRPr="00212EE3">
        <w:tab/>
      </w:r>
      <w:r w:rsidRPr="00212EE3">
        <w:tab/>
      </w:r>
      <w:r w:rsidRPr="00212EE3">
        <w:tab/>
        <w:t>nevyužito</w:t>
      </w:r>
    </w:p>
    <w:p w14:paraId="7D4BE58B" w14:textId="77777777" w:rsidR="00EC2563" w:rsidRPr="00212EE3" w:rsidRDefault="00EC2563" w:rsidP="00CA7D72">
      <w:r w:rsidRPr="00212EE3">
        <w:t>PS 07</w:t>
      </w:r>
      <w:r w:rsidRPr="00212EE3">
        <w:tab/>
      </w:r>
      <w:r w:rsidRPr="00212EE3">
        <w:tab/>
      </w:r>
      <w:r w:rsidRPr="00212EE3">
        <w:tab/>
        <w:t>nevyužito</w:t>
      </w:r>
    </w:p>
    <w:p w14:paraId="63B1F104" w14:textId="77777777" w:rsidR="00EC2563" w:rsidRPr="00212EE3" w:rsidRDefault="00EC2563" w:rsidP="00CA7D72">
      <w:r w:rsidRPr="00212EE3">
        <w:t>PS 08</w:t>
      </w:r>
      <w:r w:rsidRPr="00212EE3">
        <w:tab/>
      </w:r>
      <w:r w:rsidRPr="00212EE3">
        <w:tab/>
      </w:r>
      <w:r w:rsidRPr="00212EE3">
        <w:tab/>
        <w:t>nevyužito</w:t>
      </w:r>
    </w:p>
    <w:p w14:paraId="3C781978" w14:textId="264EBDE1" w:rsidR="00EC2563" w:rsidRPr="00212EE3" w:rsidRDefault="00EC2563" w:rsidP="00CA7D72">
      <w:r w:rsidRPr="00212EE3">
        <w:t>PS 09</w:t>
      </w:r>
      <w:r w:rsidRPr="00212EE3">
        <w:tab/>
      </w:r>
      <w:r w:rsidRPr="00212EE3">
        <w:tab/>
      </w:r>
      <w:r w:rsidRPr="00212EE3">
        <w:tab/>
        <w:t>Elektročást</w:t>
      </w:r>
      <w:r w:rsidRPr="00212EE3">
        <w:tab/>
      </w:r>
      <w:r w:rsidRPr="00212EE3">
        <w:tab/>
      </w:r>
      <w:r w:rsidRPr="00212EE3">
        <w:tab/>
      </w:r>
      <w:r w:rsidRPr="00212EE3">
        <w:tab/>
      </w:r>
      <w:r w:rsidRPr="00212EE3">
        <w:tab/>
      </w:r>
      <w:r w:rsidRPr="00212EE3">
        <w:tab/>
      </w:r>
      <w:r w:rsidRPr="00212EE3">
        <w:tab/>
      </w:r>
      <w:r w:rsidRPr="00212EE3">
        <w:tab/>
        <w:t>B__</w:t>
      </w:r>
    </w:p>
    <w:p w14:paraId="35D7388E" w14:textId="51F1C8F5" w:rsidR="00A31624" w:rsidRPr="00212EE3" w:rsidRDefault="00CC3ED1" w:rsidP="00CA7D72">
      <w:r w:rsidRPr="00212EE3">
        <w:tab/>
      </w:r>
      <w:r w:rsidR="00CC5C7D" w:rsidRPr="00212EE3">
        <w:t>DPS 09</w:t>
      </w:r>
      <w:r w:rsidR="008E090C" w:rsidRPr="00212EE3">
        <w:t>.1</w:t>
      </w:r>
      <w:r w:rsidR="00512B6D" w:rsidRPr="00212EE3">
        <w:t xml:space="preserve"> </w:t>
      </w:r>
      <w:r w:rsidR="00512B6D" w:rsidRPr="00212EE3">
        <w:tab/>
        <w:t>Demontáž elektročásti kotle K1</w:t>
      </w:r>
    </w:p>
    <w:p w14:paraId="43B74774" w14:textId="6A83258A" w:rsidR="00512B6D" w:rsidRPr="00212EE3" w:rsidRDefault="00512B6D" w:rsidP="00CA7D72">
      <w:r w:rsidRPr="00212EE3">
        <w:tab/>
      </w:r>
      <w:r w:rsidR="009B2A2B" w:rsidRPr="00212EE3">
        <w:t>D</w:t>
      </w:r>
      <w:r w:rsidR="00DA146F" w:rsidRPr="00212EE3">
        <w:t>PS</w:t>
      </w:r>
      <w:r w:rsidR="00EF788F" w:rsidRPr="00212EE3">
        <w:t xml:space="preserve"> 09.2</w:t>
      </w:r>
      <w:r w:rsidR="00B2571C" w:rsidRPr="00212EE3">
        <w:tab/>
      </w:r>
      <w:r w:rsidR="008C004B" w:rsidRPr="00212EE3">
        <w:t>Elektročást</w:t>
      </w:r>
      <w:r w:rsidR="009A685E" w:rsidRPr="00212EE3">
        <w:t xml:space="preserve"> </w:t>
      </w:r>
      <w:r w:rsidR="00C725CF" w:rsidRPr="00212EE3">
        <w:t>k</w:t>
      </w:r>
      <w:r w:rsidR="005062F1" w:rsidRPr="00212EE3">
        <w:t>otel K5</w:t>
      </w:r>
    </w:p>
    <w:p w14:paraId="5AD5B208" w14:textId="01599B9D" w:rsidR="0007637D" w:rsidRPr="00212EE3" w:rsidRDefault="00076AF1" w:rsidP="00CA7D72">
      <w:r w:rsidRPr="00212EE3">
        <w:tab/>
      </w:r>
      <w:r w:rsidR="00E54678" w:rsidRPr="00212EE3">
        <w:t>DPS</w:t>
      </w:r>
      <w:r w:rsidR="00F548D5" w:rsidRPr="00212EE3">
        <w:t xml:space="preserve"> 09.3</w:t>
      </w:r>
      <w:r w:rsidR="008B2325" w:rsidRPr="00212EE3">
        <w:tab/>
      </w:r>
      <w:r w:rsidR="0052320B" w:rsidRPr="00212EE3">
        <w:t>Elektročást</w:t>
      </w:r>
      <w:r w:rsidR="009A685E" w:rsidRPr="00212EE3">
        <w:t xml:space="preserve"> </w:t>
      </w:r>
      <w:r w:rsidR="0007637D" w:rsidRPr="00212EE3">
        <w:t>kotel K6</w:t>
      </w:r>
    </w:p>
    <w:p w14:paraId="30281F63" w14:textId="31989052" w:rsidR="00D568AB" w:rsidRPr="00212EE3" w:rsidRDefault="00D568AB" w:rsidP="00CA7D72">
      <w:r w:rsidRPr="00212EE3">
        <w:tab/>
        <w:t>DPS</w:t>
      </w:r>
      <w:r w:rsidR="00F37370" w:rsidRPr="00212EE3">
        <w:t xml:space="preserve"> </w:t>
      </w:r>
      <w:r w:rsidR="00C065A6" w:rsidRPr="00212EE3">
        <w:t>09.4</w:t>
      </w:r>
      <w:r w:rsidR="00C065A6" w:rsidRPr="00212EE3">
        <w:tab/>
      </w:r>
      <w:r w:rsidR="00DE68E9" w:rsidRPr="00212EE3">
        <w:t>Elektročást</w:t>
      </w:r>
      <w:r w:rsidR="009A685E" w:rsidRPr="00212EE3">
        <w:t xml:space="preserve"> </w:t>
      </w:r>
      <w:r w:rsidR="00B20774" w:rsidRPr="00212EE3">
        <w:t>venkovního hospodářství biomasy</w:t>
      </w:r>
    </w:p>
    <w:p w14:paraId="5C5E2294" w14:textId="77777777" w:rsidR="008A7FA4" w:rsidRDefault="00713ED4" w:rsidP="00CA7D72">
      <w:r w:rsidRPr="00212EE3">
        <w:lastRenderedPageBreak/>
        <w:tab/>
        <w:t>DPS 09.5</w:t>
      </w:r>
      <w:r w:rsidR="001A158C" w:rsidRPr="00212EE3">
        <w:tab/>
      </w:r>
      <w:r w:rsidR="00C123B3" w:rsidRPr="00212EE3">
        <w:t>Rekon</w:t>
      </w:r>
      <w:r w:rsidR="00934E3E" w:rsidRPr="00212EE3">
        <w:t>s</w:t>
      </w:r>
      <w:r w:rsidR="00C123B3" w:rsidRPr="00212EE3">
        <w:t>trukce</w:t>
      </w:r>
      <w:r w:rsidR="009A685E" w:rsidRPr="00212EE3">
        <w:t xml:space="preserve"> </w:t>
      </w:r>
      <w:r w:rsidR="00FE2236" w:rsidRPr="00212EE3">
        <w:t xml:space="preserve">elektročásti stávajících </w:t>
      </w:r>
      <w:r w:rsidR="005C2C13" w:rsidRPr="00212EE3">
        <w:t>dopravníků uhlí</w:t>
      </w:r>
    </w:p>
    <w:p w14:paraId="4BA87254" w14:textId="61884846" w:rsidR="003E3B83" w:rsidRPr="00212EE3" w:rsidRDefault="008A7FA4" w:rsidP="00CA7D72">
      <w:r>
        <w:tab/>
        <w:t>DPS 09.6</w:t>
      </w:r>
      <w:r>
        <w:tab/>
      </w:r>
      <w:r w:rsidR="00C35C23">
        <w:t>Rekonstrukce elektročásti čištění spalin</w:t>
      </w:r>
      <w:r w:rsidR="0052320B" w:rsidRPr="00212EE3">
        <w:t xml:space="preserve"> </w:t>
      </w:r>
    </w:p>
    <w:p w14:paraId="6675E376" w14:textId="3F101BA4" w:rsidR="00EC2563" w:rsidRPr="00212EE3" w:rsidRDefault="00EC2563" w:rsidP="00CA7D72">
      <w:r w:rsidRPr="00212EE3">
        <w:t>PS 10</w:t>
      </w:r>
      <w:r w:rsidRPr="00212EE3">
        <w:tab/>
      </w:r>
      <w:r w:rsidRPr="00212EE3">
        <w:tab/>
      </w:r>
      <w:r w:rsidRPr="00212EE3">
        <w:tab/>
        <w:t>Systém kontroly a řízení</w:t>
      </w:r>
      <w:r w:rsidRPr="00212EE3">
        <w:tab/>
      </w:r>
      <w:r w:rsidRPr="00212EE3">
        <w:tab/>
      </w:r>
      <w:r w:rsidRPr="00212EE3">
        <w:tab/>
      </w:r>
      <w:r w:rsidRPr="00212EE3">
        <w:tab/>
      </w:r>
      <w:r w:rsidRPr="00212EE3">
        <w:tab/>
      </w:r>
      <w:r w:rsidRPr="00212EE3">
        <w:tab/>
        <w:t>C__</w:t>
      </w:r>
    </w:p>
    <w:p w14:paraId="57112E89" w14:textId="4EED4C2B" w:rsidR="00AA3837" w:rsidRPr="00212EE3" w:rsidRDefault="00AA3837" w:rsidP="00212EE3">
      <w:pPr>
        <w:ind w:firstLine="709"/>
      </w:pPr>
      <w:r w:rsidRPr="00212EE3">
        <w:t>DPS 10.1</w:t>
      </w:r>
      <w:r w:rsidR="009A685E" w:rsidRPr="00212EE3">
        <w:t xml:space="preserve"> </w:t>
      </w:r>
      <w:r w:rsidR="009A685E" w:rsidRPr="00212EE3">
        <w:tab/>
      </w:r>
      <w:r w:rsidRPr="00212EE3">
        <w:t>Demontáž části MaR kotle K1</w:t>
      </w:r>
    </w:p>
    <w:p w14:paraId="49331AE8" w14:textId="008FF2DA" w:rsidR="00AA3837" w:rsidRPr="00212EE3" w:rsidRDefault="00AA3837" w:rsidP="00212EE3">
      <w:pPr>
        <w:ind w:firstLine="709"/>
      </w:pPr>
      <w:r w:rsidRPr="00212EE3">
        <w:t>DPS 10.2</w:t>
      </w:r>
      <w:r w:rsidR="009A685E" w:rsidRPr="00212EE3">
        <w:t xml:space="preserve"> </w:t>
      </w:r>
      <w:r w:rsidR="009A685E" w:rsidRPr="00212EE3">
        <w:tab/>
      </w:r>
      <w:r w:rsidRPr="00212EE3">
        <w:t>Část MaR kotel K5</w:t>
      </w:r>
    </w:p>
    <w:p w14:paraId="489C07A7" w14:textId="2D6457E2" w:rsidR="00AA3837" w:rsidRPr="00212EE3" w:rsidRDefault="00AA3837" w:rsidP="00212EE3">
      <w:pPr>
        <w:ind w:firstLine="709"/>
      </w:pPr>
      <w:r w:rsidRPr="00212EE3">
        <w:t>DPS 10.3</w:t>
      </w:r>
      <w:r w:rsidR="009A685E" w:rsidRPr="00212EE3">
        <w:t xml:space="preserve"> </w:t>
      </w:r>
      <w:r w:rsidR="009A685E" w:rsidRPr="00212EE3">
        <w:tab/>
      </w:r>
      <w:r w:rsidRPr="00212EE3">
        <w:t>Část MaR kotel K6</w:t>
      </w:r>
    </w:p>
    <w:p w14:paraId="24DE758D" w14:textId="7D8C45E7" w:rsidR="00AA3837" w:rsidRPr="00212EE3" w:rsidRDefault="00AA3837" w:rsidP="00212EE3">
      <w:pPr>
        <w:ind w:firstLine="709"/>
      </w:pPr>
      <w:r w:rsidRPr="00212EE3">
        <w:t>DPS 10.4</w:t>
      </w:r>
      <w:r w:rsidR="009A685E" w:rsidRPr="00212EE3">
        <w:t xml:space="preserve"> </w:t>
      </w:r>
      <w:r w:rsidR="009A685E" w:rsidRPr="00212EE3">
        <w:tab/>
      </w:r>
      <w:r w:rsidRPr="00212EE3">
        <w:t>Část MaR venkovní hospodářství biomasy</w:t>
      </w:r>
    </w:p>
    <w:p w14:paraId="05505A93" w14:textId="09629B3B" w:rsidR="00AA3837" w:rsidRPr="00212EE3" w:rsidRDefault="00AA3837" w:rsidP="00212EE3">
      <w:pPr>
        <w:ind w:firstLine="709"/>
      </w:pPr>
      <w:r w:rsidRPr="00212EE3">
        <w:t>DPS 10.5</w:t>
      </w:r>
      <w:r w:rsidR="009A685E" w:rsidRPr="00212EE3">
        <w:t xml:space="preserve"> </w:t>
      </w:r>
      <w:r w:rsidR="009A685E" w:rsidRPr="00212EE3">
        <w:tab/>
      </w:r>
      <w:r w:rsidRPr="00212EE3">
        <w:t>Část MaR stávajících dopravníků uhlí</w:t>
      </w:r>
    </w:p>
    <w:p w14:paraId="76AF5D4A" w14:textId="26E9DC4F" w:rsidR="00AA3837" w:rsidRPr="00212EE3" w:rsidRDefault="00AA3837" w:rsidP="00212EE3">
      <w:pPr>
        <w:ind w:firstLine="709"/>
      </w:pPr>
      <w:r w:rsidRPr="00212EE3">
        <w:t>DPS 10.6</w:t>
      </w:r>
      <w:r w:rsidR="009A685E" w:rsidRPr="00212EE3">
        <w:t xml:space="preserve"> </w:t>
      </w:r>
      <w:r w:rsidR="009A685E" w:rsidRPr="00212EE3">
        <w:tab/>
      </w:r>
      <w:r w:rsidRPr="00212EE3">
        <w:t>Kamerový systém</w:t>
      </w:r>
    </w:p>
    <w:p w14:paraId="409AE04F" w14:textId="74B58D2D" w:rsidR="00AA3837" w:rsidRPr="00212EE3" w:rsidRDefault="00AA3837" w:rsidP="00212EE3">
      <w:pPr>
        <w:ind w:firstLine="709"/>
      </w:pPr>
      <w:r w:rsidRPr="00212EE3">
        <w:t>DPS 10.7</w:t>
      </w:r>
      <w:r w:rsidR="009A685E" w:rsidRPr="00212EE3">
        <w:t xml:space="preserve"> </w:t>
      </w:r>
      <w:r w:rsidR="009A685E" w:rsidRPr="00212EE3">
        <w:tab/>
      </w:r>
      <w:r w:rsidRPr="00212EE3">
        <w:t>Nový velín kotlů K5 a K6</w:t>
      </w:r>
    </w:p>
    <w:p w14:paraId="6801440F" w14:textId="73F5E650" w:rsidR="00376B7F" w:rsidRPr="00212EE3" w:rsidRDefault="00AA3837" w:rsidP="00212EE3">
      <w:pPr>
        <w:ind w:firstLine="709"/>
        <w:rPr>
          <w:color w:val="000000" w:themeColor="text1"/>
        </w:rPr>
      </w:pPr>
      <w:r w:rsidRPr="00212EE3">
        <w:t>DPS 10.8</w:t>
      </w:r>
      <w:r w:rsidR="009A685E" w:rsidRPr="00212EE3">
        <w:t xml:space="preserve"> </w:t>
      </w:r>
      <w:r w:rsidR="009A685E" w:rsidRPr="00212EE3">
        <w:tab/>
      </w:r>
      <w:r w:rsidRPr="00212EE3">
        <w:t>Kontinuální měření emisí na starém i novém komínu</w:t>
      </w:r>
    </w:p>
    <w:p w14:paraId="53A42206" w14:textId="3CA21B75" w:rsidR="00EC2563" w:rsidRPr="00212EE3" w:rsidRDefault="00EC2563" w:rsidP="00CA7D72">
      <w:r w:rsidRPr="00212EE3">
        <w:t>PS 11</w:t>
      </w:r>
      <w:r w:rsidRPr="00212EE3">
        <w:tab/>
      </w:r>
      <w:r w:rsidRPr="00212EE3">
        <w:tab/>
      </w:r>
      <w:r w:rsidRPr="00212EE3">
        <w:tab/>
      </w:r>
      <w:r w:rsidR="00C03913" w:rsidRPr="00212EE3">
        <w:t>S</w:t>
      </w:r>
      <w:r w:rsidR="00481985" w:rsidRPr="00212EE3">
        <w:t>pojovací potrubí vnější</w:t>
      </w:r>
      <w:r w:rsidR="00923C4E" w:rsidRPr="00212EE3">
        <w:tab/>
      </w:r>
      <w:r w:rsidR="00923C4E" w:rsidRPr="00212EE3">
        <w:tab/>
      </w:r>
      <w:r w:rsidR="00923C4E" w:rsidRPr="00212EE3">
        <w:tab/>
      </w:r>
      <w:r w:rsidR="00923C4E" w:rsidRPr="00212EE3">
        <w:tab/>
      </w:r>
      <w:r w:rsidR="00923C4E" w:rsidRPr="00212EE3">
        <w:tab/>
      </w:r>
      <w:r w:rsidR="00923C4E" w:rsidRPr="00212EE3">
        <w:tab/>
        <w:t>Q__</w:t>
      </w:r>
    </w:p>
    <w:p w14:paraId="5ABA1931" w14:textId="600BEC43" w:rsidR="00EC2563" w:rsidRPr="00212EE3" w:rsidRDefault="00EC2563" w:rsidP="00CA7D72">
      <w:r w:rsidRPr="00212EE3">
        <w:t>PS 12</w:t>
      </w:r>
      <w:r w:rsidRPr="00212EE3">
        <w:tab/>
      </w:r>
      <w:r w:rsidRPr="00212EE3">
        <w:tab/>
      </w:r>
      <w:r w:rsidRPr="00212EE3">
        <w:tab/>
        <w:t>Zdvihací mechanismy</w:t>
      </w:r>
      <w:r w:rsidRPr="00212EE3">
        <w:tab/>
      </w:r>
      <w:r w:rsidRPr="00212EE3">
        <w:tab/>
      </w:r>
      <w:r w:rsidRPr="00212EE3">
        <w:tab/>
      </w:r>
      <w:r w:rsidRPr="00212EE3">
        <w:tab/>
      </w:r>
      <w:r w:rsidRPr="00212EE3">
        <w:tab/>
      </w:r>
      <w:r w:rsidRPr="00212EE3">
        <w:tab/>
        <w:t>SM_</w:t>
      </w:r>
    </w:p>
    <w:p w14:paraId="274CE2EA" w14:textId="2F5D98FF" w:rsidR="006363DE" w:rsidRPr="00212EE3" w:rsidRDefault="006363DE" w:rsidP="00CA7D72">
      <w:r w:rsidRPr="00212EE3">
        <w:t xml:space="preserve">PS 13 </w:t>
      </w:r>
      <w:r w:rsidRPr="00212EE3">
        <w:tab/>
      </w:r>
      <w:r w:rsidRPr="00212EE3">
        <w:tab/>
      </w:r>
      <w:r w:rsidR="003B2FD8" w:rsidRPr="00212EE3">
        <w:tab/>
      </w:r>
      <w:r w:rsidRPr="00212EE3">
        <w:t>Skládka biomasy</w:t>
      </w:r>
      <w:r w:rsidRPr="00212EE3">
        <w:tab/>
      </w:r>
      <w:r w:rsidRPr="00212EE3">
        <w:tab/>
      </w:r>
      <w:r w:rsidRPr="00212EE3">
        <w:tab/>
      </w:r>
      <w:r w:rsidRPr="00212EE3">
        <w:tab/>
      </w:r>
      <w:r w:rsidRPr="00212EE3">
        <w:tab/>
      </w:r>
      <w:r w:rsidRPr="00212EE3">
        <w:tab/>
      </w:r>
      <w:r w:rsidRPr="00212EE3">
        <w:tab/>
        <w:t>EN_</w:t>
      </w:r>
    </w:p>
    <w:p w14:paraId="74AD487E" w14:textId="3B918BB7" w:rsidR="00D9442A" w:rsidRPr="00212EE3" w:rsidRDefault="00D9442A" w:rsidP="00212EE3">
      <w:pPr>
        <w:ind w:firstLine="709"/>
      </w:pPr>
      <w:r w:rsidRPr="00212EE3">
        <w:t>DPS 13.1</w:t>
      </w:r>
      <w:r w:rsidR="009A685E" w:rsidRPr="00212EE3">
        <w:t xml:space="preserve"> </w:t>
      </w:r>
      <w:r w:rsidR="009A685E" w:rsidRPr="00212EE3">
        <w:tab/>
      </w:r>
      <w:r w:rsidRPr="00212EE3">
        <w:t>Kolový nakladač</w:t>
      </w:r>
    </w:p>
    <w:p w14:paraId="36C2FB97" w14:textId="59A9C0AC" w:rsidR="00D9442A" w:rsidRPr="00212EE3" w:rsidRDefault="00D9442A" w:rsidP="00212EE3">
      <w:pPr>
        <w:ind w:firstLine="709"/>
      </w:pPr>
      <w:r w:rsidRPr="00212EE3">
        <w:t>DPS 13.2</w:t>
      </w:r>
      <w:r w:rsidR="009A685E" w:rsidRPr="00212EE3">
        <w:t xml:space="preserve"> </w:t>
      </w:r>
      <w:r w:rsidR="009A685E" w:rsidRPr="00212EE3">
        <w:tab/>
      </w:r>
      <w:r w:rsidRPr="00212EE3">
        <w:t>Technologie skladové haly</w:t>
      </w:r>
    </w:p>
    <w:p w14:paraId="713AA665" w14:textId="3D031B5D" w:rsidR="00D9442A" w:rsidRPr="00212EE3" w:rsidRDefault="00DD2273" w:rsidP="00212EE3">
      <w:pPr>
        <w:ind w:firstLine="709"/>
      </w:pPr>
      <w:r w:rsidRPr="00212EE3">
        <w:t>DPS 13.3</w:t>
      </w:r>
      <w:r w:rsidR="009A685E" w:rsidRPr="00212EE3">
        <w:t xml:space="preserve"> </w:t>
      </w:r>
      <w:r w:rsidR="009A685E" w:rsidRPr="00212EE3">
        <w:tab/>
      </w:r>
      <w:r w:rsidR="00D9442A" w:rsidRPr="00212EE3">
        <w:t>Sušk</w:t>
      </w:r>
      <w:r w:rsidR="00351751">
        <w:t>y</w:t>
      </w:r>
      <w:r w:rsidR="00D9442A" w:rsidRPr="00212EE3">
        <w:t xml:space="preserve"> dřevní štěpky</w:t>
      </w:r>
    </w:p>
    <w:p w14:paraId="720E6906" w14:textId="2FEE5F09" w:rsidR="00D9442A" w:rsidRPr="00212EE3" w:rsidRDefault="00D9442A" w:rsidP="00212EE3">
      <w:pPr>
        <w:ind w:firstLine="709"/>
      </w:pPr>
      <w:r w:rsidRPr="00212EE3">
        <w:t>DPS 13.4</w:t>
      </w:r>
      <w:r w:rsidR="009A685E" w:rsidRPr="00212EE3">
        <w:t xml:space="preserve"> </w:t>
      </w:r>
      <w:r w:rsidR="009A685E" w:rsidRPr="00212EE3">
        <w:tab/>
      </w:r>
      <w:r w:rsidRPr="00212EE3">
        <w:t>Dopravníky dřevní štěpky</w:t>
      </w:r>
    </w:p>
    <w:p w14:paraId="2DE00098" w14:textId="66C0B9A1" w:rsidR="00D9442A" w:rsidRPr="00212EE3" w:rsidRDefault="00D9442A" w:rsidP="00212EE3">
      <w:pPr>
        <w:ind w:firstLine="709"/>
      </w:pPr>
      <w:r w:rsidRPr="00212EE3">
        <w:t>DPS 13.5</w:t>
      </w:r>
      <w:r w:rsidR="009A685E" w:rsidRPr="00212EE3">
        <w:t xml:space="preserve"> </w:t>
      </w:r>
      <w:r w:rsidR="009A685E" w:rsidRPr="00212EE3">
        <w:tab/>
      </w:r>
      <w:r w:rsidRPr="00212EE3">
        <w:t>Separátor kovů</w:t>
      </w:r>
    </w:p>
    <w:p w14:paraId="058392FA" w14:textId="0A9E3BC5" w:rsidR="00D9442A" w:rsidRPr="00212EE3" w:rsidRDefault="00D9442A" w:rsidP="00212EE3">
      <w:pPr>
        <w:ind w:firstLine="709"/>
      </w:pPr>
      <w:r w:rsidRPr="00212EE3">
        <w:t>DPS 13.6</w:t>
      </w:r>
      <w:r w:rsidR="009A685E" w:rsidRPr="00212EE3">
        <w:t xml:space="preserve"> </w:t>
      </w:r>
      <w:r w:rsidR="009A685E" w:rsidRPr="00212EE3">
        <w:tab/>
      </w:r>
      <w:r w:rsidRPr="00212EE3">
        <w:t>Zařízení pro třídění dřevní štěpky</w:t>
      </w:r>
    </w:p>
    <w:p w14:paraId="23AA2670" w14:textId="7367A5B7" w:rsidR="00D9442A" w:rsidRPr="00212EE3" w:rsidRDefault="00D9442A" w:rsidP="00212EE3">
      <w:pPr>
        <w:ind w:firstLine="709"/>
      </w:pPr>
      <w:r w:rsidRPr="00212EE3">
        <w:t>DPS 13.7</w:t>
      </w:r>
      <w:r w:rsidR="009A685E" w:rsidRPr="00212EE3">
        <w:t xml:space="preserve"> </w:t>
      </w:r>
      <w:r w:rsidR="009A685E" w:rsidRPr="00212EE3">
        <w:tab/>
      </w:r>
      <w:r w:rsidRPr="00212EE3">
        <w:t>Zařízení pro drcení nadrozměrných částí dřevní štěpky</w:t>
      </w:r>
    </w:p>
    <w:p w14:paraId="51915135" w14:textId="6A4D63AD" w:rsidR="00D9442A" w:rsidRPr="00212EE3" w:rsidRDefault="00D9442A" w:rsidP="00212EE3">
      <w:pPr>
        <w:ind w:firstLine="709"/>
      </w:pPr>
      <w:r w:rsidRPr="00212EE3">
        <w:t>DPS 13.8</w:t>
      </w:r>
      <w:r w:rsidR="009A685E" w:rsidRPr="00212EE3">
        <w:t xml:space="preserve"> </w:t>
      </w:r>
      <w:r w:rsidR="009A685E" w:rsidRPr="00212EE3">
        <w:tab/>
      </w:r>
      <w:r w:rsidRPr="00212EE3">
        <w:t>Kontejner na vytříděný kov</w:t>
      </w:r>
    </w:p>
    <w:p w14:paraId="4EE532C6" w14:textId="35F5C9FA" w:rsidR="00D9442A" w:rsidRPr="00212EE3" w:rsidRDefault="00D9442A" w:rsidP="00212EE3">
      <w:pPr>
        <w:ind w:firstLine="709"/>
      </w:pPr>
      <w:r w:rsidRPr="00212EE3">
        <w:t>DPS 13.9</w:t>
      </w:r>
      <w:r w:rsidR="009A685E" w:rsidRPr="00212EE3">
        <w:t xml:space="preserve"> </w:t>
      </w:r>
      <w:r w:rsidR="009A685E" w:rsidRPr="00212EE3">
        <w:tab/>
      </w:r>
      <w:r w:rsidRPr="00212EE3">
        <w:t>Silniční váha včetně místního panelu</w:t>
      </w:r>
    </w:p>
    <w:p w14:paraId="49D9AB93" w14:textId="63651E04" w:rsidR="00D9442A" w:rsidRPr="00212EE3" w:rsidRDefault="00D9442A" w:rsidP="00212EE3">
      <w:pPr>
        <w:ind w:firstLine="709"/>
      </w:pPr>
      <w:r w:rsidRPr="00212EE3">
        <w:t>DPS 13.10</w:t>
      </w:r>
      <w:r w:rsidR="009A685E" w:rsidRPr="00212EE3">
        <w:t xml:space="preserve"> </w:t>
      </w:r>
      <w:r w:rsidR="009A685E" w:rsidRPr="00212EE3">
        <w:tab/>
      </w:r>
      <w:r w:rsidRPr="00212EE3">
        <w:t>Pásov</w:t>
      </w:r>
      <w:r w:rsidR="006E4343" w:rsidRPr="00212EE3">
        <w:t>é</w:t>
      </w:r>
      <w:r w:rsidRPr="00212EE3">
        <w:t xml:space="preserve"> váh</w:t>
      </w:r>
      <w:r w:rsidR="006E4343" w:rsidRPr="00212EE3">
        <w:t>y</w:t>
      </w:r>
    </w:p>
    <w:p w14:paraId="3E97F17B" w14:textId="2D23AC6E" w:rsidR="00D9442A" w:rsidRPr="00212EE3" w:rsidRDefault="00D9442A" w:rsidP="00212EE3">
      <w:pPr>
        <w:ind w:firstLine="709"/>
      </w:pPr>
      <w:r w:rsidRPr="00212EE3">
        <w:t>DPS 13.11</w:t>
      </w:r>
      <w:r w:rsidR="009A685E" w:rsidRPr="00212EE3">
        <w:t xml:space="preserve"> </w:t>
      </w:r>
      <w:r w:rsidR="009A685E" w:rsidRPr="00212EE3">
        <w:tab/>
      </w:r>
      <w:r w:rsidR="001E0DAE">
        <w:t>Rekonstrukce</w:t>
      </w:r>
      <w:r w:rsidR="002158AF">
        <w:t xml:space="preserve"> </w:t>
      </w:r>
      <w:r w:rsidRPr="00212EE3">
        <w:t>stávající pasov</w:t>
      </w:r>
      <w:r w:rsidR="002158AF">
        <w:t>é</w:t>
      </w:r>
      <w:r w:rsidRPr="00212EE3">
        <w:t xml:space="preserve"> doprav</w:t>
      </w:r>
      <w:r w:rsidR="002158AF">
        <w:t>y</w:t>
      </w:r>
      <w:r w:rsidRPr="00212EE3">
        <w:t xml:space="preserve"> uhlí</w:t>
      </w:r>
    </w:p>
    <w:p w14:paraId="4473BE00" w14:textId="6AFC50CE" w:rsidR="006363DE" w:rsidRPr="00212EE3" w:rsidRDefault="00D9442A" w:rsidP="00212EE3">
      <w:pPr>
        <w:ind w:firstLine="709"/>
      </w:pPr>
      <w:r w:rsidRPr="00212EE3">
        <w:t>DPS 13.1</w:t>
      </w:r>
      <w:r w:rsidR="00B20B3C">
        <w:t>3</w:t>
      </w:r>
      <w:r w:rsidR="009A685E" w:rsidRPr="00212EE3">
        <w:t xml:space="preserve"> </w:t>
      </w:r>
      <w:r w:rsidR="009A685E" w:rsidRPr="00212EE3">
        <w:tab/>
      </w:r>
      <w:r w:rsidR="00B62B60">
        <w:t>Sušárna vzorků</w:t>
      </w:r>
    </w:p>
    <w:p w14:paraId="306564E9" w14:textId="6CB4E479" w:rsidR="00EC2563" w:rsidRPr="00212EE3" w:rsidRDefault="00EC2563" w:rsidP="00CA7D72">
      <w:r w:rsidRPr="00212EE3">
        <w:t xml:space="preserve">Členění těchto PS bude v průběhu zpracování </w:t>
      </w:r>
      <w:r w:rsidRPr="00212EE3">
        <w:rPr>
          <w:smallCaps/>
        </w:rPr>
        <w:t>projektové dokumentace</w:t>
      </w:r>
      <w:r w:rsidRPr="00212EE3">
        <w:t xml:space="preserve"> </w:t>
      </w:r>
      <w:r w:rsidR="00423CED" w:rsidRPr="00212EE3">
        <w:rPr>
          <w:smallCaps/>
        </w:rPr>
        <w:t>pro p</w:t>
      </w:r>
      <w:r w:rsidR="003F3DAB" w:rsidRPr="00212EE3">
        <w:rPr>
          <w:smallCaps/>
        </w:rPr>
        <w:t>ro</w:t>
      </w:r>
      <w:r w:rsidR="00423CED" w:rsidRPr="00212EE3">
        <w:rPr>
          <w:smallCaps/>
        </w:rPr>
        <w:t>v</w:t>
      </w:r>
      <w:r w:rsidR="0042443F">
        <w:rPr>
          <w:smallCaps/>
        </w:rPr>
        <w:t>ádění</w:t>
      </w:r>
      <w:r w:rsidR="00423CED" w:rsidRPr="00212EE3">
        <w:rPr>
          <w:smallCaps/>
        </w:rPr>
        <w:t xml:space="preserve"> stavby</w:t>
      </w:r>
      <w:r w:rsidRPr="00212EE3">
        <w:t xml:space="preserve"> dle potřeby rozšířeno na dílčí provozní soubory podle konkrétních jednotlivých účelových a funkčních hledisek řešeného technologického zařízení...</w:t>
      </w:r>
    </w:p>
    <w:p w14:paraId="3CDD1F01" w14:textId="3213052B" w:rsidR="00EC2563" w:rsidRPr="00212EE3" w:rsidRDefault="003A0AF0" w:rsidP="003A0AF0">
      <w:pPr>
        <w:pStyle w:val="Nadpis3"/>
        <w:numPr>
          <w:ilvl w:val="0"/>
          <w:numId w:val="0"/>
        </w:numPr>
        <w:ind w:left="1134" w:hanging="1134"/>
      </w:pPr>
      <w:r w:rsidRPr="00212EE3">
        <w:t>1.5.4</w:t>
      </w:r>
      <w:r w:rsidRPr="00212EE3">
        <w:tab/>
      </w:r>
      <w:r w:rsidR="00EC2563" w:rsidRPr="00212EE3">
        <w:t>Členění DÍLA podle časového postupu výstavby</w:t>
      </w:r>
    </w:p>
    <w:p w14:paraId="48884FDB" w14:textId="2FEACF65" w:rsidR="00BB7D88" w:rsidRPr="00212EE3" w:rsidRDefault="00831FCF" w:rsidP="00CA7D72">
      <w:r w:rsidRPr="00212EE3">
        <w:t xml:space="preserve">DÍLO bude s ohledem na časové rozdělení členěno do dvou samostatných etap, označených </w:t>
      </w:r>
      <w:r w:rsidR="006B10CE" w:rsidRPr="00B90F22">
        <w:t>1</w:t>
      </w:r>
      <w:r w:rsidR="006B10CE" w:rsidRPr="00212EE3">
        <w:t>.</w:t>
      </w:r>
      <w:r w:rsidR="00F42756" w:rsidRPr="00212EE3">
        <w:t xml:space="preserve"> </w:t>
      </w:r>
      <w:r w:rsidR="00F42756" w:rsidRPr="00212EE3">
        <w:rPr>
          <w:smallCaps/>
        </w:rPr>
        <w:t>část díla</w:t>
      </w:r>
      <w:r w:rsidR="00F42756" w:rsidRPr="00212EE3">
        <w:t xml:space="preserve"> a 2. </w:t>
      </w:r>
      <w:r w:rsidR="00F42756" w:rsidRPr="00212EE3">
        <w:rPr>
          <w:smallCaps/>
        </w:rPr>
        <w:t>část díla</w:t>
      </w:r>
      <w:r w:rsidRPr="00212EE3">
        <w:t xml:space="preserve">. Jednotlivé </w:t>
      </w:r>
      <w:r w:rsidRPr="00212EE3">
        <w:rPr>
          <w:smallCaps/>
        </w:rPr>
        <w:t>části</w:t>
      </w:r>
      <w:r w:rsidRPr="00212EE3">
        <w:t xml:space="preserve"> </w:t>
      </w:r>
      <w:r w:rsidR="00E4217E" w:rsidRPr="00212EE3">
        <w:rPr>
          <w:smallCaps/>
        </w:rPr>
        <w:t xml:space="preserve">díla </w:t>
      </w:r>
      <w:r w:rsidRPr="00212EE3">
        <w:t>se mohou časově překrývat s dodržením základního požadavku</w:t>
      </w:r>
      <w:r w:rsidR="000A555A">
        <w:t>,</w:t>
      </w:r>
      <w:r w:rsidRPr="00212EE3">
        <w:t xml:space="preserve"> aby v každou chvíli výstavby byl v provozu minimálně jeden z kotlů K5 a K6. Rozsah jednotlivých etap výstavby, bude takový, aby jednotliv</w:t>
      </w:r>
      <w:r w:rsidR="00F42756" w:rsidRPr="00212EE3">
        <w:t>é</w:t>
      </w:r>
      <w:r w:rsidRPr="00212EE3">
        <w:t xml:space="preserve"> </w:t>
      </w:r>
      <w:r w:rsidR="00F42756" w:rsidRPr="00212EE3">
        <w:rPr>
          <w:smallCaps/>
        </w:rPr>
        <w:t>části díla</w:t>
      </w:r>
      <w:r w:rsidR="00F42756" w:rsidRPr="00212EE3">
        <w:t xml:space="preserve"> </w:t>
      </w:r>
      <w:r w:rsidRPr="00212EE3">
        <w:t>byl</w:t>
      </w:r>
      <w:r w:rsidR="00F42756" w:rsidRPr="00212EE3">
        <w:t>y</w:t>
      </w:r>
      <w:r w:rsidRPr="00212EE3">
        <w:t xml:space="preserve"> samostatně zkolaudovateln</w:t>
      </w:r>
      <w:r w:rsidR="00F42756" w:rsidRPr="00212EE3">
        <w:t>é</w:t>
      </w:r>
      <w:r w:rsidRPr="00212EE3">
        <w:t xml:space="preserve"> a provozuschopn</w:t>
      </w:r>
      <w:r w:rsidR="00F42756" w:rsidRPr="00212EE3">
        <w:t>é</w:t>
      </w:r>
      <w:r w:rsidRPr="00212EE3">
        <w:t xml:space="preserve"> bez omezení.</w:t>
      </w:r>
      <w:r w:rsidR="00F42756" w:rsidRPr="00212EE3">
        <w:t xml:space="preserve"> </w:t>
      </w:r>
      <w:r w:rsidR="00F42756" w:rsidRPr="00212EE3">
        <w:rPr>
          <w:smallCaps/>
        </w:rPr>
        <w:t>dílo</w:t>
      </w:r>
      <w:r w:rsidR="007B6B02" w:rsidRPr="00212EE3">
        <w:t xml:space="preserve"> bude z hlediska časového postupu </w:t>
      </w:r>
      <w:r w:rsidR="00544F2A" w:rsidRPr="00212EE3">
        <w:t>členěno následovně</w:t>
      </w:r>
      <w:r w:rsidR="00D96CE1" w:rsidRPr="00212EE3">
        <w:t>:</w:t>
      </w:r>
    </w:p>
    <w:p w14:paraId="79B56EB8" w14:textId="001EA0FF" w:rsidR="00BB7D88" w:rsidRPr="00212EE3" w:rsidRDefault="003A0AF0" w:rsidP="003A0AF0">
      <w:pPr>
        <w:pStyle w:val="Nadpis4"/>
        <w:numPr>
          <w:ilvl w:val="0"/>
          <w:numId w:val="0"/>
        </w:numPr>
        <w:ind w:left="1276" w:hanging="1134"/>
      </w:pPr>
      <w:r w:rsidRPr="00212EE3">
        <w:lastRenderedPageBreak/>
        <w:t>1.5.4.1</w:t>
      </w:r>
      <w:r w:rsidRPr="00212EE3">
        <w:tab/>
      </w:r>
      <w:r w:rsidR="00B9332D" w:rsidRPr="00212EE3">
        <w:t xml:space="preserve">1. </w:t>
      </w:r>
      <w:r w:rsidR="00D372AC" w:rsidRPr="00D372AC">
        <w:rPr>
          <w:smallCaps/>
        </w:rPr>
        <w:t>č</w:t>
      </w:r>
      <w:r w:rsidR="00770D65" w:rsidRPr="00D372AC">
        <w:rPr>
          <w:smallCaps/>
        </w:rPr>
        <w:t>ást díla</w:t>
      </w:r>
    </w:p>
    <w:p w14:paraId="359106F5" w14:textId="59F3C796" w:rsidR="00986013" w:rsidRPr="00212EE3" w:rsidRDefault="007C11C9" w:rsidP="008754E7">
      <w:pPr>
        <w:keepNext/>
      </w:pPr>
      <w:r w:rsidRPr="00212EE3">
        <w:t xml:space="preserve">V rámci </w:t>
      </w:r>
      <w:r w:rsidR="00770D65" w:rsidRPr="00212EE3">
        <w:t xml:space="preserve">1. </w:t>
      </w:r>
      <w:r w:rsidR="00770D65" w:rsidRPr="00212EE3">
        <w:rPr>
          <w:smallCaps/>
        </w:rPr>
        <w:t>části díla</w:t>
      </w:r>
      <w:r w:rsidRPr="00212EE3">
        <w:t xml:space="preserve"> </w:t>
      </w:r>
      <w:r w:rsidR="004E09F5" w:rsidRPr="00212EE3">
        <w:t>bude provedeno:</w:t>
      </w:r>
      <w:bookmarkStart w:id="1" w:name="_Hlk60870149"/>
    </w:p>
    <w:p w14:paraId="7F1FA8F3" w14:textId="0DDB9C93" w:rsidR="00191B2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86013" w:rsidRPr="00212EE3">
        <w:t>P</w:t>
      </w:r>
      <w:r w:rsidR="00A80BA0" w:rsidRPr="00212EE3">
        <w:t>ř</w:t>
      </w:r>
      <w:r w:rsidR="00191B24" w:rsidRPr="00212EE3">
        <w:t>estavb</w:t>
      </w:r>
      <w:r w:rsidR="00A80BA0" w:rsidRPr="00212EE3">
        <w:t>a</w:t>
      </w:r>
      <w:r w:rsidR="00191B24" w:rsidRPr="00212EE3">
        <w:t xml:space="preserve"> prvního z kotlů K 5/6 (volba kotle, který bude přestavěn, jako první je</w:t>
      </w:r>
      <w:r w:rsidR="00A80BA0" w:rsidRPr="00212EE3">
        <w:t xml:space="preserve"> </w:t>
      </w:r>
      <w:r w:rsidR="00191B24" w:rsidRPr="00212EE3">
        <w:t xml:space="preserve">v kompetenci </w:t>
      </w:r>
      <w:r w:rsidR="0055568C" w:rsidRPr="00212EE3">
        <w:rPr>
          <w:smallCaps/>
          <w:lang w:val="cs-CZ"/>
        </w:rPr>
        <w:t>zhotovitele</w:t>
      </w:r>
      <w:r w:rsidR="00191B24" w:rsidRPr="00212EE3">
        <w:t>)</w:t>
      </w:r>
      <w:r w:rsidR="00831FCF" w:rsidRPr="00212EE3">
        <w:rPr>
          <w:lang w:val="cs-CZ"/>
        </w:rPr>
        <w:t xml:space="preserve"> a související soubory</w:t>
      </w:r>
      <w:r w:rsidR="00191B24" w:rsidRPr="00212EE3">
        <w:t>. Jeho uvedení do provozu na dřevní štěpku.</w:t>
      </w:r>
      <w:bookmarkEnd w:id="1"/>
    </w:p>
    <w:p w14:paraId="7CA17D57" w14:textId="73CCAB7C" w:rsidR="00191B2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1B24" w:rsidRPr="00212EE3">
        <w:t>Vybudov</w:t>
      </w:r>
      <w:r w:rsidR="00D518C2" w:rsidRPr="00212EE3">
        <w:rPr>
          <w:lang w:val="cs-CZ"/>
        </w:rPr>
        <w:t>ání</w:t>
      </w:r>
      <w:r w:rsidR="00191B24" w:rsidRPr="00212EE3">
        <w:t xml:space="preserve"> vnější skládku biomasy</w:t>
      </w:r>
      <w:r w:rsidR="00831FCF" w:rsidRPr="00212EE3">
        <w:rPr>
          <w:lang w:val="cs-CZ"/>
        </w:rPr>
        <w:t xml:space="preserve"> (přední část)</w:t>
      </w:r>
      <w:r w:rsidR="003A291B" w:rsidRPr="00212EE3">
        <w:rPr>
          <w:lang w:val="cs-CZ"/>
        </w:rPr>
        <w:t>.</w:t>
      </w:r>
    </w:p>
    <w:p w14:paraId="6134E280" w14:textId="57CE0BB4" w:rsidR="00926861" w:rsidRPr="00212EE3" w:rsidDel="00741433" w:rsidRDefault="003A0AF0" w:rsidP="003A0AF0">
      <w:pPr>
        <w:pStyle w:val="Odrka"/>
        <w:numPr>
          <w:ilvl w:val="0"/>
          <w:numId w:val="0"/>
        </w:numPr>
        <w:tabs>
          <w:tab w:val="left" w:pos="0"/>
        </w:tabs>
        <w:ind w:left="284" w:hanging="284"/>
        <w:rPr>
          <w:del w:id="2" w:author="Jiří Švarc" w:date="2021-04-30T12:28:00Z"/>
        </w:rPr>
      </w:pPr>
      <w:del w:id="3" w:author="Jiří Švarc" w:date="2021-04-30T12:28:00Z">
        <w:r w:rsidRPr="00212EE3" w:rsidDel="00741433">
          <w:rPr>
            <w:rFonts w:ascii="Symbol" w:hAnsi="Symbol"/>
          </w:rPr>
          <w:delText></w:delText>
        </w:r>
        <w:r w:rsidRPr="00212EE3" w:rsidDel="00741433">
          <w:rPr>
            <w:rFonts w:ascii="Symbol" w:hAnsi="Symbol"/>
          </w:rPr>
          <w:tab/>
        </w:r>
        <w:r w:rsidR="00191B24" w:rsidRPr="00212EE3" w:rsidDel="00741433">
          <w:delText>Prov</w:delText>
        </w:r>
        <w:r w:rsidR="00D518C2" w:rsidRPr="00212EE3" w:rsidDel="00741433">
          <w:rPr>
            <w:lang w:val="cs-CZ"/>
          </w:rPr>
          <w:delText>edení</w:delText>
        </w:r>
        <w:r w:rsidR="00191B24" w:rsidRPr="00212EE3" w:rsidDel="00741433">
          <w:delText xml:space="preserve"> demontáž</w:delText>
        </w:r>
        <w:r w:rsidR="00D518C2" w:rsidRPr="00212EE3" w:rsidDel="00741433">
          <w:rPr>
            <w:lang w:val="cs-CZ"/>
          </w:rPr>
          <w:delText>e</w:delText>
        </w:r>
        <w:r w:rsidR="00191B24" w:rsidRPr="00212EE3" w:rsidDel="00741433">
          <w:delText xml:space="preserve"> kotle K1</w:delText>
        </w:r>
        <w:r w:rsidR="003A291B" w:rsidRPr="00212EE3" w:rsidDel="00741433">
          <w:rPr>
            <w:lang w:val="cs-CZ"/>
          </w:rPr>
          <w:delText>.</w:delText>
        </w:r>
      </w:del>
    </w:p>
    <w:p w14:paraId="348D00EF" w14:textId="23BFA33D" w:rsidR="00C874B3" w:rsidRPr="00212EE3" w:rsidRDefault="00C874B3" w:rsidP="009104C9">
      <w:r w:rsidRPr="00212EE3">
        <w:t xml:space="preserve">V rámci </w:t>
      </w:r>
      <w:r w:rsidR="002F4C6F" w:rsidRPr="00212EE3">
        <w:t xml:space="preserve">1. </w:t>
      </w:r>
      <w:r w:rsidR="002F4C6F" w:rsidRPr="00212EE3">
        <w:rPr>
          <w:smallCaps/>
        </w:rPr>
        <w:t>části díla</w:t>
      </w:r>
      <w:r w:rsidRPr="00212EE3">
        <w:t xml:space="preserve"> budou vystavěny, zprovozněny, zkolaudovány a převzaty tyto </w:t>
      </w:r>
      <w:r w:rsidR="002F4C6F" w:rsidRPr="00212EE3">
        <w:t>stavební a inženýrské objekty a provozní soubory</w:t>
      </w:r>
      <w:r w:rsidR="005630E7" w:rsidRPr="00212EE3">
        <w:t>:</w:t>
      </w:r>
    </w:p>
    <w:p w14:paraId="30C87E7A" w14:textId="0F09840D" w:rsidR="00EC42AB" w:rsidRPr="00212EE3" w:rsidRDefault="009B7067" w:rsidP="009C2AF4">
      <w:pPr>
        <w:pStyle w:val="Podtitul"/>
      </w:pPr>
      <w:r w:rsidRPr="00212EE3">
        <w:t xml:space="preserve">Stavební a Inženýrské objekty: </w:t>
      </w:r>
      <w:r w:rsidRPr="00212EE3">
        <w:tab/>
      </w:r>
      <w:r w:rsidRPr="00212EE3">
        <w:tab/>
      </w:r>
      <w:r w:rsidRPr="00212EE3">
        <w:tab/>
      </w:r>
      <w:r w:rsidRPr="00212EE3">
        <w:tab/>
      </w:r>
      <w:r w:rsidRPr="00212EE3">
        <w:tab/>
      </w:r>
      <w:r w:rsidRPr="00212EE3">
        <w:tab/>
      </w:r>
      <w:r w:rsidR="00F42756" w:rsidRPr="00212EE3">
        <w:tab/>
      </w:r>
      <w:r w:rsidRPr="00212EE3">
        <w:t>KKS</w:t>
      </w:r>
    </w:p>
    <w:p w14:paraId="385280C1" w14:textId="28B61139" w:rsidR="00D522FC" w:rsidRPr="00212EE3" w:rsidDel="00741433" w:rsidRDefault="00D522FC" w:rsidP="009104C9">
      <w:pPr>
        <w:rPr>
          <w:del w:id="4" w:author="Jiří Švarc" w:date="2021-04-30T12:28:00Z"/>
        </w:rPr>
      </w:pPr>
      <w:del w:id="5" w:author="Jiří Švarc" w:date="2021-04-30T12:28:00Z">
        <w:r w:rsidRPr="00212EE3" w:rsidDel="00741433">
          <w:delText>SO 03</w:delText>
        </w:r>
        <w:r w:rsidRPr="00212EE3" w:rsidDel="00741433">
          <w:tab/>
        </w:r>
        <w:r w:rsidRPr="00212EE3" w:rsidDel="00741433">
          <w:tab/>
          <w:delText>Oprava stávajícího zděného komínu</w:delText>
        </w:r>
        <w:r w:rsidRPr="00212EE3" w:rsidDel="00741433">
          <w:tab/>
        </w:r>
        <w:r w:rsidRPr="00212EE3" w:rsidDel="00741433">
          <w:tab/>
        </w:r>
        <w:r w:rsidRPr="00212EE3" w:rsidDel="00741433">
          <w:tab/>
        </w:r>
        <w:r w:rsidRPr="00212EE3" w:rsidDel="00741433">
          <w:tab/>
        </w:r>
        <w:r w:rsidRPr="00212EE3" w:rsidDel="00741433">
          <w:tab/>
          <w:delText>UHN</w:delText>
        </w:r>
      </w:del>
    </w:p>
    <w:p w14:paraId="4C189564" w14:textId="221E46C1" w:rsidR="005630E7" w:rsidRPr="00212EE3" w:rsidRDefault="007264D6" w:rsidP="009104C9">
      <w:r w:rsidRPr="00212EE3">
        <w:t>SO 04</w:t>
      </w:r>
      <w:r w:rsidRPr="00212EE3">
        <w:tab/>
      </w:r>
      <w:r w:rsidRPr="00212EE3">
        <w:tab/>
        <w:t>Úpravy ve stávající kotelně</w:t>
      </w:r>
      <w:r w:rsidRPr="00212EE3">
        <w:tab/>
      </w:r>
      <w:r w:rsidRPr="00212EE3">
        <w:tab/>
      </w:r>
      <w:r w:rsidRPr="00212EE3">
        <w:tab/>
      </w:r>
      <w:r w:rsidRPr="00212EE3">
        <w:tab/>
      </w:r>
      <w:r w:rsidRPr="00212EE3">
        <w:tab/>
      </w:r>
      <w:r w:rsidRPr="00212EE3">
        <w:tab/>
        <w:t>UH_</w:t>
      </w:r>
    </w:p>
    <w:p w14:paraId="3042D66F" w14:textId="36D53CD9" w:rsidR="00260A8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požárně bezpečnostní řešení zásobníku paliva pro jeden z kotlů K5 / K6</w:t>
      </w:r>
    </w:p>
    <w:p w14:paraId="0F293632" w14:textId="4FE8F393" w:rsidR="00260A8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zásobník paliva dřevní štěpky pro jeden z kotlů K5 / K6</w:t>
      </w:r>
    </w:p>
    <w:p w14:paraId="3B10D5C9" w14:textId="192B631E" w:rsidR="00260A84" w:rsidRPr="00212EE3" w:rsidDel="00741433" w:rsidRDefault="003A0AF0" w:rsidP="003A0AF0">
      <w:pPr>
        <w:pStyle w:val="Odrka"/>
        <w:numPr>
          <w:ilvl w:val="0"/>
          <w:numId w:val="0"/>
        </w:numPr>
        <w:tabs>
          <w:tab w:val="left" w:pos="0"/>
        </w:tabs>
        <w:ind w:left="284" w:hanging="284"/>
        <w:rPr>
          <w:del w:id="6" w:author="Jiří Švarc" w:date="2021-04-30T12:28:00Z"/>
        </w:rPr>
      </w:pPr>
      <w:del w:id="7" w:author="Jiří Švarc" w:date="2021-04-30T12:28:00Z">
        <w:r w:rsidRPr="00212EE3" w:rsidDel="00741433">
          <w:rPr>
            <w:rFonts w:ascii="Symbol" w:hAnsi="Symbol"/>
          </w:rPr>
          <w:delText></w:delText>
        </w:r>
        <w:r w:rsidRPr="00212EE3" w:rsidDel="00741433">
          <w:rPr>
            <w:rFonts w:ascii="Symbol" w:hAnsi="Symbol"/>
          </w:rPr>
          <w:tab/>
        </w:r>
        <w:r w:rsidR="00260A84" w:rsidRPr="00212EE3" w:rsidDel="00741433">
          <w:delText>střecha kotelny K1</w:delText>
        </w:r>
      </w:del>
    </w:p>
    <w:p w14:paraId="43589FF2" w14:textId="0359043B" w:rsidR="007B0D6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 xml:space="preserve">úprava </w:t>
      </w:r>
      <w:del w:id="8" w:author="Jiří Švarc" w:date="2021-04-30T12:30:00Z">
        <w:r w:rsidR="00260A84" w:rsidRPr="00212EE3" w:rsidDel="00741433">
          <w:delText xml:space="preserve">podlahy K1 a </w:delText>
        </w:r>
      </w:del>
      <w:r w:rsidR="005B18C3" w:rsidRPr="00212EE3">
        <w:rPr>
          <w:lang w:val="cs-CZ"/>
        </w:rPr>
        <w:t xml:space="preserve">prostoru </w:t>
      </w:r>
      <w:del w:id="9" w:author="Jiří Švarc" w:date="2021-04-30T12:30:00Z">
        <w:r w:rsidR="005B18C3" w:rsidRPr="00212EE3" w:rsidDel="00741433">
          <w:rPr>
            <w:lang w:val="cs-CZ"/>
          </w:rPr>
          <w:delText xml:space="preserve">se </w:delText>
        </w:r>
        <w:r w:rsidR="00260A84" w:rsidRPr="00212EE3" w:rsidDel="00741433">
          <w:delText xml:space="preserve">základy </w:delText>
        </w:r>
      </w:del>
      <w:r w:rsidR="00260A84" w:rsidRPr="00212EE3">
        <w:t>pro nádrž SNCR</w:t>
      </w:r>
      <w:r w:rsidR="005B18C3" w:rsidRPr="00212EE3">
        <w:rPr>
          <w:lang w:val="cs-CZ"/>
        </w:rPr>
        <w:t xml:space="preserve"> a stáčení reagentu</w:t>
      </w:r>
    </w:p>
    <w:p w14:paraId="41F9817F" w14:textId="5036B2D1" w:rsidR="00033AFD" w:rsidRPr="00212EE3" w:rsidRDefault="00033AFD" w:rsidP="002C680A">
      <w:pPr>
        <w:pStyle w:val="Odstavec"/>
      </w:pPr>
      <w:r w:rsidRPr="00212EE3">
        <w:t>SO 07</w:t>
      </w:r>
      <w:r w:rsidRPr="00212EE3">
        <w:tab/>
      </w:r>
      <w:r w:rsidR="00250873" w:rsidRPr="00212EE3">
        <w:tab/>
      </w:r>
      <w:r w:rsidRPr="00212EE3">
        <w:t>Skládka biomasy</w:t>
      </w:r>
      <w:r w:rsidRPr="00212EE3">
        <w:tab/>
      </w:r>
      <w:r w:rsidRPr="00212EE3">
        <w:tab/>
      </w:r>
      <w:r w:rsidRPr="00212EE3">
        <w:tab/>
      </w:r>
      <w:r w:rsidRPr="00212EE3">
        <w:tab/>
      </w:r>
      <w:r w:rsidRPr="00212EE3">
        <w:tab/>
      </w:r>
      <w:r w:rsidRPr="00212EE3">
        <w:tab/>
      </w:r>
      <w:r w:rsidRPr="00212EE3">
        <w:tab/>
        <w:t>UEB</w:t>
      </w:r>
    </w:p>
    <w:p w14:paraId="63E708EA" w14:textId="28136FDD"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požárně bezpečnostní řešení</w:t>
      </w:r>
    </w:p>
    <w:p w14:paraId="314DF743" w14:textId="692769D1"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betonová plocha v přední části stávající uhelné skládky</w:t>
      </w:r>
    </w:p>
    <w:p w14:paraId="1713A1A8" w14:textId="4049C56B"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základy pod technologická zařízení</w:t>
      </w:r>
    </w:p>
    <w:p w14:paraId="672D551D" w14:textId="1AFB932C"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nosné konstrukce a zastřešení technologických zařízení</w:t>
      </w:r>
    </w:p>
    <w:p w14:paraId="51272462" w14:textId="5D979352"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napojení na stávající pasovou dopravu</w:t>
      </w:r>
    </w:p>
    <w:p w14:paraId="65AB9E30" w14:textId="788691E2" w:rsidR="002D78EA" w:rsidRDefault="003A0AF0" w:rsidP="003A0AF0">
      <w:pPr>
        <w:pStyle w:val="Odrka"/>
        <w:numPr>
          <w:ilvl w:val="0"/>
          <w:numId w:val="0"/>
        </w:numPr>
        <w:tabs>
          <w:tab w:val="left" w:pos="0"/>
        </w:tabs>
        <w:ind w:left="284" w:hanging="284"/>
      </w:pPr>
      <w:r>
        <w:rPr>
          <w:rFonts w:ascii="Symbol" w:hAnsi="Symbol"/>
        </w:rPr>
        <w:t></w:t>
      </w:r>
      <w:r>
        <w:rPr>
          <w:rFonts w:ascii="Symbol" w:hAnsi="Symbol"/>
        </w:rPr>
        <w:tab/>
      </w:r>
      <w:r w:rsidR="002D78EA" w:rsidRPr="00212EE3">
        <w:t>budova skladu dřevní štěpky</w:t>
      </w:r>
    </w:p>
    <w:p w14:paraId="1AEA33F5" w14:textId="5B4EC91F" w:rsidR="00372E3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00AA3">
        <w:rPr>
          <w:lang w:val="cs-CZ"/>
        </w:rPr>
        <w:t>stavební buňka – sklad vzorků biomasy</w:t>
      </w:r>
    </w:p>
    <w:p w14:paraId="591F7DDA" w14:textId="77883723" w:rsidR="002937D8" w:rsidRPr="00212EE3" w:rsidDel="00741433" w:rsidRDefault="002937D8" w:rsidP="00CA7D72">
      <w:pPr>
        <w:rPr>
          <w:del w:id="10" w:author="Jiří Švarc" w:date="2021-04-30T12:31:00Z"/>
        </w:rPr>
      </w:pPr>
      <w:del w:id="11" w:author="Jiří Švarc" w:date="2021-04-30T12:31:00Z">
        <w:r w:rsidRPr="00212EE3" w:rsidDel="00741433">
          <w:delText>SO 08</w:delText>
        </w:r>
        <w:r w:rsidRPr="00212EE3" w:rsidDel="00741433">
          <w:tab/>
        </w:r>
        <w:r w:rsidRPr="00212EE3" w:rsidDel="00741433">
          <w:tab/>
          <w:delText>Silniční váha</w:delText>
        </w:r>
        <w:r w:rsidRPr="00212EE3" w:rsidDel="00741433">
          <w:tab/>
        </w:r>
        <w:r w:rsidRPr="00212EE3" w:rsidDel="00741433">
          <w:tab/>
        </w:r>
        <w:r w:rsidRPr="00212EE3" w:rsidDel="00741433">
          <w:tab/>
        </w:r>
        <w:r w:rsidRPr="00212EE3" w:rsidDel="00741433">
          <w:tab/>
        </w:r>
        <w:r w:rsidRPr="00212EE3" w:rsidDel="00741433">
          <w:tab/>
        </w:r>
        <w:r w:rsidRPr="00212EE3" w:rsidDel="00741433">
          <w:tab/>
        </w:r>
        <w:r w:rsidRPr="00212EE3" w:rsidDel="00741433">
          <w:tab/>
        </w:r>
        <w:r w:rsidRPr="00212EE3" w:rsidDel="00741433">
          <w:tab/>
          <w:delText>UEX</w:delText>
        </w:r>
      </w:del>
    </w:p>
    <w:p w14:paraId="7AB1D59A" w14:textId="476ABA6C" w:rsidR="00C84D8A" w:rsidRPr="00212EE3" w:rsidRDefault="00C84D8A" w:rsidP="00CA7D72">
      <w:r w:rsidRPr="00212EE3">
        <w:t>IO 01</w:t>
      </w:r>
      <w:r w:rsidRPr="00212EE3">
        <w:tab/>
      </w:r>
      <w:r w:rsidRPr="00212EE3">
        <w:tab/>
        <w:t>Přeložky sítí, nové inženýrské sítě, přípojky</w:t>
      </w:r>
      <w:r w:rsidRPr="00212EE3">
        <w:tab/>
      </w:r>
      <w:r w:rsidR="008331F4" w:rsidRPr="00212EE3">
        <w:tab/>
      </w:r>
      <w:r w:rsidR="00DB3C84" w:rsidRPr="00212EE3">
        <w:tab/>
      </w:r>
      <w:r w:rsidRPr="00212EE3">
        <w:tab/>
        <w:t>UZX</w:t>
      </w:r>
    </w:p>
    <w:p w14:paraId="135C6BDC" w14:textId="036D9F43" w:rsidR="00C84D8A" w:rsidRPr="00212EE3" w:rsidRDefault="00C84D8A" w:rsidP="00CA7D72">
      <w:r w:rsidRPr="00212EE3">
        <w:t>IO 02</w:t>
      </w:r>
      <w:r w:rsidRPr="00212EE3">
        <w:tab/>
      </w:r>
      <w:r w:rsidRPr="00212EE3">
        <w:tab/>
        <w:t>Konstrukce nadzemních vedení</w:t>
      </w:r>
      <w:r w:rsidRPr="00212EE3">
        <w:tab/>
      </w:r>
      <w:r w:rsidRPr="00212EE3">
        <w:tab/>
      </w:r>
      <w:r w:rsidRPr="00212EE3">
        <w:tab/>
      </w:r>
      <w:r w:rsidR="008331F4" w:rsidRPr="00212EE3">
        <w:tab/>
      </w:r>
      <w:r w:rsidRPr="00212EE3">
        <w:tab/>
        <w:t>UXY</w:t>
      </w:r>
    </w:p>
    <w:p w14:paraId="5BA29496" w14:textId="7F546421" w:rsidR="00C84D8A" w:rsidRPr="00212EE3" w:rsidDel="00741433" w:rsidRDefault="00C84D8A" w:rsidP="00CA7D72">
      <w:pPr>
        <w:rPr>
          <w:del w:id="12" w:author="Jiří Švarc" w:date="2021-04-30T12:31:00Z"/>
        </w:rPr>
      </w:pPr>
      <w:del w:id="13" w:author="Jiří Švarc" w:date="2021-04-30T12:31:00Z">
        <w:r w:rsidRPr="00212EE3" w:rsidDel="00741433">
          <w:delText>IO 03</w:delText>
        </w:r>
        <w:r w:rsidRPr="00212EE3" w:rsidDel="00741433">
          <w:tab/>
        </w:r>
        <w:r w:rsidRPr="00212EE3" w:rsidDel="00741433">
          <w:tab/>
          <w:delText>Úpravy venkovního osvětlení</w:delText>
        </w:r>
        <w:r w:rsidRPr="00212EE3" w:rsidDel="00741433">
          <w:tab/>
        </w:r>
        <w:r w:rsidRPr="00212EE3" w:rsidDel="00741433">
          <w:tab/>
        </w:r>
        <w:r w:rsidRPr="00212EE3" w:rsidDel="00741433">
          <w:tab/>
        </w:r>
        <w:r w:rsidR="008331F4" w:rsidRPr="00212EE3" w:rsidDel="00741433">
          <w:tab/>
        </w:r>
        <w:r w:rsidR="00DB3C84" w:rsidRPr="00212EE3" w:rsidDel="00741433">
          <w:tab/>
        </w:r>
        <w:r w:rsidRPr="00212EE3" w:rsidDel="00741433">
          <w:tab/>
          <w:delText>UBL</w:delText>
        </w:r>
      </w:del>
    </w:p>
    <w:p w14:paraId="072B2B24" w14:textId="0A91734F" w:rsidR="00C84D8A" w:rsidRPr="00212EE3" w:rsidDel="00741433" w:rsidRDefault="00C84D8A" w:rsidP="00CA7D72">
      <w:pPr>
        <w:rPr>
          <w:del w:id="14" w:author="Jiří Švarc" w:date="2021-04-30T12:31:00Z"/>
        </w:rPr>
      </w:pPr>
      <w:del w:id="15" w:author="Jiří Švarc" w:date="2021-04-30T12:31:00Z">
        <w:r w:rsidRPr="00212EE3" w:rsidDel="00741433">
          <w:delText>IO 04</w:delText>
        </w:r>
        <w:r w:rsidRPr="00212EE3" w:rsidDel="00741433">
          <w:tab/>
        </w:r>
        <w:r w:rsidRPr="00212EE3" w:rsidDel="00741433">
          <w:tab/>
          <w:delText>Nové komunikace a zpevněné plochy</w:delText>
        </w:r>
        <w:r w:rsidRPr="00212EE3" w:rsidDel="00741433">
          <w:tab/>
        </w:r>
        <w:r w:rsidR="008331F4" w:rsidRPr="00212EE3" w:rsidDel="00741433">
          <w:tab/>
        </w:r>
        <w:r w:rsidRPr="00212EE3" w:rsidDel="00741433">
          <w:tab/>
        </w:r>
        <w:r w:rsidRPr="00212EE3" w:rsidDel="00741433">
          <w:tab/>
          <w:delText>UZA</w:delText>
        </w:r>
      </w:del>
    </w:p>
    <w:p w14:paraId="37163B2B" w14:textId="60F1C745" w:rsidR="00C84D8A" w:rsidRPr="00212EE3" w:rsidRDefault="00C84D8A" w:rsidP="00CA7D72">
      <w:r w:rsidRPr="00212EE3">
        <w:t>IO 06</w:t>
      </w:r>
      <w:r w:rsidRPr="00212EE3">
        <w:tab/>
      </w:r>
      <w:r w:rsidRPr="00212EE3">
        <w:tab/>
        <w:t>Úpravy vnější uzemňovací sítě</w:t>
      </w:r>
      <w:r w:rsidRPr="00212EE3">
        <w:tab/>
      </w:r>
      <w:r w:rsidRPr="00212EE3">
        <w:tab/>
      </w:r>
      <w:r w:rsidR="008331F4" w:rsidRPr="00212EE3">
        <w:tab/>
      </w:r>
      <w:r w:rsidRPr="00212EE3">
        <w:tab/>
      </w:r>
      <w:r w:rsidRPr="00212EE3">
        <w:tab/>
        <w:t>UBX</w:t>
      </w:r>
    </w:p>
    <w:p w14:paraId="118A87C1" w14:textId="741F42C1" w:rsidR="005B18C3" w:rsidRPr="00212EE3" w:rsidRDefault="005B18C3" w:rsidP="00CA7D72">
      <w:r w:rsidRPr="00212EE3">
        <w:t>IO 08</w:t>
      </w:r>
      <w:r w:rsidRPr="00212EE3">
        <w:tab/>
      </w:r>
      <w:r w:rsidRPr="00212EE3">
        <w:tab/>
        <w:t>Elektrická požární signalizace (EPS)</w:t>
      </w:r>
      <w:ins w:id="16" w:author="Jiří Švarc" w:date="2021-04-30T12:31:00Z">
        <w:r w:rsidR="00741433">
          <w:t xml:space="preserve"> – část nutná pro 1. </w:t>
        </w:r>
        <w:r w:rsidR="00741433" w:rsidRPr="00741433">
          <w:rPr>
            <w:smallCaps/>
          </w:rPr>
          <w:t>část díla</w:t>
        </w:r>
      </w:ins>
      <w:r w:rsidR="00741433">
        <w:tab/>
      </w:r>
      <w:r w:rsidRPr="00212EE3">
        <w:t>UBY</w:t>
      </w:r>
    </w:p>
    <w:p w14:paraId="3A100362" w14:textId="77777777" w:rsidR="004C15CC" w:rsidRPr="00212EE3" w:rsidRDefault="004C15CC" w:rsidP="00CA7D72"/>
    <w:p w14:paraId="50275798" w14:textId="2FCD50AD" w:rsidR="00D96CE1" w:rsidRPr="00212EE3" w:rsidRDefault="004C15CC" w:rsidP="009C2AF4">
      <w:pPr>
        <w:pStyle w:val="Podtitul"/>
      </w:pPr>
      <w:r w:rsidRPr="00212EE3">
        <w:t xml:space="preserve">Provozní soubory: </w:t>
      </w:r>
      <w:r w:rsidRPr="00212EE3">
        <w:tab/>
      </w:r>
      <w:r w:rsidRPr="00212EE3">
        <w:tab/>
      </w:r>
      <w:r w:rsidRPr="00212EE3">
        <w:tab/>
      </w:r>
      <w:r w:rsidRPr="00212EE3">
        <w:tab/>
      </w:r>
      <w:r w:rsidRPr="00212EE3">
        <w:tab/>
      </w:r>
      <w:r w:rsidRPr="00212EE3">
        <w:tab/>
      </w:r>
      <w:r w:rsidRPr="00212EE3">
        <w:tab/>
      </w:r>
      <w:r w:rsidRPr="00212EE3">
        <w:tab/>
      </w:r>
      <w:r w:rsidRPr="00212EE3">
        <w:tab/>
        <w:t>KKS</w:t>
      </w:r>
    </w:p>
    <w:p w14:paraId="5A11D130" w14:textId="53308AE8" w:rsidR="00BA2D9F" w:rsidRPr="00212EE3" w:rsidRDefault="00BA2D9F" w:rsidP="00CA7D72">
      <w:r w:rsidRPr="00212EE3">
        <w:t>PS 02</w:t>
      </w:r>
      <w:r w:rsidRPr="00212EE3">
        <w:tab/>
      </w:r>
      <w:r w:rsidRPr="00212EE3">
        <w:tab/>
        <w:t>Kotelna K1, K5, K6</w:t>
      </w:r>
      <w:r w:rsidRPr="00212EE3">
        <w:tab/>
      </w:r>
      <w:r w:rsidRPr="00212EE3">
        <w:tab/>
      </w:r>
      <w:r w:rsidRPr="00212EE3">
        <w:tab/>
      </w:r>
      <w:r w:rsidRPr="00212EE3">
        <w:tab/>
      </w:r>
      <w:r w:rsidR="008331F4" w:rsidRPr="00212EE3">
        <w:tab/>
      </w:r>
      <w:r w:rsidRPr="00212EE3">
        <w:tab/>
      </w:r>
      <w:r w:rsidRPr="00212EE3">
        <w:tab/>
        <w:t>H__</w:t>
      </w:r>
    </w:p>
    <w:p w14:paraId="7892FC05" w14:textId="6F3EBBB9" w:rsidR="00BA2D9F" w:rsidRPr="00212EE3" w:rsidDel="0086795C" w:rsidRDefault="00BA2D9F" w:rsidP="00CA7D72">
      <w:pPr>
        <w:rPr>
          <w:del w:id="17" w:author="Jiří Švarc" w:date="2021-04-30T13:06:00Z"/>
        </w:rPr>
      </w:pPr>
      <w:del w:id="18" w:author="Jiří Švarc" w:date="2021-04-30T13:06:00Z">
        <w:r w:rsidRPr="00212EE3" w:rsidDel="0086795C">
          <w:tab/>
          <w:delText>DPS 02.1</w:delText>
        </w:r>
        <w:r w:rsidRPr="00212EE3" w:rsidDel="0086795C">
          <w:tab/>
          <w:delText>Kotel K1 – demontáž</w:delText>
        </w:r>
      </w:del>
    </w:p>
    <w:p w14:paraId="39DB4700" w14:textId="177FA044" w:rsidR="00BA2D9F" w:rsidRPr="00212EE3" w:rsidRDefault="00BA2D9F" w:rsidP="00CA7D72">
      <w:r w:rsidRPr="00212EE3">
        <w:tab/>
        <w:t>DPS 02.2</w:t>
      </w:r>
      <w:r w:rsidR="0099497A">
        <w:t>(3)</w:t>
      </w:r>
      <w:r w:rsidRPr="00212EE3">
        <w:tab/>
        <w:t>Kotel K5</w:t>
      </w:r>
      <w:r w:rsidR="006F2DD0">
        <w:t xml:space="preserve"> </w:t>
      </w:r>
      <w:r w:rsidR="0099497A">
        <w:t>(</w:t>
      </w:r>
      <w:r w:rsidR="006F2DD0">
        <w:t>nebo K6</w:t>
      </w:r>
      <w:r w:rsidR="0099497A">
        <w:t>)</w:t>
      </w:r>
      <w:r w:rsidRPr="00212EE3">
        <w:t xml:space="preserve"> – úprava</w:t>
      </w:r>
    </w:p>
    <w:p w14:paraId="5A4FF9DF" w14:textId="321F3542" w:rsidR="006063FD" w:rsidRDefault="00734675" w:rsidP="00CA7D72">
      <w:r>
        <w:tab/>
        <w:t>DPS</w:t>
      </w:r>
      <w:r w:rsidR="00850B0D">
        <w:t xml:space="preserve"> </w:t>
      </w:r>
      <w:r>
        <w:t>02.4</w:t>
      </w:r>
      <w:r>
        <w:tab/>
        <w:t>Společné hospodářství SNCR</w:t>
      </w:r>
    </w:p>
    <w:p w14:paraId="3A663970" w14:textId="229B371A" w:rsidR="0089781E" w:rsidRPr="00212EE3" w:rsidDel="00741433" w:rsidRDefault="0089781E" w:rsidP="00CA7D72">
      <w:pPr>
        <w:rPr>
          <w:del w:id="19" w:author="Jiří Švarc" w:date="2021-04-30T12:32:00Z"/>
        </w:rPr>
      </w:pPr>
      <w:del w:id="20" w:author="Jiří Švarc" w:date="2021-04-30T12:32:00Z">
        <w:r w:rsidDel="00741433">
          <w:tab/>
          <w:delText>DPS 02.5</w:delText>
        </w:r>
        <w:r w:rsidDel="00741433">
          <w:tab/>
        </w:r>
        <w:r w:rsidR="000221A2" w:rsidDel="00741433">
          <w:delText xml:space="preserve">Společné podkotlí (část pro </w:delText>
        </w:r>
        <w:r w:rsidR="00AA14D1" w:rsidDel="00741433">
          <w:delText xml:space="preserve">první z </w:delText>
        </w:r>
        <w:r w:rsidR="000221A2" w:rsidDel="00741433">
          <w:delText>kotlů K5/K6)</w:delText>
        </w:r>
      </w:del>
    </w:p>
    <w:p w14:paraId="28180999" w14:textId="5777F7F9" w:rsidR="009D16E5" w:rsidRPr="00212EE3" w:rsidRDefault="009D16E5" w:rsidP="00CA7D72">
      <w:r w:rsidRPr="00212EE3">
        <w:lastRenderedPageBreak/>
        <w:t>PS 03</w:t>
      </w:r>
      <w:r w:rsidRPr="00212EE3">
        <w:tab/>
      </w:r>
      <w:r w:rsidRPr="00212EE3">
        <w:tab/>
        <w:t>Čištění a odvod spalin</w:t>
      </w:r>
      <w:r w:rsidR="007D3BE0">
        <w:tab/>
      </w:r>
      <w:r w:rsidR="007D3BE0">
        <w:tab/>
      </w:r>
      <w:r w:rsidR="007D3BE0">
        <w:tab/>
      </w:r>
      <w:r w:rsidRPr="00212EE3">
        <w:tab/>
      </w:r>
      <w:r w:rsidR="00DB3C84" w:rsidRPr="00212EE3">
        <w:tab/>
      </w:r>
      <w:r w:rsidR="008331F4" w:rsidRPr="00212EE3">
        <w:tab/>
      </w:r>
      <w:r w:rsidRPr="00212EE3">
        <w:t>HN_</w:t>
      </w:r>
    </w:p>
    <w:p w14:paraId="104BBAF8" w14:textId="343D8B07" w:rsidR="009C0DEE" w:rsidRPr="00212EE3" w:rsidDel="00741433" w:rsidRDefault="009C0DEE" w:rsidP="009C0DEE">
      <w:pPr>
        <w:rPr>
          <w:del w:id="21" w:author="Jiří Švarc" w:date="2021-04-30T12:32:00Z"/>
        </w:rPr>
      </w:pPr>
      <w:del w:id="22" w:author="Jiří Švarc" w:date="2021-04-30T12:32:00Z">
        <w:r w:rsidRPr="00212EE3" w:rsidDel="00741433">
          <w:tab/>
          <w:delText>DPS 03.1</w:delText>
        </w:r>
        <w:r w:rsidRPr="00212EE3" w:rsidDel="00741433">
          <w:tab/>
          <w:delText>Čištění a odvod spalin K1 - demontáž spalinovodů a ventilátoru</w:delText>
        </w:r>
      </w:del>
    </w:p>
    <w:p w14:paraId="44508453" w14:textId="741C8D8D" w:rsidR="009C0DEE" w:rsidRPr="00212EE3" w:rsidRDefault="009C0DEE" w:rsidP="009C0DEE">
      <w:r w:rsidRPr="00212EE3">
        <w:tab/>
        <w:t>DPS 03.2</w:t>
      </w:r>
      <w:r w:rsidR="00926F94">
        <w:t>(3)</w:t>
      </w:r>
      <w:r w:rsidRPr="00212EE3">
        <w:tab/>
        <w:t xml:space="preserve">Čištění a odvod spalin </w:t>
      </w:r>
      <w:r w:rsidR="00A17784">
        <w:t xml:space="preserve">prvního z kotlů </w:t>
      </w:r>
      <w:r w:rsidRPr="00212EE3">
        <w:t>K5</w:t>
      </w:r>
      <w:r w:rsidR="00B06F4E">
        <w:t xml:space="preserve"> (nebo K6)</w:t>
      </w:r>
      <w:r w:rsidRPr="00212EE3">
        <w:t xml:space="preserve"> </w:t>
      </w:r>
    </w:p>
    <w:p w14:paraId="45798438" w14:textId="77777777" w:rsidR="009C0DEE" w:rsidRPr="00212EE3" w:rsidRDefault="009C0DEE" w:rsidP="009C0DEE">
      <w:r w:rsidRPr="00212EE3">
        <w:tab/>
        <w:t>DPS 03.4</w:t>
      </w:r>
      <w:r w:rsidRPr="00212EE3">
        <w:tab/>
        <w:t>Provizorní komín kotle K4 pro dobu opravy starého komína</w:t>
      </w:r>
    </w:p>
    <w:p w14:paraId="500B8DF1" w14:textId="2BCA202C" w:rsidR="009D16E5" w:rsidRPr="00212EE3" w:rsidRDefault="009D16E5" w:rsidP="00CA7D72">
      <w:r w:rsidRPr="00212EE3">
        <w:t>PS 09</w:t>
      </w:r>
      <w:r w:rsidRPr="00212EE3">
        <w:tab/>
      </w:r>
      <w:r w:rsidRPr="00212EE3">
        <w:tab/>
        <w:t>Elektročást</w:t>
      </w:r>
      <w:r w:rsidR="0086529D" w:rsidRPr="00212EE3">
        <w:tab/>
      </w:r>
      <w:r w:rsidR="0086529D" w:rsidRPr="00212EE3">
        <w:tab/>
      </w:r>
      <w:r w:rsidR="0086529D" w:rsidRPr="00212EE3">
        <w:tab/>
      </w:r>
      <w:r w:rsidR="0086529D" w:rsidRPr="00212EE3">
        <w:tab/>
      </w:r>
      <w:r w:rsidRPr="00212EE3">
        <w:tab/>
      </w:r>
      <w:r w:rsidRPr="00212EE3">
        <w:tab/>
      </w:r>
      <w:r w:rsidR="008331F4" w:rsidRPr="00212EE3">
        <w:tab/>
      </w:r>
      <w:r w:rsidRPr="00212EE3">
        <w:tab/>
        <w:t>B__</w:t>
      </w:r>
    </w:p>
    <w:p w14:paraId="7F238B87" w14:textId="49480ED7" w:rsidR="00F00F6A" w:rsidRPr="00212EE3" w:rsidDel="00741433" w:rsidRDefault="00F00F6A" w:rsidP="00F00F6A">
      <w:pPr>
        <w:rPr>
          <w:del w:id="23" w:author="Jiří Švarc" w:date="2021-04-30T12:32:00Z"/>
        </w:rPr>
      </w:pPr>
      <w:del w:id="24" w:author="Jiří Švarc" w:date="2021-04-30T12:32:00Z">
        <w:r w:rsidRPr="00212EE3" w:rsidDel="00741433">
          <w:tab/>
          <w:delText xml:space="preserve">DPS 09.1 </w:delText>
        </w:r>
        <w:r w:rsidRPr="00212EE3" w:rsidDel="00741433">
          <w:tab/>
          <w:delText>Demontáž elektročásti kotle K1</w:delText>
        </w:r>
      </w:del>
    </w:p>
    <w:p w14:paraId="11ACAA5D" w14:textId="3070F003" w:rsidR="00F00F6A" w:rsidRPr="00212EE3" w:rsidRDefault="00F00F6A" w:rsidP="00F00F6A">
      <w:r w:rsidRPr="00212EE3">
        <w:tab/>
        <w:t>DPS 09.2</w:t>
      </w:r>
      <w:r w:rsidR="004D78DD">
        <w:t>(3)</w:t>
      </w:r>
      <w:r w:rsidRPr="00212EE3">
        <w:tab/>
        <w:t xml:space="preserve">Elektročást </w:t>
      </w:r>
      <w:r w:rsidR="0090258D" w:rsidRPr="00212EE3">
        <w:t>prvního</w:t>
      </w:r>
      <w:r w:rsidR="00A766D3" w:rsidRPr="00212EE3">
        <w:t xml:space="preserve"> z kotlů </w:t>
      </w:r>
      <w:r w:rsidRPr="00212EE3">
        <w:t>K5</w:t>
      </w:r>
      <w:r w:rsidR="00AC14FB">
        <w:t xml:space="preserve"> (nebo </w:t>
      </w:r>
      <w:r w:rsidR="00A766D3" w:rsidRPr="00212EE3">
        <w:t>K6</w:t>
      </w:r>
      <w:r w:rsidR="00AC14FB">
        <w:t>)</w:t>
      </w:r>
    </w:p>
    <w:p w14:paraId="19A77A64" w14:textId="77777777" w:rsidR="00F00F6A" w:rsidRPr="00212EE3" w:rsidRDefault="00F00F6A" w:rsidP="00F00F6A">
      <w:r w:rsidRPr="00212EE3">
        <w:tab/>
        <w:t>DPS 09.4</w:t>
      </w:r>
      <w:r w:rsidRPr="00212EE3">
        <w:tab/>
        <w:t>Elektročást venkovního hospodářství biomasy</w:t>
      </w:r>
    </w:p>
    <w:p w14:paraId="490F15BC" w14:textId="3408708F" w:rsidR="00F00F6A" w:rsidRPr="00212EE3" w:rsidRDefault="00DE337D" w:rsidP="00F00F6A">
      <w:r>
        <w:tab/>
        <w:t>DPS 09</w:t>
      </w:r>
      <w:r w:rsidR="002830B6">
        <w:t>.6</w:t>
      </w:r>
      <w:r w:rsidR="002830B6">
        <w:tab/>
        <w:t xml:space="preserve">Rekonstrukce elektročásti čištění spalin </w:t>
      </w:r>
      <w:r w:rsidR="00866BCA">
        <w:t>(</w:t>
      </w:r>
      <w:r w:rsidR="00E51E34">
        <w:t>první</w:t>
      </w:r>
      <w:r w:rsidR="00951581">
        <w:t>ho</w:t>
      </w:r>
      <w:r w:rsidR="00866BCA">
        <w:t xml:space="preserve"> z kotlů </w:t>
      </w:r>
      <w:r w:rsidR="00E51E34">
        <w:t>K5/K6)</w:t>
      </w:r>
      <w:r w:rsidR="00F00F6A" w:rsidRPr="00212EE3">
        <w:t xml:space="preserve"> </w:t>
      </w:r>
    </w:p>
    <w:p w14:paraId="665131A9" w14:textId="044114F9" w:rsidR="009D16E5" w:rsidRPr="00212EE3" w:rsidRDefault="009D16E5" w:rsidP="00CA7D72">
      <w:r w:rsidRPr="00212EE3">
        <w:t>PS 10</w:t>
      </w:r>
      <w:r w:rsidRPr="00212EE3">
        <w:tab/>
      </w:r>
      <w:r w:rsidRPr="00212EE3">
        <w:tab/>
        <w:t>Systém kontroly a řízení</w:t>
      </w:r>
      <w:r w:rsidR="0086529D" w:rsidRPr="00212EE3">
        <w:tab/>
      </w:r>
      <w:r w:rsidR="0086529D" w:rsidRPr="00212EE3">
        <w:tab/>
      </w:r>
      <w:r w:rsidR="0086529D" w:rsidRPr="00212EE3">
        <w:tab/>
      </w:r>
      <w:r w:rsidR="0086529D" w:rsidRPr="00212EE3">
        <w:tab/>
      </w:r>
      <w:r w:rsidR="008331F4" w:rsidRPr="00212EE3">
        <w:tab/>
      </w:r>
      <w:r w:rsidRPr="00212EE3">
        <w:tab/>
        <w:t>C__</w:t>
      </w:r>
    </w:p>
    <w:p w14:paraId="336CF94E" w14:textId="5B2447E2" w:rsidR="00266270" w:rsidRPr="00212EE3" w:rsidDel="00741433" w:rsidRDefault="00266270" w:rsidP="00266270">
      <w:pPr>
        <w:ind w:firstLine="709"/>
        <w:rPr>
          <w:del w:id="25" w:author="Jiří Švarc" w:date="2021-04-30T12:33:00Z"/>
        </w:rPr>
      </w:pPr>
      <w:del w:id="26" w:author="Jiří Švarc" w:date="2021-04-30T12:33:00Z">
        <w:r w:rsidRPr="00212EE3" w:rsidDel="00741433">
          <w:delText xml:space="preserve">DPS 10.1 </w:delText>
        </w:r>
        <w:r w:rsidRPr="00212EE3" w:rsidDel="00741433">
          <w:tab/>
          <w:delText>Demontáž části MaR kotle K1</w:delText>
        </w:r>
      </w:del>
    </w:p>
    <w:p w14:paraId="76A4F907" w14:textId="350B6BFC" w:rsidR="00266270" w:rsidRPr="00212EE3" w:rsidRDefault="00266270" w:rsidP="00266270">
      <w:pPr>
        <w:ind w:firstLine="709"/>
      </w:pPr>
      <w:r w:rsidRPr="00212EE3">
        <w:t>DPS 10.2</w:t>
      </w:r>
      <w:r w:rsidR="00AC14FB">
        <w:t>(3)</w:t>
      </w:r>
      <w:r w:rsidRPr="00212EE3">
        <w:t xml:space="preserve"> </w:t>
      </w:r>
      <w:r w:rsidRPr="00212EE3">
        <w:tab/>
        <w:t xml:space="preserve">Část MaR </w:t>
      </w:r>
      <w:r w:rsidR="001C6D2B" w:rsidRPr="00212EE3">
        <w:t xml:space="preserve">prvního </w:t>
      </w:r>
      <w:r w:rsidR="00E8418E" w:rsidRPr="00212EE3">
        <w:t>z kotlů K5</w:t>
      </w:r>
      <w:r w:rsidR="00AC14FB">
        <w:t xml:space="preserve"> (nebo </w:t>
      </w:r>
      <w:r w:rsidR="00E8418E" w:rsidRPr="00212EE3">
        <w:t>K6</w:t>
      </w:r>
      <w:r w:rsidR="00AC14FB">
        <w:t>)</w:t>
      </w:r>
    </w:p>
    <w:p w14:paraId="3ECA352C" w14:textId="4DD3BFA0" w:rsidR="00266270" w:rsidRPr="00212EE3" w:rsidRDefault="00266270" w:rsidP="00266270">
      <w:pPr>
        <w:ind w:firstLine="709"/>
      </w:pPr>
      <w:r w:rsidRPr="00212EE3">
        <w:t xml:space="preserve">DPS 10.4 </w:t>
      </w:r>
      <w:r w:rsidRPr="00212EE3">
        <w:tab/>
        <w:t>Část MaR venkovní hospodářství biomasy</w:t>
      </w:r>
      <w:ins w:id="27" w:author="Jiří Švarc" w:date="2021-04-30T12:33:00Z">
        <w:r w:rsidR="00741433">
          <w:t xml:space="preserve"> v rámci 1. </w:t>
        </w:r>
        <w:del w:id="28" w:author="Lukáš Weiss" w:date="2021-05-03T10:22:00Z">
          <w:r w:rsidR="00741433" w:rsidRPr="00741433" w:rsidDel="003D4AFC">
            <w:rPr>
              <w:smallCaps/>
            </w:rPr>
            <w:delText>Č</w:delText>
          </w:r>
        </w:del>
      </w:ins>
      <w:ins w:id="29" w:author="Lukáš Weiss" w:date="2021-05-03T10:22:00Z">
        <w:r w:rsidR="003D4AFC">
          <w:rPr>
            <w:smallCaps/>
          </w:rPr>
          <w:t>č</w:t>
        </w:r>
      </w:ins>
      <w:ins w:id="30" w:author="Jiří Švarc" w:date="2021-04-30T12:33:00Z">
        <w:r w:rsidR="00741433" w:rsidRPr="00741433">
          <w:rPr>
            <w:smallCaps/>
          </w:rPr>
          <w:t>ásti díla</w:t>
        </w:r>
      </w:ins>
    </w:p>
    <w:p w14:paraId="5302D6EB" w14:textId="6403BD6C" w:rsidR="00266270" w:rsidRPr="00212EE3" w:rsidRDefault="00266270" w:rsidP="00266270">
      <w:pPr>
        <w:ind w:firstLine="709"/>
        <w:rPr>
          <w:color w:val="000000" w:themeColor="text1"/>
        </w:rPr>
      </w:pPr>
      <w:r w:rsidRPr="00212EE3">
        <w:t xml:space="preserve">DPS 10.8 </w:t>
      </w:r>
      <w:r w:rsidRPr="00212EE3">
        <w:tab/>
        <w:t xml:space="preserve">Kontinuální měření emisí </w:t>
      </w:r>
      <w:r w:rsidR="005B7A9E">
        <w:t>(dočasně na komínu odsíření)</w:t>
      </w:r>
    </w:p>
    <w:p w14:paraId="53EB1BCD" w14:textId="4FCE57E4" w:rsidR="009D16E5" w:rsidRPr="00212EE3" w:rsidRDefault="009D16E5" w:rsidP="00CA7D72">
      <w:r w:rsidRPr="00212EE3">
        <w:t>PS 11</w:t>
      </w:r>
      <w:r w:rsidRPr="00212EE3">
        <w:tab/>
      </w:r>
      <w:r w:rsidRPr="00212EE3">
        <w:tab/>
        <w:t>Spojovací potrubí vnější (pokud bude)</w:t>
      </w:r>
      <w:r w:rsidRPr="00212EE3">
        <w:tab/>
      </w:r>
      <w:r w:rsidRPr="00212EE3">
        <w:tab/>
      </w:r>
      <w:r w:rsidR="008331F4" w:rsidRPr="00212EE3">
        <w:tab/>
      </w:r>
      <w:r w:rsidRPr="00212EE3">
        <w:tab/>
        <w:t>Q__</w:t>
      </w:r>
    </w:p>
    <w:p w14:paraId="7D966787" w14:textId="3A0EB1F3" w:rsidR="009D16E5" w:rsidRPr="00212EE3" w:rsidRDefault="009D16E5" w:rsidP="00CA7D72">
      <w:r w:rsidRPr="00212EE3">
        <w:t>PS 12</w:t>
      </w:r>
      <w:r w:rsidRPr="00212EE3">
        <w:tab/>
      </w:r>
      <w:r w:rsidRPr="00212EE3">
        <w:tab/>
        <w:t>Zdvihací mechanismy</w:t>
      </w:r>
      <w:r w:rsidRPr="00212EE3">
        <w:tab/>
      </w:r>
      <w:r w:rsidRPr="00212EE3">
        <w:tab/>
      </w:r>
      <w:r w:rsidRPr="00212EE3">
        <w:tab/>
      </w:r>
      <w:r w:rsidRPr="00212EE3">
        <w:tab/>
      </w:r>
      <w:r w:rsidR="008331F4" w:rsidRPr="00212EE3">
        <w:tab/>
      </w:r>
      <w:r w:rsidRPr="00212EE3">
        <w:tab/>
        <w:t>SM_</w:t>
      </w:r>
    </w:p>
    <w:p w14:paraId="0E0EA101" w14:textId="7A395B9D" w:rsidR="009D16E5" w:rsidRPr="00212EE3" w:rsidRDefault="009D16E5" w:rsidP="00CA7D72">
      <w:r w:rsidRPr="00212EE3">
        <w:t xml:space="preserve">PS 13 </w:t>
      </w:r>
      <w:r w:rsidRPr="00212EE3">
        <w:tab/>
      </w:r>
      <w:r w:rsidR="0041504A" w:rsidRPr="00212EE3">
        <w:tab/>
      </w:r>
      <w:r w:rsidRPr="00212EE3">
        <w:t>Skládka biomasy</w:t>
      </w:r>
      <w:r w:rsidRPr="00212EE3">
        <w:tab/>
      </w:r>
      <w:r w:rsidRPr="00212EE3">
        <w:tab/>
      </w:r>
      <w:r w:rsidRPr="00212EE3">
        <w:tab/>
      </w:r>
      <w:r w:rsidRPr="00212EE3">
        <w:tab/>
      </w:r>
      <w:r w:rsidRPr="00212EE3">
        <w:tab/>
      </w:r>
      <w:r w:rsidR="008331F4" w:rsidRPr="00212EE3">
        <w:tab/>
      </w:r>
      <w:r w:rsidRPr="00212EE3">
        <w:tab/>
        <w:t>EN_</w:t>
      </w:r>
    </w:p>
    <w:p w14:paraId="421DFB38" w14:textId="0CAFBC57" w:rsidR="00245D1D" w:rsidRPr="00212EE3" w:rsidRDefault="00245D1D" w:rsidP="00212EE3">
      <w:pPr>
        <w:ind w:firstLine="709"/>
      </w:pPr>
      <w:r w:rsidRPr="00212EE3">
        <w:t>DPS 13.1</w:t>
      </w:r>
      <w:r w:rsidR="008331F4" w:rsidRPr="00212EE3">
        <w:tab/>
      </w:r>
      <w:r w:rsidRPr="00212EE3">
        <w:t>Kolový nakladač</w:t>
      </w:r>
    </w:p>
    <w:p w14:paraId="133B779A" w14:textId="67E39405" w:rsidR="00245D1D" w:rsidRPr="00212EE3" w:rsidRDefault="00245D1D" w:rsidP="00212EE3">
      <w:pPr>
        <w:ind w:firstLine="709"/>
      </w:pPr>
      <w:r w:rsidRPr="00212EE3">
        <w:t>DPS 13.2</w:t>
      </w:r>
      <w:r w:rsidR="008331F4" w:rsidRPr="00212EE3">
        <w:tab/>
      </w:r>
      <w:r w:rsidRPr="00212EE3">
        <w:t>Technologie skladové haly</w:t>
      </w:r>
    </w:p>
    <w:p w14:paraId="6B6803C4" w14:textId="4C59F1F6" w:rsidR="00245D1D" w:rsidRPr="00212EE3" w:rsidRDefault="00245D1D" w:rsidP="00212EE3">
      <w:pPr>
        <w:ind w:firstLine="709"/>
      </w:pPr>
      <w:r w:rsidRPr="00212EE3">
        <w:t>DPS 13.3</w:t>
      </w:r>
      <w:r w:rsidR="008331F4" w:rsidRPr="00212EE3">
        <w:tab/>
      </w:r>
      <w:r w:rsidRPr="00212EE3">
        <w:t>Sušk</w:t>
      </w:r>
      <w:r w:rsidR="00833DC0">
        <w:t>y</w:t>
      </w:r>
      <w:r w:rsidRPr="00212EE3">
        <w:t xml:space="preserve"> dřevní štěpky </w:t>
      </w:r>
      <w:ins w:id="31" w:author="Jiří Švarc" w:date="2021-04-30T12:34:00Z">
        <w:r w:rsidR="00741433">
          <w:t>– minimálně jedna suška</w:t>
        </w:r>
      </w:ins>
    </w:p>
    <w:p w14:paraId="10657895" w14:textId="19D72A1F" w:rsidR="00245D1D" w:rsidRPr="00212EE3" w:rsidRDefault="00245D1D" w:rsidP="00212EE3">
      <w:pPr>
        <w:ind w:firstLine="709"/>
      </w:pPr>
      <w:r w:rsidRPr="00212EE3">
        <w:t>DPS 13.4</w:t>
      </w:r>
      <w:r w:rsidR="008331F4" w:rsidRPr="00212EE3">
        <w:tab/>
      </w:r>
      <w:r w:rsidRPr="00212EE3">
        <w:t>Dopravníky dřevní štěpky</w:t>
      </w:r>
    </w:p>
    <w:p w14:paraId="1FCFA1B4" w14:textId="7E21AEB3" w:rsidR="00245D1D" w:rsidRPr="00212EE3" w:rsidRDefault="00245D1D" w:rsidP="00212EE3">
      <w:pPr>
        <w:ind w:firstLine="709"/>
      </w:pPr>
      <w:r w:rsidRPr="00212EE3">
        <w:t>DPS 13.5</w:t>
      </w:r>
      <w:r w:rsidR="008331F4" w:rsidRPr="00212EE3">
        <w:tab/>
      </w:r>
      <w:r w:rsidRPr="00212EE3">
        <w:t>Separátor kovů</w:t>
      </w:r>
    </w:p>
    <w:p w14:paraId="7B7B4B5B" w14:textId="17C74534" w:rsidR="00245D1D" w:rsidRPr="00212EE3" w:rsidRDefault="00245D1D" w:rsidP="00212EE3">
      <w:pPr>
        <w:ind w:firstLine="709"/>
      </w:pPr>
      <w:r w:rsidRPr="00212EE3">
        <w:t>DPS 13.6</w:t>
      </w:r>
      <w:r w:rsidR="008331F4" w:rsidRPr="00212EE3">
        <w:tab/>
      </w:r>
      <w:r w:rsidRPr="00212EE3">
        <w:t>Zařízení pro třídění dřevní štěpky</w:t>
      </w:r>
    </w:p>
    <w:p w14:paraId="4406E183" w14:textId="4256076C" w:rsidR="00245D1D" w:rsidRPr="00212EE3" w:rsidRDefault="00245D1D" w:rsidP="00212EE3">
      <w:pPr>
        <w:ind w:firstLine="709"/>
      </w:pPr>
      <w:r w:rsidRPr="00212EE3">
        <w:t>DPS 13.7</w:t>
      </w:r>
      <w:r w:rsidR="008331F4" w:rsidRPr="00212EE3">
        <w:tab/>
      </w:r>
      <w:r w:rsidRPr="00212EE3">
        <w:t>Zařízení pro drcení nadrozměrných částí dřevní štěpky</w:t>
      </w:r>
    </w:p>
    <w:p w14:paraId="57063761" w14:textId="14F076DB" w:rsidR="00245D1D" w:rsidRPr="00212EE3" w:rsidRDefault="00245D1D" w:rsidP="00212EE3">
      <w:pPr>
        <w:ind w:firstLine="709"/>
      </w:pPr>
      <w:r w:rsidRPr="00212EE3">
        <w:t>DPS 13.8</w:t>
      </w:r>
      <w:r w:rsidR="008331F4" w:rsidRPr="00212EE3">
        <w:tab/>
      </w:r>
      <w:r w:rsidRPr="00212EE3">
        <w:t>Kontejner na vytříděný kov</w:t>
      </w:r>
    </w:p>
    <w:p w14:paraId="24876772" w14:textId="0D606BB3" w:rsidR="00245D1D" w:rsidRPr="00212EE3" w:rsidDel="00741433" w:rsidRDefault="00245D1D" w:rsidP="00212EE3">
      <w:pPr>
        <w:ind w:firstLine="709"/>
        <w:rPr>
          <w:del w:id="32" w:author="Jiří Švarc" w:date="2021-04-30T12:34:00Z"/>
        </w:rPr>
      </w:pPr>
      <w:del w:id="33" w:author="Jiří Švarc" w:date="2021-04-30T12:34:00Z">
        <w:r w:rsidRPr="00212EE3" w:rsidDel="00741433">
          <w:delText>DPS 13.9</w:delText>
        </w:r>
        <w:r w:rsidR="008331F4" w:rsidRPr="00212EE3" w:rsidDel="00741433">
          <w:tab/>
        </w:r>
        <w:r w:rsidRPr="00212EE3" w:rsidDel="00741433">
          <w:delText>Silniční váha včetně místního panelu</w:delText>
        </w:r>
      </w:del>
    </w:p>
    <w:p w14:paraId="799846C5" w14:textId="59B5CBF9" w:rsidR="00245D1D" w:rsidRPr="00212EE3" w:rsidDel="00741433" w:rsidRDefault="00245D1D" w:rsidP="00212EE3">
      <w:pPr>
        <w:ind w:firstLine="709"/>
        <w:rPr>
          <w:del w:id="34" w:author="Jiří Švarc" w:date="2021-04-30T12:34:00Z"/>
        </w:rPr>
      </w:pPr>
      <w:del w:id="35" w:author="Jiří Švarc" w:date="2021-04-30T12:34:00Z">
        <w:r w:rsidRPr="00212EE3" w:rsidDel="00741433">
          <w:delText>DPS 13.10</w:delText>
        </w:r>
        <w:r w:rsidR="008331F4" w:rsidRPr="00212EE3" w:rsidDel="00741433">
          <w:tab/>
        </w:r>
        <w:r w:rsidRPr="00212EE3" w:rsidDel="00741433">
          <w:delText>Pásov</w:delText>
        </w:r>
        <w:r w:rsidR="00F91F14" w:rsidRPr="00212EE3" w:rsidDel="00741433">
          <w:delText>é</w:delText>
        </w:r>
        <w:r w:rsidRPr="00212EE3" w:rsidDel="00741433">
          <w:delText xml:space="preserve"> váh</w:delText>
        </w:r>
        <w:r w:rsidR="00F91F14" w:rsidRPr="00212EE3" w:rsidDel="00741433">
          <w:delText>y</w:delText>
        </w:r>
      </w:del>
    </w:p>
    <w:p w14:paraId="4CF1EE7E" w14:textId="46756FC2" w:rsidR="00A5143E" w:rsidRPr="00212EE3" w:rsidRDefault="00A5143E" w:rsidP="00212EE3">
      <w:pPr>
        <w:ind w:firstLine="709"/>
      </w:pPr>
      <w:r>
        <w:t>DPS 13.13</w:t>
      </w:r>
      <w:r>
        <w:tab/>
        <w:t>Sušárna vzorků</w:t>
      </w:r>
    </w:p>
    <w:p w14:paraId="3AD780C5" w14:textId="2942BB78" w:rsidR="00BE61B9" w:rsidRPr="00212EE3" w:rsidRDefault="003A0AF0" w:rsidP="003A0AF0">
      <w:pPr>
        <w:pStyle w:val="Nadpis4"/>
        <w:numPr>
          <w:ilvl w:val="0"/>
          <w:numId w:val="0"/>
        </w:numPr>
        <w:ind w:left="1276" w:hanging="1134"/>
      </w:pPr>
      <w:r w:rsidRPr="00212EE3">
        <w:t>1.5.4.2</w:t>
      </w:r>
      <w:r w:rsidRPr="00212EE3">
        <w:tab/>
      </w:r>
      <w:r w:rsidR="0080606C" w:rsidRPr="00212EE3">
        <w:t xml:space="preserve">2. </w:t>
      </w:r>
      <w:r w:rsidR="0080606C" w:rsidRPr="00D372AC">
        <w:rPr>
          <w:smallCaps/>
        </w:rPr>
        <w:t>část díla</w:t>
      </w:r>
    </w:p>
    <w:p w14:paraId="543BCC34" w14:textId="3044452C" w:rsidR="00761572" w:rsidRPr="00212EE3" w:rsidRDefault="00761572" w:rsidP="009104C9">
      <w:r w:rsidRPr="00212EE3">
        <w:t xml:space="preserve">V rámci </w:t>
      </w:r>
      <w:r w:rsidR="0080606C" w:rsidRPr="00212EE3">
        <w:t xml:space="preserve">2. </w:t>
      </w:r>
      <w:r w:rsidR="0080606C" w:rsidRPr="00212EE3">
        <w:rPr>
          <w:smallCaps/>
        </w:rPr>
        <w:t>části díla</w:t>
      </w:r>
      <w:r w:rsidRPr="00212EE3">
        <w:t xml:space="preserve"> bude provedeno:</w:t>
      </w:r>
    </w:p>
    <w:p w14:paraId="5359A5C8" w14:textId="4FF3E96D" w:rsidR="009740B3" w:rsidRPr="00212EE3" w:rsidRDefault="003A0AF0" w:rsidP="003A0AF0">
      <w:pPr>
        <w:pStyle w:val="Odrka"/>
        <w:numPr>
          <w:ilvl w:val="0"/>
          <w:numId w:val="0"/>
        </w:numPr>
        <w:tabs>
          <w:tab w:val="left" w:pos="0"/>
        </w:tabs>
        <w:ind w:left="284" w:hanging="284"/>
        <w:rPr>
          <w:rFonts w:cs="Times New Roman"/>
        </w:rPr>
      </w:pPr>
      <w:r w:rsidRPr="00212EE3">
        <w:rPr>
          <w:rFonts w:ascii="Symbol" w:hAnsi="Symbol" w:cs="Times New Roman"/>
        </w:rPr>
        <w:t></w:t>
      </w:r>
      <w:r w:rsidRPr="00212EE3">
        <w:rPr>
          <w:rFonts w:ascii="Symbol" w:hAnsi="Symbol" w:cs="Times New Roman"/>
        </w:rPr>
        <w:tab/>
      </w:r>
      <w:r w:rsidR="00AF4823" w:rsidRPr="00212EE3">
        <w:t>P</w:t>
      </w:r>
      <w:r w:rsidR="009740B3" w:rsidRPr="00212EE3">
        <w:t>řestavb</w:t>
      </w:r>
      <w:r w:rsidR="00AF4823" w:rsidRPr="00212EE3">
        <w:t xml:space="preserve">a </w:t>
      </w:r>
      <w:r w:rsidR="009740B3" w:rsidRPr="00212EE3">
        <w:t xml:space="preserve">druhého z kotlů K5/K6 (volba kotle, který bude přestavěn, jako druhý je v kompetenci </w:t>
      </w:r>
      <w:r w:rsidR="006C50A6" w:rsidRPr="00212EE3">
        <w:rPr>
          <w:smallCaps/>
          <w:lang w:val="cs-CZ"/>
        </w:rPr>
        <w:t>zhotovitele</w:t>
      </w:r>
      <w:r w:rsidR="009740B3" w:rsidRPr="00212EE3">
        <w:t>)</w:t>
      </w:r>
      <w:r w:rsidR="005B18C3" w:rsidRPr="00212EE3">
        <w:rPr>
          <w:lang w:val="cs-CZ"/>
        </w:rPr>
        <w:t xml:space="preserve"> a související soubory</w:t>
      </w:r>
      <w:r w:rsidR="009740B3" w:rsidRPr="00212EE3">
        <w:t>. Jeho uvedení do provozu na dřevní štěpku.</w:t>
      </w:r>
    </w:p>
    <w:p w14:paraId="4DF0FC38" w14:textId="1CA2B60C" w:rsidR="005B18C3" w:rsidRDefault="003A0AF0" w:rsidP="003A0AF0">
      <w:pPr>
        <w:pStyle w:val="Odrka"/>
        <w:numPr>
          <w:ilvl w:val="0"/>
          <w:numId w:val="0"/>
        </w:numPr>
        <w:tabs>
          <w:tab w:val="left" w:pos="0"/>
        </w:tabs>
        <w:ind w:left="284" w:hanging="284"/>
        <w:rPr>
          <w:ins w:id="36" w:author="Jiří Švarc" w:date="2021-04-30T12:35:00Z"/>
          <w:lang w:val="cs-CZ"/>
        </w:rPr>
      </w:pPr>
      <w:r w:rsidRPr="00212EE3">
        <w:rPr>
          <w:rFonts w:ascii="Symbol" w:hAnsi="Symbol" w:cs="Times New Roman"/>
        </w:rPr>
        <w:t></w:t>
      </w:r>
      <w:r w:rsidRPr="00212EE3">
        <w:rPr>
          <w:rFonts w:ascii="Symbol" w:hAnsi="Symbol" w:cs="Times New Roman"/>
        </w:rPr>
        <w:tab/>
      </w:r>
      <w:r w:rsidR="005B18C3" w:rsidRPr="00212EE3">
        <w:t>Vybudování skládky biomasy (zadní část)</w:t>
      </w:r>
      <w:r w:rsidR="00C22E7A" w:rsidRPr="00212EE3">
        <w:rPr>
          <w:lang w:val="cs-CZ"/>
        </w:rPr>
        <w:t>.</w:t>
      </w:r>
    </w:p>
    <w:p w14:paraId="2E5F02FF" w14:textId="55BB5522" w:rsidR="00741433" w:rsidRPr="00741433" w:rsidRDefault="00741433" w:rsidP="003A0AF0">
      <w:pPr>
        <w:pStyle w:val="Odrka"/>
        <w:numPr>
          <w:ilvl w:val="0"/>
          <w:numId w:val="0"/>
        </w:numPr>
        <w:tabs>
          <w:tab w:val="left" w:pos="0"/>
        </w:tabs>
        <w:ind w:left="284" w:hanging="284"/>
        <w:rPr>
          <w:rFonts w:cs="Times New Roman"/>
          <w:lang w:val="cs-CZ"/>
        </w:rPr>
      </w:pPr>
      <w:ins w:id="37" w:author="Jiří Švarc" w:date="2021-04-30T12:35:00Z">
        <w:r>
          <w:rPr>
            <w:rFonts w:cs="Times New Roman"/>
            <w:lang w:val="cs-CZ"/>
          </w:rPr>
          <w:t>-</w:t>
        </w:r>
        <w:r>
          <w:rPr>
            <w:rFonts w:cs="Times New Roman"/>
            <w:lang w:val="cs-CZ"/>
          </w:rPr>
          <w:tab/>
        </w:r>
      </w:ins>
      <w:ins w:id="38" w:author="Jiří Švarc" w:date="2021-04-30T12:36:00Z">
        <w:r w:rsidRPr="00AD5D38">
          <w:rPr>
            <w:highlight w:val="yellow"/>
          </w:rPr>
          <w:t>Prov</w:t>
        </w:r>
        <w:r w:rsidRPr="00AD5D38">
          <w:rPr>
            <w:highlight w:val="yellow"/>
            <w:lang w:val="cs-CZ"/>
          </w:rPr>
          <w:t>edení</w:t>
        </w:r>
        <w:r w:rsidRPr="00AD5D38">
          <w:rPr>
            <w:highlight w:val="yellow"/>
          </w:rPr>
          <w:t xml:space="preserve"> demontáž</w:t>
        </w:r>
        <w:r w:rsidRPr="00AD5D38">
          <w:rPr>
            <w:highlight w:val="yellow"/>
            <w:lang w:val="cs-CZ"/>
          </w:rPr>
          <w:t>e</w:t>
        </w:r>
        <w:r w:rsidRPr="00AD5D38">
          <w:rPr>
            <w:highlight w:val="yellow"/>
          </w:rPr>
          <w:t xml:space="preserve"> kotle K1</w:t>
        </w:r>
      </w:ins>
    </w:p>
    <w:p w14:paraId="3139C765" w14:textId="0504F07F" w:rsidR="009740B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Dokončit níže uvedené části stavby</w:t>
      </w:r>
      <w:r w:rsidR="00C22E7A" w:rsidRPr="00212EE3">
        <w:rPr>
          <w:lang w:val="cs-CZ"/>
        </w:rPr>
        <w:t>.</w:t>
      </w:r>
    </w:p>
    <w:p w14:paraId="32CA8FF6" w14:textId="4A9CB956" w:rsidR="00804301" w:rsidRPr="00212EE3" w:rsidRDefault="00804301" w:rsidP="0022781A">
      <w:r w:rsidRPr="00212EE3">
        <w:t xml:space="preserve">V rámci </w:t>
      </w:r>
      <w:r w:rsidR="00F209A5" w:rsidRPr="00212EE3">
        <w:t xml:space="preserve">2. </w:t>
      </w:r>
      <w:r w:rsidR="00F209A5" w:rsidRPr="00212EE3">
        <w:rPr>
          <w:smallCaps/>
        </w:rPr>
        <w:t>části díla</w:t>
      </w:r>
      <w:r w:rsidRPr="00212EE3">
        <w:t xml:space="preserve"> budou vystavěny, zprovozněny, zkolaudovány a převzaty tyto </w:t>
      </w:r>
      <w:r w:rsidR="00AA01B6" w:rsidRPr="00212EE3">
        <w:t>stavební a inženýrské objekty a provozní soubory</w:t>
      </w:r>
      <w:r w:rsidR="00E36FDB" w:rsidRPr="00212EE3">
        <w:t>:</w:t>
      </w:r>
    </w:p>
    <w:p w14:paraId="32C5A80D" w14:textId="09F7BD35" w:rsidR="00E129BC" w:rsidRPr="00212EE3" w:rsidRDefault="00804301" w:rsidP="009C2AF4">
      <w:pPr>
        <w:pStyle w:val="Podtitul"/>
      </w:pPr>
      <w:r w:rsidRPr="00212EE3">
        <w:lastRenderedPageBreak/>
        <w:t xml:space="preserve">Stavební a Inženýrské objekty: </w:t>
      </w:r>
      <w:r w:rsidRPr="00212EE3">
        <w:tab/>
      </w:r>
      <w:r w:rsidRPr="00212EE3">
        <w:tab/>
      </w:r>
      <w:r w:rsidRPr="00212EE3">
        <w:tab/>
      </w:r>
      <w:r w:rsidRPr="00212EE3">
        <w:tab/>
      </w:r>
      <w:r w:rsidRPr="00212EE3">
        <w:tab/>
      </w:r>
      <w:r w:rsidR="00E36FDB" w:rsidRPr="00212EE3">
        <w:tab/>
      </w:r>
      <w:r w:rsidRPr="00212EE3">
        <w:tab/>
      </w:r>
      <w:r w:rsidRPr="00212EE3">
        <w:tab/>
        <w:t>KKS</w:t>
      </w:r>
    </w:p>
    <w:p w14:paraId="1DFA61BC" w14:textId="29842EAF" w:rsidR="00BD270A" w:rsidRDefault="00BD270A" w:rsidP="0022781A">
      <w:pPr>
        <w:rPr>
          <w:ins w:id="39" w:author="Jiří Švarc" w:date="2021-04-30T12:36:00Z"/>
        </w:rPr>
      </w:pPr>
      <w:ins w:id="40" w:author="Jiří Švarc" w:date="2021-04-30T12:36:00Z">
        <w:r w:rsidRPr="00BD270A">
          <w:rPr>
            <w:highlight w:val="yellow"/>
          </w:rPr>
          <w:t>SO 03</w:t>
        </w:r>
        <w:r w:rsidRPr="00BD270A">
          <w:rPr>
            <w:highlight w:val="yellow"/>
          </w:rPr>
          <w:tab/>
        </w:r>
        <w:r w:rsidRPr="00BD270A">
          <w:rPr>
            <w:highlight w:val="yellow"/>
          </w:rPr>
          <w:tab/>
          <w:t>Oprava stávajícího zděného komínu</w:t>
        </w:r>
        <w:r w:rsidRPr="00BD270A">
          <w:rPr>
            <w:highlight w:val="yellow"/>
          </w:rPr>
          <w:tab/>
        </w:r>
        <w:r w:rsidRPr="00BD270A">
          <w:rPr>
            <w:highlight w:val="yellow"/>
          </w:rPr>
          <w:tab/>
        </w:r>
        <w:r w:rsidRPr="00BD270A">
          <w:rPr>
            <w:highlight w:val="yellow"/>
          </w:rPr>
          <w:tab/>
        </w:r>
        <w:r w:rsidRPr="00BD270A">
          <w:rPr>
            <w:highlight w:val="yellow"/>
          </w:rPr>
          <w:tab/>
        </w:r>
        <w:r w:rsidRPr="00BD270A">
          <w:rPr>
            <w:highlight w:val="yellow"/>
          </w:rPr>
          <w:tab/>
        </w:r>
        <w:r w:rsidRPr="00BD270A">
          <w:rPr>
            <w:highlight w:val="yellow"/>
          </w:rPr>
          <w:tab/>
          <w:t>UHN</w:t>
        </w:r>
      </w:ins>
    </w:p>
    <w:p w14:paraId="7980AB7A" w14:textId="54414A41" w:rsidR="00105FB9" w:rsidRPr="00212EE3" w:rsidRDefault="00524C5E" w:rsidP="0022781A">
      <w:r w:rsidRPr="00212EE3">
        <w:t>SO 04</w:t>
      </w:r>
      <w:r w:rsidRPr="00212EE3">
        <w:tab/>
      </w:r>
      <w:r w:rsidRPr="00212EE3">
        <w:tab/>
        <w:t>Úpravy ve stávající kotelně</w:t>
      </w:r>
      <w:r w:rsidRPr="00212EE3">
        <w:tab/>
      </w:r>
      <w:r w:rsidRPr="00212EE3">
        <w:tab/>
      </w:r>
      <w:r w:rsidR="008331F4" w:rsidRPr="00212EE3">
        <w:tab/>
      </w:r>
      <w:r w:rsidRPr="00212EE3">
        <w:tab/>
      </w:r>
      <w:r w:rsidR="0038396D" w:rsidRPr="00212EE3">
        <w:tab/>
      </w:r>
      <w:r w:rsidRPr="00212EE3">
        <w:tab/>
      </w:r>
      <w:r w:rsidRPr="00212EE3">
        <w:tab/>
        <w:t>UH_</w:t>
      </w:r>
    </w:p>
    <w:p w14:paraId="600926B3" w14:textId="4B2C7EB0" w:rsidR="00E1452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požárně bezpečnostní řešení zásobníku paliva pro druhý z kotlů K5 / K6</w:t>
      </w:r>
    </w:p>
    <w:p w14:paraId="20C99896" w14:textId="6D96BF0E" w:rsidR="00E1452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zásobník paliva dřevní štěpky pro druhý z kotlů K5/K6</w:t>
      </w:r>
    </w:p>
    <w:p w14:paraId="070C3E8D" w14:textId="052B6A39" w:rsidR="009C2AF4" w:rsidRDefault="003A0AF0" w:rsidP="003A0AF0">
      <w:pPr>
        <w:pStyle w:val="Odrka"/>
        <w:numPr>
          <w:ilvl w:val="0"/>
          <w:numId w:val="0"/>
        </w:numPr>
        <w:tabs>
          <w:tab w:val="left" w:pos="0"/>
        </w:tabs>
        <w:ind w:left="284" w:hanging="284"/>
      </w:pPr>
      <w:r>
        <w:rPr>
          <w:rFonts w:ascii="Symbol" w:hAnsi="Symbol"/>
        </w:rPr>
        <w:t></w:t>
      </w:r>
      <w:r>
        <w:rPr>
          <w:rFonts w:ascii="Symbol" w:hAnsi="Symbol"/>
        </w:rPr>
        <w:tab/>
      </w:r>
      <w:r w:rsidR="009C2AF4">
        <w:t>výměna osvětlení celé kotelny</w:t>
      </w:r>
    </w:p>
    <w:p w14:paraId="22817880" w14:textId="338B6195" w:rsidR="009C2AF4" w:rsidRDefault="003A0AF0" w:rsidP="003A0AF0">
      <w:pPr>
        <w:pStyle w:val="Odrka"/>
        <w:numPr>
          <w:ilvl w:val="0"/>
          <w:numId w:val="0"/>
        </w:numPr>
        <w:tabs>
          <w:tab w:val="left" w:pos="0"/>
        </w:tabs>
        <w:ind w:left="284" w:hanging="284"/>
      </w:pPr>
      <w:r>
        <w:rPr>
          <w:rFonts w:ascii="Symbol" w:hAnsi="Symbol"/>
        </w:rPr>
        <w:t></w:t>
      </w:r>
      <w:r>
        <w:rPr>
          <w:rFonts w:ascii="Symbol" w:hAnsi="Symbol"/>
        </w:rPr>
        <w:tab/>
      </w:r>
      <w:r w:rsidR="009C2AF4">
        <w:t>úprava stávajícího kanálu redlerového dopravníku pro změnu a vyvedení popelovin na druhou stranu s vyvedením vedle K5 úprava prostor pro instalaci navazujícího nového dopravníku a plochy pro postavení kontejneru na popeloviny s přístřeškem</w:t>
      </w:r>
    </w:p>
    <w:p w14:paraId="10A32A16" w14:textId="2EE9E541" w:rsidR="009740B3" w:rsidRPr="00212EE3" w:rsidRDefault="00105FB9" w:rsidP="00A71F3F">
      <w:pPr>
        <w:pStyle w:val="Odstavec"/>
      </w:pPr>
      <w:r w:rsidRPr="00212EE3">
        <w:t>SO 07</w:t>
      </w:r>
      <w:r w:rsidRPr="00212EE3">
        <w:tab/>
      </w:r>
      <w:r w:rsidRPr="00212EE3">
        <w:tab/>
        <w:t>Skládka biomasy</w:t>
      </w:r>
      <w:r w:rsidRPr="00212EE3">
        <w:tab/>
      </w:r>
      <w:r w:rsidRPr="00212EE3">
        <w:tab/>
      </w:r>
      <w:r w:rsidRPr="00212EE3">
        <w:tab/>
      </w:r>
      <w:r w:rsidRPr="00212EE3">
        <w:tab/>
      </w:r>
      <w:r w:rsidR="008331F4" w:rsidRPr="00212EE3">
        <w:tab/>
      </w:r>
      <w:r w:rsidRPr="00212EE3">
        <w:tab/>
      </w:r>
      <w:r w:rsidRPr="00212EE3">
        <w:tab/>
      </w:r>
      <w:r w:rsidRPr="00212EE3">
        <w:tab/>
        <w:t>UEB</w:t>
      </w:r>
    </w:p>
    <w:p w14:paraId="4F796048" w14:textId="2D7D1B41" w:rsidR="00E1452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 xml:space="preserve">betonová plocha v zadní části stávající uhelné skládky (podmínkou je spálení nebo převoz zbylého uhlí – zajistí </w:t>
      </w:r>
      <w:r w:rsidR="00E14521" w:rsidRPr="00212EE3">
        <w:rPr>
          <w:smallCaps/>
          <w:lang w:val="cs-CZ"/>
        </w:rPr>
        <w:t>objednatel</w:t>
      </w:r>
      <w:r w:rsidR="00E14521" w:rsidRPr="00212EE3">
        <w:rPr>
          <w:lang w:val="cs-CZ"/>
        </w:rPr>
        <w:t>)</w:t>
      </w:r>
    </w:p>
    <w:p w14:paraId="4EFFAAB1" w14:textId="45EBD6FB" w:rsidR="00BD270A" w:rsidRDefault="00BD270A" w:rsidP="00CA7D72">
      <w:pPr>
        <w:rPr>
          <w:ins w:id="41" w:author="Jiří Švarc" w:date="2021-04-30T12:37:00Z"/>
        </w:rPr>
      </w:pPr>
      <w:ins w:id="42" w:author="Jiří Švarc" w:date="2021-04-30T12:37:00Z">
        <w:r w:rsidRPr="00BD270A">
          <w:rPr>
            <w:highlight w:val="yellow"/>
          </w:rPr>
          <w:t>SO 08</w:t>
        </w:r>
        <w:r w:rsidRPr="00BD270A">
          <w:rPr>
            <w:highlight w:val="yellow"/>
          </w:rPr>
          <w:tab/>
        </w:r>
        <w:r w:rsidRPr="00BD270A">
          <w:rPr>
            <w:highlight w:val="yellow"/>
          </w:rPr>
          <w:tab/>
          <w:t>Silniční váha</w:t>
        </w:r>
        <w:r w:rsidRPr="00BD270A">
          <w:rPr>
            <w:highlight w:val="yellow"/>
          </w:rPr>
          <w:tab/>
        </w:r>
        <w:r w:rsidRPr="00BD270A">
          <w:rPr>
            <w:highlight w:val="yellow"/>
          </w:rPr>
          <w:tab/>
        </w:r>
        <w:r w:rsidRPr="00BD270A">
          <w:rPr>
            <w:highlight w:val="yellow"/>
          </w:rPr>
          <w:tab/>
        </w:r>
        <w:r w:rsidRPr="00BD270A">
          <w:rPr>
            <w:highlight w:val="yellow"/>
          </w:rPr>
          <w:tab/>
        </w:r>
        <w:r w:rsidRPr="00BD270A">
          <w:rPr>
            <w:highlight w:val="yellow"/>
          </w:rPr>
          <w:tab/>
        </w:r>
        <w:r w:rsidRPr="00BD270A">
          <w:rPr>
            <w:highlight w:val="yellow"/>
          </w:rPr>
          <w:tab/>
        </w:r>
        <w:r w:rsidRPr="00BD270A">
          <w:rPr>
            <w:highlight w:val="yellow"/>
          </w:rPr>
          <w:tab/>
        </w:r>
        <w:r w:rsidRPr="00BD270A">
          <w:rPr>
            <w:highlight w:val="yellow"/>
          </w:rPr>
          <w:tab/>
        </w:r>
        <w:r w:rsidRPr="00BD270A">
          <w:rPr>
            <w:highlight w:val="yellow"/>
          </w:rPr>
          <w:tab/>
          <w:t>UEX</w:t>
        </w:r>
      </w:ins>
    </w:p>
    <w:p w14:paraId="5A3B4B4A" w14:textId="5E0CC800" w:rsidR="005A47CC" w:rsidRPr="00212EE3" w:rsidRDefault="005A47CC" w:rsidP="00CA7D72">
      <w:r w:rsidRPr="00212EE3">
        <w:t>SO 09</w:t>
      </w:r>
      <w:r w:rsidRPr="00212EE3">
        <w:tab/>
      </w:r>
      <w:r w:rsidRPr="00212EE3">
        <w:tab/>
        <w:t>Oprava obálky pasových doprav</w:t>
      </w:r>
      <w:r w:rsidRPr="00212EE3">
        <w:tab/>
      </w:r>
      <w:r w:rsidRPr="00212EE3">
        <w:tab/>
      </w:r>
      <w:r w:rsidR="008331F4" w:rsidRPr="00212EE3">
        <w:tab/>
      </w:r>
      <w:r w:rsidRPr="00212EE3">
        <w:tab/>
      </w:r>
      <w:r w:rsidRPr="00212EE3">
        <w:tab/>
      </w:r>
      <w:r w:rsidRPr="00212EE3">
        <w:tab/>
        <w:t>UED</w:t>
      </w:r>
    </w:p>
    <w:p w14:paraId="3958C678" w14:textId="77777777" w:rsidR="002539F4" w:rsidRDefault="002539F4" w:rsidP="002539F4">
      <w:r>
        <w:t>SO 10</w:t>
      </w:r>
      <w:r>
        <w:tab/>
      </w:r>
      <w:r>
        <w:tab/>
        <w:t>Rekonstrukce objektu velína zauhlování</w:t>
      </w:r>
      <w:r>
        <w:tab/>
      </w:r>
      <w:r>
        <w:tab/>
      </w:r>
      <w:r>
        <w:tab/>
      </w:r>
      <w:r>
        <w:tab/>
      </w:r>
      <w:r>
        <w:tab/>
        <w:t>UCE</w:t>
      </w:r>
    </w:p>
    <w:p w14:paraId="1DC2B619" w14:textId="77777777" w:rsidR="002539F4" w:rsidRDefault="002539F4" w:rsidP="002539F4">
      <w:r>
        <w:t>SO 11</w:t>
      </w:r>
      <w:r>
        <w:tab/>
      </w:r>
      <w:r>
        <w:tab/>
        <w:t>Rekonstrukce objektu rozvodny zauhlování</w:t>
      </w:r>
      <w:r>
        <w:tab/>
      </w:r>
      <w:r>
        <w:tab/>
      </w:r>
      <w:r>
        <w:tab/>
      </w:r>
      <w:r>
        <w:tab/>
      </w:r>
      <w:r>
        <w:tab/>
        <w:t>UB_</w:t>
      </w:r>
    </w:p>
    <w:p w14:paraId="32D33A33" w14:textId="77777777" w:rsidR="002539F4" w:rsidRDefault="002539F4" w:rsidP="002539F4">
      <w:r>
        <w:t>SO 12</w:t>
      </w:r>
      <w:r>
        <w:tab/>
      </w:r>
      <w:r>
        <w:tab/>
        <w:t>Nový velín kotlů K5 a K6</w:t>
      </w:r>
      <w:r>
        <w:tab/>
      </w:r>
      <w:r>
        <w:tab/>
      </w:r>
      <w:r>
        <w:tab/>
      </w:r>
      <w:r>
        <w:tab/>
      </w:r>
      <w:r>
        <w:tab/>
      </w:r>
      <w:r>
        <w:tab/>
      </w:r>
      <w:r>
        <w:tab/>
        <w:t>UC_</w:t>
      </w:r>
    </w:p>
    <w:p w14:paraId="0D062208" w14:textId="3ADFB298" w:rsidR="005A47CC" w:rsidRPr="00212EE3" w:rsidRDefault="005A47CC" w:rsidP="002539F4">
      <w:pPr>
        <w:rPr>
          <w:rFonts w:cs="Times New Roman"/>
        </w:rPr>
      </w:pPr>
      <w:r w:rsidRPr="00212EE3">
        <w:t>SO 13</w:t>
      </w:r>
      <w:r w:rsidRPr="00212EE3">
        <w:tab/>
      </w:r>
      <w:r w:rsidRPr="00212EE3">
        <w:tab/>
        <w:t>Demolice odpopílkovací věže</w:t>
      </w:r>
      <w:r w:rsidR="008A05AC">
        <w:t xml:space="preserve"> vč. </w:t>
      </w:r>
      <w:r w:rsidR="002158AF">
        <w:t>j</w:t>
      </w:r>
      <w:r w:rsidR="008A05AC">
        <w:t>ejího dopravníku</w:t>
      </w:r>
      <w:r w:rsidRPr="00212EE3">
        <w:tab/>
      </w:r>
      <w:r w:rsidRPr="00212EE3">
        <w:tab/>
      </w:r>
      <w:r w:rsidRPr="00212EE3">
        <w:tab/>
      </w:r>
      <w:r w:rsidRPr="00212EE3">
        <w:tab/>
        <w:t>UET</w:t>
      </w:r>
    </w:p>
    <w:p w14:paraId="47578575" w14:textId="77777777" w:rsidR="003A5199" w:rsidRDefault="003A5199" w:rsidP="003A5199">
      <w:r>
        <w:t>SO 14</w:t>
      </w:r>
      <w:r>
        <w:tab/>
      </w:r>
      <w:r>
        <w:tab/>
        <w:t>Rekonstrukce objektu garáže buldozerů</w:t>
      </w:r>
      <w:r>
        <w:tab/>
      </w:r>
      <w:r>
        <w:tab/>
      </w:r>
      <w:r>
        <w:tab/>
      </w:r>
      <w:r>
        <w:tab/>
      </w:r>
      <w:r>
        <w:tab/>
        <w:t>UYQ</w:t>
      </w:r>
    </w:p>
    <w:p w14:paraId="3CCDE34A" w14:textId="77777777" w:rsidR="00C32987" w:rsidRDefault="00C32987" w:rsidP="00C32987">
      <w:r>
        <w:t>SO 15</w:t>
      </w:r>
      <w:r>
        <w:tab/>
      </w:r>
      <w:r>
        <w:tab/>
        <w:t>Rekonstrukce schodišťové zauhlovací věže</w:t>
      </w:r>
      <w:r>
        <w:tab/>
      </w:r>
      <w:r>
        <w:tab/>
      </w:r>
      <w:r>
        <w:tab/>
      </w:r>
      <w:r>
        <w:tab/>
      </w:r>
      <w:r>
        <w:tab/>
        <w:t>UEF</w:t>
      </w:r>
    </w:p>
    <w:p w14:paraId="3F5452AA" w14:textId="3B5935F5" w:rsidR="005A47CC" w:rsidRPr="00212EE3" w:rsidRDefault="005A47CC" w:rsidP="00C32987">
      <w:bookmarkStart w:id="43" w:name="_GoBack"/>
      <w:bookmarkEnd w:id="43"/>
      <w:r w:rsidRPr="00212EE3">
        <w:t>SO 16</w:t>
      </w:r>
      <w:r w:rsidRPr="00212EE3">
        <w:tab/>
      </w:r>
      <w:r w:rsidRPr="00212EE3">
        <w:tab/>
        <w:t>Příjezdová komunikace</w:t>
      </w:r>
      <w:r w:rsidRPr="00212EE3">
        <w:tab/>
      </w:r>
      <w:r w:rsidRPr="00212EE3">
        <w:tab/>
      </w:r>
      <w:r w:rsidRPr="00212EE3">
        <w:tab/>
      </w:r>
      <w:r w:rsidRPr="00212EE3">
        <w:tab/>
      </w:r>
      <w:r w:rsidR="008331F4" w:rsidRPr="00212EE3">
        <w:tab/>
      </w:r>
      <w:r w:rsidRPr="00212EE3">
        <w:tab/>
      </w:r>
      <w:r w:rsidRPr="00212EE3">
        <w:tab/>
        <w:t>UZA</w:t>
      </w:r>
    </w:p>
    <w:p w14:paraId="03A32285" w14:textId="1A814C81" w:rsidR="00BD270A" w:rsidRDefault="00BD270A" w:rsidP="00CA7D72">
      <w:pPr>
        <w:rPr>
          <w:ins w:id="44" w:author="Jiří Švarc" w:date="2021-04-30T12:39:00Z"/>
        </w:rPr>
      </w:pPr>
      <w:ins w:id="45" w:author="Jiří Švarc" w:date="2021-04-30T12:38:00Z">
        <w:r w:rsidRPr="00BD270A">
          <w:rPr>
            <w:highlight w:val="yellow"/>
          </w:rPr>
          <w:t>IO 03</w:t>
        </w:r>
        <w:r w:rsidRPr="00BD270A">
          <w:rPr>
            <w:highlight w:val="yellow"/>
          </w:rPr>
          <w:tab/>
        </w:r>
        <w:r w:rsidRPr="00BD270A">
          <w:rPr>
            <w:highlight w:val="yellow"/>
          </w:rPr>
          <w:tab/>
          <w:t>Úpravy venkovního osvětlení</w:t>
        </w:r>
        <w:r w:rsidRPr="00BD270A">
          <w:rPr>
            <w:highlight w:val="yellow"/>
          </w:rPr>
          <w:tab/>
        </w:r>
        <w:r w:rsidRPr="00BD270A">
          <w:rPr>
            <w:highlight w:val="yellow"/>
          </w:rPr>
          <w:tab/>
        </w:r>
        <w:r w:rsidRPr="00BD270A">
          <w:rPr>
            <w:highlight w:val="yellow"/>
          </w:rPr>
          <w:tab/>
        </w:r>
        <w:r w:rsidRPr="00BD270A">
          <w:rPr>
            <w:highlight w:val="yellow"/>
          </w:rPr>
          <w:tab/>
        </w:r>
        <w:r w:rsidRPr="00BD270A">
          <w:rPr>
            <w:highlight w:val="yellow"/>
          </w:rPr>
          <w:tab/>
        </w:r>
        <w:r w:rsidRPr="00BD270A">
          <w:rPr>
            <w:highlight w:val="yellow"/>
          </w:rPr>
          <w:tab/>
        </w:r>
        <w:r w:rsidRPr="00BD270A">
          <w:rPr>
            <w:highlight w:val="yellow"/>
          </w:rPr>
          <w:tab/>
          <w:t>UBL</w:t>
        </w:r>
      </w:ins>
    </w:p>
    <w:p w14:paraId="6D60C215" w14:textId="1CEE14A1" w:rsidR="00BD270A" w:rsidRDefault="00BD270A" w:rsidP="00CA7D72">
      <w:pPr>
        <w:rPr>
          <w:ins w:id="46" w:author="Jiří Švarc" w:date="2021-04-30T12:38:00Z"/>
        </w:rPr>
      </w:pPr>
      <w:ins w:id="47" w:author="Jiří Švarc" w:date="2021-04-30T12:39:00Z">
        <w:r w:rsidRPr="00BD270A">
          <w:rPr>
            <w:highlight w:val="yellow"/>
          </w:rPr>
          <w:t>IO 04</w:t>
        </w:r>
        <w:r w:rsidRPr="00BD270A">
          <w:rPr>
            <w:highlight w:val="yellow"/>
          </w:rPr>
          <w:tab/>
        </w:r>
        <w:r w:rsidRPr="00BD270A">
          <w:rPr>
            <w:highlight w:val="yellow"/>
          </w:rPr>
          <w:tab/>
          <w:t>Nové komunikace a zpevněné plochy</w:t>
        </w:r>
        <w:r w:rsidRPr="00BD270A">
          <w:rPr>
            <w:highlight w:val="yellow"/>
          </w:rPr>
          <w:tab/>
        </w:r>
        <w:r w:rsidRPr="00BD270A">
          <w:rPr>
            <w:highlight w:val="yellow"/>
          </w:rPr>
          <w:tab/>
        </w:r>
        <w:r w:rsidRPr="00BD270A">
          <w:rPr>
            <w:highlight w:val="yellow"/>
          </w:rPr>
          <w:tab/>
        </w:r>
        <w:r w:rsidRPr="00BD270A">
          <w:rPr>
            <w:highlight w:val="yellow"/>
          </w:rPr>
          <w:tab/>
        </w:r>
        <w:r w:rsidRPr="00BD270A">
          <w:rPr>
            <w:highlight w:val="yellow"/>
          </w:rPr>
          <w:tab/>
          <w:t>UZA</w:t>
        </w:r>
      </w:ins>
    </w:p>
    <w:p w14:paraId="5E1089B8" w14:textId="3CD9E4A6" w:rsidR="00825DE4" w:rsidRPr="00212EE3" w:rsidRDefault="00825DE4" w:rsidP="00CA7D72">
      <w:r w:rsidRPr="00212EE3">
        <w:t>IO 05</w:t>
      </w:r>
      <w:r w:rsidRPr="00212EE3">
        <w:tab/>
      </w:r>
      <w:r w:rsidRPr="00212EE3">
        <w:tab/>
        <w:t>Terénní a sadové úpravy</w:t>
      </w:r>
      <w:r w:rsidRPr="00212EE3">
        <w:tab/>
      </w:r>
      <w:r w:rsidRPr="00212EE3">
        <w:tab/>
      </w:r>
      <w:r w:rsidRPr="00212EE3">
        <w:tab/>
      </w:r>
      <w:r w:rsidRPr="00212EE3">
        <w:tab/>
      </w:r>
      <w:r w:rsidR="008331F4" w:rsidRPr="00212EE3">
        <w:tab/>
      </w:r>
      <w:r w:rsidRPr="00212EE3">
        <w:tab/>
      </w:r>
      <w:r w:rsidRPr="00212EE3">
        <w:tab/>
        <w:t>UZC</w:t>
      </w:r>
    </w:p>
    <w:p w14:paraId="4FCCE9C0" w14:textId="77777777" w:rsidR="002F7817" w:rsidRDefault="002F7817" w:rsidP="002F7817">
      <w:pPr>
        <w:rPr>
          <w:ins w:id="48" w:author="Jiří Švarc" w:date="2021-04-30T12:56:00Z"/>
        </w:rPr>
      </w:pPr>
      <w:r w:rsidRPr="002F7817">
        <w:t>IO 07</w:t>
      </w:r>
      <w:r w:rsidRPr="002F7817">
        <w:tab/>
      </w:r>
      <w:r w:rsidRPr="002F7817">
        <w:tab/>
        <w:t>Zkrácení železniční vlečky</w:t>
      </w:r>
      <w:r w:rsidRPr="002F7817">
        <w:tab/>
      </w:r>
      <w:r w:rsidRPr="002F7817">
        <w:tab/>
      </w:r>
      <w:r w:rsidRPr="002F7817">
        <w:tab/>
      </w:r>
      <w:r w:rsidRPr="002F7817">
        <w:tab/>
      </w:r>
      <w:r w:rsidRPr="002F7817">
        <w:tab/>
      </w:r>
      <w:r w:rsidRPr="002F7817">
        <w:tab/>
      </w:r>
      <w:r w:rsidRPr="002F7817">
        <w:tab/>
        <w:t>UZE</w:t>
      </w:r>
    </w:p>
    <w:p w14:paraId="156558E6" w14:textId="2477867E" w:rsidR="0086795C" w:rsidRDefault="0086795C" w:rsidP="002F7817">
      <w:ins w:id="49" w:author="Jiří Švarc" w:date="2021-04-30T12:56:00Z">
        <w:r w:rsidRPr="0086795C">
          <w:rPr>
            <w:highlight w:val="yellow"/>
          </w:rPr>
          <w:t>IO 08</w:t>
        </w:r>
        <w:r w:rsidRPr="0086795C">
          <w:rPr>
            <w:highlight w:val="yellow"/>
          </w:rPr>
          <w:tab/>
        </w:r>
        <w:r w:rsidRPr="0086795C">
          <w:rPr>
            <w:highlight w:val="yellow"/>
          </w:rPr>
          <w:tab/>
        </w:r>
      </w:ins>
      <w:ins w:id="50" w:author="Jiří Švarc" w:date="2021-04-30T12:57:00Z">
        <w:r w:rsidRPr="0086795C">
          <w:rPr>
            <w:highlight w:val="yellow"/>
          </w:rPr>
          <w:t xml:space="preserve">Elektrická požární signalizace (EPS) – část nutná pro 2. </w:t>
        </w:r>
        <w:r w:rsidRPr="0086795C">
          <w:rPr>
            <w:smallCaps/>
            <w:highlight w:val="yellow"/>
          </w:rPr>
          <w:t>Část díla</w:t>
        </w:r>
        <w:r w:rsidRPr="0086795C">
          <w:rPr>
            <w:highlight w:val="yellow"/>
          </w:rPr>
          <w:tab/>
          <w:t>UBY</w:t>
        </w:r>
      </w:ins>
    </w:p>
    <w:p w14:paraId="7ABB089D" w14:textId="1D57E3DA" w:rsidR="00323BC0" w:rsidRPr="00212EE3" w:rsidRDefault="00323BC0" w:rsidP="009C2AF4">
      <w:pPr>
        <w:pStyle w:val="Podtitul"/>
      </w:pPr>
      <w:r w:rsidRPr="00212EE3">
        <w:t>Provozní soubory:</w:t>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t>KKS</w:t>
      </w:r>
    </w:p>
    <w:p w14:paraId="004A0733" w14:textId="0E259531" w:rsidR="008431B0" w:rsidRPr="00212EE3" w:rsidRDefault="008431B0" w:rsidP="00CA7D72">
      <w:r w:rsidRPr="00212EE3">
        <w:t>PS 02</w:t>
      </w:r>
      <w:r w:rsidRPr="00212EE3">
        <w:tab/>
      </w:r>
      <w:r w:rsidRPr="00212EE3">
        <w:tab/>
        <w:t>Kotelna K1, K5, K6</w:t>
      </w:r>
      <w:r w:rsidRPr="00212EE3">
        <w:tab/>
      </w:r>
      <w:r w:rsidRPr="00212EE3">
        <w:tab/>
      </w:r>
      <w:r w:rsidRPr="00212EE3">
        <w:tab/>
      </w:r>
      <w:r w:rsidRPr="00212EE3">
        <w:tab/>
      </w:r>
      <w:r w:rsidRPr="00212EE3">
        <w:tab/>
      </w:r>
      <w:r w:rsidR="008331F4" w:rsidRPr="00212EE3">
        <w:tab/>
      </w:r>
      <w:r w:rsidRPr="00212EE3">
        <w:tab/>
      </w:r>
      <w:r w:rsidRPr="00212EE3">
        <w:tab/>
        <w:t>H__</w:t>
      </w:r>
    </w:p>
    <w:p w14:paraId="186F589B" w14:textId="7E50727D" w:rsidR="0086795C" w:rsidRDefault="001F7E94" w:rsidP="00CA7D72">
      <w:pPr>
        <w:rPr>
          <w:ins w:id="51" w:author="Jiří Švarc" w:date="2021-04-30T12:58:00Z"/>
        </w:rPr>
      </w:pPr>
      <w:r w:rsidRPr="00212EE3">
        <w:tab/>
      </w:r>
      <w:ins w:id="52" w:author="Jiří Švarc" w:date="2021-04-30T12:58:00Z">
        <w:r w:rsidR="0086795C" w:rsidRPr="0086795C">
          <w:rPr>
            <w:highlight w:val="yellow"/>
          </w:rPr>
          <w:t>DPS 02.1</w:t>
        </w:r>
        <w:r w:rsidR="0086795C" w:rsidRPr="0086795C">
          <w:rPr>
            <w:highlight w:val="yellow"/>
          </w:rPr>
          <w:tab/>
        </w:r>
      </w:ins>
      <w:ins w:id="53" w:author="Jiří Švarc" w:date="2021-04-30T12:59:00Z">
        <w:r w:rsidR="0086795C" w:rsidRPr="0086795C">
          <w:rPr>
            <w:highlight w:val="yellow"/>
          </w:rPr>
          <w:t>Kotel K1 - demontáž</w:t>
        </w:r>
      </w:ins>
    </w:p>
    <w:p w14:paraId="399A483D" w14:textId="02A6FB11" w:rsidR="001F7E94" w:rsidRPr="00212EE3" w:rsidRDefault="001F7E94" w:rsidP="0086795C">
      <w:pPr>
        <w:ind w:firstLine="709"/>
      </w:pPr>
      <w:r w:rsidRPr="00212EE3">
        <w:t>DPS 02.3</w:t>
      </w:r>
      <w:r w:rsidR="00E5003B">
        <w:t>(2)</w:t>
      </w:r>
      <w:r w:rsidRPr="00212EE3">
        <w:tab/>
        <w:t>Kotel K</w:t>
      </w:r>
      <w:r w:rsidR="00E5003B">
        <w:t>6</w:t>
      </w:r>
      <w:r w:rsidRPr="00212EE3">
        <w:t xml:space="preserve"> nebo K</w:t>
      </w:r>
      <w:r w:rsidR="00E5003B">
        <w:t>5</w:t>
      </w:r>
      <w:r w:rsidRPr="00212EE3">
        <w:t xml:space="preserve"> – úprava</w:t>
      </w:r>
    </w:p>
    <w:p w14:paraId="1056C08E" w14:textId="6F450E62" w:rsidR="00DE4594" w:rsidRPr="00212EE3" w:rsidRDefault="00DE4594" w:rsidP="00CA7D72">
      <w:r>
        <w:tab/>
        <w:t>DPS 02.5</w:t>
      </w:r>
      <w:r>
        <w:tab/>
      </w:r>
      <w:r w:rsidR="00133593">
        <w:t xml:space="preserve">Společné podkotlí </w:t>
      </w:r>
      <w:del w:id="54" w:author="Jiří Švarc" w:date="2021-04-30T12:59:00Z">
        <w:r w:rsidR="00133593" w:rsidDel="0086795C">
          <w:delText>(část pro druhý z kotlů K5/K6)</w:delText>
        </w:r>
      </w:del>
    </w:p>
    <w:p w14:paraId="28AE38A1" w14:textId="52D926F5" w:rsidR="00BE62A5" w:rsidRPr="00212EE3" w:rsidRDefault="00BE62A5" w:rsidP="00CA7D72">
      <w:r w:rsidRPr="00212EE3">
        <w:t>PS 03</w:t>
      </w:r>
      <w:r w:rsidRPr="00212EE3">
        <w:tab/>
      </w:r>
      <w:r w:rsidRPr="00212EE3">
        <w:tab/>
        <w:t>Čištění a odvod spalin</w:t>
      </w:r>
      <w:r w:rsidR="008E4CA8" w:rsidRPr="00212EE3">
        <w:tab/>
      </w:r>
      <w:r w:rsidR="008E4CA8" w:rsidRPr="00212EE3">
        <w:tab/>
      </w:r>
      <w:r w:rsidR="008E4CA8" w:rsidRPr="00212EE3">
        <w:tab/>
      </w:r>
      <w:r w:rsidR="008E4CA8" w:rsidRPr="00212EE3">
        <w:tab/>
      </w:r>
      <w:r w:rsidR="008331F4" w:rsidRPr="00212EE3">
        <w:tab/>
      </w:r>
      <w:r w:rsidRPr="00212EE3">
        <w:tab/>
      </w:r>
      <w:r w:rsidRPr="00212EE3">
        <w:tab/>
        <w:t>HN_</w:t>
      </w:r>
    </w:p>
    <w:p w14:paraId="4745B1DF" w14:textId="0A028938" w:rsidR="0086795C" w:rsidRDefault="006F2619" w:rsidP="006F2619">
      <w:pPr>
        <w:rPr>
          <w:ins w:id="55" w:author="Jiří Švarc" w:date="2021-04-30T12:59:00Z"/>
        </w:rPr>
      </w:pPr>
      <w:r w:rsidRPr="00212EE3">
        <w:tab/>
      </w:r>
      <w:ins w:id="56" w:author="Jiří Švarc" w:date="2021-04-30T12:59:00Z">
        <w:r w:rsidR="0086795C" w:rsidRPr="0086795C">
          <w:rPr>
            <w:highlight w:val="yellow"/>
          </w:rPr>
          <w:t>DPS 03.1</w:t>
        </w:r>
        <w:r w:rsidR="0086795C" w:rsidRPr="0086795C">
          <w:rPr>
            <w:highlight w:val="yellow"/>
          </w:rPr>
          <w:tab/>
        </w:r>
      </w:ins>
      <w:ins w:id="57" w:author="Jiří Švarc" w:date="2021-04-30T13:00:00Z">
        <w:r w:rsidR="0086795C" w:rsidRPr="0086795C">
          <w:rPr>
            <w:highlight w:val="yellow"/>
          </w:rPr>
          <w:t>Čištění a odvod spalin K1 – demontáž spalinovodů a ventilátoru</w:t>
        </w:r>
      </w:ins>
    </w:p>
    <w:p w14:paraId="6C0E8491" w14:textId="57C5A3FB" w:rsidR="006F2619" w:rsidRPr="00212EE3" w:rsidRDefault="006F2619" w:rsidP="0086795C">
      <w:pPr>
        <w:ind w:firstLine="709"/>
      </w:pPr>
      <w:r w:rsidRPr="00212EE3">
        <w:t>DPS 03.</w:t>
      </w:r>
      <w:r w:rsidR="001028B1">
        <w:t>3</w:t>
      </w:r>
      <w:r>
        <w:t>(</w:t>
      </w:r>
      <w:r w:rsidR="001028B1">
        <w:t>2</w:t>
      </w:r>
      <w:r>
        <w:t>)</w:t>
      </w:r>
      <w:r w:rsidRPr="00212EE3">
        <w:tab/>
        <w:t xml:space="preserve">Čištění a odvod spalin </w:t>
      </w:r>
      <w:r w:rsidR="001028B1">
        <w:t xml:space="preserve">druhého </w:t>
      </w:r>
      <w:r>
        <w:t xml:space="preserve">z kotlů </w:t>
      </w:r>
      <w:r w:rsidRPr="00212EE3">
        <w:t>K</w:t>
      </w:r>
      <w:r w:rsidR="0052377F">
        <w:t>6</w:t>
      </w:r>
      <w:r>
        <w:t xml:space="preserve"> (nebo K</w:t>
      </w:r>
      <w:r w:rsidR="0052377F">
        <w:t>5</w:t>
      </w:r>
      <w:r>
        <w:t>)</w:t>
      </w:r>
      <w:r w:rsidRPr="00212EE3">
        <w:t xml:space="preserve"> </w:t>
      </w:r>
    </w:p>
    <w:p w14:paraId="3E7504CB" w14:textId="4D98F5E0" w:rsidR="006F4EF9" w:rsidRPr="00212EE3" w:rsidRDefault="006F4EF9" w:rsidP="006F4EF9">
      <w:r w:rsidRPr="00212EE3">
        <w:t>PS 09</w:t>
      </w:r>
      <w:r w:rsidRPr="00212EE3">
        <w:tab/>
      </w:r>
      <w:r w:rsidRPr="00212EE3">
        <w:tab/>
        <w:t>Elektročást</w:t>
      </w:r>
      <w:r w:rsidRPr="00212EE3">
        <w:tab/>
      </w:r>
      <w:r w:rsidRPr="00212EE3">
        <w:tab/>
      </w:r>
      <w:r w:rsidRPr="00212EE3">
        <w:tab/>
      </w:r>
      <w:r w:rsidRPr="00212EE3">
        <w:tab/>
      </w:r>
      <w:r w:rsidRPr="00212EE3">
        <w:tab/>
      </w:r>
      <w:r w:rsidRPr="00212EE3">
        <w:tab/>
      </w:r>
      <w:r w:rsidRPr="00212EE3">
        <w:tab/>
      </w:r>
      <w:r w:rsidRPr="00212EE3">
        <w:tab/>
      </w:r>
      <w:r w:rsidRPr="00212EE3">
        <w:tab/>
        <w:t>B__</w:t>
      </w:r>
    </w:p>
    <w:p w14:paraId="1E56E032" w14:textId="1674C1E1" w:rsidR="0086795C" w:rsidRDefault="00764185" w:rsidP="00764185">
      <w:pPr>
        <w:rPr>
          <w:ins w:id="58" w:author="Jiří Švarc" w:date="2021-04-30T13:01:00Z"/>
        </w:rPr>
      </w:pPr>
      <w:r w:rsidRPr="00212EE3">
        <w:tab/>
      </w:r>
      <w:ins w:id="59" w:author="Jiří Švarc" w:date="2021-04-30T13:01:00Z">
        <w:r w:rsidR="0086795C" w:rsidRPr="0086795C">
          <w:rPr>
            <w:highlight w:val="yellow"/>
          </w:rPr>
          <w:t>DPS 09.1</w:t>
        </w:r>
      </w:ins>
      <w:ins w:id="60" w:author="Jiří Švarc" w:date="2021-04-30T13:02:00Z">
        <w:r w:rsidR="0086795C" w:rsidRPr="0086795C">
          <w:rPr>
            <w:highlight w:val="yellow"/>
          </w:rPr>
          <w:tab/>
          <w:t>Demontáž elektročásti kotle K1</w:t>
        </w:r>
      </w:ins>
    </w:p>
    <w:p w14:paraId="12EF6C65" w14:textId="05E39025" w:rsidR="00764185" w:rsidRPr="00212EE3" w:rsidRDefault="00764185" w:rsidP="0086795C">
      <w:pPr>
        <w:ind w:firstLine="709"/>
      </w:pPr>
      <w:r w:rsidRPr="00212EE3">
        <w:t>DPS 09.3</w:t>
      </w:r>
      <w:r w:rsidR="00E5003B">
        <w:t>(2)</w:t>
      </w:r>
      <w:r w:rsidRPr="00212EE3">
        <w:tab/>
        <w:t xml:space="preserve">Elektročást </w:t>
      </w:r>
      <w:r w:rsidR="00402D15">
        <w:t>druhého</w:t>
      </w:r>
      <w:r w:rsidR="00402D15" w:rsidRPr="00212EE3">
        <w:t xml:space="preserve"> </w:t>
      </w:r>
      <w:r w:rsidRPr="00212EE3">
        <w:t>z kotlů K</w:t>
      </w:r>
      <w:r w:rsidR="00E5003B">
        <w:t>6</w:t>
      </w:r>
      <w:r w:rsidR="00E76D6C">
        <w:t xml:space="preserve"> (nebo </w:t>
      </w:r>
      <w:r w:rsidRPr="00212EE3">
        <w:t>K</w:t>
      </w:r>
      <w:r w:rsidR="00E76D6C">
        <w:t>5)</w:t>
      </w:r>
    </w:p>
    <w:p w14:paraId="49A66FD9" w14:textId="77777777" w:rsidR="008A7AE1" w:rsidRDefault="008A7AE1" w:rsidP="008A7AE1">
      <w:pPr>
        <w:ind w:firstLine="709"/>
      </w:pPr>
      <w:r w:rsidRPr="008A7AE1">
        <w:lastRenderedPageBreak/>
        <w:t>DPS 09.5</w:t>
      </w:r>
      <w:r w:rsidRPr="008A7AE1">
        <w:tab/>
        <w:t>Rekonstrukce elektročásti stávajících dopravníků uhlí</w:t>
      </w:r>
    </w:p>
    <w:p w14:paraId="2ECB6934" w14:textId="21AB74A4" w:rsidR="00DA4DD2" w:rsidRPr="00212EE3" w:rsidRDefault="00DA4DD2" w:rsidP="00764185">
      <w:r>
        <w:tab/>
      </w:r>
      <w:r w:rsidR="00203EA0">
        <w:t>DPS 09.6</w:t>
      </w:r>
      <w:r w:rsidR="00203EA0">
        <w:tab/>
        <w:t>Rekonstrukce elektročásti čištění spalin</w:t>
      </w:r>
      <w:r w:rsidR="00036A16">
        <w:t xml:space="preserve"> (druhého z kotlů K5/K6)</w:t>
      </w:r>
    </w:p>
    <w:p w14:paraId="4CF45499" w14:textId="6FB85AA5" w:rsidR="00B70625" w:rsidRPr="00212EE3" w:rsidRDefault="00B70625" w:rsidP="00CA7D72">
      <w:r w:rsidRPr="00212EE3">
        <w:t>PS 10</w:t>
      </w:r>
      <w:r w:rsidRPr="00212EE3">
        <w:tab/>
      </w:r>
      <w:r w:rsidRPr="00212EE3">
        <w:tab/>
        <w:t>Systém kontroly a řízení</w:t>
      </w:r>
      <w:r w:rsidR="008E4CA8" w:rsidRPr="00212EE3">
        <w:tab/>
      </w:r>
      <w:r w:rsidR="008E4CA8" w:rsidRPr="00212EE3">
        <w:tab/>
      </w:r>
      <w:r w:rsidR="008E4CA8" w:rsidRPr="00212EE3">
        <w:tab/>
      </w:r>
      <w:r w:rsidR="008E4CA8" w:rsidRPr="00212EE3">
        <w:tab/>
      </w:r>
      <w:r w:rsidR="008331F4" w:rsidRPr="00212EE3">
        <w:tab/>
      </w:r>
      <w:r w:rsidRPr="00212EE3">
        <w:tab/>
      </w:r>
      <w:r w:rsidRPr="00212EE3">
        <w:tab/>
        <w:t>C__</w:t>
      </w:r>
    </w:p>
    <w:p w14:paraId="529B3E32" w14:textId="4DD4EA01" w:rsidR="00EC19E6" w:rsidRDefault="00EC19E6" w:rsidP="00764185">
      <w:pPr>
        <w:ind w:firstLine="709"/>
        <w:rPr>
          <w:ins w:id="61" w:author="Jiří Švarc" w:date="2021-04-30T13:08:00Z"/>
        </w:rPr>
      </w:pPr>
      <w:ins w:id="62" w:author="Jiří Švarc" w:date="2021-04-30T13:08:00Z">
        <w:r w:rsidRPr="00EC19E6">
          <w:rPr>
            <w:highlight w:val="yellow"/>
          </w:rPr>
          <w:t>DPS 10.1</w:t>
        </w:r>
        <w:r w:rsidRPr="00EC19E6">
          <w:rPr>
            <w:highlight w:val="yellow"/>
          </w:rPr>
          <w:tab/>
          <w:t>Demontáž části MaR kotle K1</w:t>
        </w:r>
      </w:ins>
    </w:p>
    <w:p w14:paraId="26EBA573" w14:textId="049DFC29" w:rsidR="00764185" w:rsidRPr="00212EE3" w:rsidRDefault="00764185" w:rsidP="00764185">
      <w:pPr>
        <w:ind w:firstLine="709"/>
      </w:pPr>
      <w:r w:rsidRPr="00212EE3">
        <w:t>DPS 10.3</w:t>
      </w:r>
      <w:r w:rsidR="00874389">
        <w:t>(2)</w:t>
      </w:r>
      <w:r w:rsidRPr="00212EE3">
        <w:t xml:space="preserve"> </w:t>
      </w:r>
      <w:r w:rsidRPr="00212EE3">
        <w:tab/>
        <w:t xml:space="preserve">Část MaR </w:t>
      </w:r>
      <w:r w:rsidR="00CC648E">
        <w:t>druhého</w:t>
      </w:r>
      <w:r w:rsidR="00CC648E" w:rsidRPr="00212EE3">
        <w:t xml:space="preserve"> </w:t>
      </w:r>
      <w:r w:rsidRPr="00212EE3">
        <w:t>z kotlů K</w:t>
      </w:r>
      <w:r w:rsidR="00874389">
        <w:t>6</w:t>
      </w:r>
      <w:r w:rsidR="00551140">
        <w:t xml:space="preserve"> (nebo </w:t>
      </w:r>
      <w:r w:rsidRPr="00212EE3">
        <w:t>K</w:t>
      </w:r>
      <w:r w:rsidR="00551140">
        <w:t>5)</w:t>
      </w:r>
    </w:p>
    <w:p w14:paraId="183EA4B1" w14:textId="3408C95B" w:rsidR="0086795C" w:rsidRDefault="0086795C" w:rsidP="00707A9B">
      <w:pPr>
        <w:ind w:firstLine="709"/>
        <w:rPr>
          <w:ins w:id="63" w:author="Jiří Švarc" w:date="2021-04-30T13:02:00Z"/>
        </w:rPr>
      </w:pPr>
      <w:ins w:id="64" w:author="Jiří Švarc" w:date="2021-04-30T13:02:00Z">
        <w:r w:rsidRPr="0086795C">
          <w:rPr>
            <w:highlight w:val="yellow"/>
          </w:rPr>
          <w:t>DPS</w:t>
        </w:r>
      </w:ins>
      <w:ins w:id="65" w:author="Jiří Švarc" w:date="2021-04-30T13:03:00Z">
        <w:r w:rsidRPr="0086795C">
          <w:rPr>
            <w:highlight w:val="yellow"/>
          </w:rPr>
          <w:t xml:space="preserve"> 10.4</w:t>
        </w:r>
        <w:r w:rsidRPr="0086795C">
          <w:rPr>
            <w:highlight w:val="yellow"/>
          </w:rPr>
          <w:tab/>
          <w:t xml:space="preserve">Část MaR venkovní hospodářství biomasy v rámci 2. </w:t>
        </w:r>
        <w:del w:id="66" w:author="Lukáš Weiss" w:date="2021-05-03T14:03:00Z">
          <w:r w:rsidRPr="0086795C" w:rsidDel="00BE3807">
            <w:rPr>
              <w:smallCaps/>
              <w:highlight w:val="yellow"/>
            </w:rPr>
            <w:delText>Č</w:delText>
          </w:r>
        </w:del>
      </w:ins>
      <w:ins w:id="67" w:author="Lukáš Weiss" w:date="2021-05-03T14:03:00Z">
        <w:r w:rsidR="00BE3807">
          <w:rPr>
            <w:smallCaps/>
            <w:highlight w:val="yellow"/>
          </w:rPr>
          <w:t>č</w:t>
        </w:r>
      </w:ins>
      <w:ins w:id="68" w:author="Jiří Švarc" w:date="2021-04-30T13:03:00Z">
        <w:r w:rsidRPr="0086795C">
          <w:rPr>
            <w:smallCaps/>
            <w:highlight w:val="yellow"/>
          </w:rPr>
          <w:t>ásti díla</w:t>
        </w:r>
      </w:ins>
    </w:p>
    <w:p w14:paraId="7277BCFA" w14:textId="77777777" w:rsidR="00707A9B" w:rsidRPr="00707A9B" w:rsidRDefault="00707A9B" w:rsidP="00707A9B">
      <w:pPr>
        <w:ind w:firstLine="709"/>
      </w:pPr>
      <w:r w:rsidRPr="00707A9B">
        <w:t xml:space="preserve">DPS 10.5 </w:t>
      </w:r>
      <w:r w:rsidRPr="00707A9B">
        <w:tab/>
        <w:t>Část MaR stávajících dopravníků uhlí</w:t>
      </w:r>
    </w:p>
    <w:p w14:paraId="7699BF6C" w14:textId="77777777" w:rsidR="00707A9B" w:rsidRPr="00707A9B" w:rsidRDefault="00707A9B" w:rsidP="00707A9B">
      <w:pPr>
        <w:ind w:firstLine="709"/>
      </w:pPr>
      <w:r w:rsidRPr="00707A9B">
        <w:t xml:space="preserve">DPS 10.6 </w:t>
      </w:r>
      <w:r w:rsidRPr="00707A9B">
        <w:tab/>
        <w:t>Kamerový systém</w:t>
      </w:r>
    </w:p>
    <w:p w14:paraId="03519523" w14:textId="77777777" w:rsidR="00707A9B" w:rsidRPr="00707A9B" w:rsidRDefault="00707A9B" w:rsidP="00707A9B">
      <w:pPr>
        <w:ind w:firstLine="709"/>
      </w:pPr>
      <w:r w:rsidRPr="00707A9B">
        <w:t xml:space="preserve">DPS 10.7 </w:t>
      </w:r>
      <w:r w:rsidRPr="00707A9B">
        <w:tab/>
        <w:t>Nový velín kotlů K5 a K6</w:t>
      </w:r>
    </w:p>
    <w:p w14:paraId="6BD31FC7" w14:textId="77777777" w:rsidR="00707A9B" w:rsidRPr="00707A9B" w:rsidRDefault="00707A9B" w:rsidP="00707A9B">
      <w:pPr>
        <w:ind w:firstLine="709"/>
      </w:pPr>
      <w:r w:rsidRPr="00707A9B">
        <w:t xml:space="preserve">DPS 10.8 </w:t>
      </w:r>
      <w:r w:rsidRPr="00707A9B">
        <w:tab/>
        <w:t>Kontinuální měření emisí (stabilně na zděném komínu)</w:t>
      </w:r>
    </w:p>
    <w:p w14:paraId="1D76FAC0" w14:textId="77777777" w:rsidR="00707A9B" w:rsidRPr="00707A9B" w:rsidRDefault="00707A9B" w:rsidP="00707A9B">
      <w:r w:rsidRPr="00707A9B">
        <w:t xml:space="preserve">PS 13 </w:t>
      </w:r>
      <w:r w:rsidRPr="00707A9B">
        <w:tab/>
      </w:r>
      <w:r w:rsidRPr="00707A9B">
        <w:tab/>
        <w:t>Skládka biomasy</w:t>
      </w:r>
      <w:r w:rsidRPr="00707A9B">
        <w:tab/>
      </w:r>
      <w:r w:rsidRPr="00707A9B">
        <w:tab/>
      </w:r>
      <w:r w:rsidRPr="00707A9B">
        <w:tab/>
      </w:r>
      <w:r w:rsidRPr="00707A9B">
        <w:tab/>
      </w:r>
      <w:r w:rsidRPr="00707A9B">
        <w:tab/>
      </w:r>
      <w:r w:rsidRPr="00707A9B">
        <w:tab/>
      </w:r>
      <w:r w:rsidRPr="00707A9B">
        <w:tab/>
      </w:r>
      <w:r w:rsidRPr="00707A9B">
        <w:tab/>
        <w:t>EN_</w:t>
      </w:r>
    </w:p>
    <w:p w14:paraId="12D8A312" w14:textId="5E8F3135" w:rsidR="0086795C" w:rsidRDefault="0086795C" w:rsidP="00707A9B">
      <w:pPr>
        <w:ind w:firstLine="709"/>
        <w:rPr>
          <w:ins w:id="69" w:author="Jiří Švarc" w:date="2021-04-30T13:04:00Z"/>
        </w:rPr>
      </w:pPr>
      <w:ins w:id="70" w:author="Jiří Švarc" w:date="2021-04-30T13:04:00Z">
        <w:r w:rsidRPr="0086795C">
          <w:rPr>
            <w:highlight w:val="yellow"/>
          </w:rPr>
          <w:t>DPS 13.3</w:t>
        </w:r>
        <w:r w:rsidRPr="0086795C">
          <w:rPr>
            <w:highlight w:val="yellow"/>
          </w:rPr>
          <w:tab/>
          <w:t>Sušky dřevní štěpky – dokončení sušek</w:t>
        </w:r>
      </w:ins>
    </w:p>
    <w:p w14:paraId="365F96F8" w14:textId="5640DD43" w:rsidR="0086795C" w:rsidRPr="0086795C" w:rsidRDefault="0086795C" w:rsidP="00707A9B">
      <w:pPr>
        <w:ind w:firstLine="709"/>
        <w:rPr>
          <w:ins w:id="71" w:author="Jiří Švarc" w:date="2021-04-30T13:04:00Z"/>
          <w:highlight w:val="yellow"/>
        </w:rPr>
      </w:pPr>
      <w:ins w:id="72" w:author="Jiří Švarc" w:date="2021-04-30T13:04:00Z">
        <w:r w:rsidRPr="0086795C">
          <w:rPr>
            <w:highlight w:val="yellow"/>
          </w:rPr>
          <w:t>DPS 13.9</w:t>
        </w:r>
        <w:r w:rsidRPr="0086795C">
          <w:rPr>
            <w:highlight w:val="yellow"/>
          </w:rPr>
          <w:tab/>
          <w:t>Silniční váha včetně místního panelu</w:t>
        </w:r>
      </w:ins>
    </w:p>
    <w:p w14:paraId="2364348D" w14:textId="0E79BC70" w:rsidR="0086795C" w:rsidRDefault="0086795C" w:rsidP="00707A9B">
      <w:pPr>
        <w:ind w:firstLine="709"/>
        <w:rPr>
          <w:ins w:id="73" w:author="Jiří Švarc" w:date="2021-04-30T13:04:00Z"/>
        </w:rPr>
      </w:pPr>
      <w:ins w:id="74" w:author="Jiří Švarc" w:date="2021-04-30T13:05:00Z">
        <w:r w:rsidRPr="0086795C">
          <w:rPr>
            <w:highlight w:val="yellow"/>
          </w:rPr>
          <w:t>DSP 13.10</w:t>
        </w:r>
        <w:r w:rsidRPr="0086795C">
          <w:rPr>
            <w:highlight w:val="yellow"/>
          </w:rPr>
          <w:tab/>
          <w:t>Pasové váhy</w:t>
        </w:r>
      </w:ins>
    </w:p>
    <w:p w14:paraId="787E600D" w14:textId="77777777" w:rsidR="00707A9B" w:rsidRPr="00C33518" w:rsidRDefault="00707A9B" w:rsidP="00707A9B">
      <w:pPr>
        <w:ind w:firstLine="709"/>
      </w:pPr>
      <w:r w:rsidRPr="00707A9B">
        <w:t>DPS 13.11</w:t>
      </w:r>
      <w:r w:rsidRPr="00707A9B">
        <w:tab/>
        <w:t>Rekonstrukce stávající pasové dopravy uhlí</w:t>
      </w:r>
    </w:p>
    <w:p w14:paraId="75C45721" w14:textId="1F375849" w:rsidR="00034171" w:rsidRPr="00212EE3" w:rsidRDefault="003A0AF0" w:rsidP="003A0AF0">
      <w:pPr>
        <w:pStyle w:val="Nadpis2"/>
        <w:numPr>
          <w:ilvl w:val="0"/>
          <w:numId w:val="0"/>
        </w:numPr>
        <w:ind w:left="1134" w:hanging="1134"/>
      </w:pPr>
      <w:r w:rsidRPr="00212EE3">
        <w:t>1.6</w:t>
      </w:r>
      <w:r w:rsidRPr="00212EE3">
        <w:tab/>
      </w:r>
      <w:r w:rsidR="00034171" w:rsidRPr="00212EE3">
        <w:t xml:space="preserve">Materiály, </w:t>
      </w:r>
      <w:r w:rsidR="00D40467">
        <w:t>m</w:t>
      </w:r>
      <w:r w:rsidR="00034171" w:rsidRPr="00212EE3">
        <w:t xml:space="preserve">edia a energie pro potřeby výstavby </w:t>
      </w:r>
    </w:p>
    <w:p w14:paraId="7691C157" w14:textId="19CE6CF9" w:rsidR="005915FE" w:rsidRPr="00212EE3" w:rsidRDefault="003A0AF0" w:rsidP="003A0AF0">
      <w:pPr>
        <w:pStyle w:val="Nadpis3"/>
        <w:numPr>
          <w:ilvl w:val="0"/>
          <w:numId w:val="0"/>
        </w:numPr>
        <w:ind w:left="1134" w:hanging="1134"/>
      </w:pPr>
      <w:r w:rsidRPr="00212EE3">
        <w:t>1.6.1</w:t>
      </w:r>
      <w:r w:rsidRPr="00212EE3">
        <w:tab/>
      </w:r>
      <w:r w:rsidR="005915FE" w:rsidRPr="00212EE3">
        <w:t>Zásobování vodou</w:t>
      </w:r>
    </w:p>
    <w:p w14:paraId="50B3162C" w14:textId="3C98277C" w:rsidR="005915FE" w:rsidRPr="00212EE3" w:rsidRDefault="005915FE" w:rsidP="00CA7D72">
      <w:r w:rsidRPr="00212EE3">
        <w:t xml:space="preserve">Voda pro potřeby výstavby bude odebírána ze stávajících rozvodů se samostatným měřením spotřeby (zajišťuje </w:t>
      </w:r>
      <w:r w:rsidRPr="00212EE3">
        <w:rPr>
          <w:smallCaps/>
        </w:rPr>
        <w:t>zhotovitel</w:t>
      </w:r>
      <w:r w:rsidRPr="00212EE3">
        <w:t xml:space="preserve">) za úhradu </w:t>
      </w:r>
      <w:r w:rsidRPr="00212EE3">
        <w:rPr>
          <w:smallCaps/>
        </w:rPr>
        <w:t>objednateli</w:t>
      </w:r>
      <w:r w:rsidRPr="00212EE3">
        <w:t>.</w:t>
      </w:r>
    </w:p>
    <w:p w14:paraId="0DE01615" w14:textId="0B60C0BB" w:rsidR="00B74A02" w:rsidRPr="00212EE3" w:rsidRDefault="003A0AF0" w:rsidP="003A0AF0">
      <w:pPr>
        <w:pStyle w:val="Nadpis3"/>
        <w:numPr>
          <w:ilvl w:val="0"/>
          <w:numId w:val="0"/>
        </w:numPr>
        <w:ind w:left="1134" w:hanging="1134"/>
      </w:pPr>
      <w:r w:rsidRPr="00212EE3">
        <w:t>1.6.2</w:t>
      </w:r>
      <w:r w:rsidRPr="00212EE3">
        <w:tab/>
      </w:r>
      <w:r w:rsidR="00B74A02" w:rsidRPr="00212EE3">
        <w:t>Zásobování elektrickou energií</w:t>
      </w:r>
    </w:p>
    <w:p w14:paraId="0A218B4B" w14:textId="08722D23" w:rsidR="00EB29DB" w:rsidRPr="00212EE3" w:rsidRDefault="00B74A02" w:rsidP="00CA7D72">
      <w:r w:rsidRPr="00212EE3">
        <w:t xml:space="preserve">Elektrická energie pro potřeby stavby bude odebírána ze stávajících rozvodů; instalací staveništního rozváděče se samostatným měřením spotřeby </w:t>
      </w:r>
      <w:r w:rsidR="00183675" w:rsidRPr="00212EE3">
        <w:t xml:space="preserve">(zajišťuje </w:t>
      </w:r>
      <w:r w:rsidR="00183675" w:rsidRPr="00212EE3">
        <w:rPr>
          <w:smallCaps/>
        </w:rPr>
        <w:t>zhotovitel</w:t>
      </w:r>
      <w:r w:rsidR="00183675" w:rsidRPr="00212EE3">
        <w:t xml:space="preserve">) za úhradu </w:t>
      </w:r>
      <w:r w:rsidR="00183675" w:rsidRPr="00212EE3">
        <w:rPr>
          <w:smallCaps/>
        </w:rPr>
        <w:t>objednateli</w:t>
      </w:r>
      <w:r w:rsidR="00183675" w:rsidRPr="00212EE3">
        <w:t xml:space="preserve"> </w:t>
      </w:r>
      <w:r w:rsidRPr="00212EE3">
        <w:t xml:space="preserve">či z mobilních prostředků </w:t>
      </w:r>
      <w:r w:rsidRPr="00212EE3">
        <w:rPr>
          <w:smallCaps/>
        </w:rPr>
        <w:t>zhotovitele</w:t>
      </w:r>
      <w:r w:rsidRPr="00212EE3">
        <w:t>.</w:t>
      </w:r>
    </w:p>
    <w:p w14:paraId="6C549504" w14:textId="20CA490A" w:rsidR="00E62AC2" w:rsidRPr="00212EE3" w:rsidRDefault="003A0AF0" w:rsidP="003A0AF0">
      <w:pPr>
        <w:pStyle w:val="Nadpis3"/>
        <w:numPr>
          <w:ilvl w:val="0"/>
          <w:numId w:val="0"/>
        </w:numPr>
        <w:ind w:left="1134" w:hanging="1134"/>
      </w:pPr>
      <w:r w:rsidRPr="00212EE3">
        <w:t>1.6.3</w:t>
      </w:r>
      <w:r w:rsidRPr="00212EE3">
        <w:tab/>
      </w:r>
      <w:r w:rsidR="00E62AC2" w:rsidRPr="00212EE3">
        <w:t>Odvodnění</w:t>
      </w:r>
    </w:p>
    <w:p w14:paraId="03E59C77" w14:textId="77777777" w:rsidR="00E62AC2" w:rsidRPr="00212EE3" w:rsidRDefault="00E62AC2" w:rsidP="00CA7D72">
      <w:r w:rsidRPr="00212EE3">
        <w:rPr>
          <w:smallCaps/>
        </w:rPr>
        <w:t>Staveniště</w:t>
      </w:r>
      <w:r w:rsidRPr="00212EE3">
        <w:t xml:space="preserve"> bude odvodněno do stávající kanalizace.</w:t>
      </w:r>
    </w:p>
    <w:p w14:paraId="775FD22A" w14:textId="3CEE65F5" w:rsidR="00856936" w:rsidRPr="00212EE3" w:rsidRDefault="003A0AF0" w:rsidP="003A0AF0">
      <w:pPr>
        <w:pStyle w:val="Nadpis2"/>
        <w:numPr>
          <w:ilvl w:val="0"/>
          <w:numId w:val="0"/>
        </w:numPr>
        <w:ind w:left="1134" w:hanging="1134"/>
      </w:pPr>
      <w:r w:rsidRPr="00212EE3">
        <w:t>1.7</w:t>
      </w:r>
      <w:r w:rsidRPr="00212EE3">
        <w:tab/>
      </w:r>
      <w:r w:rsidR="00856936" w:rsidRPr="00212EE3">
        <w:t xml:space="preserve">Materiály, media a energie dostupné u </w:t>
      </w:r>
      <w:r w:rsidR="008E034B" w:rsidRPr="007D4572">
        <w:rPr>
          <w:caps w:val="0"/>
        </w:rPr>
        <w:t>OBJEDNATELE</w:t>
      </w:r>
      <w:r w:rsidR="00D24D63" w:rsidRPr="007D4572">
        <w:rPr>
          <w:caps w:val="0"/>
        </w:rPr>
        <w:t xml:space="preserve"> </w:t>
      </w:r>
      <w:r w:rsidR="00D24D63" w:rsidRPr="007D4572">
        <w:t xml:space="preserve">pro provoz </w:t>
      </w:r>
      <w:r w:rsidR="00C91C99" w:rsidRPr="007D4572">
        <w:rPr>
          <w:caps w:val="0"/>
        </w:rPr>
        <w:t>DÍLA</w:t>
      </w:r>
    </w:p>
    <w:p w14:paraId="320E953D" w14:textId="2BC4EE15" w:rsidR="00856936" w:rsidRPr="00212EE3" w:rsidRDefault="003A0AF0" w:rsidP="003A0AF0">
      <w:pPr>
        <w:pStyle w:val="Nadpis3"/>
        <w:numPr>
          <w:ilvl w:val="0"/>
          <w:numId w:val="0"/>
        </w:numPr>
        <w:ind w:left="1134" w:hanging="1134"/>
      </w:pPr>
      <w:r w:rsidRPr="00212EE3">
        <w:t>1.7.1</w:t>
      </w:r>
      <w:r w:rsidRPr="00212EE3">
        <w:tab/>
      </w:r>
      <w:r w:rsidR="00F126D5" w:rsidRPr="00212EE3">
        <w:t>S</w:t>
      </w:r>
      <w:r w:rsidR="00856936" w:rsidRPr="00212EE3">
        <w:t xml:space="preserve">távající základní </w:t>
      </w:r>
      <w:r w:rsidR="00F126D5" w:rsidRPr="00212EE3">
        <w:t>p</w:t>
      </w:r>
      <w:r w:rsidR="00856936" w:rsidRPr="00212EE3">
        <w:t>alivo</w:t>
      </w:r>
    </w:p>
    <w:p w14:paraId="748001ED" w14:textId="77777777" w:rsidR="00856936" w:rsidRPr="00212EE3" w:rsidRDefault="00856936" w:rsidP="00CA7D72">
      <w:r w:rsidRPr="00212EE3">
        <w:t>Základním palivem uhelných kotlů K5 a K6 (ve výchozím stavu před rekonstrukcí) je hnědé uhlí s následujícími parametry:</w:t>
      </w:r>
    </w:p>
    <w:tbl>
      <w:tblPr>
        <w:tblW w:w="87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1080"/>
        <w:gridCol w:w="1080"/>
        <w:gridCol w:w="1440"/>
        <w:gridCol w:w="1134"/>
        <w:gridCol w:w="1026"/>
        <w:gridCol w:w="1328"/>
      </w:tblGrid>
      <w:tr w:rsidR="00856936" w:rsidRPr="00212EE3" w14:paraId="424207BE" w14:textId="77777777" w:rsidTr="002C53E5">
        <w:trPr>
          <w:cantSplit/>
        </w:trPr>
        <w:tc>
          <w:tcPr>
            <w:tcW w:w="1630" w:type="dxa"/>
            <w:vMerge w:val="restart"/>
            <w:tcBorders>
              <w:top w:val="double" w:sz="4" w:space="0" w:color="auto"/>
              <w:left w:val="double" w:sz="4" w:space="0" w:color="auto"/>
              <w:bottom w:val="double" w:sz="4" w:space="0" w:color="auto"/>
              <w:right w:val="single" w:sz="4" w:space="0" w:color="auto"/>
            </w:tcBorders>
            <w:shd w:val="clear" w:color="auto" w:fill="CCCCCC"/>
            <w:vAlign w:val="center"/>
          </w:tcPr>
          <w:p w14:paraId="6DD6C6D9" w14:textId="77777777" w:rsidR="00856936" w:rsidRPr="00212EE3" w:rsidRDefault="00856936" w:rsidP="009B33D2">
            <w:pPr>
              <w:keepNext/>
            </w:pPr>
            <w:r w:rsidRPr="00212EE3">
              <w:lastRenderedPageBreak/>
              <w:t>Druh uhlí</w:t>
            </w:r>
          </w:p>
        </w:tc>
        <w:tc>
          <w:tcPr>
            <w:tcW w:w="7088" w:type="dxa"/>
            <w:gridSpan w:val="6"/>
            <w:tcBorders>
              <w:top w:val="double" w:sz="4" w:space="0" w:color="auto"/>
              <w:left w:val="single" w:sz="4" w:space="0" w:color="auto"/>
              <w:bottom w:val="single" w:sz="4" w:space="0" w:color="auto"/>
              <w:right w:val="double" w:sz="4" w:space="0" w:color="auto"/>
            </w:tcBorders>
            <w:shd w:val="clear" w:color="auto" w:fill="CCCCCC"/>
            <w:vAlign w:val="bottom"/>
          </w:tcPr>
          <w:p w14:paraId="63976672" w14:textId="77777777" w:rsidR="00856936" w:rsidRPr="00212EE3" w:rsidRDefault="00856936" w:rsidP="007A2EDB">
            <w:pPr>
              <w:keepNext/>
            </w:pPr>
            <w:r w:rsidRPr="00212EE3">
              <w:t>Průměrné parametry</w:t>
            </w:r>
          </w:p>
        </w:tc>
      </w:tr>
      <w:tr w:rsidR="00D02D10" w:rsidRPr="00212EE3" w14:paraId="526C4358" w14:textId="77777777" w:rsidTr="00D02D10">
        <w:trPr>
          <w:cantSplit/>
        </w:trPr>
        <w:tc>
          <w:tcPr>
            <w:tcW w:w="1630" w:type="dxa"/>
            <w:vMerge/>
            <w:tcBorders>
              <w:top w:val="double" w:sz="4" w:space="0" w:color="auto"/>
              <w:left w:val="double" w:sz="4" w:space="0" w:color="auto"/>
              <w:bottom w:val="double" w:sz="4" w:space="0" w:color="auto"/>
              <w:right w:val="single" w:sz="4" w:space="0" w:color="auto"/>
            </w:tcBorders>
            <w:vAlign w:val="center"/>
          </w:tcPr>
          <w:p w14:paraId="7A2FE62D" w14:textId="77777777" w:rsidR="00856936" w:rsidRPr="00212EE3" w:rsidRDefault="00856936" w:rsidP="00C21B31">
            <w:pPr>
              <w:keepNext/>
            </w:pPr>
          </w:p>
        </w:tc>
        <w:tc>
          <w:tcPr>
            <w:tcW w:w="1080" w:type="dxa"/>
            <w:tcBorders>
              <w:top w:val="single" w:sz="4" w:space="0" w:color="auto"/>
              <w:left w:val="single" w:sz="4" w:space="0" w:color="auto"/>
              <w:bottom w:val="double" w:sz="4" w:space="0" w:color="auto"/>
              <w:right w:val="single" w:sz="4" w:space="0" w:color="auto"/>
            </w:tcBorders>
            <w:shd w:val="clear" w:color="auto" w:fill="CCCCCC"/>
            <w:vAlign w:val="center"/>
          </w:tcPr>
          <w:p w14:paraId="1A9E4A9B" w14:textId="77777777" w:rsidR="00856936" w:rsidRPr="00212EE3" w:rsidRDefault="00856936" w:rsidP="00C21B31">
            <w:pPr>
              <w:keepNext/>
            </w:pPr>
            <w:r w:rsidRPr="00212EE3">
              <w:t xml:space="preserve">voda </w:t>
            </w:r>
          </w:p>
          <w:p w14:paraId="45A0D255" w14:textId="77777777" w:rsidR="00856936" w:rsidRPr="00212EE3" w:rsidRDefault="00856936" w:rsidP="00C21B31">
            <w:pPr>
              <w:keepNext/>
            </w:pPr>
            <w:r w:rsidRPr="00212EE3">
              <w:t>W</w:t>
            </w:r>
            <w:r w:rsidRPr="00212EE3">
              <w:rPr>
                <w:vertAlign w:val="subscript"/>
              </w:rPr>
              <w:t>t</w:t>
            </w:r>
            <w:r w:rsidRPr="00212EE3">
              <w:rPr>
                <w:vertAlign w:val="superscript"/>
              </w:rPr>
              <w:t>r</w:t>
            </w:r>
          </w:p>
        </w:tc>
        <w:tc>
          <w:tcPr>
            <w:tcW w:w="1080" w:type="dxa"/>
            <w:tcBorders>
              <w:top w:val="single" w:sz="4" w:space="0" w:color="auto"/>
              <w:left w:val="single" w:sz="4" w:space="0" w:color="auto"/>
              <w:bottom w:val="double" w:sz="4" w:space="0" w:color="auto"/>
              <w:right w:val="single" w:sz="4" w:space="0" w:color="auto"/>
            </w:tcBorders>
            <w:shd w:val="clear" w:color="auto" w:fill="CCCCCC"/>
            <w:vAlign w:val="center"/>
          </w:tcPr>
          <w:p w14:paraId="45B1DF4B" w14:textId="77777777" w:rsidR="00856936" w:rsidRPr="00212EE3" w:rsidRDefault="00856936" w:rsidP="00C21B31">
            <w:pPr>
              <w:keepNext/>
            </w:pPr>
            <w:r w:rsidRPr="00212EE3">
              <w:t xml:space="preserve">Popel </w:t>
            </w:r>
          </w:p>
          <w:p w14:paraId="53D026F9" w14:textId="77777777" w:rsidR="00856936" w:rsidRPr="00212EE3" w:rsidRDefault="00856936" w:rsidP="00C21B31">
            <w:pPr>
              <w:keepNext/>
            </w:pPr>
            <w:r w:rsidRPr="00212EE3">
              <w:t>A</w:t>
            </w:r>
            <w:r w:rsidRPr="00212EE3">
              <w:rPr>
                <w:vertAlign w:val="subscript"/>
              </w:rPr>
              <w:t>d</w:t>
            </w:r>
          </w:p>
        </w:tc>
        <w:tc>
          <w:tcPr>
            <w:tcW w:w="1440" w:type="dxa"/>
            <w:tcBorders>
              <w:top w:val="single" w:sz="4" w:space="0" w:color="auto"/>
              <w:left w:val="single" w:sz="4" w:space="0" w:color="auto"/>
              <w:bottom w:val="double" w:sz="4" w:space="0" w:color="auto"/>
              <w:right w:val="single" w:sz="4" w:space="0" w:color="auto"/>
            </w:tcBorders>
            <w:shd w:val="clear" w:color="auto" w:fill="CCCCCC"/>
            <w:vAlign w:val="center"/>
          </w:tcPr>
          <w:p w14:paraId="7373F96B" w14:textId="77777777" w:rsidR="00856936" w:rsidRPr="00212EE3" w:rsidRDefault="00856936" w:rsidP="00C21B31">
            <w:pPr>
              <w:keepNext/>
            </w:pPr>
            <w:r w:rsidRPr="00212EE3">
              <w:t xml:space="preserve">prchavé podíly </w:t>
            </w:r>
          </w:p>
          <w:p w14:paraId="43346B57" w14:textId="77777777" w:rsidR="00856936" w:rsidRPr="00212EE3" w:rsidRDefault="00856936" w:rsidP="00C21B31">
            <w:pPr>
              <w:keepNext/>
              <w:rPr>
                <w:vertAlign w:val="superscript"/>
              </w:rPr>
            </w:pPr>
            <w:r w:rsidRPr="00212EE3">
              <w:t>V</w:t>
            </w:r>
            <w:r w:rsidRPr="00212EE3">
              <w:rPr>
                <w:vertAlign w:val="superscript"/>
              </w:rPr>
              <w:t>daf</w:t>
            </w:r>
          </w:p>
        </w:tc>
        <w:tc>
          <w:tcPr>
            <w:tcW w:w="1134" w:type="dxa"/>
            <w:tcBorders>
              <w:top w:val="single" w:sz="4" w:space="0" w:color="auto"/>
              <w:left w:val="single" w:sz="4" w:space="0" w:color="auto"/>
              <w:bottom w:val="double" w:sz="4" w:space="0" w:color="auto"/>
              <w:right w:val="single" w:sz="4" w:space="0" w:color="auto"/>
            </w:tcBorders>
            <w:shd w:val="clear" w:color="auto" w:fill="CCCCCC"/>
            <w:vAlign w:val="center"/>
          </w:tcPr>
          <w:p w14:paraId="4D06D0FB" w14:textId="77777777" w:rsidR="00856936" w:rsidRPr="00212EE3" w:rsidRDefault="00856936" w:rsidP="00C21B31">
            <w:pPr>
              <w:keepNext/>
            </w:pPr>
            <w:r w:rsidRPr="00212EE3">
              <w:t>Síra</w:t>
            </w:r>
          </w:p>
          <w:p w14:paraId="198C0800" w14:textId="77777777" w:rsidR="00856936" w:rsidRPr="00212EE3" w:rsidRDefault="00856936" w:rsidP="00C21B31">
            <w:pPr>
              <w:keepNext/>
            </w:pPr>
            <w:r w:rsidRPr="00212EE3">
              <w:t>S</w:t>
            </w:r>
            <w:r w:rsidRPr="00212EE3">
              <w:rPr>
                <w:vertAlign w:val="superscript"/>
              </w:rPr>
              <w:t>r</w:t>
            </w:r>
          </w:p>
        </w:tc>
        <w:tc>
          <w:tcPr>
            <w:tcW w:w="1026" w:type="dxa"/>
            <w:tcBorders>
              <w:top w:val="single" w:sz="4" w:space="0" w:color="auto"/>
              <w:left w:val="single" w:sz="4" w:space="0" w:color="auto"/>
              <w:bottom w:val="double" w:sz="4" w:space="0" w:color="auto"/>
              <w:right w:val="single" w:sz="4" w:space="0" w:color="auto"/>
            </w:tcBorders>
            <w:shd w:val="clear" w:color="auto" w:fill="CCCCCC"/>
            <w:vAlign w:val="center"/>
          </w:tcPr>
          <w:p w14:paraId="2C1BA12C" w14:textId="77777777" w:rsidR="00856936" w:rsidRPr="00212EE3" w:rsidRDefault="00856936" w:rsidP="00C21B31">
            <w:pPr>
              <w:keepNext/>
            </w:pPr>
            <w:r w:rsidRPr="00212EE3">
              <w:t>zrnitost</w:t>
            </w:r>
          </w:p>
          <w:p w14:paraId="3B02DF2A" w14:textId="77777777" w:rsidR="00856936" w:rsidRPr="00212EE3" w:rsidRDefault="00856936" w:rsidP="00C21B31">
            <w:pPr>
              <w:keepNext/>
            </w:pPr>
          </w:p>
        </w:tc>
        <w:tc>
          <w:tcPr>
            <w:tcW w:w="1328" w:type="dxa"/>
            <w:tcBorders>
              <w:top w:val="single" w:sz="4" w:space="0" w:color="auto"/>
              <w:left w:val="single" w:sz="4" w:space="0" w:color="auto"/>
              <w:bottom w:val="double" w:sz="4" w:space="0" w:color="auto"/>
              <w:right w:val="double" w:sz="4" w:space="0" w:color="auto"/>
            </w:tcBorders>
            <w:shd w:val="clear" w:color="auto" w:fill="CCCCCC"/>
            <w:vAlign w:val="center"/>
          </w:tcPr>
          <w:p w14:paraId="7838215A" w14:textId="77777777" w:rsidR="00856936" w:rsidRPr="00212EE3" w:rsidRDefault="00856936" w:rsidP="00C21B31">
            <w:pPr>
              <w:keepNext/>
            </w:pPr>
            <w:r w:rsidRPr="00212EE3">
              <w:t xml:space="preserve">výhřevnost </w:t>
            </w:r>
          </w:p>
          <w:p w14:paraId="1C646465" w14:textId="77777777" w:rsidR="00856936" w:rsidRPr="00212EE3" w:rsidRDefault="00856936" w:rsidP="00C21B31">
            <w:pPr>
              <w:keepNext/>
            </w:pPr>
            <w:r w:rsidRPr="00212EE3">
              <w:t>Q</w:t>
            </w:r>
            <w:r w:rsidRPr="00212EE3">
              <w:rPr>
                <w:vertAlign w:val="subscript"/>
              </w:rPr>
              <w:t>i</w:t>
            </w:r>
            <w:r w:rsidRPr="00212EE3">
              <w:rPr>
                <w:vertAlign w:val="superscript"/>
              </w:rPr>
              <w:t>r</w:t>
            </w:r>
          </w:p>
        </w:tc>
      </w:tr>
      <w:tr w:rsidR="00856936" w:rsidRPr="00212EE3" w14:paraId="5F862D89" w14:textId="77777777" w:rsidTr="00D02D10">
        <w:tc>
          <w:tcPr>
            <w:tcW w:w="1630" w:type="dxa"/>
            <w:tcBorders>
              <w:top w:val="double" w:sz="4" w:space="0" w:color="auto"/>
              <w:left w:val="double" w:sz="4" w:space="0" w:color="auto"/>
              <w:bottom w:val="single" w:sz="4" w:space="0" w:color="auto"/>
              <w:right w:val="single" w:sz="4" w:space="0" w:color="auto"/>
            </w:tcBorders>
          </w:tcPr>
          <w:p w14:paraId="1E6059D8" w14:textId="77777777" w:rsidR="00856936" w:rsidRPr="00212EE3" w:rsidRDefault="00856936" w:rsidP="009B33D2">
            <w:pPr>
              <w:keepNext/>
            </w:pPr>
          </w:p>
        </w:tc>
        <w:tc>
          <w:tcPr>
            <w:tcW w:w="1080" w:type="dxa"/>
            <w:tcBorders>
              <w:top w:val="double" w:sz="4" w:space="0" w:color="auto"/>
              <w:left w:val="single" w:sz="4" w:space="0" w:color="auto"/>
              <w:bottom w:val="single" w:sz="4" w:space="0" w:color="auto"/>
              <w:right w:val="single" w:sz="4" w:space="0" w:color="auto"/>
            </w:tcBorders>
            <w:vAlign w:val="center"/>
          </w:tcPr>
          <w:p w14:paraId="716362E5" w14:textId="77777777" w:rsidR="00856936" w:rsidRPr="00212EE3" w:rsidRDefault="00856936" w:rsidP="009B33D2">
            <w:pPr>
              <w:keepNext/>
            </w:pPr>
            <w:r w:rsidRPr="00212EE3">
              <w:t>%</w:t>
            </w:r>
          </w:p>
        </w:tc>
        <w:tc>
          <w:tcPr>
            <w:tcW w:w="1080" w:type="dxa"/>
            <w:tcBorders>
              <w:top w:val="double" w:sz="4" w:space="0" w:color="auto"/>
              <w:left w:val="single" w:sz="4" w:space="0" w:color="auto"/>
              <w:bottom w:val="single" w:sz="4" w:space="0" w:color="auto"/>
              <w:right w:val="single" w:sz="4" w:space="0" w:color="auto"/>
            </w:tcBorders>
            <w:vAlign w:val="center"/>
          </w:tcPr>
          <w:p w14:paraId="0CD5EA93" w14:textId="77777777" w:rsidR="00856936" w:rsidRPr="00212EE3" w:rsidRDefault="00856936" w:rsidP="009B33D2">
            <w:pPr>
              <w:keepNext/>
            </w:pPr>
            <w:r w:rsidRPr="00212EE3">
              <w:t>%</w:t>
            </w:r>
          </w:p>
        </w:tc>
        <w:tc>
          <w:tcPr>
            <w:tcW w:w="1440" w:type="dxa"/>
            <w:tcBorders>
              <w:top w:val="double" w:sz="4" w:space="0" w:color="auto"/>
              <w:left w:val="single" w:sz="4" w:space="0" w:color="auto"/>
              <w:bottom w:val="single" w:sz="4" w:space="0" w:color="auto"/>
              <w:right w:val="single" w:sz="4" w:space="0" w:color="auto"/>
            </w:tcBorders>
            <w:vAlign w:val="center"/>
          </w:tcPr>
          <w:p w14:paraId="0594B4CA" w14:textId="77777777" w:rsidR="00856936" w:rsidRPr="00212EE3" w:rsidRDefault="00856936" w:rsidP="009B33D2">
            <w:pPr>
              <w:keepNext/>
            </w:pPr>
            <w:r w:rsidRPr="00212EE3">
              <w:t>%</w:t>
            </w:r>
          </w:p>
        </w:tc>
        <w:tc>
          <w:tcPr>
            <w:tcW w:w="1134" w:type="dxa"/>
            <w:tcBorders>
              <w:top w:val="double" w:sz="4" w:space="0" w:color="auto"/>
              <w:left w:val="single" w:sz="4" w:space="0" w:color="auto"/>
              <w:bottom w:val="single" w:sz="4" w:space="0" w:color="auto"/>
              <w:right w:val="single" w:sz="4" w:space="0" w:color="auto"/>
            </w:tcBorders>
            <w:vAlign w:val="center"/>
          </w:tcPr>
          <w:p w14:paraId="34E86361" w14:textId="77777777" w:rsidR="00856936" w:rsidRPr="00212EE3" w:rsidRDefault="00856936" w:rsidP="009B33D2">
            <w:pPr>
              <w:keepNext/>
            </w:pPr>
            <w:r w:rsidRPr="00212EE3">
              <w:t>%</w:t>
            </w:r>
          </w:p>
        </w:tc>
        <w:tc>
          <w:tcPr>
            <w:tcW w:w="1026" w:type="dxa"/>
            <w:tcBorders>
              <w:top w:val="double" w:sz="4" w:space="0" w:color="auto"/>
              <w:left w:val="single" w:sz="4" w:space="0" w:color="auto"/>
              <w:bottom w:val="single" w:sz="4" w:space="0" w:color="auto"/>
              <w:right w:val="single" w:sz="4" w:space="0" w:color="auto"/>
            </w:tcBorders>
            <w:vAlign w:val="center"/>
          </w:tcPr>
          <w:p w14:paraId="52394A57" w14:textId="77777777" w:rsidR="00856936" w:rsidRPr="00212EE3" w:rsidRDefault="00856936" w:rsidP="009B33D2">
            <w:pPr>
              <w:keepNext/>
            </w:pPr>
            <w:r w:rsidRPr="00212EE3">
              <w:t>mm</w:t>
            </w:r>
          </w:p>
        </w:tc>
        <w:tc>
          <w:tcPr>
            <w:tcW w:w="1328" w:type="dxa"/>
            <w:tcBorders>
              <w:top w:val="double" w:sz="4" w:space="0" w:color="auto"/>
              <w:left w:val="single" w:sz="4" w:space="0" w:color="auto"/>
              <w:bottom w:val="single" w:sz="4" w:space="0" w:color="auto"/>
              <w:right w:val="double" w:sz="4" w:space="0" w:color="auto"/>
            </w:tcBorders>
            <w:vAlign w:val="center"/>
          </w:tcPr>
          <w:p w14:paraId="7AE5DE18" w14:textId="77777777" w:rsidR="00856936" w:rsidRPr="00212EE3" w:rsidRDefault="00856936" w:rsidP="009B33D2">
            <w:pPr>
              <w:keepNext/>
            </w:pPr>
            <w:r w:rsidRPr="00212EE3">
              <w:t>MJ/kg</w:t>
            </w:r>
          </w:p>
        </w:tc>
      </w:tr>
      <w:tr w:rsidR="00856936" w:rsidRPr="00212EE3" w14:paraId="7180A269" w14:textId="77777777" w:rsidTr="00D02D10">
        <w:tc>
          <w:tcPr>
            <w:tcW w:w="1630" w:type="dxa"/>
            <w:tcBorders>
              <w:top w:val="double" w:sz="4" w:space="0" w:color="auto"/>
              <w:left w:val="double" w:sz="4" w:space="0" w:color="auto"/>
              <w:bottom w:val="single" w:sz="4" w:space="0" w:color="auto"/>
              <w:right w:val="single" w:sz="4" w:space="0" w:color="auto"/>
            </w:tcBorders>
          </w:tcPr>
          <w:p w14:paraId="398DD37C" w14:textId="77777777" w:rsidR="00856936" w:rsidRPr="00212EE3" w:rsidRDefault="00856936" w:rsidP="00CA7D72">
            <w:r w:rsidRPr="00212EE3">
              <w:t xml:space="preserve">Hnědé uhlí, SD, důl Bílina, hp1 </w:t>
            </w:r>
          </w:p>
        </w:tc>
        <w:tc>
          <w:tcPr>
            <w:tcW w:w="1080" w:type="dxa"/>
            <w:tcBorders>
              <w:top w:val="double" w:sz="4" w:space="0" w:color="auto"/>
              <w:left w:val="single" w:sz="4" w:space="0" w:color="auto"/>
              <w:bottom w:val="single" w:sz="4" w:space="0" w:color="auto"/>
              <w:right w:val="single" w:sz="4" w:space="0" w:color="auto"/>
            </w:tcBorders>
            <w:vAlign w:val="center"/>
          </w:tcPr>
          <w:p w14:paraId="10F71969" w14:textId="77777777" w:rsidR="00856936" w:rsidRPr="00212EE3" w:rsidRDefault="00856936" w:rsidP="00CA7D72">
            <w:r w:rsidRPr="00212EE3">
              <w:t>29,7</w:t>
            </w:r>
          </w:p>
        </w:tc>
        <w:tc>
          <w:tcPr>
            <w:tcW w:w="1080" w:type="dxa"/>
            <w:tcBorders>
              <w:top w:val="double" w:sz="4" w:space="0" w:color="auto"/>
              <w:left w:val="single" w:sz="4" w:space="0" w:color="auto"/>
              <w:bottom w:val="single" w:sz="4" w:space="0" w:color="auto"/>
              <w:right w:val="single" w:sz="4" w:space="0" w:color="auto"/>
            </w:tcBorders>
            <w:vAlign w:val="center"/>
          </w:tcPr>
          <w:p w14:paraId="7296910E" w14:textId="77777777" w:rsidR="00856936" w:rsidRPr="00212EE3" w:rsidRDefault="00856936" w:rsidP="00CA7D72">
            <w:r w:rsidRPr="00212EE3">
              <w:t>13,1</w:t>
            </w:r>
          </w:p>
        </w:tc>
        <w:tc>
          <w:tcPr>
            <w:tcW w:w="1440" w:type="dxa"/>
            <w:tcBorders>
              <w:top w:val="double" w:sz="4" w:space="0" w:color="auto"/>
              <w:left w:val="single" w:sz="4" w:space="0" w:color="auto"/>
              <w:bottom w:val="single" w:sz="4" w:space="0" w:color="auto"/>
              <w:right w:val="single" w:sz="4" w:space="0" w:color="auto"/>
            </w:tcBorders>
            <w:vAlign w:val="center"/>
          </w:tcPr>
          <w:p w14:paraId="1547C3F8" w14:textId="77777777" w:rsidR="00856936" w:rsidRPr="00212EE3" w:rsidRDefault="00856936" w:rsidP="00CA7D72">
            <w:r w:rsidRPr="00212EE3">
              <w:t>51</w:t>
            </w:r>
          </w:p>
        </w:tc>
        <w:tc>
          <w:tcPr>
            <w:tcW w:w="1134" w:type="dxa"/>
            <w:tcBorders>
              <w:top w:val="double" w:sz="4" w:space="0" w:color="auto"/>
              <w:left w:val="single" w:sz="4" w:space="0" w:color="auto"/>
              <w:bottom w:val="single" w:sz="4" w:space="0" w:color="auto"/>
              <w:right w:val="single" w:sz="4" w:space="0" w:color="auto"/>
            </w:tcBorders>
            <w:vAlign w:val="center"/>
          </w:tcPr>
          <w:p w14:paraId="7D35BA8F" w14:textId="77777777" w:rsidR="00856936" w:rsidRPr="00212EE3" w:rsidRDefault="00856936" w:rsidP="00CA7D72">
            <w:r w:rsidRPr="00212EE3">
              <w:t>0,84</w:t>
            </w:r>
          </w:p>
        </w:tc>
        <w:tc>
          <w:tcPr>
            <w:tcW w:w="1026" w:type="dxa"/>
            <w:tcBorders>
              <w:top w:val="double" w:sz="4" w:space="0" w:color="auto"/>
              <w:left w:val="single" w:sz="4" w:space="0" w:color="auto"/>
              <w:bottom w:val="single" w:sz="4" w:space="0" w:color="auto"/>
              <w:right w:val="single" w:sz="4" w:space="0" w:color="auto"/>
            </w:tcBorders>
            <w:vAlign w:val="center"/>
          </w:tcPr>
          <w:p w14:paraId="11430C5E" w14:textId="77777777" w:rsidR="00856936" w:rsidRPr="00212EE3" w:rsidRDefault="00856936" w:rsidP="00CA7D72">
            <w:r w:rsidRPr="00212EE3">
              <w:t>0-10</w:t>
            </w:r>
          </w:p>
        </w:tc>
        <w:tc>
          <w:tcPr>
            <w:tcW w:w="1328" w:type="dxa"/>
            <w:tcBorders>
              <w:top w:val="double" w:sz="4" w:space="0" w:color="auto"/>
              <w:left w:val="single" w:sz="4" w:space="0" w:color="auto"/>
              <w:bottom w:val="single" w:sz="4" w:space="0" w:color="auto"/>
              <w:right w:val="double" w:sz="4" w:space="0" w:color="auto"/>
            </w:tcBorders>
            <w:vAlign w:val="center"/>
          </w:tcPr>
          <w:p w14:paraId="543E34E9" w14:textId="77777777" w:rsidR="00856936" w:rsidRPr="00212EE3" w:rsidRDefault="00856936" w:rsidP="00CA7D72">
            <w:r w:rsidRPr="00212EE3">
              <w:t>16,9</w:t>
            </w:r>
          </w:p>
        </w:tc>
      </w:tr>
    </w:tbl>
    <w:p w14:paraId="321C1373" w14:textId="5814A9DA" w:rsidR="005106DD" w:rsidRPr="00212EE3" w:rsidRDefault="003A0AF0" w:rsidP="003A0AF0">
      <w:pPr>
        <w:pStyle w:val="Nadpis3"/>
        <w:numPr>
          <w:ilvl w:val="0"/>
          <w:numId w:val="0"/>
        </w:numPr>
        <w:ind w:left="1134" w:hanging="1134"/>
      </w:pPr>
      <w:r w:rsidRPr="00212EE3">
        <w:t>1.7.2</w:t>
      </w:r>
      <w:r w:rsidRPr="00212EE3">
        <w:tab/>
      </w:r>
      <w:r w:rsidR="005106DD" w:rsidRPr="00212EE3">
        <w:t>Zemní plyn</w:t>
      </w:r>
    </w:p>
    <w:p w14:paraId="7A22DE0B" w14:textId="3F1BC9D1" w:rsidR="005106DD" w:rsidRPr="00212EE3" w:rsidRDefault="005106DD" w:rsidP="00CA7D72">
      <w:pPr>
        <w:pStyle w:val="Zkladntext"/>
      </w:pPr>
      <w:r w:rsidRPr="00212EE3">
        <w:t>K dispozici je zemní plyn o následujícím složení a vlastnostech:</w:t>
      </w:r>
    </w:p>
    <w:p w14:paraId="281A23E1" w14:textId="0DDF371F" w:rsidR="00EA5E9E" w:rsidRPr="00212EE3" w:rsidRDefault="00EA5E9E" w:rsidP="00CA7D72">
      <w:pPr>
        <w:pStyle w:val="Zkladntext"/>
      </w:pPr>
      <w:r w:rsidRPr="00212EE3">
        <w:rPr>
          <w:noProof/>
        </w:rPr>
        <w:drawing>
          <wp:inline distT="0" distB="0" distL="0" distR="0" wp14:anchorId="47526592" wp14:editId="3F0F6C8E">
            <wp:extent cx="5756275" cy="3840480"/>
            <wp:effectExtent l="0" t="0" r="0" b="0"/>
            <wp:docPr id="6" name="obráze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6275" cy="3840480"/>
                    </a:xfrm>
                    <a:prstGeom prst="rect">
                      <a:avLst/>
                    </a:prstGeom>
                    <a:noFill/>
                    <a:ln>
                      <a:noFill/>
                    </a:ln>
                  </pic:spPr>
                </pic:pic>
              </a:graphicData>
            </a:graphic>
          </wp:inline>
        </w:drawing>
      </w:r>
    </w:p>
    <w:p w14:paraId="1A4D76C2" w14:textId="56641208" w:rsidR="006954CF" w:rsidRPr="00212EE3" w:rsidRDefault="003A0AF0" w:rsidP="003A0AF0">
      <w:pPr>
        <w:pStyle w:val="Nadpis3"/>
        <w:numPr>
          <w:ilvl w:val="0"/>
          <w:numId w:val="0"/>
        </w:numPr>
        <w:ind w:left="1134" w:hanging="1134"/>
      </w:pPr>
      <w:r w:rsidRPr="00212EE3">
        <w:t>1.7.3</w:t>
      </w:r>
      <w:r w:rsidRPr="00212EE3">
        <w:tab/>
      </w:r>
      <w:r w:rsidR="006954CF" w:rsidRPr="00212EE3">
        <w:t>Biomasa</w:t>
      </w:r>
    </w:p>
    <w:p w14:paraId="28D1B0D0" w14:textId="3BDF7441" w:rsidR="006954CF" w:rsidRPr="00212EE3" w:rsidRDefault="006954CF" w:rsidP="00CA7D72">
      <w:r w:rsidRPr="00212EE3">
        <w:t>Spoluspalovaným palivem v kotlích K5 a K6 je v současné době nekontaminovaná drcená biomasa ve formě dřevní štěpky</w:t>
      </w:r>
      <w:r w:rsidR="004733B9">
        <w:t xml:space="preserve">, </w:t>
      </w:r>
      <w:r w:rsidR="004733B9" w:rsidRPr="004733B9">
        <w:t>v kvalitě: kategorie 2 písm. o), případně kategorie 3 písm. i) přílohy č. 1 vyhlášky č. 477/2012 Sb., o stanovení druhů a parametrů podporovaných obnovitelných zdrojů pro výrobu elektřiny, tepla nebo biometanu a o stanovení a uchovávání dokumentů, ve znění pozdějších předpisů</w:t>
      </w:r>
      <w:r w:rsidRPr="00212EE3">
        <w:t>.</w:t>
      </w:r>
      <w:r w:rsidR="00C05FC4" w:rsidRPr="00212EE3">
        <w:t xml:space="preserve"> V cílovém stavu </w:t>
      </w:r>
      <w:r w:rsidR="00217DE6" w:rsidRPr="00217DE6">
        <w:rPr>
          <w:smallCaps/>
        </w:rPr>
        <w:t>díla</w:t>
      </w:r>
      <w:r w:rsidR="00C05FC4" w:rsidRPr="00217DE6">
        <w:rPr>
          <w:smallCaps/>
        </w:rPr>
        <w:t xml:space="preserve"> </w:t>
      </w:r>
      <w:r w:rsidR="00831C53" w:rsidRPr="00212EE3">
        <w:t xml:space="preserve">bude základním palivem pro oba kotle </w:t>
      </w:r>
      <w:r w:rsidR="004227BD" w:rsidRPr="00212EE3">
        <w:t>K5 a K6.</w:t>
      </w:r>
    </w:p>
    <w:p w14:paraId="3DD36CB6" w14:textId="5175055F" w:rsidR="00187ABF" w:rsidRPr="00212EE3" w:rsidRDefault="00EA5E9E" w:rsidP="00217DE6">
      <w:pPr>
        <w:pStyle w:val="Zkladntext"/>
        <w:keepNext/>
      </w:pPr>
      <w:r w:rsidRPr="00212EE3">
        <w:t>Základní parametry:</w:t>
      </w:r>
    </w:p>
    <w:tbl>
      <w:tblPr>
        <w:tblW w:w="949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2"/>
        <w:gridCol w:w="1276"/>
        <w:gridCol w:w="1450"/>
      </w:tblGrid>
      <w:tr w:rsidR="00C479F8" w:rsidRPr="00212EE3" w14:paraId="4FD4BD13" w14:textId="77777777" w:rsidTr="00114927">
        <w:trPr>
          <w:tblHeader/>
        </w:trPr>
        <w:tc>
          <w:tcPr>
            <w:tcW w:w="6772" w:type="dxa"/>
            <w:tcBorders>
              <w:top w:val="single" w:sz="12" w:space="0" w:color="auto"/>
              <w:left w:val="single" w:sz="12" w:space="0" w:color="auto"/>
              <w:bottom w:val="single" w:sz="12" w:space="0" w:color="auto"/>
              <w:right w:val="single" w:sz="4" w:space="0" w:color="auto"/>
            </w:tcBorders>
            <w:shd w:val="clear" w:color="auto" w:fill="D9D9D9"/>
            <w:vAlign w:val="bottom"/>
          </w:tcPr>
          <w:p w14:paraId="1213836C" w14:textId="77777777" w:rsidR="00EA5E9E" w:rsidRPr="00212EE3" w:rsidRDefault="00EA5E9E" w:rsidP="00CA7D72">
            <w:pPr>
              <w:rPr>
                <w:lang w:eastAsia="en-US"/>
              </w:rPr>
            </w:pPr>
            <w:r w:rsidRPr="00212EE3">
              <w:rPr>
                <w:lang w:eastAsia="en-US"/>
              </w:rPr>
              <w:t>Vlastnost</w:t>
            </w:r>
          </w:p>
        </w:tc>
        <w:tc>
          <w:tcPr>
            <w:tcW w:w="1276" w:type="dxa"/>
            <w:tcBorders>
              <w:top w:val="single" w:sz="12" w:space="0" w:color="auto"/>
              <w:left w:val="single" w:sz="4" w:space="0" w:color="auto"/>
              <w:bottom w:val="single" w:sz="12" w:space="0" w:color="auto"/>
              <w:right w:val="single" w:sz="4" w:space="0" w:color="auto"/>
            </w:tcBorders>
            <w:shd w:val="clear" w:color="auto" w:fill="D9D9D9"/>
            <w:vAlign w:val="bottom"/>
          </w:tcPr>
          <w:p w14:paraId="11A581BB" w14:textId="77777777" w:rsidR="00EA5E9E" w:rsidRPr="00212EE3" w:rsidRDefault="00EA5E9E" w:rsidP="00CA7D72">
            <w:pPr>
              <w:rPr>
                <w:lang w:eastAsia="en-US"/>
              </w:rPr>
            </w:pPr>
            <w:r w:rsidRPr="00212EE3">
              <w:rPr>
                <w:lang w:eastAsia="en-US"/>
              </w:rPr>
              <w:t>Jednotka</w:t>
            </w:r>
          </w:p>
        </w:tc>
        <w:tc>
          <w:tcPr>
            <w:tcW w:w="1450" w:type="dxa"/>
            <w:tcBorders>
              <w:top w:val="single" w:sz="12" w:space="0" w:color="auto"/>
              <w:left w:val="single" w:sz="4" w:space="0" w:color="auto"/>
              <w:bottom w:val="single" w:sz="12" w:space="0" w:color="auto"/>
              <w:right w:val="single" w:sz="12" w:space="0" w:color="auto"/>
            </w:tcBorders>
            <w:shd w:val="clear" w:color="auto" w:fill="D9D9D9"/>
            <w:vAlign w:val="bottom"/>
          </w:tcPr>
          <w:p w14:paraId="156E9EF4" w14:textId="77777777" w:rsidR="00EA5E9E" w:rsidRPr="00212EE3" w:rsidRDefault="00EA5E9E" w:rsidP="00CA7D72">
            <w:pPr>
              <w:rPr>
                <w:lang w:eastAsia="en-US"/>
              </w:rPr>
            </w:pPr>
            <w:r w:rsidRPr="00212EE3">
              <w:rPr>
                <w:lang w:eastAsia="en-US"/>
              </w:rPr>
              <w:t>Hodnota</w:t>
            </w:r>
          </w:p>
        </w:tc>
      </w:tr>
      <w:tr w:rsidR="00C479F8" w:rsidRPr="00212EE3" w14:paraId="0D1A1B8D"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2F6651DA" w14:textId="1436205B" w:rsidR="00EA5E9E" w:rsidRPr="00212EE3" w:rsidRDefault="00EA5E9E" w:rsidP="00CA7D72">
            <w:pPr>
              <w:rPr>
                <w:lang w:eastAsia="en-US"/>
              </w:rPr>
            </w:pPr>
            <w:r w:rsidRPr="00212EE3">
              <w:rPr>
                <w:lang w:eastAsia="en-US"/>
              </w:rPr>
              <w:lastRenderedPageBreak/>
              <w:t>rozměry drcené dřevní štěpky</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035EEAC5" w14:textId="77777777" w:rsidR="00EA5E9E" w:rsidRPr="00212EE3" w:rsidRDefault="00EA5E9E" w:rsidP="00CA7D72">
            <w:pPr>
              <w:rPr>
                <w:lang w:eastAsia="en-US"/>
              </w:rPr>
            </w:pPr>
            <w:r w:rsidRPr="00212EE3">
              <w:rPr>
                <w:lang w:eastAsia="en-US"/>
              </w:rPr>
              <w:t>mm</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6B61417C" w14:textId="77777777" w:rsidR="00EA5E9E" w:rsidRPr="00212EE3" w:rsidRDefault="00EA5E9E" w:rsidP="00CA7D72">
            <w:pPr>
              <w:rPr>
                <w:lang w:eastAsia="en-US"/>
              </w:rPr>
            </w:pPr>
            <w:r w:rsidRPr="00212EE3">
              <w:rPr>
                <w:lang w:eastAsia="en-US"/>
              </w:rPr>
              <w:t>20 - 100</w:t>
            </w:r>
          </w:p>
        </w:tc>
      </w:tr>
      <w:tr w:rsidR="00C479F8" w:rsidRPr="00212EE3" w14:paraId="6C902C24"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3D9F9A1C" w14:textId="0FAA020D" w:rsidR="00EA5E9E" w:rsidRPr="00212EE3" w:rsidRDefault="00EA5E9E" w:rsidP="00CA7D72">
            <w:pPr>
              <w:rPr>
                <w:lang w:eastAsia="en-US"/>
              </w:rPr>
            </w:pPr>
            <w:r w:rsidRPr="00212EE3">
              <w:rPr>
                <w:lang w:eastAsia="en-US"/>
              </w:rPr>
              <w:t>povolené množství větších rozměrů 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2EE7EC41"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125F496A" w14:textId="77777777" w:rsidR="00EA5E9E" w:rsidRPr="00212EE3" w:rsidRDefault="00EA5E9E" w:rsidP="00CA7D72">
            <w:pPr>
              <w:rPr>
                <w:lang w:eastAsia="en-US"/>
              </w:rPr>
            </w:pPr>
            <w:r w:rsidRPr="00212EE3">
              <w:rPr>
                <w:lang w:eastAsia="en-US"/>
              </w:rPr>
              <w:t>max.10</w:t>
            </w:r>
          </w:p>
        </w:tc>
      </w:tr>
      <w:tr w:rsidR="00C479F8" w:rsidRPr="00212EE3" w14:paraId="167FABB2"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71FA499A" w14:textId="68D563A6" w:rsidR="00EA5E9E" w:rsidRPr="00212EE3" w:rsidRDefault="00EA5E9E" w:rsidP="00CA7D72">
            <w:pPr>
              <w:rPr>
                <w:lang w:eastAsia="en-US"/>
              </w:rPr>
            </w:pPr>
            <w:r w:rsidRPr="00212EE3">
              <w:rPr>
                <w:lang w:eastAsia="en-US"/>
              </w:rPr>
              <w:t xml:space="preserve">povolený maximální rozměr </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29E681C6" w14:textId="77777777" w:rsidR="00EA5E9E" w:rsidRPr="00212EE3" w:rsidRDefault="00EA5E9E" w:rsidP="00CA7D72">
            <w:pPr>
              <w:rPr>
                <w:lang w:eastAsia="en-US"/>
              </w:rPr>
            </w:pPr>
            <w:r w:rsidRPr="00212EE3">
              <w:rPr>
                <w:lang w:eastAsia="en-US"/>
              </w:rPr>
              <w:t>mm</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0B0D40E8" w14:textId="5D5CB749" w:rsidR="00EA5E9E" w:rsidRPr="00212EE3" w:rsidRDefault="00EA5E9E" w:rsidP="00CA7D72">
            <w:pPr>
              <w:rPr>
                <w:lang w:eastAsia="en-US"/>
              </w:rPr>
            </w:pPr>
            <w:r w:rsidRPr="00212EE3">
              <w:rPr>
                <w:lang w:eastAsia="en-US"/>
              </w:rPr>
              <w:t>250</w:t>
            </w:r>
          </w:p>
        </w:tc>
      </w:tr>
      <w:tr w:rsidR="00C479F8" w:rsidRPr="00212EE3" w14:paraId="3FA0EFAC"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3AEA93F8" w14:textId="5E7F470A" w:rsidR="00EA5E9E" w:rsidRPr="00212EE3" w:rsidRDefault="00EA5E9E" w:rsidP="00CA7D72">
            <w:pPr>
              <w:rPr>
                <w:lang w:eastAsia="en-US"/>
              </w:rPr>
            </w:pPr>
            <w:r w:rsidRPr="00212EE3">
              <w:rPr>
                <w:lang w:eastAsia="en-US"/>
              </w:rPr>
              <w:t>max.</w:t>
            </w:r>
            <w:r w:rsidR="002F1C1E">
              <w:rPr>
                <w:lang w:eastAsia="en-US"/>
              </w:rPr>
              <w:t xml:space="preserve"> </w:t>
            </w:r>
            <w:r w:rsidRPr="00212EE3">
              <w:rPr>
                <w:lang w:eastAsia="en-US"/>
              </w:rPr>
              <w:t>množství pilin o zrnitosti 1 – 5 mm</w:t>
            </w:r>
            <w:r w:rsidR="009A685E" w:rsidRPr="00212EE3">
              <w:rPr>
                <w:lang w:eastAsia="en-US"/>
              </w:rPr>
              <w:t xml:space="preserve"> </w:t>
            </w:r>
            <w:r w:rsidRPr="00212EE3">
              <w:rPr>
                <w:lang w:eastAsia="en-US"/>
              </w:rPr>
              <w:t>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543B75CC"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0822F1BF" w14:textId="77777777" w:rsidR="00EA5E9E" w:rsidRPr="00212EE3" w:rsidRDefault="00EA5E9E" w:rsidP="00CA7D72">
            <w:pPr>
              <w:rPr>
                <w:lang w:eastAsia="en-US"/>
              </w:rPr>
            </w:pPr>
            <w:r w:rsidRPr="00212EE3">
              <w:rPr>
                <w:lang w:eastAsia="en-US"/>
              </w:rPr>
              <w:t>max.30</w:t>
            </w:r>
          </w:p>
        </w:tc>
      </w:tr>
      <w:tr w:rsidR="00C479F8" w:rsidRPr="00212EE3" w14:paraId="656E7FFB"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1C1777AC" w14:textId="53D53ABA" w:rsidR="00EA5E9E" w:rsidRPr="00212EE3" w:rsidRDefault="00EA5E9E" w:rsidP="00CA7D72">
            <w:pPr>
              <w:rPr>
                <w:lang w:eastAsia="en-US"/>
              </w:rPr>
            </w:pPr>
            <w:r w:rsidRPr="00212EE3">
              <w:rPr>
                <w:lang w:eastAsia="en-US"/>
              </w:rPr>
              <w:t>max.</w:t>
            </w:r>
            <w:r w:rsidR="002F1C1E">
              <w:rPr>
                <w:lang w:eastAsia="en-US"/>
              </w:rPr>
              <w:t xml:space="preserve"> </w:t>
            </w:r>
            <w:r w:rsidRPr="00212EE3">
              <w:rPr>
                <w:lang w:eastAsia="en-US"/>
              </w:rPr>
              <w:t>množství kůry 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4B56C153"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5A435DB3" w14:textId="77777777" w:rsidR="00EA5E9E" w:rsidRPr="00212EE3" w:rsidRDefault="00EA5E9E" w:rsidP="00CA7D72">
            <w:pPr>
              <w:rPr>
                <w:lang w:eastAsia="en-US"/>
              </w:rPr>
            </w:pPr>
            <w:r w:rsidRPr="00212EE3">
              <w:rPr>
                <w:lang w:eastAsia="en-US"/>
              </w:rPr>
              <w:t>max.30</w:t>
            </w:r>
          </w:p>
        </w:tc>
      </w:tr>
      <w:tr w:rsidR="00C479F8" w:rsidRPr="00212EE3" w14:paraId="5A806DD4"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5B30A5DC" w14:textId="0AACF187" w:rsidR="00EA5E9E" w:rsidRPr="00212EE3" w:rsidRDefault="00EA5E9E" w:rsidP="00CA7D72">
            <w:pPr>
              <w:rPr>
                <w:lang w:eastAsia="en-US"/>
              </w:rPr>
            </w:pPr>
            <w:r w:rsidRPr="00212EE3">
              <w:rPr>
                <w:lang w:eastAsia="en-US"/>
              </w:rPr>
              <w:t xml:space="preserve">průměrná sypná hmotnost </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7457D56A" w14:textId="77777777" w:rsidR="00EA5E9E" w:rsidRPr="00212EE3" w:rsidRDefault="00EA5E9E" w:rsidP="00CA7D72">
            <w:r w:rsidRPr="00212EE3">
              <w:rPr>
                <w:lang w:eastAsia="en-US"/>
              </w:rPr>
              <w:t>kg / m</w:t>
            </w:r>
            <w:r w:rsidRPr="001F16D5">
              <w:rPr>
                <w:vertAlign w:val="superscript"/>
              </w:rPr>
              <w:t>3</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68A3444F" w14:textId="77777777" w:rsidR="00EA5E9E" w:rsidRPr="00212EE3" w:rsidRDefault="00EA5E9E" w:rsidP="00CA7D72">
            <w:pPr>
              <w:rPr>
                <w:lang w:eastAsia="en-US"/>
              </w:rPr>
            </w:pPr>
            <w:r w:rsidRPr="00212EE3">
              <w:rPr>
                <w:lang w:eastAsia="en-US"/>
              </w:rPr>
              <w:t>300</w:t>
            </w:r>
          </w:p>
        </w:tc>
      </w:tr>
      <w:tr w:rsidR="00C479F8" w:rsidRPr="00212EE3" w14:paraId="27C23B1F"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0C0243C6" w14:textId="396C001E" w:rsidR="00EA5E9E" w:rsidRPr="00212EE3" w:rsidRDefault="00EA5E9E" w:rsidP="00CA7D72">
            <w:pPr>
              <w:rPr>
                <w:lang w:eastAsia="en-US"/>
              </w:rPr>
            </w:pPr>
            <w:r w:rsidRPr="00212EE3">
              <w:rPr>
                <w:lang w:eastAsia="en-US"/>
              </w:rPr>
              <w:t>maximální podíl vody</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4DEEA9AB"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57EFDB70" w14:textId="7F4D4AB9" w:rsidR="00EA5E9E" w:rsidRPr="00212EE3" w:rsidRDefault="00EA5E9E" w:rsidP="00CA7D72">
            <w:pPr>
              <w:rPr>
                <w:lang w:eastAsia="en-US"/>
              </w:rPr>
            </w:pPr>
            <w:r w:rsidRPr="00212EE3">
              <w:rPr>
                <w:lang w:eastAsia="en-US"/>
              </w:rPr>
              <w:t>60</w:t>
            </w:r>
          </w:p>
        </w:tc>
      </w:tr>
      <w:tr w:rsidR="00E72645" w:rsidRPr="00212EE3" w14:paraId="2016C531" w14:textId="77777777" w:rsidTr="00114927">
        <w:trPr>
          <w:trHeight w:val="340"/>
        </w:trPr>
        <w:tc>
          <w:tcPr>
            <w:tcW w:w="9498" w:type="dxa"/>
            <w:gridSpan w:val="3"/>
            <w:tcBorders>
              <w:left w:val="single" w:sz="12" w:space="0" w:color="auto"/>
              <w:bottom w:val="single" w:sz="12" w:space="0" w:color="auto"/>
              <w:right w:val="single" w:sz="12" w:space="0" w:color="auto"/>
            </w:tcBorders>
            <w:shd w:val="clear" w:color="auto" w:fill="auto"/>
            <w:vAlign w:val="center"/>
          </w:tcPr>
          <w:p w14:paraId="25CC0CE0" w14:textId="1E4EE668" w:rsidR="00EA5E9E" w:rsidRPr="00212EE3" w:rsidRDefault="00EA5E9E" w:rsidP="00CA7D72">
            <w:pPr>
              <w:rPr>
                <w:lang w:eastAsia="en-US"/>
              </w:rPr>
            </w:pPr>
            <w:r w:rsidRPr="00212EE3">
              <w:rPr>
                <w:lang w:eastAsia="en-US"/>
              </w:rPr>
              <w:t>Dodávka nesmí obsahovat chemické látky (např. štěpky impregnované chemickými</w:t>
            </w:r>
            <w:r w:rsidR="001F16D5">
              <w:rPr>
                <w:lang w:eastAsia="en-US"/>
              </w:rPr>
              <w:t xml:space="preserve"> </w:t>
            </w:r>
            <w:r w:rsidRPr="00212EE3">
              <w:rPr>
                <w:lang w:eastAsia="en-US"/>
              </w:rPr>
              <w:t>přípravky, opatřené nátěrem apod.)</w:t>
            </w:r>
          </w:p>
        </w:tc>
      </w:tr>
    </w:tbl>
    <w:p w14:paraId="1AE7C46E" w14:textId="200F4244" w:rsidR="006954CF" w:rsidRPr="00212EE3" w:rsidRDefault="006954CF" w:rsidP="00CA7D72">
      <w:pPr>
        <w:rPr>
          <w:snapToGrid w:val="0"/>
        </w:rPr>
      </w:pPr>
      <w:bookmarkStart w:id="75" w:name="OLE_LINK4"/>
    </w:p>
    <w:p w14:paraId="4867775E" w14:textId="723F0915" w:rsidR="006954CF" w:rsidRPr="00212EE3" w:rsidRDefault="006954CF" w:rsidP="00CA7D72">
      <w:pPr>
        <w:pStyle w:val="Zkladntext"/>
      </w:pPr>
      <w:r w:rsidRPr="00212EE3">
        <w:t>Rozsahy hlavních parametrů základního paliva</w:t>
      </w:r>
      <w:r w:rsidR="00344DD1" w:rsidRPr="00212EE3">
        <w:t xml:space="preserve"> a</w:t>
      </w:r>
      <w:r w:rsidRPr="00212EE3">
        <w:t xml:space="preserve">, </w:t>
      </w:r>
      <w:r w:rsidRPr="00212EE3">
        <w:rPr>
          <w:smallCaps/>
        </w:rPr>
        <w:t>garantované parametry</w:t>
      </w:r>
      <w:r w:rsidR="00B822D0" w:rsidRPr="00212EE3">
        <w:t xml:space="preserve"> paliva pro </w:t>
      </w:r>
      <w:r w:rsidR="00321D02" w:rsidRPr="00212EE3">
        <w:rPr>
          <w:smallCaps/>
        </w:rPr>
        <w:t>garanční měření</w:t>
      </w:r>
      <w:r w:rsidR="00321D02" w:rsidRPr="00212EE3">
        <w:t xml:space="preserve"> při </w:t>
      </w:r>
      <w:r w:rsidR="008B0FBA" w:rsidRPr="00212EE3">
        <w:rPr>
          <w:smallCaps/>
        </w:rPr>
        <w:t>testu</w:t>
      </w:r>
      <w:r w:rsidR="008B0FBA" w:rsidRPr="00212EE3">
        <w:t xml:space="preserve"> „A“ a </w:t>
      </w:r>
      <w:r w:rsidR="008B0FBA" w:rsidRPr="00212EE3">
        <w:rPr>
          <w:smallCaps/>
        </w:rPr>
        <w:t>testu</w:t>
      </w:r>
      <w:r w:rsidR="008B0FBA" w:rsidRPr="00212EE3">
        <w:t xml:space="preserve"> „B“</w:t>
      </w:r>
    </w:p>
    <w:tbl>
      <w:tblPr>
        <w:tblW w:w="9054"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958"/>
        <w:gridCol w:w="2126"/>
        <w:gridCol w:w="1985"/>
        <w:gridCol w:w="1985"/>
      </w:tblGrid>
      <w:tr w:rsidR="00C479F8" w:rsidRPr="00212EE3" w14:paraId="1280888D" w14:textId="77777777" w:rsidTr="00187ABF">
        <w:trPr>
          <w:trHeight w:val="340"/>
        </w:trPr>
        <w:tc>
          <w:tcPr>
            <w:tcW w:w="2958" w:type="dxa"/>
            <w:tcBorders>
              <w:top w:val="single" w:sz="12" w:space="0" w:color="auto"/>
              <w:bottom w:val="single" w:sz="12" w:space="0" w:color="auto"/>
            </w:tcBorders>
            <w:shd w:val="clear" w:color="auto" w:fill="D9D9D9"/>
            <w:vAlign w:val="center"/>
          </w:tcPr>
          <w:p w14:paraId="445B2EF5" w14:textId="77777777" w:rsidR="006954CF" w:rsidRPr="00212EE3" w:rsidRDefault="006954CF" w:rsidP="00CA7D72">
            <w:pPr>
              <w:rPr>
                <w:lang w:eastAsia="en-US"/>
              </w:rPr>
            </w:pPr>
            <w:r w:rsidRPr="00212EE3">
              <w:rPr>
                <w:lang w:eastAsia="en-US"/>
              </w:rPr>
              <w:t>Parametr</w:t>
            </w:r>
          </w:p>
        </w:tc>
        <w:tc>
          <w:tcPr>
            <w:tcW w:w="2126" w:type="dxa"/>
            <w:tcBorders>
              <w:top w:val="single" w:sz="12" w:space="0" w:color="auto"/>
              <w:bottom w:val="single" w:sz="12" w:space="0" w:color="auto"/>
              <w:right w:val="single" w:sz="12" w:space="0" w:color="auto"/>
            </w:tcBorders>
            <w:shd w:val="clear" w:color="auto" w:fill="D9D9D9"/>
            <w:vAlign w:val="center"/>
          </w:tcPr>
          <w:p w14:paraId="792556B9" w14:textId="77777777" w:rsidR="006954CF" w:rsidRPr="00212EE3" w:rsidRDefault="006954CF" w:rsidP="00CA7D72">
            <w:pPr>
              <w:rPr>
                <w:lang w:eastAsia="en-US"/>
              </w:rPr>
            </w:pPr>
            <w:r w:rsidRPr="00212EE3">
              <w:rPr>
                <w:lang w:eastAsia="en-US"/>
              </w:rPr>
              <w:t>Jednotka</w:t>
            </w:r>
          </w:p>
        </w:tc>
        <w:tc>
          <w:tcPr>
            <w:tcW w:w="1985" w:type="dxa"/>
            <w:tcBorders>
              <w:top w:val="single" w:sz="12" w:space="0" w:color="auto"/>
              <w:bottom w:val="single" w:sz="12" w:space="0" w:color="auto"/>
            </w:tcBorders>
            <w:shd w:val="clear" w:color="auto" w:fill="D9D9D9"/>
            <w:vAlign w:val="center"/>
          </w:tcPr>
          <w:p w14:paraId="287D02BA" w14:textId="77777777" w:rsidR="006954CF" w:rsidRPr="00212EE3" w:rsidRDefault="006954CF" w:rsidP="00CA7D72">
            <w:pPr>
              <w:rPr>
                <w:lang w:eastAsia="en-US"/>
              </w:rPr>
            </w:pPr>
            <w:r w:rsidRPr="00212EE3">
              <w:rPr>
                <w:lang w:eastAsia="en-US"/>
              </w:rPr>
              <w:t>Biomasa</w:t>
            </w:r>
          </w:p>
        </w:tc>
        <w:tc>
          <w:tcPr>
            <w:tcW w:w="1985" w:type="dxa"/>
            <w:tcBorders>
              <w:top w:val="single" w:sz="12" w:space="0" w:color="auto"/>
              <w:left w:val="single" w:sz="12" w:space="0" w:color="auto"/>
              <w:bottom w:val="single" w:sz="12" w:space="0" w:color="auto"/>
            </w:tcBorders>
            <w:shd w:val="clear" w:color="auto" w:fill="D9D9D9"/>
            <w:vAlign w:val="center"/>
          </w:tcPr>
          <w:p w14:paraId="5EDE5570" w14:textId="77777777" w:rsidR="006954CF" w:rsidRPr="00212EE3" w:rsidRDefault="006954CF" w:rsidP="00CA7D72">
            <w:pPr>
              <w:rPr>
                <w:lang w:eastAsia="en-US"/>
              </w:rPr>
            </w:pPr>
            <w:r w:rsidRPr="00212EE3">
              <w:rPr>
                <w:lang w:eastAsia="en-US"/>
              </w:rPr>
              <w:t>Biomasa - garantovaná</w:t>
            </w:r>
          </w:p>
        </w:tc>
      </w:tr>
      <w:tr w:rsidR="006954CF" w:rsidRPr="00212EE3" w14:paraId="7E725FB7" w14:textId="77777777" w:rsidTr="00187ABF">
        <w:trPr>
          <w:trHeight w:val="340"/>
        </w:trPr>
        <w:tc>
          <w:tcPr>
            <w:tcW w:w="2958" w:type="dxa"/>
            <w:tcBorders>
              <w:top w:val="single" w:sz="12" w:space="0" w:color="auto"/>
            </w:tcBorders>
            <w:vAlign w:val="center"/>
          </w:tcPr>
          <w:p w14:paraId="68033B0C" w14:textId="77777777" w:rsidR="006954CF" w:rsidRPr="00212EE3" w:rsidRDefault="006954CF" w:rsidP="00CA7D72">
            <w:pPr>
              <w:rPr>
                <w:lang w:eastAsia="en-US"/>
              </w:rPr>
            </w:pPr>
            <w:r w:rsidRPr="00212EE3">
              <w:rPr>
                <w:lang w:eastAsia="en-US"/>
              </w:rPr>
              <w:t>Výhřevnost</w:t>
            </w:r>
          </w:p>
        </w:tc>
        <w:tc>
          <w:tcPr>
            <w:tcW w:w="2126" w:type="dxa"/>
            <w:tcBorders>
              <w:top w:val="single" w:sz="12" w:space="0" w:color="auto"/>
              <w:right w:val="single" w:sz="12" w:space="0" w:color="auto"/>
            </w:tcBorders>
            <w:vAlign w:val="center"/>
          </w:tcPr>
          <w:p w14:paraId="5EFD338B" w14:textId="77777777" w:rsidR="006954CF" w:rsidRPr="00212EE3" w:rsidRDefault="006954CF" w:rsidP="00CA7D72">
            <w:pPr>
              <w:rPr>
                <w:lang w:eastAsia="en-US"/>
              </w:rPr>
            </w:pPr>
            <w:r w:rsidRPr="00212EE3">
              <w:rPr>
                <w:lang w:eastAsia="en-US"/>
              </w:rPr>
              <w:t>MJ/kg</w:t>
            </w:r>
          </w:p>
        </w:tc>
        <w:tc>
          <w:tcPr>
            <w:tcW w:w="1985" w:type="dxa"/>
            <w:tcBorders>
              <w:top w:val="single" w:sz="12" w:space="0" w:color="auto"/>
            </w:tcBorders>
            <w:vAlign w:val="center"/>
          </w:tcPr>
          <w:p w14:paraId="32AF42D3" w14:textId="77777777" w:rsidR="006954CF" w:rsidRPr="00212EE3" w:rsidRDefault="006954CF" w:rsidP="00CA7D72">
            <w:pPr>
              <w:rPr>
                <w:lang w:eastAsia="en-US"/>
              </w:rPr>
            </w:pPr>
            <w:r w:rsidRPr="00212EE3">
              <w:rPr>
                <w:lang w:eastAsia="en-US"/>
              </w:rPr>
              <w:t>7 až 13</w:t>
            </w:r>
          </w:p>
        </w:tc>
        <w:tc>
          <w:tcPr>
            <w:tcW w:w="1985" w:type="dxa"/>
            <w:tcBorders>
              <w:top w:val="single" w:sz="12" w:space="0" w:color="auto"/>
              <w:left w:val="single" w:sz="12" w:space="0" w:color="auto"/>
            </w:tcBorders>
            <w:vAlign w:val="center"/>
          </w:tcPr>
          <w:p w14:paraId="08A35EA4" w14:textId="77777777" w:rsidR="006954CF" w:rsidRPr="00212EE3" w:rsidRDefault="006954CF" w:rsidP="00CA7D72">
            <w:pPr>
              <w:rPr>
                <w:lang w:eastAsia="en-US"/>
              </w:rPr>
            </w:pPr>
            <w:r w:rsidRPr="00212EE3">
              <w:rPr>
                <w:lang w:eastAsia="en-US"/>
              </w:rPr>
              <w:t>9,5</w:t>
            </w:r>
          </w:p>
        </w:tc>
      </w:tr>
      <w:tr w:rsidR="006954CF" w:rsidRPr="00212EE3" w14:paraId="4BCAADB2" w14:textId="77777777" w:rsidTr="00187ABF">
        <w:trPr>
          <w:trHeight w:val="340"/>
        </w:trPr>
        <w:tc>
          <w:tcPr>
            <w:tcW w:w="2958" w:type="dxa"/>
            <w:vAlign w:val="center"/>
          </w:tcPr>
          <w:p w14:paraId="04CEDAC8" w14:textId="77777777" w:rsidR="006954CF" w:rsidRPr="00212EE3" w:rsidRDefault="006954CF" w:rsidP="00CA7D72">
            <w:pPr>
              <w:rPr>
                <w:lang w:eastAsia="en-US"/>
              </w:rPr>
            </w:pPr>
            <w:r w:rsidRPr="00212EE3">
              <w:rPr>
                <w:lang w:eastAsia="en-US"/>
              </w:rPr>
              <w:t>Voda W</w:t>
            </w:r>
            <w:r w:rsidRPr="00212EE3">
              <w:rPr>
                <w:vertAlign w:val="subscript"/>
                <w:lang w:eastAsia="en-US"/>
              </w:rPr>
              <w:t>t</w:t>
            </w:r>
            <w:r w:rsidRPr="00212EE3">
              <w:rPr>
                <w:vertAlign w:val="superscript"/>
                <w:lang w:eastAsia="en-US"/>
              </w:rPr>
              <w:t>r</w:t>
            </w:r>
          </w:p>
        </w:tc>
        <w:tc>
          <w:tcPr>
            <w:tcW w:w="2126" w:type="dxa"/>
            <w:tcBorders>
              <w:right w:val="single" w:sz="12" w:space="0" w:color="auto"/>
            </w:tcBorders>
            <w:vAlign w:val="center"/>
          </w:tcPr>
          <w:p w14:paraId="0EABE255" w14:textId="77777777" w:rsidR="006954CF" w:rsidRPr="00212EE3" w:rsidRDefault="006954CF" w:rsidP="00CA7D72">
            <w:pPr>
              <w:rPr>
                <w:snapToGrid w:val="0"/>
                <w:lang w:eastAsia="en-US"/>
              </w:rPr>
            </w:pPr>
            <w:r w:rsidRPr="00212EE3">
              <w:rPr>
                <w:snapToGrid w:val="0"/>
                <w:lang w:eastAsia="en-US"/>
              </w:rPr>
              <w:t>%</w:t>
            </w:r>
          </w:p>
        </w:tc>
        <w:tc>
          <w:tcPr>
            <w:tcW w:w="1985" w:type="dxa"/>
            <w:vAlign w:val="center"/>
          </w:tcPr>
          <w:p w14:paraId="731688C7" w14:textId="77777777" w:rsidR="006954CF" w:rsidRPr="00212EE3" w:rsidRDefault="006954CF" w:rsidP="00CA7D72">
            <w:pPr>
              <w:rPr>
                <w:lang w:eastAsia="en-US"/>
              </w:rPr>
            </w:pPr>
            <w:r w:rsidRPr="00212EE3">
              <w:rPr>
                <w:snapToGrid w:val="0"/>
                <w:lang w:eastAsia="en-US"/>
              </w:rPr>
              <w:t>30,0 až 50,0</w:t>
            </w:r>
          </w:p>
        </w:tc>
        <w:tc>
          <w:tcPr>
            <w:tcW w:w="1985" w:type="dxa"/>
            <w:tcBorders>
              <w:left w:val="single" w:sz="12" w:space="0" w:color="auto"/>
            </w:tcBorders>
            <w:vAlign w:val="center"/>
          </w:tcPr>
          <w:p w14:paraId="428A3972" w14:textId="77777777" w:rsidR="006954CF" w:rsidRPr="00212EE3" w:rsidRDefault="006954CF" w:rsidP="00CA7D72">
            <w:pPr>
              <w:rPr>
                <w:lang w:eastAsia="en-US"/>
              </w:rPr>
            </w:pPr>
            <w:r w:rsidRPr="00212EE3">
              <w:rPr>
                <w:snapToGrid w:val="0"/>
                <w:lang w:eastAsia="en-US"/>
              </w:rPr>
              <w:t>40,0</w:t>
            </w:r>
          </w:p>
        </w:tc>
      </w:tr>
      <w:tr w:rsidR="006954CF" w:rsidRPr="00212EE3" w14:paraId="2018AF65" w14:textId="77777777" w:rsidTr="00187ABF">
        <w:trPr>
          <w:trHeight w:val="340"/>
        </w:trPr>
        <w:tc>
          <w:tcPr>
            <w:tcW w:w="2958" w:type="dxa"/>
            <w:vAlign w:val="center"/>
          </w:tcPr>
          <w:p w14:paraId="397652FE" w14:textId="77777777" w:rsidR="006954CF" w:rsidRPr="00212EE3" w:rsidRDefault="006954CF" w:rsidP="00CA7D72">
            <w:pPr>
              <w:rPr>
                <w:vertAlign w:val="superscript"/>
                <w:lang w:eastAsia="en-US"/>
              </w:rPr>
            </w:pPr>
            <w:r w:rsidRPr="00212EE3">
              <w:rPr>
                <w:lang w:eastAsia="en-US"/>
              </w:rPr>
              <w:t>Popel A</w:t>
            </w:r>
            <w:r w:rsidRPr="00212EE3">
              <w:rPr>
                <w:vertAlign w:val="superscript"/>
                <w:lang w:eastAsia="en-US"/>
              </w:rPr>
              <w:t>r</w:t>
            </w:r>
          </w:p>
        </w:tc>
        <w:tc>
          <w:tcPr>
            <w:tcW w:w="2126" w:type="dxa"/>
            <w:tcBorders>
              <w:bottom w:val="single" w:sz="12" w:space="0" w:color="auto"/>
              <w:right w:val="single" w:sz="12" w:space="0" w:color="auto"/>
            </w:tcBorders>
            <w:vAlign w:val="center"/>
          </w:tcPr>
          <w:p w14:paraId="0B5A9F23" w14:textId="77777777" w:rsidR="006954CF" w:rsidRPr="00212EE3" w:rsidRDefault="006954CF" w:rsidP="00CA7D72">
            <w:pPr>
              <w:rPr>
                <w:snapToGrid w:val="0"/>
                <w:lang w:eastAsia="en-US"/>
              </w:rPr>
            </w:pPr>
            <w:r w:rsidRPr="00212EE3">
              <w:rPr>
                <w:snapToGrid w:val="0"/>
                <w:lang w:eastAsia="en-US"/>
              </w:rPr>
              <w:t>%</w:t>
            </w:r>
          </w:p>
        </w:tc>
        <w:tc>
          <w:tcPr>
            <w:tcW w:w="1985" w:type="dxa"/>
            <w:vAlign w:val="center"/>
          </w:tcPr>
          <w:p w14:paraId="2E97B26B" w14:textId="77777777" w:rsidR="006954CF" w:rsidRPr="00212EE3" w:rsidRDefault="006954CF" w:rsidP="00CA7D72">
            <w:pPr>
              <w:rPr>
                <w:lang w:eastAsia="en-US"/>
              </w:rPr>
            </w:pPr>
            <w:r w:rsidRPr="00212EE3">
              <w:rPr>
                <w:snapToGrid w:val="0"/>
                <w:lang w:eastAsia="en-US"/>
              </w:rPr>
              <w:t>0,2 až 4,0</w:t>
            </w:r>
          </w:p>
        </w:tc>
        <w:tc>
          <w:tcPr>
            <w:tcW w:w="1985" w:type="dxa"/>
            <w:tcBorders>
              <w:left w:val="single" w:sz="12" w:space="0" w:color="auto"/>
            </w:tcBorders>
            <w:vAlign w:val="center"/>
          </w:tcPr>
          <w:p w14:paraId="0CA48F43" w14:textId="77777777" w:rsidR="006954CF" w:rsidRPr="00212EE3" w:rsidRDefault="006954CF" w:rsidP="00CA7D72">
            <w:pPr>
              <w:rPr>
                <w:lang w:eastAsia="en-US"/>
              </w:rPr>
            </w:pPr>
            <w:r w:rsidRPr="00212EE3">
              <w:rPr>
                <w:snapToGrid w:val="0"/>
                <w:lang w:eastAsia="en-US"/>
              </w:rPr>
              <w:t>1,0</w:t>
            </w:r>
          </w:p>
        </w:tc>
      </w:tr>
      <w:bookmarkEnd w:id="75"/>
    </w:tbl>
    <w:p w14:paraId="6E0D760D" w14:textId="77777777" w:rsidR="006954CF" w:rsidRPr="00212EE3" w:rsidRDefault="006954CF" w:rsidP="00CA7D72">
      <w:pPr>
        <w:pStyle w:val="Zkladntext"/>
      </w:pPr>
    </w:p>
    <w:p w14:paraId="4F7CAC47" w14:textId="5BAEA7B1" w:rsidR="00855465" w:rsidRPr="00212EE3" w:rsidRDefault="003A0AF0" w:rsidP="003A0AF0">
      <w:pPr>
        <w:pStyle w:val="Nadpis2"/>
        <w:numPr>
          <w:ilvl w:val="0"/>
          <w:numId w:val="0"/>
        </w:numPr>
        <w:ind w:left="1134" w:hanging="1134"/>
      </w:pPr>
      <w:r w:rsidRPr="00212EE3">
        <w:t>1.8</w:t>
      </w:r>
      <w:r w:rsidRPr="00212EE3">
        <w:tab/>
      </w:r>
      <w:r w:rsidR="00855465" w:rsidRPr="00212EE3">
        <w:t xml:space="preserve">Další materiály, media a energie dostupné u </w:t>
      </w:r>
      <w:r w:rsidR="00CC65C3" w:rsidRPr="00212EE3">
        <w:t>OBJEDNATEL</w:t>
      </w:r>
      <w:r w:rsidR="00855465" w:rsidRPr="00212EE3">
        <w:t>E</w:t>
      </w:r>
    </w:p>
    <w:p w14:paraId="204485E8" w14:textId="40175F45" w:rsidR="00E90988" w:rsidRPr="00212EE3" w:rsidRDefault="003A0AF0" w:rsidP="003A0AF0">
      <w:pPr>
        <w:pStyle w:val="Nadpis3"/>
        <w:numPr>
          <w:ilvl w:val="0"/>
          <w:numId w:val="0"/>
        </w:numPr>
        <w:ind w:left="1134" w:hanging="1134"/>
      </w:pPr>
      <w:r w:rsidRPr="00212EE3">
        <w:t>1.8.1</w:t>
      </w:r>
      <w:r w:rsidRPr="00212EE3">
        <w:tab/>
      </w:r>
      <w:r w:rsidR="00E90988" w:rsidRPr="00212EE3">
        <w:t>Napájecí voda</w:t>
      </w:r>
    </w:p>
    <w:p w14:paraId="7FD1CB60" w14:textId="5C304C47" w:rsidR="00E90988" w:rsidRPr="00212EE3" w:rsidRDefault="00E90988" w:rsidP="00CA7D72">
      <w:r w:rsidRPr="00212EE3">
        <w:t>Pro kotle bude k dispozici napájecí voda v kvalitě dle ČSN EN 12952-12</w:t>
      </w:r>
      <w:r w:rsidR="00732FA8" w:rsidRPr="00212EE3">
        <w:t xml:space="preserve"> „Vodotrubné kotle a pomocná zařízení – Požadavky na kvalitu napájecí vody a kotelní vody“</w:t>
      </w:r>
      <w:r w:rsidRPr="00212EE3">
        <w:t>.</w:t>
      </w:r>
    </w:p>
    <w:p w14:paraId="1CF6A890" w14:textId="77777777" w:rsidR="00CE65C3" w:rsidRPr="00212EE3" w:rsidRDefault="00CE65C3" w:rsidP="00C11C8C">
      <w:r w:rsidRPr="00212EE3">
        <w:t>Jmenovitá teplota napájecí vody je 105 °C. Napájecí voda je odplyňována v napájecích nádržích a celkem třemi napájecími čerpadly (třetí čerpadlo představuje provozní rezervu) je pak potrubím dopravena před napájecí hlavu kotle. Dimenze napájecího potrubí každého kotle je DN100.</w:t>
      </w:r>
    </w:p>
    <w:p w14:paraId="3067A59D" w14:textId="4E3FEFC1" w:rsidR="00CE65C3" w:rsidRPr="00212EE3" w:rsidRDefault="00CE65C3" w:rsidP="00C11C8C">
      <w:r w:rsidRPr="00212EE3">
        <w:t>Napájecí voda je používána i pro zástřik přehřáté páry a je vedena ke vstřikovým regulačním ventilům kotle odbočena z hlavní trasy napájecí vody ještě před napájecí hl</w:t>
      </w:r>
      <w:r w:rsidR="000A2330" w:rsidRPr="00212EE3">
        <w:t>a</w:t>
      </w:r>
      <w:r w:rsidRPr="00212EE3">
        <w:t xml:space="preserve">vou kotle (schéma kotle pára-voda – </w:t>
      </w:r>
      <w:r w:rsidR="000A2330" w:rsidRPr="00212EE3">
        <w:t xml:space="preserve">viz Doplňky této Přílohy 1 </w:t>
      </w:r>
      <w:r w:rsidR="000A2330" w:rsidRPr="00212EE3">
        <w:rPr>
          <w:smallCaps/>
        </w:rPr>
        <w:t>smlouvy</w:t>
      </w:r>
      <w:r w:rsidRPr="00212EE3">
        <w:t>).</w:t>
      </w:r>
    </w:p>
    <w:p w14:paraId="6D6F9D21" w14:textId="0D16D5DE" w:rsidR="001D0DD1" w:rsidRPr="00212EE3" w:rsidRDefault="003A0AF0" w:rsidP="003A0AF0">
      <w:pPr>
        <w:pStyle w:val="Nadpis3"/>
        <w:numPr>
          <w:ilvl w:val="0"/>
          <w:numId w:val="0"/>
        </w:numPr>
        <w:ind w:left="1134" w:hanging="1134"/>
      </w:pPr>
      <w:r w:rsidRPr="00212EE3">
        <w:t>1.8.2</w:t>
      </w:r>
      <w:r w:rsidRPr="00212EE3">
        <w:tab/>
      </w:r>
      <w:r w:rsidR="00E964D4" w:rsidRPr="00212EE3">
        <w:t>Požární voda</w:t>
      </w:r>
    </w:p>
    <w:p w14:paraId="51757B86" w14:textId="23F8AB38" w:rsidR="00CE65C3" w:rsidRPr="00212EE3" w:rsidRDefault="00DE3BAC" w:rsidP="00CA7D72">
      <w:r w:rsidRPr="00212EE3">
        <w:t>Bude k dispozici ze stávajícího rozvodu</w:t>
      </w:r>
      <w:r w:rsidR="002219E7" w:rsidRPr="00212EE3">
        <w:t>.</w:t>
      </w:r>
    </w:p>
    <w:p w14:paraId="59019045" w14:textId="71B0220A" w:rsidR="00083708" w:rsidRPr="00212EE3" w:rsidRDefault="003A0AF0" w:rsidP="003A0AF0">
      <w:pPr>
        <w:pStyle w:val="Nadpis3"/>
        <w:numPr>
          <w:ilvl w:val="0"/>
          <w:numId w:val="0"/>
        </w:numPr>
        <w:ind w:left="1134" w:hanging="1134"/>
      </w:pPr>
      <w:r w:rsidRPr="00212EE3">
        <w:t>1.8.3</w:t>
      </w:r>
      <w:r w:rsidRPr="00212EE3">
        <w:tab/>
      </w:r>
      <w:r w:rsidR="00083708" w:rsidRPr="00212EE3">
        <w:t xml:space="preserve">Surová voda pro blok </w:t>
      </w:r>
    </w:p>
    <w:p w14:paraId="2C088DA5" w14:textId="77777777" w:rsidR="00083708" w:rsidRPr="00212EE3" w:rsidRDefault="00083708" w:rsidP="00CA7D72">
      <w:pPr>
        <w:rPr>
          <w:i/>
        </w:rPr>
      </w:pPr>
      <w:r w:rsidRPr="00212EE3">
        <w:t xml:space="preserve">Pro chlazení technologického zařízení kotle bude používána voda ze stávajícího chladícího okruhu (potrubí od připojovacího místa je součástí </w:t>
      </w:r>
      <w:r w:rsidRPr="00212EE3">
        <w:rPr>
          <w:smallCaps/>
        </w:rPr>
        <w:t>díla</w:t>
      </w:r>
      <w:r w:rsidRPr="00212EE3">
        <w:t xml:space="preserve">). </w:t>
      </w:r>
    </w:p>
    <w:p w14:paraId="4DF8A105" w14:textId="6279B20A" w:rsidR="00344DD1" w:rsidRPr="00212EE3" w:rsidRDefault="003A0AF0" w:rsidP="003A0AF0">
      <w:pPr>
        <w:pStyle w:val="Nadpis3"/>
        <w:numPr>
          <w:ilvl w:val="0"/>
          <w:numId w:val="0"/>
        </w:numPr>
        <w:ind w:left="1134" w:hanging="1134"/>
      </w:pPr>
      <w:r w:rsidRPr="00212EE3">
        <w:lastRenderedPageBreak/>
        <w:t>1.8.4</w:t>
      </w:r>
      <w:r w:rsidRPr="00212EE3">
        <w:tab/>
      </w:r>
      <w:r w:rsidR="002262B5" w:rsidRPr="00212EE3">
        <w:t>Elektrická energie</w:t>
      </w:r>
    </w:p>
    <w:p w14:paraId="17622BE9" w14:textId="77777777" w:rsidR="00577B04" w:rsidRPr="00577B04" w:rsidRDefault="00577B04" w:rsidP="00577B04">
      <w:r w:rsidRPr="00577B04">
        <w:t xml:space="preserve">K dispozici je elektrická energie v napěťových hladinách: </w:t>
      </w:r>
    </w:p>
    <w:p w14:paraId="2C3B5553" w14:textId="49FA96EF" w:rsidR="00577B04" w:rsidRPr="00577B04" w:rsidRDefault="003A0AF0" w:rsidP="003A0AF0">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3~50Hz, 6kV/IT</w:t>
      </w:r>
    </w:p>
    <w:p w14:paraId="7B451628" w14:textId="0263CEA1" w:rsidR="00577B04" w:rsidRPr="00577B04" w:rsidRDefault="003A0AF0" w:rsidP="003A0AF0">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3PEN~400V/TN-C-S</w:t>
      </w:r>
    </w:p>
    <w:p w14:paraId="247007E6" w14:textId="5C715201" w:rsidR="00577B04" w:rsidRPr="00577B04" w:rsidRDefault="003A0AF0" w:rsidP="003A0AF0">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2-220V/IT (zajištěné napájení z akubaterie)</w:t>
      </w:r>
    </w:p>
    <w:p w14:paraId="5AD823DB" w14:textId="6355826E" w:rsidR="00CE65C3" w:rsidRPr="00212EE3" w:rsidRDefault="003A0AF0" w:rsidP="003A0AF0">
      <w:pPr>
        <w:pStyle w:val="Nadpis3"/>
        <w:numPr>
          <w:ilvl w:val="0"/>
          <w:numId w:val="0"/>
        </w:numPr>
        <w:ind w:left="1134" w:hanging="1134"/>
      </w:pPr>
      <w:r w:rsidRPr="00212EE3">
        <w:t>1.8.5</w:t>
      </w:r>
      <w:r w:rsidRPr="00212EE3">
        <w:tab/>
      </w:r>
      <w:r w:rsidR="00CE65C3" w:rsidRPr="00212EE3">
        <w:t>Ostatní média</w:t>
      </w:r>
    </w:p>
    <w:p w14:paraId="30E47B6D" w14:textId="77777777" w:rsidR="00CE65C3" w:rsidRPr="00212EE3" w:rsidRDefault="00CE65C3" w:rsidP="00C11C8C">
      <w:r w:rsidRPr="00212EE3">
        <w:t>K dispozici se v kotelně nachází tlakový sušený vzduch 6 bar. Rozdělovač tlakového vzduchu je umístěn na čele kotle K5 u stěny kotelny.</w:t>
      </w:r>
    </w:p>
    <w:p w14:paraId="485FC988" w14:textId="77777777" w:rsidR="00CE65C3" w:rsidRPr="00212EE3" w:rsidRDefault="00CE65C3" w:rsidP="00C11C8C">
      <w:r w:rsidRPr="00212EE3">
        <w:t>Pomocná pára není v kotelně k dispozici. Neuvažuje se s využitím páry pro kotle z odbočky z parních rozdělovačů ve strojovně.</w:t>
      </w:r>
    </w:p>
    <w:p w14:paraId="5BADCDD1" w14:textId="478563E1" w:rsidR="00C81673" w:rsidRPr="00212EE3" w:rsidRDefault="003A0AF0" w:rsidP="003A0AF0">
      <w:pPr>
        <w:pStyle w:val="Nadpis2"/>
        <w:numPr>
          <w:ilvl w:val="0"/>
          <w:numId w:val="0"/>
        </w:numPr>
        <w:ind w:left="1134" w:hanging="1134"/>
      </w:pPr>
      <w:r w:rsidRPr="00212EE3">
        <w:t>1.9</w:t>
      </w:r>
      <w:r w:rsidRPr="00212EE3">
        <w:tab/>
      </w:r>
      <w:r w:rsidR="00C81673" w:rsidRPr="00212EE3">
        <w:t xml:space="preserve">Používané systémy pro určení polohy a pro identifikaci zařízení </w:t>
      </w:r>
    </w:p>
    <w:p w14:paraId="35BDA1B2" w14:textId="64BD26C6" w:rsidR="00C81673" w:rsidRPr="00212EE3" w:rsidRDefault="003A0AF0" w:rsidP="003A0AF0">
      <w:pPr>
        <w:pStyle w:val="Nadpis3"/>
        <w:numPr>
          <w:ilvl w:val="0"/>
          <w:numId w:val="0"/>
        </w:numPr>
        <w:ind w:left="1134" w:hanging="1134"/>
      </w:pPr>
      <w:r w:rsidRPr="00212EE3">
        <w:t>1.9.1</w:t>
      </w:r>
      <w:r w:rsidRPr="00212EE3">
        <w:tab/>
      </w:r>
      <w:r w:rsidR="00C81673" w:rsidRPr="00212EE3">
        <w:t>Určení polohy – souřadnicový systém x, y, z</w:t>
      </w:r>
    </w:p>
    <w:p w14:paraId="46F0EA2D" w14:textId="77777777" w:rsidR="00C81673" w:rsidRPr="00212EE3" w:rsidRDefault="00C81673" w:rsidP="0022781A">
      <w:r w:rsidRPr="00212EE3">
        <w:t>Závaznými geodetickými referenčními systémy pro zeměměřické činnosti jsou:</w:t>
      </w:r>
    </w:p>
    <w:p w14:paraId="2354A940" w14:textId="7B4AD73E" w:rsidR="00C81673"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C81673" w:rsidRPr="00212EE3">
        <w:t>souřadnicový systém Jednotné trigonometrické sítě katastrální (S-JTSK),</w:t>
      </w:r>
    </w:p>
    <w:p w14:paraId="4B6A8853" w14:textId="0A124E19" w:rsidR="00C81673" w:rsidRPr="00212EE3" w:rsidRDefault="003A0AF0" w:rsidP="003A0AF0">
      <w:pPr>
        <w:pStyle w:val="Odrka"/>
        <w:numPr>
          <w:ilvl w:val="0"/>
          <w:numId w:val="0"/>
        </w:numPr>
        <w:ind w:left="360" w:hanging="360"/>
        <w:rPr>
          <w:kern w:val="28"/>
        </w:rPr>
      </w:pPr>
      <w:r w:rsidRPr="00212EE3">
        <w:rPr>
          <w:rFonts w:ascii="Symbol" w:hAnsi="Symbol"/>
          <w:kern w:val="28"/>
        </w:rPr>
        <w:t></w:t>
      </w:r>
      <w:r w:rsidRPr="00212EE3">
        <w:rPr>
          <w:rFonts w:ascii="Symbol" w:hAnsi="Symbol"/>
          <w:kern w:val="28"/>
        </w:rPr>
        <w:tab/>
      </w:r>
      <w:r w:rsidR="00C81673" w:rsidRPr="00212EE3">
        <w:t>výškový systém Balt – po vyrovnání (Bpv).</w:t>
      </w:r>
    </w:p>
    <w:p w14:paraId="0C98EDD7" w14:textId="5447E230" w:rsidR="008669DC" w:rsidRPr="00212EE3" w:rsidRDefault="003A0AF0" w:rsidP="003A0AF0">
      <w:pPr>
        <w:pStyle w:val="Nadpis3"/>
        <w:numPr>
          <w:ilvl w:val="0"/>
          <w:numId w:val="0"/>
        </w:numPr>
        <w:ind w:left="1134" w:hanging="1134"/>
      </w:pPr>
      <w:r w:rsidRPr="00212EE3">
        <w:t>1.9.2</w:t>
      </w:r>
      <w:r w:rsidRPr="00212EE3">
        <w:tab/>
      </w:r>
      <w:r w:rsidR="004D49C2" w:rsidRPr="00212EE3">
        <w:t>S</w:t>
      </w:r>
      <w:r w:rsidR="009569FC" w:rsidRPr="00212EE3">
        <w:t xml:space="preserve">ystém značení a kódování </w:t>
      </w:r>
    </w:p>
    <w:p w14:paraId="18D93F1B" w14:textId="067BC6C5" w:rsidR="004A7AC2" w:rsidRPr="00212EE3" w:rsidRDefault="004A7AC2" w:rsidP="00CA7D72">
      <w:r w:rsidRPr="00212EE3">
        <w:t xml:space="preserve">Pro označení dodávaných konstrukcí, systémů a komponent v dokumentaci </w:t>
      </w:r>
      <w:r w:rsidRPr="00212EE3">
        <w:rPr>
          <w:smallCaps/>
        </w:rPr>
        <w:t>díla</w:t>
      </w:r>
      <w:r w:rsidRPr="00212EE3">
        <w:t xml:space="preserve"> i pro jejich fyzické označení na popisech a štítcích v místě instalace bude </w:t>
      </w:r>
      <w:r w:rsidRPr="00212EE3">
        <w:rPr>
          <w:smallCaps/>
        </w:rPr>
        <w:t>zhotovitelem</w:t>
      </w:r>
      <w:r w:rsidRPr="00212EE3">
        <w:t xml:space="preserve"> aplikován identifikační systém KKS (Kraftwerk-Kennzeichensystem)</w:t>
      </w:r>
      <w:r w:rsidR="00FB757F" w:rsidRPr="00212EE3">
        <w:t>. Z</w:t>
      </w:r>
      <w:r w:rsidR="00323D04" w:rsidRPr="00212EE3">
        <w:t xml:space="preserve">načení musí </w:t>
      </w:r>
      <w:r w:rsidR="00F522CD" w:rsidRPr="00212EE3">
        <w:t xml:space="preserve">být v souladu </w:t>
      </w:r>
      <w:r w:rsidR="00F92AF9" w:rsidRPr="00212EE3">
        <w:t>se zvyklostmi</w:t>
      </w:r>
      <w:r w:rsidR="009A685E" w:rsidRPr="00212EE3">
        <w:t xml:space="preserve"> </w:t>
      </w:r>
      <w:r w:rsidR="00BF06D2" w:rsidRPr="00BF06D2">
        <w:rPr>
          <w:smallCaps/>
        </w:rPr>
        <w:t xml:space="preserve">objednatele </w:t>
      </w:r>
      <w:r w:rsidR="00F92AF9" w:rsidRPr="00212EE3">
        <w:t xml:space="preserve">a </w:t>
      </w:r>
      <w:r w:rsidR="00323D04" w:rsidRPr="00212EE3">
        <w:t xml:space="preserve">navazovat </w:t>
      </w:r>
      <w:r w:rsidR="00B13D03" w:rsidRPr="00212EE3">
        <w:t xml:space="preserve">na </w:t>
      </w:r>
      <w:r w:rsidR="00323D04" w:rsidRPr="00212EE3">
        <w:t xml:space="preserve">již aplikované </w:t>
      </w:r>
      <w:r w:rsidR="00CB4E8C" w:rsidRPr="00212EE3">
        <w:t xml:space="preserve">označení </w:t>
      </w:r>
      <w:r w:rsidR="00BF06D2" w:rsidRPr="00BF06D2">
        <w:rPr>
          <w:smallCaps/>
        </w:rPr>
        <w:t xml:space="preserve">dílem </w:t>
      </w:r>
      <w:r w:rsidR="004E7F90" w:rsidRPr="00212EE3">
        <w:t xml:space="preserve">dotčených </w:t>
      </w:r>
      <w:r w:rsidR="00CB4E8C" w:rsidRPr="00212EE3">
        <w:t>existujících zařízení</w:t>
      </w:r>
      <w:r w:rsidR="007E57BA" w:rsidRPr="00212EE3">
        <w:t xml:space="preserve"> </w:t>
      </w:r>
      <w:r w:rsidR="00BD1FBB">
        <w:t>T</w:t>
      </w:r>
      <w:r w:rsidR="007E57BA" w:rsidRPr="00212EE3">
        <w:t>eplárny</w:t>
      </w:r>
      <w:r w:rsidR="005C4821" w:rsidRPr="00212EE3">
        <w:t>.</w:t>
      </w:r>
      <w:r w:rsidR="00B13D03" w:rsidRPr="00212EE3">
        <w:t xml:space="preserve"> </w:t>
      </w:r>
    </w:p>
    <w:p w14:paraId="6559677D" w14:textId="702C1F89" w:rsidR="001D3586" w:rsidRPr="00212EE3" w:rsidRDefault="001D3586" w:rsidP="00CA7D72">
      <w:pPr>
        <w:rPr>
          <w:color w:val="000000"/>
        </w:rPr>
      </w:pPr>
      <w:r w:rsidRPr="00212EE3">
        <w:t xml:space="preserve">Závaznou metodiku KKS obdrží </w:t>
      </w:r>
      <w:r w:rsidRPr="00212EE3">
        <w:rPr>
          <w:smallCaps/>
        </w:rPr>
        <w:t>zhotovitel</w:t>
      </w:r>
      <w:r w:rsidRPr="00212EE3">
        <w:t xml:space="preserve"> po podpisu smlouvy.</w:t>
      </w:r>
    </w:p>
    <w:p w14:paraId="75A40513" w14:textId="250F3A9A" w:rsidR="001632E1" w:rsidRPr="00212EE3" w:rsidRDefault="003A0AF0" w:rsidP="003A0AF0">
      <w:pPr>
        <w:pStyle w:val="Nadpis2"/>
        <w:numPr>
          <w:ilvl w:val="0"/>
          <w:numId w:val="0"/>
        </w:numPr>
        <w:ind w:left="1134" w:hanging="1134"/>
      </w:pPr>
      <w:r w:rsidRPr="00212EE3">
        <w:t>1.10</w:t>
      </w:r>
      <w:r w:rsidRPr="00212EE3">
        <w:tab/>
      </w:r>
      <w:r w:rsidR="001632E1" w:rsidRPr="00212EE3">
        <w:t xml:space="preserve">Zařízení a komponenty používané na existujících instalacích </w:t>
      </w:r>
      <w:r w:rsidR="001632E1" w:rsidRPr="00212EE3">
        <w:rPr>
          <w:smallCaps/>
        </w:rPr>
        <w:t>objednatele</w:t>
      </w:r>
    </w:p>
    <w:p w14:paraId="3063AC34" w14:textId="225A4E14" w:rsidR="001632E1" w:rsidRPr="00212EE3" w:rsidRDefault="001632E1" w:rsidP="00CA7D72"/>
    <w:tbl>
      <w:tblPr>
        <w:tblW w:w="949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678"/>
        <w:gridCol w:w="4820"/>
      </w:tblGrid>
      <w:tr w:rsidR="008F7D45" w:rsidRPr="00212EE3" w14:paraId="67E4D5D8" w14:textId="77777777" w:rsidTr="00BC4884">
        <w:trPr>
          <w:tblHeader/>
        </w:trPr>
        <w:tc>
          <w:tcPr>
            <w:tcW w:w="4678" w:type="dxa"/>
            <w:tcBorders>
              <w:top w:val="single" w:sz="12" w:space="0" w:color="auto"/>
              <w:left w:val="single" w:sz="12" w:space="0" w:color="auto"/>
              <w:bottom w:val="single" w:sz="12" w:space="0" w:color="auto"/>
              <w:right w:val="single" w:sz="4" w:space="0" w:color="auto"/>
            </w:tcBorders>
            <w:shd w:val="clear" w:color="auto" w:fill="CCCCCC"/>
          </w:tcPr>
          <w:p w14:paraId="7AD21BEE" w14:textId="77777777" w:rsidR="008F7D45" w:rsidRPr="00212EE3" w:rsidRDefault="008F7D45" w:rsidP="00CA7D72">
            <w:r w:rsidRPr="00212EE3">
              <w:t>Položka</w:t>
            </w:r>
          </w:p>
        </w:tc>
        <w:tc>
          <w:tcPr>
            <w:tcW w:w="4820" w:type="dxa"/>
            <w:tcBorders>
              <w:top w:val="single" w:sz="12" w:space="0" w:color="auto"/>
              <w:left w:val="single" w:sz="4" w:space="0" w:color="auto"/>
              <w:bottom w:val="single" w:sz="12" w:space="0" w:color="auto"/>
              <w:right w:val="single" w:sz="12" w:space="0" w:color="auto"/>
            </w:tcBorders>
            <w:shd w:val="clear" w:color="auto" w:fill="CCCCCC"/>
          </w:tcPr>
          <w:p w14:paraId="69867FE1" w14:textId="77777777" w:rsidR="008F7D45" w:rsidRPr="00212EE3" w:rsidRDefault="008F7D45" w:rsidP="00CA7D72">
            <w:r w:rsidRPr="00212EE3">
              <w:t>Výrobce</w:t>
            </w:r>
          </w:p>
        </w:tc>
      </w:tr>
      <w:tr w:rsidR="008F7D45" w:rsidRPr="00212EE3" w14:paraId="090F7C86" w14:textId="77777777" w:rsidTr="00BC4884">
        <w:tc>
          <w:tcPr>
            <w:tcW w:w="4678" w:type="dxa"/>
            <w:tcBorders>
              <w:top w:val="single" w:sz="12" w:space="0" w:color="auto"/>
              <w:left w:val="single" w:sz="12" w:space="0" w:color="auto"/>
              <w:bottom w:val="single" w:sz="4" w:space="0" w:color="auto"/>
              <w:right w:val="single" w:sz="4" w:space="0" w:color="auto"/>
            </w:tcBorders>
          </w:tcPr>
          <w:p w14:paraId="50ECAA04" w14:textId="33747BBD" w:rsidR="008F7D45" w:rsidRPr="00212EE3" w:rsidRDefault="008F7D45" w:rsidP="0022781A">
            <w:r w:rsidRPr="00212EE3">
              <w:t>Armatury</w:t>
            </w:r>
            <w:r w:rsidR="009A685E" w:rsidRPr="00212EE3">
              <w:t xml:space="preserve"> </w:t>
            </w:r>
            <w:r w:rsidRPr="00212EE3">
              <w:t>VT pára</w:t>
            </w:r>
          </w:p>
        </w:tc>
        <w:tc>
          <w:tcPr>
            <w:tcW w:w="4820" w:type="dxa"/>
            <w:tcBorders>
              <w:top w:val="single" w:sz="12" w:space="0" w:color="auto"/>
              <w:left w:val="single" w:sz="4" w:space="0" w:color="auto"/>
              <w:bottom w:val="single" w:sz="4" w:space="0" w:color="auto"/>
              <w:right w:val="single" w:sz="12" w:space="0" w:color="auto"/>
            </w:tcBorders>
          </w:tcPr>
          <w:p w14:paraId="22434089" w14:textId="77777777" w:rsidR="008F7D45" w:rsidRPr="00212EE3" w:rsidRDefault="008F7D45" w:rsidP="0022781A">
            <w:r w:rsidRPr="00212EE3">
              <w:t>Polnacorp, MOSTRO, a.s., GESTRA</w:t>
            </w:r>
          </w:p>
        </w:tc>
      </w:tr>
      <w:tr w:rsidR="008F7D45" w:rsidRPr="00212EE3" w14:paraId="5CC22F47" w14:textId="77777777" w:rsidTr="00BC4884">
        <w:tc>
          <w:tcPr>
            <w:tcW w:w="4678" w:type="dxa"/>
            <w:tcBorders>
              <w:top w:val="single" w:sz="4" w:space="0" w:color="auto"/>
              <w:left w:val="single" w:sz="12" w:space="0" w:color="auto"/>
              <w:bottom w:val="single" w:sz="4" w:space="0" w:color="auto"/>
              <w:right w:val="single" w:sz="4" w:space="0" w:color="auto"/>
            </w:tcBorders>
          </w:tcPr>
          <w:p w14:paraId="3228CF5C" w14:textId="77777777" w:rsidR="008F7D45" w:rsidRPr="00212EE3" w:rsidRDefault="008F7D45" w:rsidP="0022781A">
            <w:r w:rsidRPr="00212EE3">
              <w:t>Pohony</w:t>
            </w:r>
          </w:p>
        </w:tc>
        <w:tc>
          <w:tcPr>
            <w:tcW w:w="4820" w:type="dxa"/>
            <w:tcBorders>
              <w:top w:val="single" w:sz="4" w:space="0" w:color="auto"/>
              <w:left w:val="single" w:sz="4" w:space="0" w:color="auto"/>
              <w:bottom w:val="single" w:sz="4" w:space="0" w:color="auto"/>
              <w:right w:val="single" w:sz="12" w:space="0" w:color="auto"/>
            </w:tcBorders>
          </w:tcPr>
          <w:p w14:paraId="62A7DC7A" w14:textId="77777777" w:rsidR="008F7D45" w:rsidRPr="00212EE3" w:rsidRDefault="008F7D45" w:rsidP="0022781A">
            <w:r w:rsidRPr="00212EE3">
              <w:t>ZPA/PNEU/1KS HSV jako servopohony</w:t>
            </w:r>
          </w:p>
        </w:tc>
      </w:tr>
      <w:tr w:rsidR="008F7D45" w:rsidRPr="00212EE3" w14:paraId="0A950407" w14:textId="77777777" w:rsidTr="00BC4884">
        <w:tc>
          <w:tcPr>
            <w:tcW w:w="4678" w:type="dxa"/>
            <w:tcBorders>
              <w:top w:val="single" w:sz="4" w:space="0" w:color="auto"/>
              <w:left w:val="single" w:sz="12" w:space="0" w:color="auto"/>
              <w:bottom w:val="single" w:sz="4" w:space="0" w:color="auto"/>
              <w:right w:val="single" w:sz="4" w:space="0" w:color="auto"/>
            </w:tcBorders>
          </w:tcPr>
          <w:p w14:paraId="209C9368" w14:textId="77777777" w:rsidR="008F7D45" w:rsidRPr="00212EE3" w:rsidRDefault="008F7D45" w:rsidP="0022781A">
            <w:r w:rsidRPr="00212EE3">
              <w:t>Odvaděče kondenzátu</w:t>
            </w:r>
          </w:p>
        </w:tc>
        <w:tc>
          <w:tcPr>
            <w:tcW w:w="4820" w:type="dxa"/>
            <w:tcBorders>
              <w:top w:val="single" w:sz="4" w:space="0" w:color="auto"/>
              <w:left w:val="single" w:sz="4" w:space="0" w:color="auto"/>
              <w:bottom w:val="single" w:sz="4" w:space="0" w:color="auto"/>
              <w:right w:val="single" w:sz="12" w:space="0" w:color="auto"/>
            </w:tcBorders>
          </w:tcPr>
          <w:p w14:paraId="31CFC3BD" w14:textId="77777777" w:rsidR="008F7D45" w:rsidRPr="00212EE3" w:rsidRDefault="008F7D45" w:rsidP="0022781A">
            <w:r w:rsidRPr="00212EE3">
              <w:t>GESTRA</w:t>
            </w:r>
          </w:p>
        </w:tc>
      </w:tr>
      <w:tr w:rsidR="008F7D45" w:rsidRPr="00212EE3" w14:paraId="6F687E84" w14:textId="77777777" w:rsidTr="00BC4884">
        <w:tc>
          <w:tcPr>
            <w:tcW w:w="4678" w:type="dxa"/>
            <w:tcBorders>
              <w:top w:val="single" w:sz="4" w:space="0" w:color="auto"/>
              <w:left w:val="single" w:sz="12" w:space="0" w:color="auto"/>
              <w:bottom w:val="single" w:sz="4" w:space="0" w:color="auto"/>
              <w:right w:val="single" w:sz="4" w:space="0" w:color="auto"/>
            </w:tcBorders>
          </w:tcPr>
          <w:p w14:paraId="11C83645" w14:textId="77777777" w:rsidR="008F7D45" w:rsidRPr="00212EE3" w:rsidRDefault="008F7D45" w:rsidP="0022781A">
            <w:r w:rsidRPr="00212EE3">
              <w:t>Uzavírací klapky (pára, voda)</w:t>
            </w:r>
          </w:p>
        </w:tc>
        <w:tc>
          <w:tcPr>
            <w:tcW w:w="4820" w:type="dxa"/>
            <w:tcBorders>
              <w:top w:val="single" w:sz="4" w:space="0" w:color="auto"/>
              <w:left w:val="single" w:sz="4" w:space="0" w:color="auto"/>
              <w:bottom w:val="single" w:sz="4" w:space="0" w:color="auto"/>
              <w:right w:val="single" w:sz="12" w:space="0" w:color="auto"/>
            </w:tcBorders>
          </w:tcPr>
          <w:p w14:paraId="48D6B19C" w14:textId="77777777" w:rsidR="008F7D45" w:rsidRPr="00212EE3" w:rsidRDefault="008F7D45">
            <w:pPr>
              <w:pStyle w:val="Odstavec"/>
            </w:pPr>
          </w:p>
        </w:tc>
      </w:tr>
      <w:tr w:rsidR="008F7D45" w:rsidRPr="00212EE3" w14:paraId="764F6091" w14:textId="77777777" w:rsidTr="00BC4884">
        <w:tc>
          <w:tcPr>
            <w:tcW w:w="4678" w:type="dxa"/>
            <w:tcBorders>
              <w:top w:val="single" w:sz="4" w:space="0" w:color="auto"/>
              <w:left w:val="single" w:sz="12" w:space="0" w:color="auto"/>
              <w:bottom w:val="single" w:sz="4" w:space="0" w:color="auto"/>
              <w:right w:val="single" w:sz="4" w:space="0" w:color="auto"/>
            </w:tcBorders>
          </w:tcPr>
          <w:p w14:paraId="16CA8DC9" w14:textId="77777777" w:rsidR="008F7D45" w:rsidRPr="00212EE3" w:rsidRDefault="008F7D45" w:rsidP="0022781A">
            <w:r w:rsidRPr="00212EE3">
              <w:t>Uzavírací armatury (kondenzát)</w:t>
            </w:r>
          </w:p>
        </w:tc>
        <w:tc>
          <w:tcPr>
            <w:tcW w:w="4820" w:type="dxa"/>
            <w:tcBorders>
              <w:top w:val="single" w:sz="4" w:space="0" w:color="auto"/>
              <w:left w:val="single" w:sz="4" w:space="0" w:color="auto"/>
              <w:bottom w:val="single" w:sz="4" w:space="0" w:color="auto"/>
              <w:right w:val="single" w:sz="12" w:space="0" w:color="auto"/>
            </w:tcBorders>
          </w:tcPr>
          <w:p w14:paraId="73AE06FF" w14:textId="77777777" w:rsidR="008F7D45" w:rsidRPr="00212EE3" w:rsidRDefault="008F7D45">
            <w:pPr>
              <w:pStyle w:val="Odstavec"/>
            </w:pPr>
          </w:p>
        </w:tc>
      </w:tr>
      <w:tr w:rsidR="008F7D45" w:rsidRPr="00212EE3" w14:paraId="7E4903E4" w14:textId="77777777" w:rsidTr="00BC4884">
        <w:tc>
          <w:tcPr>
            <w:tcW w:w="4678" w:type="dxa"/>
            <w:tcBorders>
              <w:top w:val="single" w:sz="4" w:space="0" w:color="auto"/>
              <w:left w:val="single" w:sz="12" w:space="0" w:color="auto"/>
              <w:bottom w:val="single" w:sz="4" w:space="0" w:color="auto"/>
              <w:right w:val="single" w:sz="4" w:space="0" w:color="auto"/>
            </w:tcBorders>
          </w:tcPr>
          <w:p w14:paraId="5E38854C" w14:textId="77777777" w:rsidR="008F7D45" w:rsidRPr="00212EE3" w:rsidRDefault="008F7D45" w:rsidP="0022781A">
            <w:r w:rsidRPr="00212EE3">
              <w:t>Čerpadla</w:t>
            </w:r>
          </w:p>
        </w:tc>
        <w:tc>
          <w:tcPr>
            <w:tcW w:w="4820" w:type="dxa"/>
            <w:tcBorders>
              <w:top w:val="single" w:sz="4" w:space="0" w:color="auto"/>
              <w:left w:val="single" w:sz="4" w:space="0" w:color="auto"/>
              <w:bottom w:val="single" w:sz="4" w:space="0" w:color="auto"/>
              <w:right w:val="single" w:sz="12" w:space="0" w:color="auto"/>
            </w:tcBorders>
          </w:tcPr>
          <w:p w14:paraId="395EA0BB" w14:textId="77777777" w:rsidR="008F7D45" w:rsidRPr="00212EE3" w:rsidRDefault="008F7D45" w:rsidP="0022781A">
            <w:r w:rsidRPr="00212EE3">
              <w:t>KSB</w:t>
            </w:r>
          </w:p>
        </w:tc>
      </w:tr>
      <w:tr w:rsidR="008F7D45" w:rsidRPr="00212EE3" w14:paraId="2307057E" w14:textId="77777777" w:rsidTr="00BC4884">
        <w:tc>
          <w:tcPr>
            <w:tcW w:w="4678" w:type="dxa"/>
            <w:tcBorders>
              <w:top w:val="single" w:sz="4" w:space="0" w:color="auto"/>
              <w:left w:val="single" w:sz="12" w:space="0" w:color="auto"/>
              <w:bottom w:val="single" w:sz="4" w:space="0" w:color="auto"/>
              <w:right w:val="single" w:sz="4" w:space="0" w:color="auto"/>
            </w:tcBorders>
          </w:tcPr>
          <w:p w14:paraId="5227397D" w14:textId="77777777" w:rsidR="008F7D45" w:rsidRPr="00212EE3" w:rsidRDefault="008F7D45" w:rsidP="0022781A">
            <w:r w:rsidRPr="00212EE3">
              <w:lastRenderedPageBreak/>
              <w:t>Kompresory</w:t>
            </w:r>
          </w:p>
        </w:tc>
        <w:tc>
          <w:tcPr>
            <w:tcW w:w="4820" w:type="dxa"/>
            <w:tcBorders>
              <w:top w:val="single" w:sz="4" w:space="0" w:color="auto"/>
              <w:left w:val="single" w:sz="4" w:space="0" w:color="auto"/>
              <w:bottom w:val="single" w:sz="4" w:space="0" w:color="auto"/>
              <w:right w:val="single" w:sz="12" w:space="0" w:color="auto"/>
            </w:tcBorders>
          </w:tcPr>
          <w:p w14:paraId="45D54D65" w14:textId="77777777" w:rsidR="008F7D45" w:rsidRPr="00212EE3" w:rsidRDefault="008F7D45">
            <w:pPr>
              <w:pStyle w:val="Odstavec"/>
            </w:pPr>
          </w:p>
        </w:tc>
      </w:tr>
      <w:tr w:rsidR="008F7D45" w:rsidRPr="00212EE3" w14:paraId="72B90271" w14:textId="77777777" w:rsidTr="00BC4884">
        <w:tc>
          <w:tcPr>
            <w:tcW w:w="4678" w:type="dxa"/>
            <w:tcBorders>
              <w:top w:val="single" w:sz="4" w:space="0" w:color="auto"/>
              <w:left w:val="single" w:sz="12" w:space="0" w:color="auto"/>
              <w:bottom w:val="single" w:sz="4" w:space="0" w:color="auto"/>
              <w:right w:val="single" w:sz="4" w:space="0" w:color="auto"/>
            </w:tcBorders>
          </w:tcPr>
          <w:p w14:paraId="5F6A7888" w14:textId="77777777" w:rsidR="008F7D45" w:rsidRPr="00212EE3" w:rsidRDefault="008F7D45" w:rsidP="0022781A">
            <w:r w:rsidRPr="00212EE3">
              <w:t>Ventilátory</w:t>
            </w:r>
          </w:p>
        </w:tc>
        <w:tc>
          <w:tcPr>
            <w:tcW w:w="4820" w:type="dxa"/>
            <w:tcBorders>
              <w:top w:val="single" w:sz="4" w:space="0" w:color="auto"/>
              <w:left w:val="single" w:sz="4" w:space="0" w:color="auto"/>
              <w:bottom w:val="single" w:sz="4" w:space="0" w:color="auto"/>
              <w:right w:val="single" w:sz="12" w:space="0" w:color="auto"/>
            </w:tcBorders>
          </w:tcPr>
          <w:p w14:paraId="129ED75F" w14:textId="77777777" w:rsidR="008F7D45" w:rsidRPr="00212EE3" w:rsidRDefault="008F7D45" w:rsidP="0022781A">
            <w:r w:rsidRPr="00212EE3">
              <w:t>ZVVZ</w:t>
            </w:r>
          </w:p>
        </w:tc>
      </w:tr>
      <w:tr w:rsidR="008F7D45" w:rsidRPr="00212EE3" w14:paraId="16EB636E" w14:textId="77777777" w:rsidTr="00BC4884">
        <w:tc>
          <w:tcPr>
            <w:tcW w:w="4678" w:type="dxa"/>
            <w:tcBorders>
              <w:top w:val="single" w:sz="4" w:space="0" w:color="auto"/>
              <w:left w:val="single" w:sz="12" w:space="0" w:color="auto"/>
              <w:bottom w:val="single" w:sz="4" w:space="0" w:color="auto"/>
              <w:right w:val="single" w:sz="4" w:space="0" w:color="auto"/>
            </w:tcBorders>
          </w:tcPr>
          <w:p w14:paraId="3E9FAC53" w14:textId="77777777" w:rsidR="008F7D45" w:rsidRPr="00212EE3" w:rsidRDefault="008F7D45" w:rsidP="0022781A">
            <w:r w:rsidRPr="00212EE3">
              <w:t>Snímače teplot</w:t>
            </w:r>
          </w:p>
        </w:tc>
        <w:tc>
          <w:tcPr>
            <w:tcW w:w="4820" w:type="dxa"/>
            <w:tcBorders>
              <w:top w:val="single" w:sz="4" w:space="0" w:color="auto"/>
              <w:left w:val="single" w:sz="4" w:space="0" w:color="auto"/>
              <w:bottom w:val="single" w:sz="4" w:space="0" w:color="auto"/>
              <w:right w:val="single" w:sz="12" w:space="0" w:color="auto"/>
            </w:tcBorders>
          </w:tcPr>
          <w:p w14:paraId="0EA2CEFC" w14:textId="77777777" w:rsidR="008F7D45" w:rsidRPr="00212EE3" w:rsidRDefault="008F7D45" w:rsidP="0022781A">
            <w:r w:rsidRPr="00212EE3">
              <w:t>JSP, ZPA, SENSIT na TG, ABB</w:t>
            </w:r>
          </w:p>
        </w:tc>
      </w:tr>
      <w:tr w:rsidR="008F7D45" w:rsidRPr="00212EE3" w14:paraId="3B061958" w14:textId="77777777" w:rsidTr="00BC4884">
        <w:tc>
          <w:tcPr>
            <w:tcW w:w="4678" w:type="dxa"/>
            <w:tcBorders>
              <w:top w:val="single" w:sz="4" w:space="0" w:color="auto"/>
              <w:left w:val="single" w:sz="12" w:space="0" w:color="auto"/>
              <w:bottom w:val="single" w:sz="4" w:space="0" w:color="auto"/>
              <w:right w:val="single" w:sz="4" w:space="0" w:color="auto"/>
            </w:tcBorders>
          </w:tcPr>
          <w:p w14:paraId="5F522A2E" w14:textId="77777777" w:rsidR="008F7D45" w:rsidRPr="00212EE3" w:rsidRDefault="008F7D45" w:rsidP="0022781A">
            <w:r w:rsidRPr="00212EE3">
              <w:t>Snímače tlaku a tlakové diference</w:t>
            </w:r>
          </w:p>
        </w:tc>
        <w:tc>
          <w:tcPr>
            <w:tcW w:w="4820" w:type="dxa"/>
            <w:tcBorders>
              <w:top w:val="single" w:sz="4" w:space="0" w:color="auto"/>
              <w:left w:val="single" w:sz="4" w:space="0" w:color="auto"/>
              <w:bottom w:val="single" w:sz="4" w:space="0" w:color="auto"/>
              <w:right w:val="single" w:sz="12" w:space="0" w:color="auto"/>
            </w:tcBorders>
          </w:tcPr>
          <w:p w14:paraId="6E2921E4" w14:textId="77777777" w:rsidR="008F7D45" w:rsidRPr="00212EE3" w:rsidRDefault="008F7D45" w:rsidP="0022781A">
            <w:pPr>
              <w:rPr>
                <w:lang w:val="es-ES"/>
              </w:rPr>
            </w:pPr>
            <w:r w:rsidRPr="00212EE3">
              <w:t>Siemens, Emerson – F</w:t>
            </w:r>
            <w:r w:rsidRPr="00212EE3">
              <w:rPr>
                <w:lang w:val="es-ES"/>
              </w:rPr>
              <w:t>&amp;R, ZPA NP, JSP, E+H</w:t>
            </w:r>
          </w:p>
        </w:tc>
      </w:tr>
      <w:tr w:rsidR="008F7D45" w:rsidRPr="00212EE3" w14:paraId="1303460F" w14:textId="77777777" w:rsidTr="00BC4884">
        <w:tc>
          <w:tcPr>
            <w:tcW w:w="4678" w:type="dxa"/>
            <w:tcBorders>
              <w:top w:val="single" w:sz="4" w:space="0" w:color="auto"/>
              <w:left w:val="single" w:sz="12" w:space="0" w:color="auto"/>
              <w:bottom w:val="single" w:sz="4" w:space="0" w:color="auto"/>
              <w:right w:val="single" w:sz="4" w:space="0" w:color="auto"/>
            </w:tcBorders>
          </w:tcPr>
          <w:p w14:paraId="740725FF" w14:textId="77777777" w:rsidR="008F7D45" w:rsidRPr="00212EE3" w:rsidRDefault="008F7D45" w:rsidP="0022781A">
            <w:r w:rsidRPr="00212EE3">
              <w:t>Fyzikálně-chemická měření:</w:t>
            </w:r>
          </w:p>
        </w:tc>
        <w:tc>
          <w:tcPr>
            <w:tcW w:w="4820" w:type="dxa"/>
            <w:tcBorders>
              <w:top w:val="single" w:sz="4" w:space="0" w:color="auto"/>
              <w:left w:val="single" w:sz="4" w:space="0" w:color="auto"/>
              <w:bottom w:val="single" w:sz="4" w:space="0" w:color="auto"/>
              <w:right w:val="single" w:sz="12" w:space="0" w:color="auto"/>
            </w:tcBorders>
          </w:tcPr>
          <w:p w14:paraId="5149B074" w14:textId="77777777" w:rsidR="008F7D45" w:rsidRPr="00212EE3" w:rsidRDefault="008F7D45" w:rsidP="00E9734B"/>
        </w:tc>
      </w:tr>
      <w:tr w:rsidR="008F7D45" w:rsidRPr="00212EE3" w14:paraId="2F373624" w14:textId="77777777" w:rsidTr="008F7D45">
        <w:tc>
          <w:tcPr>
            <w:tcW w:w="4678" w:type="dxa"/>
            <w:tcBorders>
              <w:top w:val="single" w:sz="4" w:space="0" w:color="auto"/>
              <w:left w:val="single" w:sz="12" w:space="0" w:color="auto"/>
              <w:bottom w:val="single" w:sz="4" w:space="0" w:color="auto"/>
              <w:right w:val="single" w:sz="4" w:space="0" w:color="auto"/>
            </w:tcBorders>
          </w:tcPr>
          <w:p w14:paraId="7FA360D9" w14:textId="1F535F07"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analyzátory</w:t>
            </w:r>
            <w:r w:rsidR="009A685E" w:rsidRPr="00212EE3">
              <w:t xml:space="preserve"> </w:t>
            </w:r>
            <w:r w:rsidR="008F7D45" w:rsidRPr="00212EE3">
              <w:t>O</w:t>
            </w:r>
            <w:r w:rsidR="008F7D45" w:rsidRPr="00C4118B">
              <w:rPr>
                <w:vertAlign w:val="subscript"/>
              </w:rPr>
              <w:t>2</w:t>
            </w:r>
            <w:r w:rsidR="008F7D45" w:rsidRPr="00212EE3">
              <w:t xml:space="preserve"> pro měření v procesu</w:t>
            </w:r>
          </w:p>
        </w:tc>
        <w:tc>
          <w:tcPr>
            <w:tcW w:w="4820" w:type="dxa"/>
            <w:tcBorders>
              <w:top w:val="single" w:sz="4" w:space="0" w:color="auto"/>
              <w:left w:val="single" w:sz="4" w:space="0" w:color="auto"/>
              <w:bottom w:val="single" w:sz="4" w:space="0" w:color="auto"/>
              <w:right w:val="single" w:sz="12" w:space="0" w:color="auto"/>
            </w:tcBorders>
          </w:tcPr>
          <w:p w14:paraId="39C755E6" w14:textId="77777777" w:rsidR="008F7D45" w:rsidRPr="00212EE3" w:rsidRDefault="008F7D45" w:rsidP="0022781A">
            <w:r w:rsidRPr="00212EE3">
              <w:t>Emerson, Horiba</w:t>
            </w:r>
          </w:p>
        </w:tc>
      </w:tr>
      <w:tr w:rsidR="008F7D45" w:rsidRPr="00212EE3" w14:paraId="4BC6C9C9" w14:textId="77777777" w:rsidTr="008F7D45">
        <w:tc>
          <w:tcPr>
            <w:tcW w:w="4678" w:type="dxa"/>
            <w:tcBorders>
              <w:top w:val="single" w:sz="4" w:space="0" w:color="auto"/>
              <w:left w:val="single" w:sz="12" w:space="0" w:color="auto"/>
              <w:bottom w:val="single" w:sz="4" w:space="0" w:color="auto"/>
              <w:right w:val="single" w:sz="4" w:space="0" w:color="auto"/>
            </w:tcBorders>
          </w:tcPr>
          <w:p w14:paraId="7424D7E5" w14:textId="3565D970"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analyzátory CO,NO</w:t>
            </w:r>
            <w:r w:rsidR="008F7D45" w:rsidRPr="00C4118B">
              <w:rPr>
                <w:vertAlign w:val="subscript"/>
              </w:rPr>
              <w:t>x</w:t>
            </w:r>
            <w:r w:rsidR="008F7D45" w:rsidRPr="00212EE3">
              <w:t xml:space="preserve"> pro měření emisí</w:t>
            </w:r>
          </w:p>
        </w:tc>
        <w:tc>
          <w:tcPr>
            <w:tcW w:w="4820" w:type="dxa"/>
            <w:tcBorders>
              <w:top w:val="single" w:sz="4" w:space="0" w:color="auto"/>
              <w:left w:val="single" w:sz="4" w:space="0" w:color="auto"/>
              <w:bottom w:val="single" w:sz="4" w:space="0" w:color="auto"/>
              <w:right w:val="single" w:sz="12" w:space="0" w:color="auto"/>
            </w:tcBorders>
          </w:tcPr>
          <w:p w14:paraId="447B5DB5" w14:textId="77777777" w:rsidR="008F7D45" w:rsidRPr="00212EE3" w:rsidRDefault="008F7D45" w:rsidP="0022781A">
            <w:r w:rsidRPr="00212EE3">
              <w:t>SICK, Horiba</w:t>
            </w:r>
          </w:p>
        </w:tc>
      </w:tr>
      <w:tr w:rsidR="008F7D45" w:rsidRPr="00212EE3" w14:paraId="58FBDC09" w14:textId="77777777" w:rsidTr="008F7D45">
        <w:tc>
          <w:tcPr>
            <w:tcW w:w="4678" w:type="dxa"/>
            <w:tcBorders>
              <w:top w:val="single" w:sz="4" w:space="0" w:color="auto"/>
              <w:left w:val="single" w:sz="12" w:space="0" w:color="auto"/>
              <w:bottom w:val="single" w:sz="4" w:space="0" w:color="auto"/>
              <w:right w:val="single" w:sz="4" w:space="0" w:color="auto"/>
            </w:tcBorders>
          </w:tcPr>
          <w:p w14:paraId="2438067A" w14:textId="5A9586EB"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prachoměry pro měření emisí</w:t>
            </w:r>
          </w:p>
        </w:tc>
        <w:tc>
          <w:tcPr>
            <w:tcW w:w="4820" w:type="dxa"/>
            <w:tcBorders>
              <w:top w:val="single" w:sz="4" w:space="0" w:color="auto"/>
              <w:left w:val="single" w:sz="4" w:space="0" w:color="auto"/>
              <w:bottom w:val="single" w:sz="4" w:space="0" w:color="auto"/>
              <w:right w:val="single" w:sz="12" w:space="0" w:color="auto"/>
            </w:tcBorders>
          </w:tcPr>
          <w:p w14:paraId="145D43B9" w14:textId="77777777" w:rsidR="008F7D45" w:rsidRPr="00212EE3" w:rsidRDefault="008F7D45" w:rsidP="0022781A">
            <w:r w:rsidRPr="00212EE3">
              <w:t>SICK</w:t>
            </w:r>
          </w:p>
        </w:tc>
      </w:tr>
      <w:tr w:rsidR="008F7D45" w:rsidRPr="00212EE3" w14:paraId="711797EA" w14:textId="77777777" w:rsidTr="008F7D45">
        <w:tc>
          <w:tcPr>
            <w:tcW w:w="4678" w:type="dxa"/>
            <w:tcBorders>
              <w:top w:val="single" w:sz="4" w:space="0" w:color="auto"/>
              <w:left w:val="single" w:sz="12" w:space="0" w:color="auto"/>
              <w:bottom w:val="single" w:sz="4" w:space="0" w:color="auto"/>
              <w:right w:val="single" w:sz="4" w:space="0" w:color="auto"/>
            </w:tcBorders>
          </w:tcPr>
          <w:p w14:paraId="51351837" w14:textId="71FEE49E"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měření vodivosti</w:t>
            </w:r>
          </w:p>
        </w:tc>
        <w:tc>
          <w:tcPr>
            <w:tcW w:w="4820" w:type="dxa"/>
            <w:tcBorders>
              <w:top w:val="single" w:sz="4" w:space="0" w:color="auto"/>
              <w:left w:val="single" w:sz="4" w:space="0" w:color="auto"/>
              <w:bottom w:val="single" w:sz="4" w:space="0" w:color="auto"/>
              <w:right w:val="single" w:sz="12" w:space="0" w:color="auto"/>
            </w:tcBorders>
          </w:tcPr>
          <w:p w14:paraId="7CEED2BD" w14:textId="77777777" w:rsidR="008F7D45" w:rsidRPr="00212EE3" w:rsidRDefault="008F7D45" w:rsidP="0022781A">
            <w:r w:rsidRPr="00212EE3">
              <w:t>ZPA, Jumo, Swan</w:t>
            </w:r>
          </w:p>
        </w:tc>
      </w:tr>
      <w:tr w:rsidR="008F7D45" w:rsidRPr="00212EE3" w14:paraId="38F3904C" w14:textId="77777777" w:rsidTr="008F7D45">
        <w:tc>
          <w:tcPr>
            <w:tcW w:w="4678" w:type="dxa"/>
            <w:tcBorders>
              <w:top w:val="single" w:sz="4" w:space="0" w:color="auto"/>
              <w:left w:val="single" w:sz="12" w:space="0" w:color="auto"/>
              <w:bottom w:val="single" w:sz="4" w:space="0" w:color="auto"/>
              <w:right w:val="single" w:sz="4" w:space="0" w:color="auto"/>
            </w:tcBorders>
          </w:tcPr>
          <w:p w14:paraId="312BE492" w14:textId="77777777" w:rsidR="008F7D45" w:rsidRPr="00212EE3" w:rsidRDefault="008F7D45" w:rsidP="00E9734B">
            <w:r w:rsidRPr="00212EE3">
              <w:t>Diagnostika chvění a posuvů</w:t>
            </w:r>
          </w:p>
        </w:tc>
        <w:tc>
          <w:tcPr>
            <w:tcW w:w="4820" w:type="dxa"/>
            <w:tcBorders>
              <w:top w:val="single" w:sz="4" w:space="0" w:color="auto"/>
              <w:left w:val="single" w:sz="4" w:space="0" w:color="auto"/>
              <w:bottom w:val="single" w:sz="4" w:space="0" w:color="auto"/>
              <w:right w:val="single" w:sz="12" w:space="0" w:color="auto"/>
            </w:tcBorders>
          </w:tcPr>
          <w:p w14:paraId="7BEC728D" w14:textId="77777777" w:rsidR="008F7D45" w:rsidRPr="00212EE3" w:rsidRDefault="008F7D45" w:rsidP="00E9734B">
            <w:r w:rsidRPr="00212EE3">
              <w:t>Bently Nevada, Aura</w:t>
            </w:r>
          </w:p>
        </w:tc>
      </w:tr>
      <w:tr w:rsidR="008F7D45" w:rsidRPr="00212EE3" w14:paraId="15137A10" w14:textId="77777777" w:rsidTr="008F7D45">
        <w:tc>
          <w:tcPr>
            <w:tcW w:w="4678" w:type="dxa"/>
            <w:tcBorders>
              <w:top w:val="single" w:sz="4" w:space="0" w:color="auto"/>
              <w:left w:val="single" w:sz="12" w:space="0" w:color="auto"/>
              <w:bottom w:val="single" w:sz="4" w:space="0" w:color="auto"/>
              <w:right w:val="single" w:sz="4" w:space="0" w:color="auto"/>
            </w:tcBorders>
          </w:tcPr>
          <w:p w14:paraId="72F37DDC" w14:textId="77777777" w:rsidR="008F7D45" w:rsidRPr="00212EE3" w:rsidRDefault="008F7D45" w:rsidP="00E9734B">
            <w:r w:rsidRPr="00212EE3">
              <w:t>Elektromotory</w:t>
            </w:r>
          </w:p>
        </w:tc>
        <w:tc>
          <w:tcPr>
            <w:tcW w:w="4820" w:type="dxa"/>
            <w:tcBorders>
              <w:top w:val="single" w:sz="4" w:space="0" w:color="auto"/>
              <w:left w:val="single" w:sz="4" w:space="0" w:color="auto"/>
              <w:bottom w:val="single" w:sz="4" w:space="0" w:color="auto"/>
              <w:right w:val="single" w:sz="12" w:space="0" w:color="auto"/>
            </w:tcBorders>
          </w:tcPr>
          <w:p w14:paraId="0230615A" w14:textId="77777777" w:rsidR="008F7D45" w:rsidRPr="00212EE3" w:rsidRDefault="008F7D45" w:rsidP="00E9734B">
            <w:r w:rsidRPr="00212EE3">
              <w:t>SIEMENS</w:t>
            </w:r>
          </w:p>
        </w:tc>
      </w:tr>
      <w:tr w:rsidR="008F7D45" w:rsidRPr="00212EE3" w14:paraId="32D518A2" w14:textId="77777777" w:rsidTr="008F7D45">
        <w:tc>
          <w:tcPr>
            <w:tcW w:w="4678" w:type="dxa"/>
            <w:tcBorders>
              <w:top w:val="single" w:sz="4" w:space="0" w:color="auto"/>
              <w:left w:val="single" w:sz="12" w:space="0" w:color="auto"/>
              <w:bottom w:val="single" w:sz="4" w:space="0" w:color="auto"/>
              <w:right w:val="single" w:sz="4" w:space="0" w:color="auto"/>
            </w:tcBorders>
          </w:tcPr>
          <w:p w14:paraId="273E6C6B" w14:textId="77777777" w:rsidR="008F7D45" w:rsidRPr="00212EE3" w:rsidRDefault="008F7D45" w:rsidP="00E9734B">
            <w:r w:rsidRPr="00212EE3">
              <w:t>Frekvenční měniče</w:t>
            </w:r>
          </w:p>
        </w:tc>
        <w:tc>
          <w:tcPr>
            <w:tcW w:w="4820" w:type="dxa"/>
            <w:tcBorders>
              <w:top w:val="single" w:sz="4" w:space="0" w:color="auto"/>
              <w:left w:val="single" w:sz="4" w:space="0" w:color="auto"/>
              <w:bottom w:val="single" w:sz="4" w:space="0" w:color="auto"/>
              <w:right w:val="single" w:sz="12" w:space="0" w:color="auto"/>
            </w:tcBorders>
          </w:tcPr>
          <w:p w14:paraId="20D1FC9F" w14:textId="77777777" w:rsidR="008F7D45" w:rsidRPr="00212EE3" w:rsidRDefault="008F7D45" w:rsidP="00E9734B">
            <w:r w:rsidRPr="00212EE3">
              <w:t>Danfoss (Vacon), SIEMENS, Schneider Electric, ALTIVAR</w:t>
            </w:r>
          </w:p>
        </w:tc>
      </w:tr>
      <w:tr w:rsidR="008F7D45" w:rsidRPr="00212EE3" w14:paraId="701BD263" w14:textId="77777777" w:rsidTr="008F7D45">
        <w:tc>
          <w:tcPr>
            <w:tcW w:w="4678" w:type="dxa"/>
            <w:tcBorders>
              <w:top w:val="single" w:sz="4" w:space="0" w:color="auto"/>
              <w:left w:val="single" w:sz="12" w:space="0" w:color="auto"/>
              <w:bottom w:val="single" w:sz="4" w:space="0" w:color="auto"/>
              <w:right w:val="single" w:sz="4" w:space="0" w:color="auto"/>
            </w:tcBorders>
          </w:tcPr>
          <w:p w14:paraId="341ED386" w14:textId="77777777" w:rsidR="008F7D45" w:rsidRPr="00212EE3" w:rsidRDefault="008F7D45" w:rsidP="00E9734B">
            <w:r w:rsidRPr="00212EE3">
              <w:t>Servopohony</w:t>
            </w:r>
          </w:p>
        </w:tc>
        <w:tc>
          <w:tcPr>
            <w:tcW w:w="4820" w:type="dxa"/>
            <w:tcBorders>
              <w:top w:val="single" w:sz="4" w:space="0" w:color="auto"/>
              <w:left w:val="single" w:sz="4" w:space="0" w:color="auto"/>
              <w:bottom w:val="single" w:sz="4" w:space="0" w:color="auto"/>
              <w:right w:val="single" w:sz="12" w:space="0" w:color="auto"/>
            </w:tcBorders>
          </w:tcPr>
          <w:p w14:paraId="1DA578E6" w14:textId="77777777" w:rsidR="008F7D45" w:rsidRPr="00212EE3" w:rsidRDefault="008F7D45" w:rsidP="00E9734B">
            <w:r w:rsidRPr="00212EE3">
              <w:t>Regata, ZPA Pečky, Schiebel, Auma, LDM</w:t>
            </w:r>
          </w:p>
        </w:tc>
      </w:tr>
      <w:tr w:rsidR="008F7D45" w:rsidRPr="00212EE3" w14:paraId="7ACD6444" w14:textId="77777777" w:rsidTr="008F7D45">
        <w:tc>
          <w:tcPr>
            <w:tcW w:w="4678" w:type="dxa"/>
            <w:tcBorders>
              <w:top w:val="single" w:sz="4" w:space="0" w:color="auto"/>
              <w:left w:val="single" w:sz="12" w:space="0" w:color="auto"/>
              <w:bottom w:val="single" w:sz="4" w:space="0" w:color="auto"/>
              <w:right w:val="single" w:sz="4" w:space="0" w:color="auto"/>
            </w:tcBorders>
          </w:tcPr>
          <w:p w14:paraId="76632110" w14:textId="77777777" w:rsidR="008F7D45" w:rsidRPr="00212EE3" w:rsidRDefault="008F7D45" w:rsidP="00E9734B">
            <w:r w:rsidRPr="00212EE3">
              <w:t>Transformátory VVN/VN</w:t>
            </w:r>
          </w:p>
        </w:tc>
        <w:tc>
          <w:tcPr>
            <w:tcW w:w="4820" w:type="dxa"/>
            <w:tcBorders>
              <w:top w:val="single" w:sz="4" w:space="0" w:color="auto"/>
              <w:left w:val="single" w:sz="4" w:space="0" w:color="auto"/>
              <w:bottom w:val="single" w:sz="4" w:space="0" w:color="auto"/>
              <w:right w:val="single" w:sz="12" w:space="0" w:color="auto"/>
            </w:tcBorders>
          </w:tcPr>
          <w:p w14:paraId="53F861D1" w14:textId="77777777" w:rsidR="008F7D45" w:rsidRPr="00212EE3" w:rsidRDefault="008F7D45" w:rsidP="00E9734B">
            <w:r w:rsidRPr="00212EE3">
              <w:t>ETD Transformátory (Škoda)</w:t>
            </w:r>
          </w:p>
        </w:tc>
      </w:tr>
      <w:tr w:rsidR="008F7D45" w:rsidRPr="00212EE3" w14:paraId="79B85B00" w14:textId="77777777" w:rsidTr="008F7D45">
        <w:tc>
          <w:tcPr>
            <w:tcW w:w="4678" w:type="dxa"/>
            <w:tcBorders>
              <w:top w:val="single" w:sz="4" w:space="0" w:color="auto"/>
              <w:left w:val="single" w:sz="12" w:space="0" w:color="auto"/>
              <w:bottom w:val="single" w:sz="4" w:space="0" w:color="auto"/>
              <w:right w:val="single" w:sz="4" w:space="0" w:color="auto"/>
            </w:tcBorders>
          </w:tcPr>
          <w:p w14:paraId="348C80A3" w14:textId="77777777" w:rsidR="008F7D45" w:rsidRPr="00212EE3" w:rsidRDefault="008F7D45" w:rsidP="00E9734B">
            <w:r w:rsidRPr="00212EE3">
              <w:t>Transformátory VN/NN</w:t>
            </w:r>
          </w:p>
        </w:tc>
        <w:tc>
          <w:tcPr>
            <w:tcW w:w="4820" w:type="dxa"/>
            <w:tcBorders>
              <w:top w:val="single" w:sz="4" w:space="0" w:color="auto"/>
              <w:left w:val="single" w:sz="4" w:space="0" w:color="auto"/>
              <w:bottom w:val="single" w:sz="4" w:space="0" w:color="auto"/>
              <w:right w:val="single" w:sz="12" w:space="0" w:color="auto"/>
            </w:tcBorders>
          </w:tcPr>
          <w:p w14:paraId="0D2FB17A" w14:textId="001EDCB3" w:rsidR="008F7D45" w:rsidRPr="00212EE3" w:rsidRDefault="008F7D45" w:rsidP="00E9734B">
            <w:r w:rsidRPr="00212EE3">
              <w:t xml:space="preserve">EFACEC, </w:t>
            </w:r>
            <w:r w:rsidR="006D2CF1">
              <w:t xml:space="preserve">BEZ, </w:t>
            </w:r>
            <w:r w:rsidR="00C70DC8">
              <w:t>TRASFOR (</w:t>
            </w:r>
            <w:r w:rsidRPr="00212EE3">
              <w:t>suché</w:t>
            </w:r>
            <w:r w:rsidR="00C70DC8">
              <w:t>)</w:t>
            </w:r>
          </w:p>
        </w:tc>
      </w:tr>
      <w:tr w:rsidR="008F7D45" w:rsidRPr="00212EE3" w14:paraId="613D08BA" w14:textId="77777777" w:rsidTr="008F7D45">
        <w:tc>
          <w:tcPr>
            <w:tcW w:w="4678" w:type="dxa"/>
            <w:tcBorders>
              <w:top w:val="single" w:sz="4" w:space="0" w:color="auto"/>
              <w:left w:val="single" w:sz="12" w:space="0" w:color="auto"/>
              <w:bottom w:val="single" w:sz="4" w:space="0" w:color="auto"/>
              <w:right w:val="single" w:sz="4" w:space="0" w:color="auto"/>
            </w:tcBorders>
          </w:tcPr>
          <w:p w14:paraId="30880C5B" w14:textId="77777777" w:rsidR="008F7D45" w:rsidRPr="00212EE3" w:rsidRDefault="008F7D45" w:rsidP="00E9734B">
            <w:r w:rsidRPr="00212EE3">
              <w:t>Rozvaděče 6 kV</w:t>
            </w:r>
          </w:p>
        </w:tc>
        <w:tc>
          <w:tcPr>
            <w:tcW w:w="4820" w:type="dxa"/>
            <w:tcBorders>
              <w:top w:val="single" w:sz="4" w:space="0" w:color="auto"/>
              <w:left w:val="single" w:sz="4" w:space="0" w:color="auto"/>
              <w:bottom w:val="single" w:sz="4" w:space="0" w:color="auto"/>
              <w:right w:val="single" w:sz="12" w:space="0" w:color="auto"/>
            </w:tcBorders>
          </w:tcPr>
          <w:p w14:paraId="6E4ED48D" w14:textId="77777777" w:rsidR="008F7D45" w:rsidRPr="00212EE3" w:rsidRDefault="008F7D45" w:rsidP="00E9734B">
            <w:r w:rsidRPr="00212EE3">
              <w:t>ABB kobkový, skříňový</w:t>
            </w:r>
          </w:p>
        </w:tc>
      </w:tr>
      <w:tr w:rsidR="008F7D45" w:rsidRPr="00212EE3" w14:paraId="07472139" w14:textId="77777777" w:rsidTr="008F7D45">
        <w:tc>
          <w:tcPr>
            <w:tcW w:w="4678" w:type="dxa"/>
            <w:tcBorders>
              <w:top w:val="single" w:sz="4" w:space="0" w:color="auto"/>
              <w:left w:val="single" w:sz="12" w:space="0" w:color="auto"/>
              <w:bottom w:val="single" w:sz="4" w:space="0" w:color="auto"/>
              <w:right w:val="single" w:sz="4" w:space="0" w:color="auto"/>
            </w:tcBorders>
          </w:tcPr>
          <w:p w14:paraId="7D84A9CC" w14:textId="77777777" w:rsidR="008F7D45" w:rsidRPr="00212EE3" w:rsidRDefault="008F7D45" w:rsidP="00E9734B">
            <w:r w:rsidRPr="00212EE3">
              <w:t>Vypínače 6 kV</w:t>
            </w:r>
          </w:p>
        </w:tc>
        <w:tc>
          <w:tcPr>
            <w:tcW w:w="4820" w:type="dxa"/>
            <w:tcBorders>
              <w:top w:val="single" w:sz="4" w:space="0" w:color="auto"/>
              <w:left w:val="single" w:sz="4" w:space="0" w:color="auto"/>
              <w:bottom w:val="single" w:sz="4" w:space="0" w:color="auto"/>
              <w:right w:val="single" w:sz="12" w:space="0" w:color="auto"/>
            </w:tcBorders>
          </w:tcPr>
          <w:p w14:paraId="6572FC54" w14:textId="77777777" w:rsidR="008F7D45" w:rsidRPr="00212EE3" w:rsidRDefault="008F7D45" w:rsidP="00E9734B">
            <w:r w:rsidRPr="00212EE3">
              <w:t>ABB</w:t>
            </w:r>
          </w:p>
        </w:tc>
      </w:tr>
      <w:tr w:rsidR="008F7D45" w:rsidRPr="00212EE3" w14:paraId="09626524" w14:textId="77777777" w:rsidTr="008F7D45">
        <w:tc>
          <w:tcPr>
            <w:tcW w:w="4678" w:type="dxa"/>
            <w:tcBorders>
              <w:top w:val="single" w:sz="4" w:space="0" w:color="auto"/>
              <w:left w:val="single" w:sz="12" w:space="0" w:color="auto"/>
              <w:bottom w:val="single" w:sz="4" w:space="0" w:color="auto"/>
              <w:right w:val="single" w:sz="4" w:space="0" w:color="auto"/>
            </w:tcBorders>
          </w:tcPr>
          <w:p w14:paraId="4ED2411A" w14:textId="77777777" w:rsidR="008F7D45" w:rsidRPr="00212EE3" w:rsidRDefault="008F7D45" w:rsidP="00E9734B">
            <w:r w:rsidRPr="00212EE3">
              <w:t>Staniční baterie</w:t>
            </w:r>
          </w:p>
        </w:tc>
        <w:tc>
          <w:tcPr>
            <w:tcW w:w="4820" w:type="dxa"/>
            <w:tcBorders>
              <w:top w:val="single" w:sz="4" w:space="0" w:color="auto"/>
              <w:left w:val="single" w:sz="4" w:space="0" w:color="auto"/>
              <w:bottom w:val="single" w:sz="4" w:space="0" w:color="auto"/>
              <w:right w:val="single" w:sz="12" w:space="0" w:color="auto"/>
            </w:tcBorders>
          </w:tcPr>
          <w:p w14:paraId="73186187" w14:textId="77777777" w:rsidR="008F7D45" w:rsidRPr="00212EE3" w:rsidRDefault="008F7D45" w:rsidP="00E9734B">
            <w:r w:rsidRPr="00212EE3">
              <w:t>Varta</w:t>
            </w:r>
          </w:p>
        </w:tc>
      </w:tr>
      <w:tr w:rsidR="008F7D45" w:rsidRPr="00212EE3" w14:paraId="39F3E920" w14:textId="77777777" w:rsidTr="008F7D45">
        <w:tc>
          <w:tcPr>
            <w:tcW w:w="4678" w:type="dxa"/>
            <w:tcBorders>
              <w:top w:val="single" w:sz="4" w:space="0" w:color="auto"/>
              <w:left w:val="single" w:sz="12" w:space="0" w:color="auto"/>
              <w:bottom w:val="single" w:sz="4" w:space="0" w:color="auto"/>
              <w:right w:val="single" w:sz="4" w:space="0" w:color="auto"/>
            </w:tcBorders>
          </w:tcPr>
          <w:p w14:paraId="1ECEDB8A" w14:textId="77777777" w:rsidR="008F7D45" w:rsidRPr="00212EE3" w:rsidRDefault="008F7D45" w:rsidP="00E9734B">
            <w:r w:rsidRPr="00212EE3">
              <w:t>Usměrňovače</w:t>
            </w:r>
          </w:p>
        </w:tc>
        <w:tc>
          <w:tcPr>
            <w:tcW w:w="4820" w:type="dxa"/>
            <w:tcBorders>
              <w:top w:val="single" w:sz="4" w:space="0" w:color="auto"/>
              <w:left w:val="single" w:sz="4" w:space="0" w:color="auto"/>
              <w:bottom w:val="single" w:sz="4" w:space="0" w:color="auto"/>
              <w:right w:val="single" w:sz="12" w:space="0" w:color="auto"/>
            </w:tcBorders>
          </w:tcPr>
          <w:p w14:paraId="00C8FF39" w14:textId="77777777" w:rsidR="008F7D45" w:rsidRPr="00212EE3" w:rsidRDefault="008F7D45" w:rsidP="00E9734B">
            <w:r w:rsidRPr="00212EE3">
              <w:t>Kumer</w:t>
            </w:r>
          </w:p>
        </w:tc>
      </w:tr>
      <w:tr w:rsidR="008F7D45" w:rsidRPr="00212EE3" w14:paraId="2CEB5B3A" w14:textId="77777777" w:rsidTr="008F7D45">
        <w:tc>
          <w:tcPr>
            <w:tcW w:w="4678" w:type="dxa"/>
            <w:tcBorders>
              <w:top w:val="single" w:sz="4" w:space="0" w:color="auto"/>
              <w:left w:val="single" w:sz="12" w:space="0" w:color="auto"/>
              <w:bottom w:val="single" w:sz="4" w:space="0" w:color="auto"/>
              <w:right w:val="single" w:sz="4" w:space="0" w:color="auto"/>
            </w:tcBorders>
          </w:tcPr>
          <w:p w14:paraId="5D434C0A" w14:textId="77777777" w:rsidR="008F7D45" w:rsidRPr="00212EE3" w:rsidRDefault="008F7D45" w:rsidP="00E9734B">
            <w:r w:rsidRPr="00212EE3">
              <w:t>Řídící systémy</w:t>
            </w:r>
          </w:p>
        </w:tc>
        <w:tc>
          <w:tcPr>
            <w:tcW w:w="4820" w:type="dxa"/>
            <w:tcBorders>
              <w:top w:val="single" w:sz="4" w:space="0" w:color="auto"/>
              <w:left w:val="single" w:sz="4" w:space="0" w:color="auto"/>
              <w:bottom w:val="single" w:sz="4" w:space="0" w:color="auto"/>
              <w:right w:val="single" w:sz="12" w:space="0" w:color="auto"/>
            </w:tcBorders>
          </w:tcPr>
          <w:p w14:paraId="79C8F1A6" w14:textId="55852F49" w:rsidR="008F7D45" w:rsidRPr="00212EE3" w:rsidRDefault="008F7D45" w:rsidP="00E9734B">
            <w:r w:rsidRPr="00212EE3">
              <w:t xml:space="preserve">Siemens </w:t>
            </w:r>
            <w:r w:rsidR="00AE6E82">
              <w:t>PCS 7, ZAT</w:t>
            </w:r>
          </w:p>
        </w:tc>
      </w:tr>
      <w:tr w:rsidR="008F7D45" w:rsidRPr="00212EE3" w14:paraId="4803E78E" w14:textId="77777777" w:rsidTr="008F7D45">
        <w:tc>
          <w:tcPr>
            <w:tcW w:w="4678" w:type="dxa"/>
            <w:tcBorders>
              <w:top w:val="single" w:sz="4" w:space="0" w:color="auto"/>
              <w:left w:val="single" w:sz="12" w:space="0" w:color="auto"/>
              <w:bottom w:val="single" w:sz="4" w:space="0" w:color="auto"/>
              <w:right w:val="single" w:sz="4" w:space="0" w:color="auto"/>
            </w:tcBorders>
          </w:tcPr>
          <w:p w14:paraId="5C178587" w14:textId="77777777" w:rsidR="008F7D45" w:rsidRPr="00212EE3" w:rsidRDefault="008F7D45" w:rsidP="00E9734B">
            <w:r w:rsidRPr="00212EE3">
              <w:t>Skříně ŘS</w:t>
            </w:r>
          </w:p>
        </w:tc>
        <w:tc>
          <w:tcPr>
            <w:tcW w:w="4820" w:type="dxa"/>
            <w:tcBorders>
              <w:top w:val="single" w:sz="4" w:space="0" w:color="auto"/>
              <w:left w:val="single" w:sz="4" w:space="0" w:color="auto"/>
              <w:bottom w:val="single" w:sz="4" w:space="0" w:color="auto"/>
              <w:right w:val="single" w:sz="12" w:space="0" w:color="auto"/>
            </w:tcBorders>
          </w:tcPr>
          <w:p w14:paraId="0D6A747F" w14:textId="3239649C" w:rsidR="008F7D45" w:rsidRPr="00212EE3" w:rsidRDefault="00AE6E82" w:rsidP="00E9734B">
            <w:r>
              <w:t xml:space="preserve">Rittal, </w:t>
            </w:r>
            <w:r w:rsidR="008F7D45" w:rsidRPr="00212EE3">
              <w:t>ZAT</w:t>
            </w:r>
          </w:p>
        </w:tc>
      </w:tr>
      <w:tr w:rsidR="008F7D45" w:rsidRPr="00212EE3" w14:paraId="190BFEF4" w14:textId="77777777" w:rsidTr="008F7D45">
        <w:tc>
          <w:tcPr>
            <w:tcW w:w="4678" w:type="dxa"/>
            <w:tcBorders>
              <w:top w:val="single" w:sz="4" w:space="0" w:color="auto"/>
              <w:left w:val="single" w:sz="12" w:space="0" w:color="auto"/>
              <w:bottom w:val="single" w:sz="4" w:space="0" w:color="auto"/>
              <w:right w:val="single" w:sz="4" w:space="0" w:color="auto"/>
            </w:tcBorders>
          </w:tcPr>
          <w:p w14:paraId="332F35FD" w14:textId="77777777" w:rsidR="008F7D45" w:rsidRPr="00212EE3" w:rsidRDefault="008F7D45" w:rsidP="00E9734B">
            <w:r w:rsidRPr="00212EE3">
              <w:t>Jističe</w:t>
            </w:r>
          </w:p>
        </w:tc>
        <w:tc>
          <w:tcPr>
            <w:tcW w:w="4820" w:type="dxa"/>
            <w:tcBorders>
              <w:top w:val="single" w:sz="4" w:space="0" w:color="auto"/>
              <w:left w:val="single" w:sz="4" w:space="0" w:color="auto"/>
              <w:bottom w:val="single" w:sz="4" w:space="0" w:color="auto"/>
              <w:right w:val="single" w:sz="12" w:space="0" w:color="auto"/>
            </w:tcBorders>
          </w:tcPr>
          <w:p w14:paraId="3536F970" w14:textId="77777777" w:rsidR="008F7D45" w:rsidRPr="00212EE3" w:rsidRDefault="008F7D45" w:rsidP="00E9734B">
            <w:r w:rsidRPr="00212EE3">
              <w:t>SCHNEIDER</w:t>
            </w:r>
          </w:p>
        </w:tc>
      </w:tr>
      <w:tr w:rsidR="008F7D45" w:rsidRPr="00212EE3" w14:paraId="444966CE" w14:textId="77777777" w:rsidTr="008F7D45">
        <w:tc>
          <w:tcPr>
            <w:tcW w:w="4678" w:type="dxa"/>
            <w:tcBorders>
              <w:top w:val="single" w:sz="4" w:space="0" w:color="auto"/>
              <w:left w:val="single" w:sz="12" w:space="0" w:color="auto"/>
              <w:bottom w:val="single" w:sz="4" w:space="0" w:color="auto"/>
              <w:right w:val="single" w:sz="4" w:space="0" w:color="auto"/>
            </w:tcBorders>
          </w:tcPr>
          <w:p w14:paraId="7C409221" w14:textId="77777777" w:rsidR="008F7D45" w:rsidRPr="00212EE3" w:rsidRDefault="008F7D45" w:rsidP="00E9734B">
            <w:r w:rsidRPr="00212EE3">
              <w:t>Elektrické ochrany</w:t>
            </w:r>
          </w:p>
        </w:tc>
        <w:tc>
          <w:tcPr>
            <w:tcW w:w="4820" w:type="dxa"/>
            <w:tcBorders>
              <w:top w:val="single" w:sz="4" w:space="0" w:color="auto"/>
              <w:left w:val="single" w:sz="4" w:space="0" w:color="auto"/>
              <w:bottom w:val="single" w:sz="4" w:space="0" w:color="auto"/>
              <w:right w:val="single" w:sz="12" w:space="0" w:color="auto"/>
            </w:tcBorders>
          </w:tcPr>
          <w:p w14:paraId="543304BB" w14:textId="77777777" w:rsidR="008F7D45" w:rsidRPr="00212EE3" w:rsidRDefault="008F7D45" w:rsidP="00E9734B">
            <w:r w:rsidRPr="00212EE3">
              <w:t>6 kV ABB, 110 kV Siemens</w:t>
            </w:r>
          </w:p>
        </w:tc>
      </w:tr>
    </w:tbl>
    <w:p w14:paraId="4EF9C3C1" w14:textId="67C5EE3E" w:rsidR="001632E1" w:rsidRPr="00212EE3" w:rsidRDefault="001632E1" w:rsidP="00D93581">
      <w:pPr>
        <w:pStyle w:val="Odstavec"/>
        <w:rPr>
          <w:sz w:val="20"/>
        </w:rPr>
      </w:pPr>
      <w:r w:rsidRPr="00212EE3">
        <w:t xml:space="preserve">Výše uvedený seznam je informativní a neznamená povinnost </w:t>
      </w:r>
      <w:r w:rsidR="00EE603D" w:rsidRPr="00212EE3">
        <w:rPr>
          <w:smallCaps/>
        </w:rPr>
        <w:t>z</w:t>
      </w:r>
      <w:r w:rsidR="006F0DAD" w:rsidRPr="00212EE3">
        <w:rPr>
          <w:smallCaps/>
        </w:rPr>
        <w:t>hotovitele</w:t>
      </w:r>
      <w:r w:rsidRPr="00212EE3">
        <w:t xml:space="preserve"> použití těchto výrobců.</w:t>
      </w:r>
    </w:p>
    <w:p w14:paraId="30FC6C12" w14:textId="5DBE6A92" w:rsidR="0003379F" w:rsidRPr="00212EE3" w:rsidRDefault="001632E1" w:rsidP="00CA7D72">
      <w:r w:rsidRPr="00212EE3">
        <w:t xml:space="preserve">Při výběru jednotlivých přístrojů bude kladen důraz na kvalitu a dlouhodobou životnost jednotlivých prvků, </w:t>
      </w:r>
      <w:r w:rsidRPr="00212EE3">
        <w:rPr>
          <w:b/>
        </w:rPr>
        <w:t>minimalizaci potřeb celkových ND</w:t>
      </w:r>
      <w:r w:rsidRPr="00212EE3">
        <w:t xml:space="preserve"> u </w:t>
      </w:r>
      <w:r w:rsidR="00DF4C51" w:rsidRPr="00212EE3">
        <w:rPr>
          <w:smallCaps/>
        </w:rPr>
        <w:t>o</w:t>
      </w:r>
      <w:r w:rsidR="00CC65C3" w:rsidRPr="00212EE3">
        <w:rPr>
          <w:smallCaps/>
        </w:rPr>
        <w:t>bjednatel</w:t>
      </w:r>
      <w:r w:rsidR="006F0DAD" w:rsidRPr="00212EE3">
        <w:rPr>
          <w:smallCaps/>
        </w:rPr>
        <w:t>e</w:t>
      </w:r>
      <w:r w:rsidRPr="00212EE3">
        <w:t xml:space="preserve"> a</w:t>
      </w:r>
      <w:r w:rsidRPr="00212EE3">
        <w:rPr>
          <w:b/>
        </w:rPr>
        <w:t xml:space="preserve"> </w:t>
      </w:r>
      <w:r w:rsidR="00D45B99" w:rsidRPr="00212EE3">
        <w:rPr>
          <w:b/>
        </w:rPr>
        <w:t>kompatibilitu</w:t>
      </w:r>
      <w:r w:rsidRPr="00212EE3">
        <w:rPr>
          <w:b/>
        </w:rPr>
        <w:t xml:space="preserve"> s již nasazenými přístroji</w:t>
      </w:r>
      <w:r w:rsidRPr="00212EE3">
        <w:t xml:space="preserve"> na</w:t>
      </w:r>
      <w:r w:rsidR="009A685E" w:rsidRPr="00212EE3">
        <w:t xml:space="preserve"> </w:t>
      </w:r>
      <w:r w:rsidRPr="00212EE3">
        <w:t xml:space="preserve">technologiích </w:t>
      </w:r>
      <w:r w:rsidR="00BD1FBB">
        <w:t>T</w:t>
      </w:r>
      <w:r w:rsidR="005D3909" w:rsidRPr="00212EE3">
        <w:t>eplárny</w:t>
      </w:r>
      <w:r w:rsidRPr="00212EE3">
        <w:t xml:space="preserve">. </w:t>
      </w:r>
    </w:p>
    <w:p w14:paraId="0EF821F9" w14:textId="1D56C6A4" w:rsidR="009569FC" w:rsidRPr="00212EE3" w:rsidRDefault="003A0AF0" w:rsidP="003A0AF0">
      <w:pPr>
        <w:pStyle w:val="Nadpis1"/>
        <w:numPr>
          <w:ilvl w:val="0"/>
          <w:numId w:val="0"/>
        </w:numPr>
        <w:ind w:left="1134" w:hanging="1134"/>
      </w:pPr>
      <w:r w:rsidRPr="00212EE3">
        <w:t>2.</w:t>
      </w:r>
      <w:r w:rsidRPr="00212EE3">
        <w:tab/>
      </w:r>
      <w:r w:rsidR="009569FC" w:rsidRPr="00212EE3">
        <w:t>Rozsah dodávek</w:t>
      </w:r>
    </w:p>
    <w:p w14:paraId="04DC6479" w14:textId="6872F611" w:rsidR="00E40998" w:rsidRPr="00212EE3" w:rsidRDefault="003A0AF0" w:rsidP="003A0AF0">
      <w:pPr>
        <w:pStyle w:val="Nadpis2"/>
        <w:numPr>
          <w:ilvl w:val="0"/>
          <w:numId w:val="0"/>
        </w:numPr>
        <w:ind w:left="1134" w:hanging="1134"/>
      </w:pPr>
      <w:r w:rsidRPr="00212EE3">
        <w:t>2.1</w:t>
      </w:r>
      <w:r w:rsidRPr="00212EE3">
        <w:tab/>
      </w:r>
      <w:r w:rsidR="00CF7E9E" w:rsidRPr="00212EE3">
        <w:t>Předmět DÍLA</w:t>
      </w:r>
    </w:p>
    <w:p w14:paraId="55CECF1D" w14:textId="1B86F569" w:rsidR="00404978" w:rsidRPr="00212EE3" w:rsidRDefault="00404978" w:rsidP="00E9734B">
      <w:r w:rsidRPr="00212EE3">
        <w:rPr>
          <w:smallCaps/>
        </w:rPr>
        <w:t xml:space="preserve">zhotovitel </w:t>
      </w:r>
      <w:r w:rsidRPr="00212EE3">
        <w:t xml:space="preserve">se podpisem </w:t>
      </w:r>
      <w:r w:rsidRPr="00212EE3">
        <w:rPr>
          <w:smallCaps/>
        </w:rPr>
        <w:t>smlouvy</w:t>
      </w:r>
      <w:r w:rsidRPr="00212EE3">
        <w:t xml:space="preserve"> zavazuje</w:t>
      </w:r>
      <w:r w:rsidRPr="00212EE3">
        <w:rPr>
          <w:smallCaps/>
        </w:rPr>
        <w:t xml:space="preserve"> </w:t>
      </w:r>
      <w:r w:rsidRPr="00212EE3">
        <w:t xml:space="preserve">provést pro </w:t>
      </w:r>
      <w:r w:rsidRPr="00212EE3">
        <w:rPr>
          <w:smallCaps/>
        </w:rPr>
        <w:t>objednatele dílo</w:t>
      </w:r>
      <w:r w:rsidRPr="00212EE3">
        <w:t xml:space="preserve"> spočívající v realizaci stavby </w:t>
      </w:r>
      <w:bookmarkStart w:id="76" w:name="_Ec1B21609F76754158B97A9D82110DE1653"/>
      <w:r w:rsidR="008524FA" w:rsidRPr="008524FA">
        <w:t>Konec uhlí v Plané n. Lužnicí</w:t>
      </w:r>
      <w:bookmarkEnd w:id="76"/>
      <w:r w:rsidRPr="00212EE3">
        <w:t xml:space="preserve">, a to formou dodávky „na klíč“ v souladu s </w:t>
      </w:r>
      <w:r w:rsidRPr="00212EE3">
        <w:lastRenderedPageBreak/>
        <w:t xml:space="preserve">požadavky, podmínkami, specifikacemi a ostatními údaji a informacemi obsaženými ve </w:t>
      </w:r>
      <w:r w:rsidRPr="00212EE3">
        <w:rPr>
          <w:smallCaps/>
        </w:rPr>
        <w:t>smlouvě</w:t>
      </w:r>
      <w:r w:rsidRPr="00212EE3">
        <w:t>.</w:t>
      </w:r>
    </w:p>
    <w:p w14:paraId="79EC5F4D" w14:textId="77777777" w:rsidR="00404978" w:rsidRPr="00212EE3" w:rsidRDefault="00404978" w:rsidP="00E9734B">
      <w:r w:rsidRPr="00212EE3">
        <w:t xml:space="preserve">Předmět </w:t>
      </w:r>
      <w:r w:rsidRPr="00212EE3">
        <w:rPr>
          <w:smallCaps/>
        </w:rPr>
        <w:t>díla</w:t>
      </w:r>
      <w:r w:rsidRPr="00212EE3">
        <w:t xml:space="preserve"> zahrnuje a formou dodávky "na klíč” je míněno zejména:</w:t>
      </w:r>
    </w:p>
    <w:p w14:paraId="7C111005" w14:textId="5A0756B3" w:rsidR="00404978" w:rsidRPr="00212EE3" w:rsidRDefault="003A0AF0" w:rsidP="003A0AF0">
      <w:pPr>
        <w:pStyle w:val="Odstavec"/>
        <w:spacing w:before="0"/>
        <w:ind w:left="425" w:hanging="425"/>
      </w:pPr>
      <w:r w:rsidRPr="00212EE3">
        <w:t>(a)</w:t>
      </w:r>
      <w:r w:rsidRPr="00212EE3">
        <w:tab/>
      </w:r>
      <w:r w:rsidR="00404978" w:rsidRPr="00212EE3">
        <w:t xml:space="preserve">Provedení ověření a vyhodnocení stávajících a zajištění případných dalších průzkumů, podkladů, informací a dat potřebných pro provedení </w:t>
      </w:r>
      <w:r w:rsidR="00404978" w:rsidRPr="00212EE3">
        <w:rPr>
          <w:smallCaps/>
        </w:rPr>
        <w:t>díla/části díla</w:t>
      </w:r>
      <w:r w:rsidR="00404978" w:rsidRPr="00212EE3">
        <w:t>.</w:t>
      </w:r>
    </w:p>
    <w:p w14:paraId="35A0842E" w14:textId="75690C3C" w:rsidR="00404978" w:rsidRPr="00212EE3" w:rsidRDefault="003A0AF0" w:rsidP="003A0AF0">
      <w:pPr>
        <w:pStyle w:val="Odstavec"/>
        <w:spacing w:before="0"/>
        <w:ind w:left="425" w:hanging="425"/>
      </w:pPr>
      <w:r w:rsidRPr="00212EE3">
        <w:t>(b)</w:t>
      </w:r>
      <w:r w:rsidRPr="00212EE3">
        <w:tab/>
      </w:r>
      <w:r w:rsidR="00404978" w:rsidRPr="00212EE3">
        <w:t xml:space="preserve">Vypracování a předání </w:t>
      </w:r>
      <w:r w:rsidR="00404978" w:rsidRPr="00212EE3">
        <w:rPr>
          <w:smallCaps/>
        </w:rPr>
        <w:t>projektové dokumentace pro provádění stavby</w:t>
      </w:r>
      <w:r w:rsidR="00404978" w:rsidRPr="00212EE3">
        <w:t xml:space="preserve"> potřebné pro řádné provedení </w:t>
      </w:r>
      <w:r w:rsidR="00404978" w:rsidRPr="00212EE3">
        <w:rPr>
          <w:smallCaps/>
        </w:rPr>
        <w:t>díla/části díla</w:t>
      </w:r>
      <w:r w:rsidR="00404978" w:rsidRPr="00212EE3">
        <w:t xml:space="preserve"> v rozsahu a za podmínek stanovených smlouvou.</w:t>
      </w:r>
    </w:p>
    <w:p w14:paraId="69FBB5FF" w14:textId="5D0A764B" w:rsidR="00404978" w:rsidRPr="00212EE3" w:rsidRDefault="003A0AF0" w:rsidP="003A0AF0">
      <w:pPr>
        <w:pStyle w:val="Odstavec"/>
        <w:spacing w:before="0"/>
        <w:ind w:left="425" w:hanging="425"/>
      </w:pPr>
      <w:r w:rsidRPr="00212EE3">
        <w:t>(c)</w:t>
      </w:r>
      <w:r w:rsidRPr="00212EE3">
        <w:tab/>
      </w:r>
      <w:r w:rsidR="00404978" w:rsidRPr="00212EE3">
        <w:t xml:space="preserve">Vypracování a předání veškeré další dokumentace podle Přílohy 3 </w:t>
      </w:r>
      <w:r w:rsidR="00404978" w:rsidRPr="00212EE3">
        <w:rPr>
          <w:smallCaps/>
        </w:rPr>
        <w:t>smlouvy</w:t>
      </w:r>
      <w:r w:rsidR="00404978" w:rsidRPr="00212EE3">
        <w:t>.</w:t>
      </w:r>
    </w:p>
    <w:p w14:paraId="7881D6F1" w14:textId="2036453A" w:rsidR="00404978" w:rsidRPr="00212EE3" w:rsidRDefault="003A0AF0" w:rsidP="003A0AF0">
      <w:pPr>
        <w:pStyle w:val="Odstavec"/>
        <w:spacing w:before="0"/>
        <w:ind w:left="425" w:hanging="425"/>
      </w:pPr>
      <w:r w:rsidRPr="00212EE3">
        <w:t>(d)</w:t>
      </w:r>
      <w:r w:rsidRPr="00212EE3">
        <w:tab/>
      </w:r>
      <w:r w:rsidR="00404978" w:rsidRPr="00212EE3">
        <w:t xml:space="preserve">Vybudování zařízení staveniště nezbytného pro realizaci </w:t>
      </w:r>
      <w:r w:rsidR="00404978" w:rsidRPr="00212EE3">
        <w:rPr>
          <w:smallCaps/>
        </w:rPr>
        <w:t>díla/části díla</w:t>
      </w:r>
      <w:r w:rsidR="00404978" w:rsidRPr="00212EE3">
        <w:t xml:space="preserve"> v souladu se </w:t>
      </w:r>
      <w:r w:rsidR="00404978" w:rsidRPr="00212EE3">
        <w:rPr>
          <w:smallCaps/>
        </w:rPr>
        <w:t>smlouvou</w:t>
      </w:r>
      <w:r w:rsidR="00404978" w:rsidRPr="00212EE3">
        <w:t xml:space="preserve"> a provozování </w:t>
      </w:r>
      <w:r w:rsidR="00404978" w:rsidRPr="00212EE3">
        <w:rPr>
          <w:smallCaps/>
        </w:rPr>
        <w:t>staveniště</w:t>
      </w:r>
      <w:r w:rsidR="00404978" w:rsidRPr="00212EE3">
        <w:t xml:space="preserve"> po dobu provádění </w:t>
      </w:r>
      <w:r w:rsidR="00404978" w:rsidRPr="00212EE3">
        <w:rPr>
          <w:smallCaps/>
        </w:rPr>
        <w:t>díla/části díla</w:t>
      </w:r>
      <w:r w:rsidR="00404978" w:rsidRPr="00212EE3">
        <w:t xml:space="preserve"> včetně jeho likvidace (zvláště s ohledem na ochranu životního prostředí, požární ochranu a BOZP ve smyslu platné legislativy).</w:t>
      </w:r>
    </w:p>
    <w:p w14:paraId="281FDD8E" w14:textId="31F85DE1" w:rsidR="00404978" w:rsidRPr="00212EE3" w:rsidRDefault="003A0AF0" w:rsidP="003A0AF0">
      <w:pPr>
        <w:pStyle w:val="Odstavec"/>
        <w:spacing w:before="0"/>
        <w:ind w:left="425" w:hanging="425"/>
      </w:pPr>
      <w:r w:rsidRPr="00212EE3">
        <w:t>(e)</w:t>
      </w:r>
      <w:r w:rsidRPr="00212EE3">
        <w:tab/>
      </w:r>
      <w:r w:rsidR="00404978" w:rsidRPr="00212EE3">
        <w:t xml:space="preserve">Zajištění nezbytných geodetických služeb potřebných pro realizaci </w:t>
      </w:r>
      <w:r w:rsidR="00404978" w:rsidRPr="00212EE3">
        <w:rPr>
          <w:smallCaps/>
        </w:rPr>
        <w:t>díla/části díla</w:t>
      </w:r>
      <w:r w:rsidR="00404978" w:rsidRPr="00212EE3">
        <w:t>.</w:t>
      </w:r>
    </w:p>
    <w:p w14:paraId="698349C1" w14:textId="5E565B45" w:rsidR="00404978" w:rsidRPr="00212EE3" w:rsidRDefault="003A0AF0" w:rsidP="003A0AF0">
      <w:pPr>
        <w:pStyle w:val="Odstavec"/>
        <w:spacing w:before="0"/>
        <w:ind w:left="425" w:hanging="425"/>
      </w:pPr>
      <w:r w:rsidRPr="00212EE3">
        <w:t>(f)</w:t>
      </w:r>
      <w:r w:rsidRPr="00212EE3">
        <w:tab/>
      </w:r>
      <w:r w:rsidR="00404978" w:rsidRPr="00212EE3">
        <w:t xml:space="preserve">Na žádost </w:t>
      </w:r>
      <w:r w:rsidR="00404978" w:rsidRPr="00212EE3">
        <w:rPr>
          <w:smallCaps/>
        </w:rPr>
        <w:t>objednatele</w:t>
      </w:r>
      <w:r w:rsidR="00404978" w:rsidRPr="00212EE3">
        <w:t xml:space="preserve"> zajištění součinnosti při plnění povinností plynoucích z platných Pravidel pro žadatele a příjemce podpory a Grafického manuálu povinné publicity OPŽP.</w:t>
      </w:r>
    </w:p>
    <w:p w14:paraId="6CB161A7" w14:textId="3026DF6E" w:rsidR="00404978" w:rsidRPr="00212EE3" w:rsidRDefault="003A0AF0" w:rsidP="003A0AF0">
      <w:pPr>
        <w:pStyle w:val="Odstavec"/>
        <w:spacing w:before="0"/>
        <w:ind w:left="425" w:hanging="425"/>
      </w:pPr>
      <w:r w:rsidRPr="00212EE3">
        <w:t>(g)</w:t>
      </w:r>
      <w:r w:rsidRPr="00212EE3">
        <w:tab/>
      </w:r>
      <w:r w:rsidR="00404978" w:rsidRPr="00212EE3">
        <w:t xml:space="preserve">Obstarání a zajištění správy a přepravy na a ze staveniště včetně vykládky, proclení, zdanění, pojištění, ostrahy a skladování veškerých </w:t>
      </w:r>
      <w:r w:rsidR="00404978" w:rsidRPr="00212EE3">
        <w:rPr>
          <w:smallCaps/>
        </w:rPr>
        <w:t>věcí</w:t>
      </w:r>
      <w:r w:rsidR="00404978" w:rsidRPr="00212EE3">
        <w:t xml:space="preserve">, materiálů, komponent apod. nutných k provedení </w:t>
      </w:r>
      <w:r w:rsidR="00404978" w:rsidRPr="00212EE3">
        <w:rPr>
          <w:smallCaps/>
        </w:rPr>
        <w:t>díla/části díla</w:t>
      </w:r>
      <w:r w:rsidR="00404978" w:rsidRPr="00212EE3">
        <w:t>.</w:t>
      </w:r>
    </w:p>
    <w:p w14:paraId="6BFC3D20" w14:textId="5D696A7B" w:rsidR="00404978" w:rsidRPr="00212EE3" w:rsidRDefault="003A0AF0" w:rsidP="003A0AF0">
      <w:pPr>
        <w:pStyle w:val="Odstavec"/>
        <w:spacing w:before="0"/>
        <w:ind w:left="425" w:hanging="425"/>
      </w:pPr>
      <w:r w:rsidRPr="00212EE3">
        <w:t>(h)</w:t>
      </w:r>
      <w:r w:rsidRPr="00212EE3">
        <w:tab/>
      </w:r>
      <w:r w:rsidR="00404978" w:rsidRPr="00212EE3">
        <w:t xml:space="preserve">Demolice/demontáž existujícího zařízení, které bude nahrazeno zařízením instalovaným v rámci </w:t>
      </w:r>
      <w:r w:rsidR="00404978" w:rsidRPr="00212EE3">
        <w:rPr>
          <w:smallCaps/>
        </w:rPr>
        <w:t>díla/části díla</w:t>
      </w:r>
      <w:r w:rsidR="00404978" w:rsidRPr="00212EE3">
        <w:t xml:space="preserve">, nebo nebude po realizaci </w:t>
      </w:r>
      <w:r w:rsidR="00404978" w:rsidRPr="00212EE3">
        <w:rPr>
          <w:smallCaps/>
        </w:rPr>
        <w:t>díla/části díla</w:t>
      </w:r>
      <w:r w:rsidR="00404978" w:rsidRPr="00212EE3">
        <w:t xml:space="preserve"> dále využíváno.</w:t>
      </w:r>
    </w:p>
    <w:p w14:paraId="46C1DF66" w14:textId="03292B29" w:rsidR="00404978" w:rsidRPr="00212EE3" w:rsidRDefault="003A0AF0" w:rsidP="003A0AF0">
      <w:pPr>
        <w:pStyle w:val="Odstavec"/>
        <w:spacing w:before="0"/>
        <w:ind w:left="425" w:hanging="425"/>
      </w:pPr>
      <w:r w:rsidRPr="00212EE3">
        <w:t>(i)</w:t>
      </w:r>
      <w:r w:rsidRPr="00212EE3">
        <w:tab/>
      </w:r>
      <w:r w:rsidR="00404978" w:rsidRPr="00212EE3">
        <w:t xml:space="preserve">Dodání a provedení stavební části </w:t>
      </w:r>
      <w:r w:rsidR="00404978" w:rsidRPr="00212EE3">
        <w:rPr>
          <w:smallCaps/>
        </w:rPr>
        <w:t>díla/části díla</w:t>
      </w:r>
      <w:r w:rsidR="00404978" w:rsidRPr="00212EE3">
        <w:t xml:space="preserve"> v rozsahu a za podmínek sjednaných ve smlouvě vč. zajištění stability stávajících okolních objektů tak, aby výkopovými pracemi, zakládáním, hutněním, vlastní realizací nebyla narušena statika stávajících objektů.</w:t>
      </w:r>
    </w:p>
    <w:p w14:paraId="16A41FC1" w14:textId="292B74B6" w:rsidR="00404978" w:rsidRPr="00212EE3" w:rsidRDefault="003A0AF0" w:rsidP="003A0AF0">
      <w:pPr>
        <w:pStyle w:val="Odstavec"/>
        <w:spacing w:before="0"/>
        <w:ind w:left="425" w:hanging="425"/>
      </w:pPr>
      <w:r w:rsidRPr="00212EE3">
        <w:t>(j)</w:t>
      </w:r>
      <w:r w:rsidRPr="00212EE3">
        <w:tab/>
      </w:r>
      <w:r w:rsidR="00404978" w:rsidRPr="00212EE3">
        <w:t xml:space="preserve">Dodání a montáž technologické části </w:t>
      </w:r>
      <w:r w:rsidR="00404978" w:rsidRPr="00212EE3">
        <w:rPr>
          <w:smallCaps/>
        </w:rPr>
        <w:t>díla/části díla</w:t>
      </w:r>
      <w:r w:rsidR="00404978" w:rsidRPr="00212EE3">
        <w:t xml:space="preserve"> zahrnující strojní technologii a související zařízení, systém kontroly a řízení technologického procesu a elektrotechnologii v rozsahu a za podmínek stanovených </w:t>
      </w:r>
      <w:r w:rsidR="00404978" w:rsidRPr="00212EE3">
        <w:rPr>
          <w:smallCaps/>
        </w:rPr>
        <w:t>smlouvou</w:t>
      </w:r>
      <w:r w:rsidR="00404978" w:rsidRPr="00212EE3">
        <w:t>.</w:t>
      </w:r>
    </w:p>
    <w:p w14:paraId="0CCB3E40" w14:textId="5B9CCB2D" w:rsidR="00453242" w:rsidRPr="00212EE3" w:rsidRDefault="003A0AF0" w:rsidP="003A0AF0">
      <w:pPr>
        <w:pStyle w:val="Odstavec"/>
        <w:spacing w:before="0"/>
        <w:ind w:left="425" w:hanging="425"/>
      </w:pPr>
      <w:r w:rsidRPr="00212EE3">
        <w:t>(k)</w:t>
      </w:r>
      <w:r w:rsidRPr="00212EE3">
        <w:tab/>
      </w:r>
      <w:r w:rsidR="00980F06" w:rsidRPr="00212EE3">
        <w:t xml:space="preserve">Provedení veškerých </w:t>
      </w:r>
      <w:r w:rsidR="00420106" w:rsidRPr="00212EE3">
        <w:rPr>
          <w:smallCaps/>
        </w:rPr>
        <w:t>prací</w:t>
      </w:r>
      <w:r w:rsidR="007B4A0D" w:rsidRPr="00212EE3">
        <w:t xml:space="preserve"> spojených se zpětnou montáží </w:t>
      </w:r>
      <w:r w:rsidR="007C3E39" w:rsidRPr="00212EE3">
        <w:t xml:space="preserve">částí </w:t>
      </w:r>
      <w:r w:rsidR="00E40F05" w:rsidRPr="00212EE3">
        <w:t>stávajícího zařízení</w:t>
      </w:r>
      <w:r w:rsidR="000916C6" w:rsidRPr="00212EE3">
        <w:t xml:space="preserve">, </w:t>
      </w:r>
      <w:r w:rsidR="00E7775A" w:rsidRPr="00212EE3">
        <w:t xml:space="preserve">které bylo nutno demontovat </w:t>
      </w:r>
      <w:r w:rsidR="00F150FF" w:rsidRPr="00212EE3">
        <w:t>pro instalaci nových zařízení.</w:t>
      </w:r>
    </w:p>
    <w:p w14:paraId="205F4E5C" w14:textId="7FEDA9EC" w:rsidR="00B06791" w:rsidRDefault="003A0AF0" w:rsidP="003A0AF0">
      <w:pPr>
        <w:pStyle w:val="Odstavec"/>
        <w:spacing w:before="0"/>
        <w:ind w:left="425" w:hanging="425"/>
      </w:pPr>
      <w:r>
        <w:t>(l)</w:t>
      </w:r>
      <w:r>
        <w:tab/>
      </w:r>
      <w:r w:rsidR="00B06791" w:rsidRPr="00B06791">
        <w:t xml:space="preserve">V rámci demolice/demontáže existujícího zařízení v rámci </w:t>
      </w:r>
      <w:r w:rsidR="0077362B" w:rsidRPr="0077362B">
        <w:rPr>
          <w:smallCaps/>
        </w:rPr>
        <w:t>díla</w:t>
      </w:r>
      <w:r w:rsidR="00B06791" w:rsidRPr="0077362B">
        <w:rPr>
          <w:smallCaps/>
        </w:rPr>
        <w:t xml:space="preserve"> </w:t>
      </w:r>
      <w:r w:rsidR="00B06791" w:rsidRPr="00B06791">
        <w:t xml:space="preserve">s výskytem azbestu v návaznosti na kapitolu </w:t>
      </w:r>
      <w:r w:rsidR="00FC359E">
        <w:t>1.4.5</w:t>
      </w:r>
      <w:r w:rsidR="00B06791" w:rsidRPr="00B06791">
        <w:t xml:space="preserve"> </w:t>
      </w:r>
      <w:r w:rsidR="00C41DE7">
        <w:t xml:space="preserve">této </w:t>
      </w:r>
      <w:r w:rsidR="00B06791" w:rsidRPr="00B06791">
        <w:t xml:space="preserve">Přílohy 1 </w:t>
      </w:r>
      <w:r w:rsidR="00EE603D" w:rsidRPr="00EE603D">
        <w:rPr>
          <w:smallCaps/>
        </w:rPr>
        <w:t>smlouvy</w:t>
      </w:r>
      <w:r w:rsidR="00B06791" w:rsidRPr="00EE603D">
        <w:rPr>
          <w:smallCaps/>
        </w:rPr>
        <w:t xml:space="preserve"> </w:t>
      </w:r>
      <w:r w:rsidR="00B06791" w:rsidRPr="00B06791">
        <w:t>zajištění jeho odstranění v souladu s platnou legislativou České republiky.</w:t>
      </w:r>
    </w:p>
    <w:p w14:paraId="1F19D5C8" w14:textId="39013F7E" w:rsidR="001357BD" w:rsidRPr="00212EE3" w:rsidRDefault="003A0AF0" w:rsidP="003A0AF0">
      <w:pPr>
        <w:pStyle w:val="Odstavec"/>
        <w:spacing w:before="0"/>
        <w:ind w:left="425" w:hanging="425"/>
      </w:pPr>
      <w:r w:rsidRPr="00212EE3">
        <w:t>(m)</w:t>
      </w:r>
      <w:r w:rsidRPr="00212EE3">
        <w:tab/>
      </w:r>
      <w:r w:rsidR="00332CB9" w:rsidRPr="00212EE3">
        <w:t xml:space="preserve">Provedení veškerých </w:t>
      </w:r>
      <w:r w:rsidR="00332CB9" w:rsidRPr="00212EE3">
        <w:rPr>
          <w:smallCaps/>
        </w:rPr>
        <w:t>prací</w:t>
      </w:r>
      <w:r w:rsidR="00FD08C3" w:rsidRPr="00212EE3">
        <w:t xml:space="preserve"> spojených </w:t>
      </w:r>
      <w:r w:rsidR="00B92051" w:rsidRPr="00212EE3">
        <w:t>s úpravami na stávajícím zařízení</w:t>
      </w:r>
      <w:r w:rsidR="00D000EF" w:rsidRPr="00212EE3">
        <w:t xml:space="preserve">, </w:t>
      </w:r>
      <w:r w:rsidR="003659E8" w:rsidRPr="00212EE3">
        <w:t xml:space="preserve">které je nutno </w:t>
      </w:r>
      <w:r w:rsidR="000F0C88" w:rsidRPr="00212EE3">
        <w:t xml:space="preserve">provést </w:t>
      </w:r>
      <w:r w:rsidR="00C50CBB" w:rsidRPr="00212EE3">
        <w:t xml:space="preserve">z důvodů úspěšné realizace </w:t>
      </w:r>
      <w:r w:rsidR="00C50CBB" w:rsidRPr="00212EE3">
        <w:rPr>
          <w:smallCaps/>
        </w:rPr>
        <w:t>díla</w:t>
      </w:r>
      <w:r w:rsidR="00DB702A" w:rsidRPr="00212EE3">
        <w:rPr>
          <w:smallCaps/>
        </w:rPr>
        <w:t>/</w:t>
      </w:r>
      <w:r w:rsidR="000265E8" w:rsidRPr="00212EE3">
        <w:rPr>
          <w:smallCaps/>
        </w:rPr>
        <w:t>části díla</w:t>
      </w:r>
      <w:r w:rsidR="00C50CBB" w:rsidRPr="00212EE3">
        <w:t>.</w:t>
      </w:r>
    </w:p>
    <w:p w14:paraId="3162DE78" w14:textId="5A062689" w:rsidR="00404978" w:rsidRPr="00212EE3" w:rsidRDefault="003A0AF0" w:rsidP="003A0AF0">
      <w:pPr>
        <w:pStyle w:val="Odstavec"/>
        <w:spacing w:before="0"/>
        <w:ind w:left="425" w:hanging="425"/>
      </w:pPr>
      <w:r w:rsidRPr="00212EE3">
        <w:t>(n)</w:t>
      </w:r>
      <w:r w:rsidRPr="00212EE3">
        <w:tab/>
      </w:r>
      <w:r w:rsidR="00404978" w:rsidRPr="00212EE3">
        <w:t xml:space="preserve">Napojení </w:t>
      </w:r>
      <w:r w:rsidR="00404978" w:rsidRPr="00212EE3">
        <w:rPr>
          <w:smallCaps/>
        </w:rPr>
        <w:t>díla/části díla</w:t>
      </w:r>
      <w:r w:rsidR="00404978" w:rsidRPr="00212EE3">
        <w:t xml:space="preserve"> na navazující stávající zařízení a rozvody na připojovacích místech definovaných v kap. 3 Přílohy 1 </w:t>
      </w:r>
      <w:r w:rsidR="00404978" w:rsidRPr="00212EE3">
        <w:rPr>
          <w:smallCaps/>
        </w:rPr>
        <w:t>smlouvy</w:t>
      </w:r>
      <w:r w:rsidR="00404978" w:rsidRPr="00212EE3">
        <w:t>.</w:t>
      </w:r>
    </w:p>
    <w:p w14:paraId="38FD73A4" w14:textId="31D52C02" w:rsidR="00404978" w:rsidRPr="00212EE3" w:rsidRDefault="003A0AF0" w:rsidP="003A0AF0">
      <w:pPr>
        <w:pStyle w:val="Odstavec"/>
        <w:spacing w:before="0"/>
        <w:ind w:left="425" w:hanging="425"/>
      </w:pPr>
      <w:r w:rsidRPr="00212EE3">
        <w:t>(o)</w:t>
      </w:r>
      <w:r w:rsidRPr="00212EE3">
        <w:tab/>
      </w:r>
      <w:r w:rsidR="00404978" w:rsidRPr="00212EE3">
        <w:t xml:space="preserve">Dodání náhradních a rychle se opotřebujících dílů v rozsahu a za podmínek sjednaných ve </w:t>
      </w:r>
      <w:r w:rsidR="00404978" w:rsidRPr="00212EE3">
        <w:rPr>
          <w:smallCaps/>
        </w:rPr>
        <w:t>smlouvě</w:t>
      </w:r>
      <w:r w:rsidR="00404978" w:rsidRPr="00212EE3">
        <w:t>.</w:t>
      </w:r>
    </w:p>
    <w:p w14:paraId="6E4A3072" w14:textId="25FB3962" w:rsidR="00404978" w:rsidRPr="00212EE3" w:rsidRDefault="003A0AF0" w:rsidP="003A0AF0">
      <w:pPr>
        <w:pStyle w:val="Odstavec"/>
        <w:spacing w:before="0"/>
        <w:ind w:left="425" w:hanging="425"/>
      </w:pPr>
      <w:r w:rsidRPr="00212EE3">
        <w:t>(p)</w:t>
      </w:r>
      <w:r w:rsidRPr="00212EE3">
        <w:tab/>
      </w:r>
      <w:r w:rsidR="00404978" w:rsidRPr="00212EE3">
        <w:t xml:space="preserve">Dodání veškerého zvláštního nářadí a přístrojového vybavení potřebného pro údržbu </w:t>
      </w:r>
      <w:r w:rsidR="00404978" w:rsidRPr="00435ADC">
        <w:rPr>
          <w:smallCaps/>
        </w:rPr>
        <w:t>díla</w:t>
      </w:r>
      <w:r w:rsidR="00404978" w:rsidRPr="00212EE3">
        <w:t xml:space="preserve"> </w:t>
      </w:r>
      <w:bookmarkStart w:id="77" w:name="OLE_LINK5"/>
      <w:bookmarkStart w:id="78" w:name="OLE_LINK6"/>
      <w:r w:rsidR="00404978" w:rsidRPr="00212EE3">
        <w:t xml:space="preserve">v rozsahu a za podmínek sjednaných ve </w:t>
      </w:r>
      <w:r w:rsidR="00404978" w:rsidRPr="00212EE3">
        <w:rPr>
          <w:smallCaps/>
        </w:rPr>
        <w:t>smlouvě</w:t>
      </w:r>
      <w:bookmarkEnd w:id="77"/>
      <w:bookmarkEnd w:id="78"/>
      <w:r w:rsidR="00404978" w:rsidRPr="00212EE3">
        <w:t>.</w:t>
      </w:r>
    </w:p>
    <w:p w14:paraId="2F316566" w14:textId="1FE8185C" w:rsidR="00404978" w:rsidRPr="00212EE3" w:rsidRDefault="003A0AF0" w:rsidP="003A0AF0">
      <w:pPr>
        <w:pStyle w:val="Odstavec"/>
        <w:spacing w:before="0"/>
        <w:ind w:left="425" w:hanging="425"/>
      </w:pPr>
      <w:r w:rsidRPr="00212EE3">
        <w:t>(q)</w:t>
      </w:r>
      <w:r w:rsidRPr="00212EE3">
        <w:tab/>
      </w:r>
      <w:r w:rsidR="00404978" w:rsidRPr="00212EE3">
        <w:t xml:space="preserve">Celkovou koordinaci veškerých dodávek </w:t>
      </w:r>
      <w:r w:rsidR="00404978" w:rsidRPr="00212EE3">
        <w:rPr>
          <w:smallCaps/>
        </w:rPr>
        <w:t>věcí, prací a služeb</w:t>
      </w:r>
      <w:r w:rsidR="00404978" w:rsidRPr="00212EE3">
        <w:t xml:space="preserve"> uvnitř hranic </w:t>
      </w:r>
      <w:r w:rsidR="00404978" w:rsidRPr="00212EE3">
        <w:rPr>
          <w:smallCaps/>
        </w:rPr>
        <w:t>díla</w:t>
      </w:r>
      <w:r w:rsidR="00404978" w:rsidRPr="00212EE3">
        <w:t>.</w:t>
      </w:r>
    </w:p>
    <w:p w14:paraId="150BC7C2" w14:textId="000A22DD" w:rsidR="00404978" w:rsidRPr="00212EE3" w:rsidRDefault="003A0AF0" w:rsidP="003A0AF0">
      <w:pPr>
        <w:pStyle w:val="Odstavec"/>
        <w:spacing w:before="0"/>
        <w:ind w:left="425" w:hanging="425"/>
      </w:pPr>
      <w:r w:rsidRPr="00212EE3">
        <w:t>(r)</w:t>
      </w:r>
      <w:r w:rsidRPr="00212EE3">
        <w:tab/>
      </w:r>
      <w:r w:rsidR="00404978" w:rsidRPr="00212EE3">
        <w:t xml:space="preserve">Řízení, sledování, provádění, kontrolu a dokumentování přípravy a realizace </w:t>
      </w:r>
      <w:r w:rsidR="00404978" w:rsidRPr="00212EE3">
        <w:rPr>
          <w:smallCaps/>
        </w:rPr>
        <w:t>díla</w:t>
      </w:r>
      <w:r w:rsidR="00404978" w:rsidRPr="00212EE3">
        <w:t xml:space="preserve">, včetně aktualizací a dodání potřebné organizačně – plánovací dokumentace v rozsahu a za podmínek sjednaných ve </w:t>
      </w:r>
      <w:r w:rsidR="00404978" w:rsidRPr="00212EE3">
        <w:rPr>
          <w:smallCaps/>
        </w:rPr>
        <w:t>smlouvě</w:t>
      </w:r>
      <w:r w:rsidR="00404978" w:rsidRPr="00212EE3">
        <w:t>.</w:t>
      </w:r>
    </w:p>
    <w:p w14:paraId="7FFB1ECF" w14:textId="004206C3" w:rsidR="00404978" w:rsidRPr="00212EE3" w:rsidRDefault="003A0AF0" w:rsidP="003A0AF0">
      <w:pPr>
        <w:pStyle w:val="Odstavec"/>
        <w:spacing w:before="0"/>
        <w:ind w:left="425" w:hanging="425"/>
      </w:pPr>
      <w:r w:rsidRPr="00212EE3">
        <w:lastRenderedPageBreak/>
        <w:t>(s)</w:t>
      </w:r>
      <w:r w:rsidRPr="00212EE3">
        <w:tab/>
      </w:r>
      <w:r w:rsidR="00404978" w:rsidRPr="00212EE3">
        <w:t>Vedení stavebního deníku, činnost</w:t>
      </w:r>
      <w:r w:rsidR="00DF4C51">
        <w:t>,</w:t>
      </w:r>
      <w:r w:rsidR="00404978" w:rsidRPr="00212EE3">
        <w:t xml:space="preserve"> respektive vytvoření podmínek k výkonu odborných dozorů podle vyhlášky č. 499/2006 Sb., o dokumentaci staveb, v platném znění </w:t>
      </w:r>
      <w:r w:rsidR="00270F5B" w:rsidRPr="00212EE3">
        <w:t>V souladu s § 152 odst. 6 zákona č. 183/2006 Sb. (Stavební zákon) v platném znění, bude veden elektronicky.</w:t>
      </w:r>
    </w:p>
    <w:p w14:paraId="5FD9FA63" w14:textId="6D94CB24" w:rsidR="00404978" w:rsidRPr="00212EE3" w:rsidRDefault="003A0AF0" w:rsidP="003A0AF0">
      <w:pPr>
        <w:pStyle w:val="Odstavec"/>
        <w:spacing w:before="0"/>
        <w:ind w:left="425" w:hanging="425"/>
      </w:pPr>
      <w:r w:rsidRPr="00212EE3">
        <w:t>(t)</w:t>
      </w:r>
      <w:r w:rsidRPr="00212EE3">
        <w:tab/>
      </w:r>
      <w:r w:rsidR="00404978" w:rsidRPr="00212EE3">
        <w:t xml:space="preserve">Zabezpečení a dokumentování znaků kvality požadovaných </w:t>
      </w:r>
      <w:r w:rsidR="00404978" w:rsidRPr="00212EE3">
        <w:rPr>
          <w:smallCaps/>
        </w:rPr>
        <w:t>smlouvou</w:t>
      </w:r>
      <w:r w:rsidR="00404978" w:rsidRPr="00212EE3">
        <w:t xml:space="preserve"> a v souladu s </w:t>
      </w:r>
      <w:r w:rsidR="00404978" w:rsidRPr="00212EE3">
        <w:rPr>
          <w:smallCaps/>
        </w:rPr>
        <w:t>plánem kvality</w:t>
      </w:r>
      <w:r w:rsidR="00404978" w:rsidRPr="00212EE3">
        <w:t xml:space="preserve"> včetně provedení všech příslušných kontrol a zkoušek v rozsahu a za podmínek sjednaných ve </w:t>
      </w:r>
      <w:r w:rsidR="00404978" w:rsidRPr="00212EE3">
        <w:rPr>
          <w:smallCaps/>
        </w:rPr>
        <w:t>smlouvě</w:t>
      </w:r>
      <w:r w:rsidR="00404978" w:rsidRPr="00212EE3">
        <w:t>.</w:t>
      </w:r>
    </w:p>
    <w:p w14:paraId="4867864D" w14:textId="11470B9A" w:rsidR="00404978" w:rsidRPr="00212EE3" w:rsidRDefault="003A0AF0" w:rsidP="003A0AF0">
      <w:pPr>
        <w:pStyle w:val="Odstavec"/>
        <w:spacing w:before="0"/>
        <w:ind w:left="425" w:hanging="425"/>
      </w:pPr>
      <w:r w:rsidRPr="00212EE3">
        <w:t>(u)</w:t>
      </w:r>
      <w:r w:rsidRPr="00212EE3">
        <w:tab/>
      </w:r>
      <w:r w:rsidR="00404978" w:rsidRPr="00212EE3">
        <w:t xml:space="preserve">Získání a dodání všech certifikátů o kvalitě a materiálových certifikátů, zkouškách materiálů, průběhu montáže, kompletnosti, provedených zkouškách, potřebných revizních zpráv, protokolů, povolení, potvrzení, atestů, schválení a certifikátů nutných pro provedení a provozování/užívání a kolaudaci </w:t>
      </w:r>
      <w:r w:rsidR="00404978" w:rsidRPr="00212EE3">
        <w:rPr>
          <w:smallCaps/>
        </w:rPr>
        <w:t>díla</w:t>
      </w:r>
      <w:r w:rsidR="00404978" w:rsidRPr="00212EE3">
        <w:t xml:space="preserve"> v rozsahu a za podmínek požadovaných </w:t>
      </w:r>
      <w:r w:rsidR="00404978" w:rsidRPr="00212EE3">
        <w:rPr>
          <w:smallCaps/>
        </w:rPr>
        <w:t>smlouvou</w:t>
      </w:r>
      <w:r w:rsidR="00404978" w:rsidRPr="00212EE3">
        <w:t>.</w:t>
      </w:r>
    </w:p>
    <w:p w14:paraId="469805C0" w14:textId="2455F93B" w:rsidR="00404978" w:rsidRPr="00212EE3" w:rsidRDefault="003A0AF0" w:rsidP="003A0AF0">
      <w:pPr>
        <w:pStyle w:val="Odstavec"/>
        <w:spacing w:before="0"/>
        <w:ind w:left="425" w:hanging="425"/>
      </w:pPr>
      <w:r w:rsidRPr="00212EE3">
        <w:t>(v)</w:t>
      </w:r>
      <w:r w:rsidRPr="00212EE3">
        <w:tab/>
      </w:r>
      <w:r w:rsidR="00404978" w:rsidRPr="00212EE3">
        <w:t xml:space="preserve">Poskytnutí </w:t>
      </w:r>
      <w:r w:rsidR="00404978" w:rsidRPr="00212EE3">
        <w:rPr>
          <w:smallCaps/>
        </w:rPr>
        <w:t>užívacích práv</w:t>
      </w:r>
      <w:r w:rsidR="00404978" w:rsidRPr="00212EE3">
        <w:t xml:space="preserve"> nezbytných pro užívání </w:t>
      </w:r>
      <w:r w:rsidR="00404978" w:rsidRPr="00212EE3">
        <w:rPr>
          <w:smallCaps/>
        </w:rPr>
        <w:t>díla</w:t>
      </w:r>
      <w:r w:rsidR="00404978" w:rsidRPr="00212EE3">
        <w:t xml:space="preserve"> včetně příslušné dokumentace v rozsahu a za podmínek požadovaných </w:t>
      </w:r>
      <w:r w:rsidR="00404978" w:rsidRPr="00212EE3">
        <w:rPr>
          <w:smallCaps/>
        </w:rPr>
        <w:t>smlouvou</w:t>
      </w:r>
      <w:r w:rsidR="00404978" w:rsidRPr="00212EE3">
        <w:t>.</w:t>
      </w:r>
    </w:p>
    <w:p w14:paraId="51215F0E" w14:textId="7556F731" w:rsidR="00404978" w:rsidRPr="00212EE3" w:rsidRDefault="003A0AF0" w:rsidP="003A0AF0">
      <w:pPr>
        <w:pStyle w:val="Odstavec"/>
        <w:spacing w:before="0"/>
        <w:ind w:left="425" w:hanging="425"/>
      </w:pPr>
      <w:r w:rsidRPr="00212EE3">
        <w:t>(w)</w:t>
      </w:r>
      <w:r w:rsidRPr="00212EE3">
        <w:tab/>
      </w:r>
      <w:r w:rsidR="00404978" w:rsidRPr="00212EE3">
        <w:t xml:space="preserve">Odstranění veškerých odpadů vzniklých ve spojení s realizací </w:t>
      </w:r>
      <w:r w:rsidR="00404978" w:rsidRPr="00212EE3">
        <w:rPr>
          <w:smallCaps/>
        </w:rPr>
        <w:t>díla</w:t>
      </w:r>
      <w:r w:rsidR="00404978" w:rsidRPr="00212EE3">
        <w:t xml:space="preserve"> v souladu s platnými právními předpisy a za podmínek stanovených </w:t>
      </w:r>
      <w:r w:rsidR="00404978" w:rsidRPr="00212EE3">
        <w:rPr>
          <w:smallCaps/>
        </w:rPr>
        <w:t>smlouvou</w:t>
      </w:r>
      <w:r w:rsidR="00DA6FB8" w:rsidRPr="00212EE3">
        <w:t>.</w:t>
      </w:r>
    </w:p>
    <w:p w14:paraId="084880CB" w14:textId="6AC07BB6" w:rsidR="00404978" w:rsidRPr="00212EE3" w:rsidRDefault="003A0AF0" w:rsidP="003A0AF0">
      <w:pPr>
        <w:pStyle w:val="Odstavec"/>
        <w:spacing w:before="0"/>
        <w:ind w:left="425" w:hanging="425"/>
      </w:pPr>
      <w:r w:rsidRPr="00212EE3">
        <w:t>(x)</w:t>
      </w:r>
      <w:r w:rsidRPr="00212EE3">
        <w:tab/>
      </w:r>
      <w:r w:rsidR="00404978" w:rsidRPr="00212EE3">
        <w:t xml:space="preserve">Školení provozního a údržbářského personálu </w:t>
      </w:r>
      <w:r w:rsidR="00404978" w:rsidRPr="00212EE3">
        <w:rPr>
          <w:smallCaps/>
        </w:rPr>
        <w:t>objednatele</w:t>
      </w:r>
      <w:r w:rsidR="00404978" w:rsidRPr="00212EE3">
        <w:t xml:space="preserve"> v rozsahu a za podmínek stanovených </w:t>
      </w:r>
      <w:r w:rsidR="00404978" w:rsidRPr="00212EE3">
        <w:rPr>
          <w:smallCaps/>
        </w:rPr>
        <w:t>smlouvou</w:t>
      </w:r>
      <w:r w:rsidR="00404978" w:rsidRPr="00212EE3">
        <w:t>.</w:t>
      </w:r>
    </w:p>
    <w:p w14:paraId="6081A404" w14:textId="277C6878" w:rsidR="00404978" w:rsidRPr="00212EE3" w:rsidRDefault="003A0AF0" w:rsidP="003A0AF0">
      <w:pPr>
        <w:pStyle w:val="Odstavec"/>
        <w:spacing w:before="0"/>
        <w:ind w:left="425" w:hanging="425"/>
      </w:pPr>
      <w:r w:rsidRPr="00212EE3">
        <w:t>(y)</w:t>
      </w:r>
      <w:r w:rsidRPr="00212EE3">
        <w:tab/>
      </w:r>
      <w:r w:rsidR="00404978" w:rsidRPr="00212EE3">
        <w:t xml:space="preserve">Účast odpovědných pracovníků </w:t>
      </w:r>
      <w:r w:rsidR="00404978" w:rsidRPr="00212EE3">
        <w:rPr>
          <w:smallCaps/>
        </w:rPr>
        <w:t>zhotovitele</w:t>
      </w:r>
      <w:r w:rsidR="00404978" w:rsidRPr="00212EE3">
        <w:t xml:space="preserve"> při projednání a odsouhlasení dokumentace zpracované v souladu s Přílohou 3 </w:t>
      </w:r>
      <w:r w:rsidR="00404978" w:rsidRPr="00212EE3">
        <w:rPr>
          <w:smallCaps/>
        </w:rPr>
        <w:t>smlouvy</w:t>
      </w:r>
      <w:r w:rsidR="00404978" w:rsidRPr="00212EE3">
        <w:t xml:space="preserve">, při </w:t>
      </w:r>
      <w:r w:rsidR="00404978" w:rsidRPr="00212EE3">
        <w:rPr>
          <w:smallCaps/>
        </w:rPr>
        <w:t>garančním měření</w:t>
      </w:r>
      <w:r w:rsidR="00404978" w:rsidRPr="00212EE3">
        <w:t xml:space="preserve">, </w:t>
      </w:r>
      <w:r w:rsidR="00404978" w:rsidRPr="00212EE3">
        <w:rPr>
          <w:smallCaps/>
        </w:rPr>
        <w:t>ověřovacím provozu</w:t>
      </w:r>
      <w:r w:rsidR="00404978" w:rsidRPr="00212EE3">
        <w:t xml:space="preserve"> za podmínek stanovených </w:t>
      </w:r>
      <w:r w:rsidR="00404978" w:rsidRPr="00212EE3">
        <w:rPr>
          <w:smallCaps/>
        </w:rPr>
        <w:t>smlouvou</w:t>
      </w:r>
      <w:r w:rsidR="00404978" w:rsidRPr="00212EE3">
        <w:t>.</w:t>
      </w:r>
    </w:p>
    <w:p w14:paraId="687E171A" w14:textId="6C878EC1" w:rsidR="00404978" w:rsidRPr="00212EE3" w:rsidRDefault="003A0AF0" w:rsidP="003A0AF0">
      <w:pPr>
        <w:pStyle w:val="Odstavec"/>
        <w:spacing w:before="0"/>
        <w:ind w:left="425" w:hanging="425"/>
      </w:pPr>
      <w:r w:rsidRPr="00212EE3">
        <w:t>(z)</w:t>
      </w:r>
      <w:r w:rsidRPr="00212EE3">
        <w:tab/>
      </w:r>
      <w:r w:rsidR="00404978" w:rsidRPr="00212EE3">
        <w:t xml:space="preserve">Poskytnutí potřebné součinnosti </w:t>
      </w:r>
      <w:r w:rsidR="00404978" w:rsidRPr="00212EE3">
        <w:rPr>
          <w:smallCaps/>
        </w:rPr>
        <w:t>objednateli</w:t>
      </w:r>
      <w:r w:rsidR="00404978" w:rsidRPr="00212EE3">
        <w:t xml:space="preserve"> při obstarání souhlasu se zkušebním provozem </w:t>
      </w:r>
      <w:r w:rsidR="00404978" w:rsidRPr="00212EE3">
        <w:rPr>
          <w:smallCaps/>
        </w:rPr>
        <w:t>díla/části díla</w:t>
      </w:r>
      <w:r w:rsidR="00404978" w:rsidRPr="00212EE3">
        <w:t xml:space="preserve"> a při obstarání kolaudačního souhlasu či jiných souhlasů/stanovisek/rozhodnutí orgánů veřejné správy.</w:t>
      </w:r>
    </w:p>
    <w:p w14:paraId="48491EA1" w14:textId="317EE798" w:rsidR="00404978" w:rsidRPr="00212EE3" w:rsidRDefault="003A0AF0" w:rsidP="003A0AF0">
      <w:pPr>
        <w:pStyle w:val="Odstavec"/>
        <w:spacing w:before="0"/>
        <w:ind w:left="425" w:hanging="425"/>
      </w:pPr>
      <w:r w:rsidRPr="00212EE3">
        <w:t>(aa)</w:t>
      </w:r>
      <w:r w:rsidRPr="00212EE3">
        <w:tab/>
      </w:r>
      <w:r w:rsidR="001B3F9F" w:rsidRPr="00212EE3">
        <w:t>U</w:t>
      </w:r>
      <w:r w:rsidR="00404978" w:rsidRPr="00212EE3">
        <w:t xml:space="preserve">vedení </w:t>
      </w:r>
      <w:r w:rsidR="00404978" w:rsidRPr="00212EE3">
        <w:rPr>
          <w:smallCaps/>
        </w:rPr>
        <w:t>díla/části díla</w:t>
      </w:r>
      <w:r w:rsidR="00404978" w:rsidRPr="00212EE3">
        <w:t xml:space="preserve"> do provozu včetně provedení příslušných testů, zkoušek a dokončení </w:t>
      </w:r>
      <w:r w:rsidR="00404978" w:rsidRPr="00212EE3">
        <w:rPr>
          <w:smallCaps/>
        </w:rPr>
        <w:t>díla</w:t>
      </w:r>
      <w:r w:rsidR="00404978" w:rsidRPr="00212EE3">
        <w:t xml:space="preserve"> v rozsahu za podmínek stanovených </w:t>
      </w:r>
      <w:r w:rsidR="00404978" w:rsidRPr="00212EE3">
        <w:rPr>
          <w:smallCaps/>
        </w:rPr>
        <w:t>smlouvou</w:t>
      </w:r>
      <w:r w:rsidR="00404978" w:rsidRPr="00212EE3">
        <w:t>.</w:t>
      </w:r>
    </w:p>
    <w:p w14:paraId="3828ECB1" w14:textId="05693E12" w:rsidR="00404978" w:rsidRPr="00212EE3" w:rsidRDefault="003A0AF0" w:rsidP="003A0AF0">
      <w:pPr>
        <w:pStyle w:val="Odstavec"/>
        <w:spacing w:before="0"/>
        <w:ind w:left="425" w:hanging="425"/>
      </w:pPr>
      <w:r w:rsidRPr="00212EE3">
        <w:t>(bb)</w:t>
      </w:r>
      <w:r w:rsidRPr="00212EE3">
        <w:tab/>
      </w:r>
      <w:r w:rsidR="00404978" w:rsidRPr="00212EE3">
        <w:t xml:space="preserve">Zajištění podmínek pro provedení </w:t>
      </w:r>
      <w:r w:rsidR="00404978" w:rsidRPr="00212EE3">
        <w:rPr>
          <w:smallCaps/>
        </w:rPr>
        <w:t>garančního měření</w:t>
      </w:r>
      <w:r w:rsidR="00404978" w:rsidRPr="00212EE3">
        <w:t xml:space="preserve"> nezávislou společností či osobou a účast při těchto zkouškách, včetně zajištění a předání nezbytných podkladů.</w:t>
      </w:r>
    </w:p>
    <w:p w14:paraId="150D12DA" w14:textId="501D0C2F" w:rsidR="00404978" w:rsidRPr="00212EE3" w:rsidRDefault="003A0AF0" w:rsidP="003A0AF0">
      <w:pPr>
        <w:pStyle w:val="Odstavec"/>
        <w:spacing w:before="0"/>
        <w:ind w:left="425" w:hanging="425"/>
      </w:pPr>
      <w:r w:rsidRPr="00212EE3">
        <w:t>(cc)</w:t>
      </w:r>
      <w:r w:rsidRPr="00212EE3">
        <w:tab/>
      </w:r>
      <w:r w:rsidR="00404978" w:rsidRPr="00212EE3">
        <w:t xml:space="preserve">Poskytnutí záruk za jakost </w:t>
      </w:r>
      <w:r w:rsidR="00404978" w:rsidRPr="00212EE3">
        <w:rPr>
          <w:smallCaps/>
        </w:rPr>
        <w:t>díla/části díla</w:t>
      </w:r>
      <w:r w:rsidR="00404978" w:rsidRPr="00212EE3">
        <w:t xml:space="preserve"> v rozsahu stanoveném ve </w:t>
      </w:r>
      <w:r w:rsidR="00404978" w:rsidRPr="00212EE3">
        <w:rPr>
          <w:smallCaps/>
        </w:rPr>
        <w:t>smlouvě</w:t>
      </w:r>
      <w:r w:rsidR="00404978" w:rsidRPr="00212EE3">
        <w:t xml:space="preserve"> a bezplatné odstranění případných vad vzniklých v </w:t>
      </w:r>
      <w:r w:rsidR="00404978" w:rsidRPr="00212EE3">
        <w:rPr>
          <w:smallCaps/>
        </w:rPr>
        <w:t>záruční době</w:t>
      </w:r>
      <w:r w:rsidR="00404978" w:rsidRPr="00212EE3">
        <w:t xml:space="preserve"> za podmínek stanovených </w:t>
      </w:r>
      <w:r w:rsidR="00404978" w:rsidRPr="00212EE3">
        <w:rPr>
          <w:smallCaps/>
        </w:rPr>
        <w:t>smlouvou</w:t>
      </w:r>
      <w:r w:rsidR="00404978" w:rsidRPr="00212EE3">
        <w:t>.</w:t>
      </w:r>
    </w:p>
    <w:p w14:paraId="3198F2CA" w14:textId="4BEFF87F" w:rsidR="00404978" w:rsidRPr="00212EE3" w:rsidRDefault="003A0AF0" w:rsidP="003A0AF0">
      <w:pPr>
        <w:pStyle w:val="Odstavec"/>
        <w:spacing w:before="0"/>
        <w:ind w:left="425" w:hanging="425"/>
      </w:pPr>
      <w:r w:rsidRPr="00212EE3">
        <w:t>(dd)</w:t>
      </w:r>
      <w:r w:rsidRPr="00212EE3">
        <w:tab/>
      </w:r>
      <w:r w:rsidR="00404978" w:rsidRPr="00212EE3">
        <w:t xml:space="preserve">Součinnost a podpora </w:t>
      </w:r>
      <w:r w:rsidR="00404978" w:rsidRPr="00212EE3">
        <w:rPr>
          <w:smallCaps/>
        </w:rPr>
        <w:t>objednateli</w:t>
      </w:r>
      <w:r w:rsidR="00404978" w:rsidRPr="00212EE3">
        <w:t xml:space="preserve"> při koordinaci </w:t>
      </w:r>
      <w:r w:rsidR="00404978" w:rsidRPr="00212EE3">
        <w:rPr>
          <w:smallCaps/>
        </w:rPr>
        <w:t>díla</w:t>
      </w:r>
      <w:r w:rsidR="00404978" w:rsidRPr="00212EE3">
        <w:t xml:space="preserve"> s navazujícími projekty realizovanými jinými dodavateli.</w:t>
      </w:r>
    </w:p>
    <w:p w14:paraId="646D3D6C" w14:textId="1E26A761" w:rsidR="0004695C" w:rsidRPr="00212EE3" w:rsidRDefault="003A0AF0" w:rsidP="003A0AF0">
      <w:pPr>
        <w:pStyle w:val="Odstavec"/>
        <w:spacing w:before="0"/>
        <w:ind w:left="425" w:hanging="425"/>
      </w:pPr>
      <w:r w:rsidRPr="00212EE3">
        <w:t>(ee)</w:t>
      </w:r>
      <w:r w:rsidRPr="00212EE3">
        <w:tab/>
      </w:r>
      <w:r w:rsidR="00404978" w:rsidRPr="00212EE3">
        <w:t xml:space="preserve">Spolupráce s „koordinátorem bezpečnosti a ochrany zdraví při práci na staveništi“, určeným </w:t>
      </w:r>
      <w:r w:rsidR="00404978" w:rsidRPr="00212EE3">
        <w:rPr>
          <w:smallCaps/>
        </w:rPr>
        <w:t>objednatelem</w:t>
      </w:r>
      <w:r w:rsidR="00404978" w:rsidRPr="00212EE3">
        <w:t xml:space="preserve"> v souladu se zákonem č. 309/2006 Sb., ve znění pozdějších předpisů, a nařízením vlády č. 591/2006 Sb. a dodržování podnětů, doporučení a nařízení tohoto koordinátora.</w:t>
      </w:r>
    </w:p>
    <w:p w14:paraId="18565A3B" w14:textId="544AE12B" w:rsidR="0004695C" w:rsidRPr="00212EE3" w:rsidRDefault="0004695C" w:rsidP="00D0442C">
      <w:r w:rsidRPr="00212EE3">
        <w:rPr>
          <w:smallCaps/>
        </w:rPr>
        <w:t xml:space="preserve">zhotovitel </w:t>
      </w:r>
      <w:r w:rsidRPr="00212EE3">
        <w:t xml:space="preserve">se </w:t>
      </w:r>
      <w:r w:rsidR="007C1E3F" w:rsidRPr="00212EE3">
        <w:t xml:space="preserve">současně </w:t>
      </w:r>
      <w:r w:rsidRPr="00212EE3">
        <w:t xml:space="preserve">zavazuje, v rámci hranic </w:t>
      </w:r>
      <w:r w:rsidRPr="00212EE3">
        <w:rPr>
          <w:smallCaps/>
        </w:rPr>
        <w:t>díla,</w:t>
      </w:r>
      <w:r w:rsidRPr="00212EE3">
        <w:t xml:space="preserve"> provést všechny </w:t>
      </w:r>
      <w:r w:rsidRPr="00212EE3">
        <w:rPr>
          <w:smallCaps/>
        </w:rPr>
        <w:t>práce</w:t>
      </w:r>
      <w:r w:rsidRPr="00212EE3">
        <w:t xml:space="preserve"> a </w:t>
      </w:r>
      <w:r w:rsidRPr="00212EE3">
        <w:rPr>
          <w:smallCaps/>
        </w:rPr>
        <w:t>služby</w:t>
      </w:r>
      <w:r w:rsidRPr="00212EE3">
        <w:t xml:space="preserve"> a zajistit dodávky všech </w:t>
      </w:r>
      <w:r w:rsidRPr="00212EE3">
        <w:rPr>
          <w:smallCaps/>
        </w:rPr>
        <w:t>věcí</w:t>
      </w:r>
      <w:r w:rsidRPr="00212EE3">
        <w:t xml:space="preserve">, i které nejsou specificky uvedeny ve </w:t>
      </w:r>
      <w:r w:rsidRPr="00212EE3">
        <w:rPr>
          <w:smallCaps/>
        </w:rPr>
        <w:t>smlouvě</w:t>
      </w:r>
      <w:r w:rsidRPr="00212EE3">
        <w:t xml:space="preserve">, ale o kterých lze, z povahy věci a s přihlédnutím k obsahu </w:t>
      </w:r>
      <w:r w:rsidRPr="00212EE3">
        <w:rPr>
          <w:smallCaps/>
        </w:rPr>
        <w:t>smlouvy</w:t>
      </w:r>
      <w:r w:rsidRPr="00212EE3">
        <w:t xml:space="preserve"> důvodně odvodit, že jsou nezbytné pro řádnou funkci a dokončení </w:t>
      </w:r>
      <w:r w:rsidRPr="00212EE3">
        <w:rPr>
          <w:smallCaps/>
        </w:rPr>
        <w:t>díla,</w:t>
      </w:r>
      <w:r w:rsidRPr="00212EE3">
        <w:t xml:space="preserve"> jako kdyby tyto </w:t>
      </w:r>
      <w:r w:rsidRPr="00212EE3">
        <w:rPr>
          <w:smallCaps/>
        </w:rPr>
        <w:t>práce</w:t>
      </w:r>
      <w:r w:rsidRPr="00212EE3">
        <w:t xml:space="preserve">, </w:t>
      </w:r>
      <w:r w:rsidRPr="00212EE3">
        <w:rPr>
          <w:smallCaps/>
        </w:rPr>
        <w:t>služby</w:t>
      </w:r>
      <w:r w:rsidRPr="00212EE3">
        <w:t xml:space="preserve"> a/nebo </w:t>
      </w:r>
      <w:r w:rsidRPr="00212EE3">
        <w:rPr>
          <w:smallCaps/>
        </w:rPr>
        <w:t>věci</w:t>
      </w:r>
      <w:r w:rsidRPr="00212EE3">
        <w:t xml:space="preserve"> byly ve </w:t>
      </w:r>
      <w:r w:rsidRPr="00212EE3">
        <w:rPr>
          <w:smallCaps/>
        </w:rPr>
        <w:t>smlouvě</w:t>
      </w:r>
      <w:r w:rsidRPr="00212EE3">
        <w:t xml:space="preserve"> výslovně uvedeny.</w:t>
      </w:r>
    </w:p>
    <w:p w14:paraId="43D04933" w14:textId="781EF1C6" w:rsidR="0004695C" w:rsidRPr="00212EE3" w:rsidRDefault="0004695C" w:rsidP="00D0442C">
      <w:r w:rsidRPr="00212EE3">
        <w:t xml:space="preserve">Předmět </w:t>
      </w:r>
      <w:r w:rsidRPr="00212EE3">
        <w:rPr>
          <w:smallCaps/>
        </w:rPr>
        <w:t xml:space="preserve">díla </w:t>
      </w:r>
      <w:r w:rsidRPr="00212EE3">
        <w:t xml:space="preserve">se skládá z dodávek </w:t>
      </w:r>
      <w:r w:rsidRPr="00212EE3">
        <w:rPr>
          <w:smallCaps/>
        </w:rPr>
        <w:t>věcí</w:t>
      </w:r>
      <w:r w:rsidRPr="00212EE3">
        <w:t xml:space="preserve">, </w:t>
      </w:r>
      <w:r w:rsidRPr="00212EE3">
        <w:rPr>
          <w:smallCaps/>
        </w:rPr>
        <w:t>prací</w:t>
      </w:r>
      <w:r w:rsidRPr="00212EE3">
        <w:t xml:space="preserve">, </w:t>
      </w:r>
      <w:r w:rsidRPr="00212EE3">
        <w:rPr>
          <w:smallCaps/>
        </w:rPr>
        <w:t>služeb</w:t>
      </w:r>
      <w:r w:rsidRPr="00212EE3">
        <w:t xml:space="preserve"> a </w:t>
      </w:r>
      <w:r w:rsidRPr="00212EE3">
        <w:rPr>
          <w:smallCaps/>
        </w:rPr>
        <w:t>užívacích práv</w:t>
      </w:r>
      <w:r w:rsidRPr="00212EE3">
        <w:t xml:space="preserve"> a je dále podrobně popsán a specifikován v </w:t>
      </w:r>
      <w:r w:rsidRPr="00212EE3">
        <w:rPr>
          <w:smallCaps/>
        </w:rPr>
        <w:t>dokumentech</w:t>
      </w:r>
      <w:r w:rsidRPr="00212EE3">
        <w:t xml:space="preserve"> </w:t>
      </w:r>
      <w:r w:rsidRPr="00212EE3">
        <w:rPr>
          <w:smallCaps/>
        </w:rPr>
        <w:t>smlouvy</w:t>
      </w:r>
      <w:r w:rsidRPr="00212EE3">
        <w:t xml:space="preserve">, uvedených v článku </w:t>
      </w:r>
      <w:r w:rsidR="009423AA" w:rsidRPr="00212EE3">
        <w:rPr>
          <w:bCs/>
        </w:rPr>
        <w:t>4</w:t>
      </w:r>
      <w:r w:rsidRPr="00212EE3">
        <w:t xml:space="preserve"> </w:t>
      </w:r>
      <w:r w:rsidRPr="00212EE3">
        <w:rPr>
          <w:smallCaps/>
        </w:rPr>
        <w:t xml:space="preserve">smlouvy, </w:t>
      </w:r>
      <w:r w:rsidRPr="00212EE3">
        <w:t>zejména pak v </w:t>
      </w:r>
      <w:r w:rsidR="00B33210" w:rsidRPr="00212EE3">
        <w:t xml:space="preserve">této </w:t>
      </w:r>
      <w:r w:rsidRPr="00212EE3">
        <w:t xml:space="preserve">Příloze 1 </w:t>
      </w:r>
      <w:r w:rsidRPr="00212EE3">
        <w:rPr>
          <w:smallCaps/>
        </w:rPr>
        <w:t>smlouvy</w:t>
      </w:r>
      <w:r w:rsidRPr="00212EE3">
        <w:t xml:space="preserve"> Požadavky </w:t>
      </w:r>
      <w:r w:rsidRPr="00E52E58">
        <w:rPr>
          <w:smallCaps/>
        </w:rPr>
        <w:t>objednatele</w:t>
      </w:r>
      <w:r w:rsidRPr="00212EE3">
        <w:t xml:space="preserve"> na technické řešení </w:t>
      </w:r>
      <w:r w:rsidRPr="00164CAB">
        <w:rPr>
          <w:smallCaps/>
        </w:rPr>
        <w:t>díla</w:t>
      </w:r>
      <w:r w:rsidRPr="00212EE3">
        <w:t xml:space="preserve"> vč. jejích doplňků.</w:t>
      </w:r>
    </w:p>
    <w:p w14:paraId="08E002BA" w14:textId="77777777" w:rsidR="00A32A5C" w:rsidRPr="00212EE3" w:rsidRDefault="00A32A5C" w:rsidP="00D0442C">
      <w:r w:rsidRPr="00212EE3">
        <w:lastRenderedPageBreak/>
        <w:t xml:space="preserve">Dodávky </w:t>
      </w:r>
      <w:r w:rsidRPr="00212EE3">
        <w:rPr>
          <w:smallCaps/>
        </w:rPr>
        <w:t>věcí</w:t>
      </w:r>
      <w:r w:rsidRPr="00212EE3">
        <w:t xml:space="preserve"> budou, v rámci stanovených hranic </w:t>
      </w:r>
      <w:r w:rsidRPr="00212EE3">
        <w:rPr>
          <w:smallCaps/>
        </w:rPr>
        <w:t>díla</w:t>
      </w:r>
      <w:r w:rsidRPr="00212EE3">
        <w:t xml:space="preserve">, zahrnovat veškeré </w:t>
      </w:r>
      <w:r w:rsidRPr="00212EE3">
        <w:rPr>
          <w:smallCaps/>
        </w:rPr>
        <w:t>věci</w:t>
      </w:r>
      <w:r w:rsidRPr="00212EE3">
        <w:t xml:space="preserve"> potřebné pro realizaci stavební části </w:t>
      </w:r>
      <w:r w:rsidRPr="00212EE3">
        <w:rPr>
          <w:smallCaps/>
        </w:rPr>
        <w:t>díla</w:t>
      </w:r>
      <w:r w:rsidRPr="00212EE3">
        <w:t xml:space="preserve"> a technologické části </w:t>
      </w:r>
      <w:r w:rsidRPr="00212EE3">
        <w:rPr>
          <w:smallCaps/>
        </w:rPr>
        <w:t>díla</w:t>
      </w:r>
      <w:r w:rsidRPr="00212EE3">
        <w:t xml:space="preserve"> při současném dodržení požadavků uvedených v této Příloze 1 </w:t>
      </w:r>
      <w:r w:rsidRPr="00212EE3">
        <w:rPr>
          <w:smallCaps/>
        </w:rPr>
        <w:t>smlouvy</w:t>
      </w:r>
      <w:r w:rsidRPr="00212EE3">
        <w:t xml:space="preserve"> a jejích Doplňcích na jejich rozsah a provedení.</w:t>
      </w:r>
    </w:p>
    <w:p w14:paraId="515C8606" w14:textId="37269C99" w:rsidR="00C10822" w:rsidRPr="00212EE3" w:rsidRDefault="0004695C" w:rsidP="00D0442C">
      <w:r w:rsidRPr="00212EE3">
        <w:t xml:space="preserve">Realizace </w:t>
      </w:r>
      <w:r w:rsidRPr="00212EE3">
        <w:rPr>
          <w:smallCaps/>
        </w:rPr>
        <w:t>díla</w:t>
      </w:r>
      <w:r w:rsidRPr="00212EE3">
        <w:t xml:space="preserve"> je členěna do dvou (2) </w:t>
      </w:r>
      <w:r w:rsidRPr="00212EE3">
        <w:rPr>
          <w:smallCaps/>
        </w:rPr>
        <w:t>částí díla</w:t>
      </w:r>
      <w:r w:rsidRPr="00212EE3">
        <w:t xml:space="preserve"> realizovaných postupně v letech 2021 až 2022</w:t>
      </w:r>
      <w:r w:rsidR="00AF6233" w:rsidRPr="00212EE3">
        <w:t xml:space="preserve"> – viz kap</w:t>
      </w:r>
      <w:r w:rsidR="00560F14" w:rsidRPr="00212EE3">
        <w:t xml:space="preserve"> 1.</w:t>
      </w:r>
      <w:r w:rsidR="008D2DB3" w:rsidRPr="00212EE3">
        <w:t>5.4</w:t>
      </w:r>
      <w:r w:rsidR="000639F5" w:rsidRPr="00212EE3">
        <w:t xml:space="preserve"> této přílohy 1 Smlouvy. </w:t>
      </w:r>
    </w:p>
    <w:p w14:paraId="6843B2C5" w14:textId="1DA89BF0" w:rsidR="00E36F33" w:rsidRPr="00212EE3" w:rsidRDefault="003A0AF0" w:rsidP="003A0AF0">
      <w:pPr>
        <w:pStyle w:val="Nadpis2"/>
        <w:numPr>
          <w:ilvl w:val="0"/>
          <w:numId w:val="0"/>
        </w:numPr>
        <w:ind w:left="1134" w:hanging="1134"/>
      </w:pPr>
      <w:r w:rsidRPr="00212EE3">
        <w:t>2.2</w:t>
      </w:r>
      <w:r w:rsidRPr="00212EE3">
        <w:tab/>
      </w:r>
      <w:r w:rsidR="00E36F33" w:rsidRPr="00212EE3">
        <w:t xml:space="preserve">Členění </w:t>
      </w:r>
      <w:r w:rsidR="005E1B95" w:rsidRPr="00212EE3">
        <w:rPr>
          <w:caps w:val="0"/>
        </w:rPr>
        <w:t>DÍLA</w:t>
      </w:r>
      <w:r w:rsidR="00E36F33" w:rsidRPr="00212EE3">
        <w:rPr>
          <w:caps w:val="0"/>
        </w:rPr>
        <w:t xml:space="preserve"> </w:t>
      </w:r>
      <w:r w:rsidR="00E36F33" w:rsidRPr="00212EE3">
        <w:t>na stavební a technologickou část</w:t>
      </w:r>
    </w:p>
    <w:p w14:paraId="6906508A" w14:textId="77777777" w:rsidR="00C42CFC" w:rsidRPr="00212EE3" w:rsidRDefault="00C42CFC" w:rsidP="00CA7D72">
      <w:r w:rsidRPr="00212EE3">
        <w:t xml:space="preserve">Stavební částí </w:t>
      </w:r>
      <w:r w:rsidRPr="00212EE3">
        <w:rPr>
          <w:smallCaps/>
        </w:rPr>
        <w:t xml:space="preserve">díla </w:t>
      </w:r>
      <w:r w:rsidRPr="00212EE3">
        <w:t>rozumí</w:t>
      </w:r>
      <w:r w:rsidRPr="00212EE3">
        <w:rPr>
          <w:smallCaps/>
        </w:rPr>
        <w:t>:</w:t>
      </w:r>
      <w:r w:rsidRPr="00212EE3">
        <w:t xml:space="preserve"> </w:t>
      </w:r>
    </w:p>
    <w:p w14:paraId="324C9C78" w14:textId="77837AFE" w:rsidR="00C42CFC"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C42CFC" w:rsidRPr="00212EE3">
        <w:t xml:space="preserve">Veškeré stavební práce a konstrukce související s realizací </w:t>
      </w:r>
      <w:r w:rsidR="00C42CFC" w:rsidRPr="00212EE3">
        <w:rPr>
          <w:smallCaps/>
        </w:rPr>
        <w:t>díla</w:t>
      </w:r>
      <w:r w:rsidR="00C42CFC" w:rsidRPr="00212EE3">
        <w:t xml:space="preserve"> tak, jak je blíže specifikováno v této </w:t>
      </w:r>
      <w:r w:rsidR="0042450F">
        <w:rPr>
          <w:lang w:val="cs-CZ"/>
        </w:rPr>
        <w:t>P</w:t>
      </w:r>
      <w:r w:rsidR="00A932DA">
        <w:rPr>
          <w:lang w:val="cs-CZ"/>
        </w:rPr>
        <w:t>ří</w:t>
      </w:r>
      <w:r w:rsidR="00C42CFC" w:rsidRPr="00212EE3">
        <w:t>loze</w:t>
      </w:r>
      <w:r w:rsidR="005B049F">
        <w:rPr>
          <w:lang w:val="cs-CZ"/>
        </w:rPr>
        <w:t xml:space="preserve"> 1</w:t>
      </w:r>
      <w:r w:rsidR="00C42CFC" w:rsidRPr="00212EE3">
        <w:t xml:space="preserve"> </w:t>
      </w:r>
      <w:r w:rsidR="00C42CFC" w:rsidRPr="00212EE3">
        <w:rPr>
          <w:smallCaps/>
        </w:rPr>
        <w:t>smlouvy</w:t>
      </w:r>
      <w:r w:rsidR="00C42CFC" w:rsidRPr="00212EE3">
        <w:t xml:space="preserve"> a její</w:t>
      </w:r>
      <w:r w:rsidR="00BA625E" w:rsidRPr="00212EE3">
        <w:rPr>
          <w:lang w:val="cs-CZ"/>
        </w:rPr>
        <w:t>ch</w:t>
      </w:r>
      <w:r w:rsidR="00C42CFC" w:rsidRPr="00212EE3">
        <w:t xml:space="preserve"> </w:t>
      </w:r>
      <w:r w:rsidR="00BA625E" w:rsidRPr="00212EE3">
        <w:rPr>
          <w:lang w:val="cs-CZ"/>
        </w:rPr>
        <w:t>Doplňcích</w:t>
      </w:r>
      <w:r w:rsidR="00C42CFC" w:rsidRPr="00212EE3">
        <w:t xml:space="preserve">, vč. veškerých přípravných, prací a výkopů, bouracích prací, základů pro uložení technologických zařízení umístěných mimo objekt kotelny a stavebních prací potřebných pro realizaci potřebných vazeb na navazující projekty a jeho napojení (vč. kabeláže) na existující zařízení </w:t>
      </w:r>
      <w:r w:rsidR="00B77887">
        <w:rPr>
          <w:lang w:val="cs-CZ"/>
        </w:rPr>
        <w:t>T</w:t>
      </w:r>
      <w:r w:rsidR="00C42CFC" w:rsidRPr="00212EE3">
        <w:t>eplárny</w:t>
      </w:r>
      <w:r w:rsidR="00282BF4" w:rsidRPr="00212EE3">
        <w:rPr>
          <w:lang w:val="cs-CZ"/>
        </w:rPr>
        <w:t>.</w:t>
      </w:r>
      <w:r w:rsidR="00C42CFC" w:rsidRPr="00212EE3">
        <w:t xml:space="preserve"> </w:t>
      </w:r>
    </w:p>
    <w:p w14:paraId="401B755F" w14:textId="77777777" w:rsidR="00C42CFC" w:rsidRPr="00212EE3" w:rsidRDefault="00C42CFC" w:rsidP="00CA7D72">
      <w:r w:rsidRPr="00212EE3">
        <w:t xml:space="preserve">Technologickou částí </w:t>
      </w:r>
      <w:r w:rsidRPr="00212EE3">
        <w:rPr>
          <w:smallCaps/>
        </w:rPr>
        <w:t>díla</w:t>
      </w:r>
      <w:r w:rsidRPr="00212EE3">
        <w:t xml:space="preserve"> se rozumí:</w:t>
      </w:r>
    </w:p>
    <w:p w14:paraId="0C104C17" w14:textId="1F1B5B1F" w:rsidR="00E36F33"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C42CFC" w:rsidRPr="00212EE3">
        <w:t xml:space="preserve">Kompletní technologie, zahrnující strojní technologii a související zařízení, automatizovaný systém řízení technologického procesu (ASŘTP) a elektrotechnologii, signalizační a další systémy tak, jak je blíže specifikováno v této </w:t>
      </w:r>
      <w:r w:rsidR="005B049F">
        <w:rPr>
          <w:lang w:val="cs-CZ"/>
        </w:rPr>
        <w:t>P</w:t>
      </w:r>
      <w:r w:rsidR="00A932DA">
        <w:rPr>
          <w:lang w:val="cs-CZ"/>
        </w:rPr>
        <w:t>ří</w:t>
      </w:r>
      <w:r w:rsidR="00C42CFC" w:rsidRPr="00212EE3">
        <w:t>loze</w:t>
      </w:r>
      <w:r w:rsidR="005B049F">
        <w:rPr>
          <w:lang w:val="cs-CZ"/>
        </w:rPr>
        <w:t xml:space="preserve"> 1</w:t>
      </w:r>
      <w:r w:rsidR="00C42CFC" w:rsidRPr="00212EE3">
        <w:t xml:space="preserve"> </w:t>
      </w:r>
      <w:r w:rsidR="00C42CFC" w:rsidRPr="00212EE3">
        <w:rPr>
          <w:smallCaps/>
        </w:rPr>
        <w:t>smlouvy</w:t>
      </w:r>
      <w:r w:rsidR="00C42CFC" w:rsidRPr="00212EE3">
        <w:t xml:space="preserve"> a její</w:t>
      </w:r>
      <w:r w:rsidR="0001331A" w:rsidRPr="00212EE3">
        <w:rPr>
          <w:lang w:val="cs-CZ"/>
        </w:rPr>
        <w:t>ch</w:t>
      </w:r>
      <w:r w:rsidR="00C42CFC" w:rsidRPr="00212EE3">
        <w:t xml:space="preserve"> Doplň</w:t>
      </w:r>
      <w:r w:rsidR="00F54811" w:rsidRPr="00212EE3">
        <w:rPr>
          <w:lang w:val="cs-CZ"/>
        </w:rPr>
        <w:t>cích</w:t>
      </w:r>
      <w:r w:rsidR="00C42CFC" w:rsidRPr="00212EE3">
        <w:t xml:space="preserve"> vč. veškerých potřebných technologických vazeb na navazující projekty a všech potřebných napojení nových technologií a systémů na existující zařízení </w:t>
      </w:r>
      <w:r w:rsidR="00B77887">
        <w:rPr>
          <w:lang w:val="cs-CZ"/>
        </w:rPr>
        <w:t>T</w:t>
      </w:r>
      <w:r w:rsidR="00A932DA">
        <w:rPr>
          <w:lang w:val="cs-CZ"/>
        </w:rPr>
        <w:t>eplár</w:t>
      </w:r>
      <w:r w:rsidR="00C42CFC" w:rsidRPr="00212EE3">
        <w:t>ny</w:t>
      </w:r>
      <w:r w:rsidR="00282BF4" w:rsidRPr="00212EE3">
        <w:rPr>
          <w:lang w:val="cs-CZ"/>
        </w:rPr>
        <w:t>.</w:t>
      </w:r>
      <w:r w:rsidR="009A685E" w:rsidRPr="00212EE3">
        <w:t xml:space="preserve"> </w:t>
      </w:r>
    </w:p>
    <w:p w14:paraId="3CC19C7E" w14:textId="35B5E1EA" w:rsidR="009569FC" w:rsidRPr="00212EE3" w:rsidRDefault="003A0AF0" w:rsidP="003A0AF0">
      <w:pPr>
        <w:pStyle w:val="Nadpis2"/>
        <w:numPr>
          <w:ilvl w:val="0"/>
          <w:numId w:val="0"/>
        </w:numPr>
        <w:ind w:left="1134" w:hanging="1134"/>
      </w:pPr>
      <w:r w:rsidRPr="00212EE3">
        <w:t>2.3</w:t>
      </w:r>
      <w:r w:rsidRPr="00212EE3">
        <w:tab/>
      </w:r>
      <w:r w:rsidR="00244429" w:rsidRPr="00212EE3">
        <w:t xml:space="preserve"> </w:t>
      </w:r>
      <w:r w:rsidR="001C6910" w:rsidRPr="00212EE3">
        <w:t xml:space="preserve">Rozsah dodávek </w:t>
      </w:r>
      <w:r w:rsidR="005E1B95" w:rsidRPr="00212EE3">
        <w:rPr>
          <w:caps w:val="0"/>
        </w:rPr>
        <w:t>VĚCÍ</w:t>
      </w:r>
      <w:r w:rsidR="00244429" w:rsidRPr="00212EE3">
        <w:rPr>
          <w:caps w:val="0"/>
        </w:rPr>
        <w:t xml:space="preserve"> </w:t>
      </w:r>
      <w:r w:rsidR="00830326" w:rsidRPr="00212EE3">
        <w:t>–</w:t>
      </w:r>
      <w:r w:rsidR="00244429" w:rsidRPr="00212EE3">
        <w:t xml:space="preserve"> </w:t>
      </w:r>
      <w:r w:rsidR="00830326" w:rsidRPr="00212EE3">
        <w:t>stavební část</w:t>
      </w:r>
      <w:r w:rsidR="00244429" w:rsidRPr="00212EE3">
        <w:t xml:space="preserve"> </w:t>
      </w:r>
    </w:p>
    <w:p w14:paraId="3EFB37FB" w14:textId="39BB4E1A" w:rsidR="00F060BE" w:rsidRPr="00212EE3" w:rsidRDefault="00F060BE" w:rsidP="00931CCE">
      <w:r w:rsidRPr="00212EE3">
        <w:t xml:space="preserve">Dodávky </w:t>
      </w:r>
      <w:r w:rsidRPr="00212EE3">
        <w:rPr>
          <w:smallCaps/>
        </w:rPr>
        <w:t>věcí</w:t>
      </w:r>
      <w:r w:rsidRPr="00212EE3">
        <w:t xml:space="preserve"> pro stavební část </w:t>
      </w:r>
      <w:r w:rsidRPr="00212EE3">
        <w:rPr>
          <w:smallCaps/>
        </w:rPr>
        <w:t>díla</w:t>
      </w:r>
      <w:r w:rsidRPr="00212EE3">
        <w:t xml:space="preserve"> budou zahrnovat dodávky </w:t>
      </w:r>
      <w:r w:rsidRPr="00212EE3">
        <w:rPr>
          <w:smallCaps/>
        </w:rPr>
        <w:t>věcí</w:t>
      </w:r>
      <w:r w:rsidRPr="00212EE3">
        <w:t xml:space="preserve"> potřebných pro stavební práce a kompletní konstrukce veškerých stavebních a inženýrských objektů, které jsou v rozsahu </w:t>
      </w:r>
      <w:r w:rsidRPr="00212EE3">
        <w:rPr>
          <w:smallCaps/>
        </w:rPr>
        <w:t>díla</w:t>
      </w:r>
      <w:r w:rsidRPr="00212EE3">
        <w:t xml:space="preserve"> tak, jak jsou uvedeny </w:t>
      </w:r>
      <w:r w:rsidR="00061B83" w:rsidRPr="00212EE3">
        <w:t xml:space="preserve">dále </w:t>
      </w:r>
      <w:r w:rsidRPr="00212EE3">
        <w:t xml:space="preserve">v této </w:t>
      </w:r>
      <w:r w:rsidR="00E837C9" w:rsidRPr="00212EE3">
        <w:t>P</w:t>
      </w:r>
      <w:r w:rsidRPr="00212EE3">
        <w:t>řílo</w:t>
      </w:r>
      <w:r w:rsidR="00061B83" w:rsidRPr="00212EE3">
        <w:t>ze</w:t>
      </w:r>
      <w:r w:rsidRPr="00212EE3">
        <w:t xml:space="preserve"> 1 </w:t>
      </w:r>
      <w:r w:rsidRPr="00212EE3">
        <w:rPr>
          <w:smallCaps/>
        </w:rPr>
        <w:t>smlouvy</w:t>
      </w:r>
      <w:r w:rsidRPr="00212EE3">
        <w:t>, včetně jejich montáží.</w:t>
      </w:r>
    </w:p>
    <w:p w14:paraId="1739CB30" w14:textId="76064D9F" w:rsidR="006845FD" w:rsidRPr="00212EE3" w:rsidRDefault="006845FD" w:rsidP="00931CCE">
      <w:r w:rsidRPr="00212EE3">
        <w:t xml:space="preserve">Stavební část </w:t>
      </w:r>
      <w:r w:rsidR="00C603EE" w:rsidRPr="00C603EE">
        <w:rPr>
          <w:smallCaps/>
        </w:rPr>
        <w:t>díla</w:t>
      </w:r>
      <w:r w:rsidRPr="00C603EE">
        <w:rPr>
          <w:smallCaps/>
        </w:rPr>
        <w:t xml:space="preserve"> </w:t>
      </w:r>
      <w:r w:rsidRPr="00212EE3">
        <w:t xml:space="preserve">zajistí všechny potřebné stavební a inženýrské objekty. Stavební a inženýrské objekty musí beze zbytku pokrývat celý rozsah stavebních dodávek a prací v rámci hranic dodávek </w:t>
      </w:r>
      <w:r w:rsidR="00C603EE" w:rsidRPr="00C603EE">
        <w:rPr>
          <w:smallCaps/>
        </w:rPr>
        <w:t>díla</w:t>
      </w:r>
      <w:r w:rsidRPr="00212EE3">
        <w:t xml:space="preserve">, včetně zemních sítí a jejich propojení se stávajícími, vnitřní silnoproudé rozvody, úpravy zpevněných ploch, terénu venkovního osvětlení, zemnící sítě atd a všechny nutné změny dotčených existujících stavebních objektů. </w:t>
      </w:r>
    </w:p>
    <w:p w14:paraId="1F34BD9E" w14:textId="409FE47E" w:rsidR="006845FD" w:rsidRPr="00212EE3" w:rsidRDefault="006845FD" w:rsidP="00931CCE">
      <w:r w:rsidRPr="00212EE3">
        <w:t>Stavební řešení nosných částí objektů bude kombinací konstrukcí železobetonových a ocelových, jejichž založení odpovídá charakteru zatížení a místním geologickým poměrům. Pro opláštění bude použito kombinace lehkých obvodových plášťů se zděnými konstrukcemi v přízemních částech budov. Tepelný odpor instalovaných obvodových plášťů s průduchy pro předepsanou ventilaci musí v kombinaci s provedenými izolacemi na potrubních rozvodech, resp. temperováním stavebních obje</w:t>
      </w:r>
      <w:r w:rsidR="006D2F60">
        <w:t>k</w:t>
      </w:r>
      <w:r w:rsidRPr="00212EE3">
        <w:t>tů při řádném provozování případné vzduchotechniky dle provozního předpisu, zabezpečit, že nedojde k zamrznutí technologických rozvodů ani při jejích odstávce i v nejnepříznivějších klimatických podmínkách dané lokality.</w:t>
      </w:r>
    </w:p>
    <w:p w14:paraId="5944D6B8" w14:textId="02F7AAF3" w:rsidR="006845FD" w:rsidRPr="00212EE3" w:rsidRDefault="006845FD" w:rsidP="00931CCE">
      <w:r w:rsidRPr="00212EE3">
        <w:t xml:space="preserve">Součástí dodávky </w:t>
      </w:r>
      <w:r w:rsidRPr="00A7229B">
        <w:rPr>
          <w:smallCaps/>
        </w:rPr>
        <w:t>stavby</w:t>
      </w:r>
      <w:r w:rsidRPr="00212EE3">
        <w:t xml:space="preserve"> bude i veškeré potřebné technické vybavení budov nebo jejich nejnutnější </w:t>
      </w:r>
      <w:r w:rsidR="003F6123">
        <w:t>ú</w:t>
      </w:r>
      <w:r w:rsidRPr="00212EE3">
        <w:t>prava vyvolaná stavbou, popřípadě požadovaným rozsahem.</w:t>
      </w:r>
    </w:p>
    <w:p w14:paraId="3596ACF2" w14:textId="3BC60B6C" w:rsidR="00AC0CB0" w:rsidRPr="00212EE3" w:rsidRDefault="00AC0CB0" w:rsidP="00931CCE">
      <w:r w:rsidRPr="00212EE3">
        <w:t xml:space="preserve">Jedná se zejména o </w:t>
      </w:r>
      <w:r w:rsidRPr="00212EE3">
        <w:rPr>
          <w:smallCaps/>
        </w:rPr>
        <w:t>věci</w:t>
      </w:r>
      <w:r w:rsidRPr="00212EE3">
        <w:t xml:space="preserve"> potřebné pro:</w:t>
      </w:r>
    </w:p>
    <w:p w14:paraId="1F8F8AD6" w14:textId="34386170" w:rsidR="00411B0D" w:rsidRPr="00212EE3" w:rsidRDefault="003A0AF0" w:rsidP="003A0AF0">
      <w:pPr>
        <w:pStyle w:val="Odrka"/>
        <w:numPr>
          <w:ilvl w:val="0"/>
          <w:numId w:val="0"/>
        </w:numPr>
        <w:tabs>
          <w:tab w:val="left" w:pos="0"/>
        </w:tabs>
        <w:ind w:left="284" w:hanging="284"/>
        <w:rPr>
          <w:color w:val="000000"/>
          <w:u w:val="single"/>
        </w:rPr>
      </w:pPr>
      <w:r w:rsidRPr="00212EE3">
        <w:rPr>
          <w:rFonts w:ascii="Symbol" w:hAnsi="Symbol"/>
          <w:color w:val="000000"/>
        </w:rPr>
        <w:t></w:t>
      </w:r>
      <w:r w:rsidRPr="00212EE3">
        <w:rPr>
          <w:rFonts w:ascii="Symbol" w:hAnsi="Symbol"/>
          <w:color w:val="000000"/>
        </w:rPr>
        <w:tab/>
      </w:r>
      <w:r w:rsidR="00411B0D" w:rsidRPr="00212EE3">
        <w:t xml:space="preserve">Vybudování </w:t>
      </w:r>
      <w:r w:rsidR="00411B0D" w:rsidRPr="00212EE3">
        <w:rPr>
          <w:smallCaps/>
        </w:rPr>
        <w:t>zařízení staveniště</w:t>
      </w:r>
      <w:r w:rsidR="00D056E7" w:rsidRPr="00212EE3">
        <w:rPr>
          <w:lang w:val="cs-CZ"/>
        </w:rPr>
        <w:t>,</w:t>
      </w:r>
    </w:p>
    <w:p w14:paraId="60CDFADA" w14:textId="43306FA8" w:rsidR="00B14073" w:rsidRPr="00212EE3" w:rsidRDefault="003A0AF0" w:rsidP="003A0AF0">
      <w:pPr>
        <w:pStyle w:val="Odrka"/>
        <w:numPr>
          <w:ilvl w:val="0"/>
          <w:numId w:val="0"/>
        </w:numPr>
        <w:tabs>
          <w:tab w:val="left" w:pos="0"/>
        </w:tabs>
        <w:ind w:left="284" w:hanging="284"/>
        <w:rPr>
          <w:u w:val="single"/>
        </w:rPr>
      </w:pPr>
      <w:r w:rsidRPr="00212EE3">
        <w:rPr>
          <w:rFonts w:ascii="Symbol" w:hAnsi="Symbol"/>
        </w:rPr>
        <w:t></w:t>
      </w:r>
      <w:r w:rsidRPr="00212EE3">
        <w:rPr>
          <w:rFonts w:ascii="Symbol" w:hAnsi="Symbol"/>
        </w:rPr>
        <w:tab/>
      </w:r>
      <w:r w:rsidR="00B14073" w:rsidRPr="00212EE3">
        <w:rPr>
          <w:lang w:val="cs-CZ"/>
        </w:rPr>
        <w:t>P</w:t>
      </w:r>
      <w:r w:rsidR="00B14073" w:rsidRPr="00212EE3">
        <w:t xml:space="preserve">otřebné demolice požadovaných objektů nebo nutných částí ve stávajících prostorách kotelny uhelných kotlů a v dalších dotčených objektech, přeložky inženýrských sítí </w:t>
      </w:r>
      <w:r w:rsidR="00B14073" w:rsidRPr="00212EE3">
        <w:lastRenderedPageBreak/>
        <w:t>(kanalizace, kabelové a vodovodní trasy) v zájmových prostorách předpokládané výstavby</w:t>
      </w:r>
    </w:p>
    <w:p w14:paraId="591D5622" w14:textId="6A7C720E" w:rsidR="00EC38A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38AB" w:rsidRPr="00212EE3">
        <w:t>Přípravné práce, výkopy, základy, případné vyvolané přeložky inženýrských sítí, úpravu venkovního osvětlení, uzemnění, zpevněných a komunikačních ploch, úpravu terénu se sadovými úpravami, potřebné úpravy na stávajících objektech a zařízení a atd.</w:t>
      </w:r>
    </w:p>
    <w:p w14:paraId="557E477E" w14:textId="495C06C4" w:rsidR="0071103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711039" w:rsidRPr="00212EE3">
        <w:t xml:space="preserve">Vytvoření </w:t>
      </w:r>
      <w:r w:rsidR="00585C5F" w:rsidRPr="00212EE3">
        <w:t>dočasných konstrukc</w:t>
      </w:r>
      <w:r w:rsidR="003A0EEC" w:rsidRPr="00212EE3">
        <w:t>í</w:t>
      </w:r>
      <w:r w:rsidR="00711039" w:rsidRPr="00212EE3">
        <w:t xml:space="preserve"> (</w:t>
      </w:r>
      <w:r w:rsidR="00585C5F" w:rsidRPr="00212EE3">
        <w:t xml:space="preserve">dělicí </w:t>
      </w:r>
      <w:r w:rsidR="00711039" w:rsidRPr="00212EE3">
        <w:t>příčky) oddělující</w:t>
      </w:r>
      <w:r w:rsidR="00B66C14" w:rsidRPr="00212EE3">
        <w:rPr>
          <w:lang w:val="cs-CZ"/>
        </w:rPr>
        <w:t>ch</w:t>
      </w:r>
      <w:r w:rsidR="00711039" w:rsidRPr="00212EE3">
        <w:t xml:space="preserve"> prostor </w:t>
      </w:r>
      <w:r w:rsidR="00141DD6" w:rsidRPr="00212EE3">
        <w:rPr>
          <w:lang w:val="cs-CZ"/>
        </w:rPr>
        <w:t xml:space="preserve">provádění stavebních úprav a demolic od </w:t>
      </w:r>
      <w:r w:rsidR="001649CA" w:rsidRPr="00212EE3">
        <w:t>stávajících provozovaných částí</w:t>
      </w:r>
      <w:r w:rsidR="001649CA" w:rsidRPr="00212EE3">
        <w:rPr>
          <w:lang w:val="cs-CZ"/>
        </w:rPr>
        <w:t xml:space="preserve"> </w:t>
      </w:r>
      <w:r w:rsidR="00466420" w:rsidRPr="00212EE3">
        <w:rPr>
          <w:lang w:val="cs-CZ"/>
        </w:rPr>
        <w:t xml:space="preserve">nebo </w:t>
      </w:r>
      <w:r w:rsidR="002719E8" w:rsidRPr="00212EE3">
        <w:rPr>
          <w:lang w:val="cs-CZ"/>
        </w:rPr>
        <w:t>stavbou nedotčených prostor</w:t>
      </w:r>
      <w:r w:rsidR="00585C5F" w:rsidRPr="00212EE3">
        <w:t xml:space="preserve">, </w:t>
      </w:r>
      <w:r w:rsidR="0016697B" w:rsidRPr="00212EE3">
        <w:t xml:space="preserve">v posloupnosti </w:t>
      </w:r>
      <w:r w:rsidR="00585C5F" w:rsidRPr="00212EE3">
        <w:t xml:space="preserve">s prováděním stavebních úprav, </w:t>
      </w:r>
    </w:p>
    <w:p w14:paraId="68899140" w14:textId="28CC86C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711039" w:rsidRPr="00212EE3">
        <w:t>Stavební úpravy pro nové venkovní potrubní rozvody technologie</w:t>
      </w:r>
    </w:p>
    <w:p w14:paraId="00963459" w14:textId="61FFAE3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Výstavbu kompletních nových objektů vč. jejich příslušného vybavení stavebními profesemi (technikou prostředí staveb nebo technickým zařízením budov), vycházející z účelu a potřeb daného provozu (požární, hygienické, bezpečnostní a provozní požadavky). Jedná se především o vnitřní rozvody požární vody, kanalizaci, zdravotní techniku, silnoproudé rozvody elektro (včetně provozního osvětlení, nouzového stejnosměrného osvětlení, zásuvkových rozvodů, uzemnění a hromosvodů), vzduchotechniku a vytápění, včetně souvisejících systémů měření a řízení, potrubní rozvody průmyslového vysavače. Jednotlivé profese budou řešeny v</w:t>
      </w:r>
      <w:r w:rsidR="00A73C38" w:rsidRPr="00212EE3">
        <w:t> </w:t>
      </w:r>
      <w:r w:rsidR="009569FC" w:rsidRPr="00212EE3">
        <w:t>dostatečném</w:t>
      </w:r>
      <w:r w:rsidR="00A73C38" w:rsidRPr="00212EE3">
        <w:t>, funkčním</w:t>
      </w:r>
      <w:r w:rsidR="009569FC" w:rsidRPr="00212EE3">
        <w:t xml:space="preserve"> a vyhovujícím rozsahu, který bude vycházet z konečného návrhu </w:t>
      </w:r>
      <w:r w:rsidR="006F0DAD" w:rsidRPr="00212EE3">
        <w:rPr>
          <w:smallCaps/>
        </w:rPr>
        <w:t>Zhotovitele</w:t>
      </w:r>
      <w:r w:rsidR="009569FC" w:rsidRPr="00212EE3">
        <w:t>.</w:t>
      </w:r>
    </w:p>
    <w:p w14:paraId="1D62E39F" w14:textId="084BE0E7" w:rsidR="009569FC" w:rsidRPr="00212EE3" w:rsidRDefault="003A0AF0" w:rsidP="003A0AF0">
      <w:pPr>
        <w:pStyle w:val="Odrka"/>
        <w:numPr>
          <w:ilvl w:val="0"/>
          <w:numId w:val="0"/>
        </w:numPr>
        <w:tabs>
          <w:tab w:val="left" w:pos="0"/>
        </w:tabs>
        <w:ind w:left="284" w:hanging="284"/>
        <w:rPr>
          <w:color w:val="000000"/>
        </w:rPr>
      </w:pPr>
      <w:r w:rsidRPr="00212EE3">
        <w:rPr>
          <w:rFonts w:ascii="Symbol" w:hAnsi="Symbol"/>
          <w:color w:val="000000"/>
        </w:rPr>
        <w:t></w:t>
      </w:r>
      <w:r w:rsidRPr="00212EE3">
        <w:rPr>
          <w:rFonts w:ascii="Symbol" w:hAnsi="Symbol"/>
          <w:color w:val="000000"/>
        </w:rPr>
        <w:tab/>
      </w:r>
      <w:r w:rsidR="009569FC" w:rsidRPr="00212EE3">
        <w:t>Zhotovení ocelových, betonových konstrukcí, drážek kladkostrojů, plošin, žebříků, sc</w:t>
      </w:r>
      <w:r w:rsidR="009569FC" w:rsidRPr="00212EE3">
        <w:rPr>
          <w:color w:val="000000"/>
        </w:rPr>
        <w:t>hodišť.</w:t>
      </w:r>
    </w:p>
    <w:p w14:paraId="75C30175" w14:textId="3B92C2E7"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Zhotovení plošin</w:t>
      </w:r>
      <w:r w:rsidR="009A685E" w:rsidRPr="00212EE3">
        <w:t xml:space="preserve"> </w:t>
      </w:r>
      <w:r w:rsidR="00B14073" w:rsidRPr="00212EE3">
        <w:t>a přístupů k </w:t>
      </w:r>
      <w:r w:rsidR="00B14073" w:rsidRPr="00212EE3">
        <w:rPr>
          <w:lang w:val="cs-CZ"/>
        </w:rPr>
        <w:t xml:space="preserve">technologickému zařízení, </w:t>
      </w:r>
      <w:r w:rsidR="00B14073" w:rsidRPr="00212EE3">
        <w:t>zařízení MaR, servopohonům a akčním členům ASŘTP</w:t>
      </w:r>
    </w:p>
    <w:p w14:paraId="551BE1C6" w14:textId="5269B00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Stavební přípravu, která bude souviset s instalací nových strojních technologií, elektro technologií, systémů </w:t>
      </w:r>
      <w:r w:rsidR="00F80ED1" w:rsidRPr="00212EE3">
        <w:t>ASŘTP</w:t>
      </w:r>
      <w:r w:rsidR="009569FC" w:rsidRPr="00212EE3">
        <w:t xml:space="preserve"> a zařízení slaboproudých rozvodů a jejich kotvením do stavebních objektů nebo vyvolané prováděním silové, ovládací a další kabeláže.</w:t>
      </w:r>
    </w:p>
    <w:p w14:paraId="29B13954" w14:textId="33334EF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Nejnutnější rekonstrukce a sanace stávajících stavebních konstrukcí, které budou využívat nová zařízení dodávaná v rámci</w:t>
      </w:r>
      <w:r w:rsidR="009569FC" w:rsidRPr="00212EE3">
        <w:rPr>
          <w:smallCaps/>
        </w:rPr>
        <w:t xml:space="preserve"> </w:t>
      </w:r>
      <w:r w:rsidR="00EE603D" w:rsidRPr="00212EE3">
        <w:rPr>
          <w:smallCaps/>
        </w:rPr>
        <w:t>d</w:t>
      </w:r>
      <w:r w:rsidR="005E687B" w:rsidRPr="00212EE3">
        <w:rPr>
          <w:smallCaps/>
        </w:rPr>
        <w:t>íla</w:t>
      </w:r>
      <w:r w:rsidR="009569FC" w:rsidRPr="00212EE3">
        <w:rPr>
          <w:smallCaps/>
        </w:rPr>
        <w:t xml:space="preserve"> </w:t>
      </w:r>
      <w:r w:rsidR="009569FC" w:rsidRPr="00212EE3">
        <w:t>nebo budou mít na ně bezprostřední vliv</w:t>
      </w:r>
      <w:r w:rsidR="00B14073" w:rsidRPr="00212EE3">
        <w:rPr>
          <w:lang w:val="cs-CZ"/>
        </w:rPr>
        <w:t xml:space="preserve"> nebo jsou v rozsahu, stanoveném touto Přílohou 1 </w:t>
      </w:r>
      <w:r w:rsidR="00B14073" w:rsidRPr="00212EE3">
        <w:rPr>
          <w:smallCaps/>
          <w:lang w:val="cs-CZ"/>
        </w:rPr>
        <w:t>smlouvy</w:t>
      </w:r>
      <w:r w:rsidR="009569FC" w:rsidRPr="00212EE3">
        <w:t>.</w:t>
      </w:r>
    </w:p>
    <w:p w14:paraId="0EF12189" w14:textId="41068BF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Stavební úpravy existujících stavebních objektů </w:t>
      </w:r>
      <w:r w:rsidR="00EE603D" w:rsidRPr="00212EE3">
        <w:rPr>
          <w:smallCaps/>
        </w:rPr>
        <w:t>o</w:t>
      </w:r>
      <w:r w:rsidR="00CC65C3" w:rsidRPr="00212EE3">
        <w:rPr>
          <w:smallCaps/>
        </w:rPr>
        <w:t>bjednatel</w:t>
      </w:r>
      <w:r w:rsidR="006F0DAD" w:rsidRPr="00212EE3">
        <w:rPr>
          <w:smallCaps/>
        </w:rPr>
        <w:t>e</w:t>
      </w:r>
      <w:r w:rsidR="009569FC" w:rsidRPr="00212EE3">
        <w:t xml:space="preserve"> vyvolané položením nových částí kabeláže pro připojení systémů </w:t>
      </w:r>
      <w:r w:rsidR="00F80ED1" w:rsidRPr="00212EE3">
        <w:t>ASŘTP</w:t>
      </w:r>
      <w:r w:rsidR="009569FC" w:rsidRPr="00212EE3">
        <w:t xml:space="preserve"> a elektro, dodávaných v rámci </w:t>
      </w:r>
      <w:r w:rsidR="005E687B" w:rsidRPr="00212EE3">
        <w:rPr>
          <w:smallCaps/>
        </w:rPr>
        <w:t>Díla</w:t>
      </w:r>
      <w:r w:rsidR="009569FC" w:rsidRPr="00212EE3">
        <w:t xml:space="preserve">, k zařízením </w:t>
      </w:r>
      <w:r w:rsidR="00EE603D" w:rsidRPr="00212EE3">
        <w:rPr>
          <w:smallCaps/>
        </w:rPr>
        <w:t>o</w:t>
      </w:r>
      <w:r w:rsidR="00CC65C3" w:rsidRPr="00212EE3">
        <w:rPr>
          <w:smallCaps/>
        </w:rPr>
        <w:t>bjednatel</w:t>
      </w:r>
      <w:r w:rsidR="006F0DAD" w:rsidRPr="00212EE3">
        <w:rPr>
          <w:smallCaps/>
        </w:rPr>
        <w:t>e</w:t>
      </w:r>
      <w:r w:rsidR="009569FC" w:rsidRPr="00212EE3">
        <w:t>, umístěným ve stávajících stavebních objektech. Totéž platí pro potrubní trasy.</w:t>
      </w:r>
    </w:p>
    <w:p w14:paraId="53A04C53" w14:textId="16406F9D" w:rsidR="002B627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B627F" w:rsidRPr="00212EE3">
        <w:t xml:space="preserve">Zabezpečení stávající </w:t>
      </w:r>
      <w:r w:rsidR="00A73C38" w:rsidRPr="00212EE3">
        <w:t xml:space="preserve">provozované </w:t>
      </w:r>
      <w:r w:rsidR="002B627F" w:rsidRPr="00212EE3">
        <w:t xml:space="preserve">technologie během výkopových </w:t>
      </w:r>
      <w:r w:rsidR="00A73C38" w:rsidRPr="00212EE3">
        <w:t xml:space="preserve">a demoličních </w:t>
      </w:r>
      <w:r w:rsidR="002B627F" w:rsidRPr="00212EE3">
        <w:t>prací</w:t>
      </w:r>
      <w:r w:rsidR="00A73C38" w:rsidRPr="00212EE3">
        <w:t xml:space="preserve"> a vlastní realizace nové výstavby</w:t>
      </w:r>
      <w:r w:rsidR="002B627F" w:rsidRPr="00212EE3">
        <w:t>.</w:t>
      </w:r>
    </w:p>
    <w:p w14:paraId="479CF7E6" w14:textId="083938B0"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Instalace nového o</w:t>
      </w:r>
      <w:r w:rsidR="00B14073" w:rsidRPr="00212EE3">
        <w:t>světlení a nouzové</w:t>
      </w:r>
      <w:r w:rsidR="00B14073" w:rsidRPr="00212EE3">
        <w:rPr>
          <w:lang w:val="cs-CZ"/>
        </w:rPr>
        <w:t>ho</w:t>
      </w:r>
      <w:r w:rsidR="00B14073" w:rsidRPr="00212EE3">
        <w:t xml:space="preserve"> osvětlení v nových objektech a prostorách štěpkového hospodářství. </w:t>
      </w:r>
    </w:p>
    <w:p w14:paraId="6BDF1409" w14:textId="573786BF"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Náhrada s</w:t>
      </w:r>
      <w:r w:rsidR="00B14073" w:rsidRPr="00212EE3">
        <w:t>távající</w:t>
      </w:r>
      <w:r w:rsidR="00B14073" w:rsidRPr="00212EE3">
        <w:rPr>
          <w:lang w:val="cs-CZ"/>
        </w:rPr>
        <w:t>ho</w:t>
      </w:r>
      <w:r w:rsidR="00B14073" w:rsidRPr="00212EE3">
        <w:t xml:space="preserve"> osvětlení a nouzové</w:t>
      </w:r>
      <w:r w:rsidR="00B14073" w:rsidRPr="00212EE3">
        <w:rPr>
          <w:lang w:val="cs-CZ"/>
        </w:rPr>
        <w:t>ho</w:t>
      </w:r>
      <w:r w:rsidR="00B14073" w:rsidRPr="00212EE3">
        <w:t xml:space="preserve"> osvětlení ve stávajících prostorách zauhlování a stávající pasové dopravy novým osvětlením a novým nouzovým osvětlení včetně nových kabelových rozvodů a nových kabelových tras. Stávající rozváděče osvětlení RS1 a RES2 budou nahrazeny novými rozváděči, stávající rozváděč RES1 zůstane zachován.</w:t>
      </w:r>
    </w:p>
    <w:p w14:paraId="6810832B" w14:textId="160BA14B"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Demontáž s</w:t>
      </w:r>
      <w:r w:rsidR="00B14073" w:rsidRPr="00212EE3">
        <w:t>távající</w:t>
      </w:r>
      <w:r w:rsidR="00B14073" w:rsidRPr="00212EE3">
        <w:rPr>
          <w:lang w:val="cs-CZ"/>
        </w:rPr>
        <w:t>ho</w:t>
      </w:r>
      <w:r w:rsidR="00B14073" w:rsidRPr="00212EE3">
        <w:t xml:space="preserve"> nouzové</w:t>
      </w:r>
      <w:r w:rsidR="00B14073" w:rsidRPr="00212EE3">
        <w:rPr>
          <w:lang w:val="cs-CZ"/>
        </w:rPr>
        <w:t>ho</w:t>
      </w:r>
      <w:r w:rsidR="00B14073" w:rsidRPr="00212EE3">
        <w:t xml:space="preserve"> osvětlení v prostorách stávajícího zauhlování</w:t>
      </w:r>
      <w:r w:rsidR="00B14073" w:rsidRPr="00212EE3">
        <w:rPr>
          <w:lang w:val="cs-CZ"/>
        </w:rPr>
        <w:t xml:space="preserve"> a montáž n</w:t>
      </w:r>
      <w:r w:rsidR="00B14073">
        <w:rPr>
          <w:lang w:val="cs-CZ"/>
        </w:rPr>
        <w:t>ov</w:t>
      </w:r>
      <w:r w:rsidR="00B14073" w:rsidRPr="00212EE3">
        <w:rPr>
          <w:lang w:val="cs-CZ"/>
        </w:rPr>
        <w:t>ého</w:t>
      </w:r>
      <w:r w:rsidR="00B14073" w:rsidRPr="00212EE3">
        <w:t xml:space="preserve"> </w:t>
      </w:r>
      <w:r w:rsidR="00B14073" w:rsidRPr="00212EE3">
        <w:rPr>
          <w:lang w:val="cs-CZ"/>
        </w:rPr>
        <w:t>nouzového osvětlení. N</w:t>
      </w:r>
      <w:r w:rsidR="00B14073">
        <w:rPr>
          <w:lang w:val="cs-CZ"/>
        </w:rPr>
        <w:t xml:space="preserve">ouzové </w:t>
      </w:r>
      <w:r w:rsidR="00B14073" w:rsidRPr="00212EE3">
        <w:t>osvětlení bude řešeno dle ČSN EN 1838.</w:t>
      </w:r>
      <w:r w:rsidR="009A685E" w:rsidRPr="00212EE3">
        <w:t xml:space="preserve"> </w:t>
      </w:r>
      <w:r w:rsidR="00B14073" w:rsidRPr="00212EE3">
        <w:t xml:space="preserve">Požadavky na rozsah budou stanoveny v dokumentaci Požárně bezpečnostního řešení. </w:t>
      </w:r>
    </w:p>
    <w:p w14:paraId="5C850A05" w14:textId="738024AB"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 xml:space="preserve">Soustava svítidel nouzového osvětlení bude napájena z rozváděče nouzového osvětlení. Rozváděč nouzového osvětlení bude napájen samostatným přívodem z hlavního rozváděče stavební elektroinstalace a přívodem z centrálního bateriového zdroje nouzového osvětlení. </w:t>
      </w:r>
    </w:p>
    <w:p w14:paraId="76DE5640" w14:textId="743A168D" w:rsidR="00B14073"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B14073" w:rsidRPr="00212EE3">
        <w:t xml:space="preserve">Kabeláž a kabelové trasy nouzového osvětlení budou v provedení se zachováním funkčnosti při požáru. Požadavky na provedení budou stanoveny v dokumentaci Požárně bezpečnostního řešení. </w:t>
      </w:r>
    </w:p>
    <w:p w14:paraId="4A9FDFCB" w14:textId="2DDF8D3D"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Návrh technického řešení bude respektovat požadavky ČSN 73 0848 Požární bezpečnost staveb – Kabelové rozvody a požadavky vyhlášky č. 23/2008 Sb. „Vyhláška o technických podmínkách požární ochrany staveb“ v platném znění.</w:t>
      </w:r>
    </w:p>
    <w:p w14:paraId="7259430A" w14:textId="2615D029"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Náhrada stávající EPS hlavního výrobního bloku za nový systém EPS, který bude kompatibilní s EPS stávajících plynových motorů. Nová EPS bude zavedena i do nově budovaných objektů hospodářství štěpky. Předpokládá se, že nový systém EPS bude zahrnovat ústředny, hlásiče, tlačítka, a kabelové rozvody. Původní systém EPS bude demontován až po zprovoznění nového.</w:t>
      </w:r>
    </w:p>
    <w:p w14:paraId="656DBDBB" w14:textId="19DF4990"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Silnice, chodníky, plochy.</w:t>
      </w:r>
    </w:p>
    <w:p w14:paraId="35AB4B3D" w14:textId="77777777" w:rsidR="000C28C0" w:rsidRPr="00212EE3" w:rsidRDefault="000C28C0" w:rsidP="000C28C0"/>
    <w:p w14:paraId="5605BDAC" w14:textId="15F36661" w:rsidR="00382A65" w:rsidRPr="00212EE3" w:rsidRDefault="00045896" w:rsidP="001F11BD">
      <w:pPr>
        <w:keepNext/>
      </w:pPr>
      <w:r w:rsidRPr="00212EE3">
        <w:t xml:space="preserve">Dodávky pro </w:t>
      </w:r>
      <w:r w:rsidR="007D740B" w:rsidRPr="00212EE3">
        <w:t>j</w:t>
      </w:r>
      <w:r w:rsidR="00382A65" w:rsidRPr="00212EE3">
        <w:t xml:space="preserve">ednotlivé stavební objekty </w:t>
      </w:r>
      <w:r w:rsidR="00B63C55" w:rsidRPr="00212EE3">
        <w:t>zahrnují zejména:</w:t>
      </w:r>
    </w:p>
    <w:p w14:paraId="5DFD1A8D" w14:textId="533F1282" w:rsidR="002D0160" w:rsidRPr="00212EE3" w:rsidRDefault="003A0AF0" w:rsidP="003A0AF0">
      <w:pPr>
        <w:pStyle w:val="Nadpis3"/>
        <w:numPr>
          <w:ilvl w:val="0"/>
          <w:numId w:val="0"/>
        </w:numPr>
        <w:ind w:left="1134" w:hanging="1134"/>
      </w:pPr>
      <w:r w:rsidRPr="00212EE3">
        <w:t>2.3.1</w:t>
      </w:r>
      <w:r w:rsidRPr="00212EE3">
        <w:tab/>
      </w:r>
      <w:r w:rsidR="00F83AE8" w:rsidRPr="00212EE3">
        <w:t>SO 03 Oprava stávajícího zděného komínu</w:t>
      </w:r>
    </w:p>
    <w:p w14:paraId="4B6C2942" w14:textId="7265EFA3" w:rsidR="00D6222B" w:rsidRDefault="00D6222B" w:rsidP="00D6222B">
      <w:r w:rsidRPr="00212EE3">
        <w:t xml:space="preserve">Předpokládá se oprava komínového tělesa, včetně případných úprav pro bezpečný provoz zamýšleného trvalého provozu pro zaústění kotlů K5 a K6 (po změně paliva na biomasu) a stávajícího plynového kotle K4. V rozsahu oprav bude zahrnuta i potřeba provozu odpovídající postupu realizace </w:t>
      </w:r>
      <w:r w:rsidRPr="00676D50">
        <w:rPr>
          <w:smallCaps/>
        </w:rPr>
        <w:t>díla</w:t>
      </w:r>
      <w:r w:rsidRPr="00212EE3">
        <w:t xml:space="preserve"> (etapizace). V rozsahu oprav jsou i rekonstrukce zařízení TPS, veškerých stavebních doplňků a kompletu úprav povrchů.</w:t>
      </w:r>
    </w:p>
    <w:p w14:paraId="2EE1FF8A" w14:textId="624ADC11" w:rsidR="00A0377D" w:rsidRDefault="00242BBE" w:rsidP="00D6222B">
      <w:r w:rsidRPr="00242BBE">
        <w:t>Zahrnuty budou i případné další kontrolou zjištěné opravy i případné úpravy potřebné pro instalaci zařízení kontinuálního měření emisí.</w:t>
      </w:r>
    </w:p>
    <w:p w14:paraId="5112B18F" w14:textId="77777777" w:rsidR="00591964" w:rsidRPr="00B20CE3" w:rsidRDefault="00591964" w:rsidP="003D3222">
      <w:pPr>
        <w:pStyle w:val="Podtitul"/>
      </w:pPr>
      <w:r w:rsidRPr="00B20CE3">
        <w:t>Betonový dřík komína – vnější povrch</w:t>
      </w:r>
    </w:p>
    <w:p w14:paraId="5532A605" w14:textId="77777777" w:rsidR="00591964" w:rsidRPr="00B20CE3" w:rsidRDefault="00591964" w:rsidP="00591964">
      <w:r w:rsidRPr="00B20CE3">
        <w:t xml:space="preserve">Vnější povrch betonového dříku komína je v dobrém stavebně technickém stavu. Nikde na vnějším povrchu nebyly zjištěny trhliny v betonových prefabrikovaných tvárnicích ani ve spáře mezi tvárnicemi. Tvárnice jsou pevné, nevydrolují se ani nejsou poškozeny korozí spalinami, nebo klimatickými vlivy. Spárová malta je od úrovně terénu do +85 m pevná kompaktní nevydroluje se. V posledních přibližně 15 výškových metrech komína se spárová malta vydroluje na povrchu. </w:t>
      </w:r>
    </w:p>
    <w:p w14:paraId="1317FD50" w14:textId="77777777" w:rsidR="00591964" w:rsidRPr="00591964" w:rsidRDefault="00591964" w:rsidP="00591964">
      <w:r w:rsidRPr="00B20CE3">
        <w:t>Doporučuje se celý vnější povrch komína otryskat tlakovou vodou a zkontrolovat stav. Posledních minimálně 15 výškových metrů komína přespárovat po otryskání a opatřit penetračním/hydrofobním nátěrem. Skutečný rozsah oprav bude upřesněn kontrolou stavu po otryskání.</w:t>
      </w:r>
    </w:p>
    <w:p w14:paraId="1A5DA455" w14:textId="77777777" w:rsidR="00591964" w:rsidRPr="00591964" w:rsidRDefault="00591964" w:rsidP="00591964">
      <w:r w:rsidRPr="00B20CE3">
        <w:t>Předpokládá se i sanace vrchního ochozu pod hlavou komínu.</w:t>
      </w:r>
    </w:p>
    <w:p w14:paraId="6B3E8C7B" w14:textId="77777777" w:rsidR="00591964" w:rsidRPr="00B20CE3" w:rsidRDefault="00591964" w:rsidP="003D3222">
      <w:pPr>
        <w:pStyle w:val="Podtitul"/>
      </w:pPr>
      <w:r w:rsidRPr="00B20CE3">
        <w:t>Výstroj komína</w:t>
      </w:r>
    </w:p>
    <w:p w14:paraId="59A0287E" w14:textId="77777777" w:rsidR="00591964" w:rsidRPr="00B20CE3" w:rsidRDefault="00591964" w:rsidP="00591964">
      <w:r w:rsidRPr="00B20CE3">
        <w:t>Hromosvodní soustava komína je ve velmi špatném stavu, v horní polovině komína je hromosvodní soustava významně poškozena korozí. V rozsahu opravy bude kompletní výměnu (oprava) hromosvodní soustavy.</w:t>
      </w:r>
    </w:p>
    <w:p w14:paraId="703E537F" w14:textId="77777777" w:rsidR="00591964" w:rsidRPr="00B20CE3" w:rsidRDefault="00591964" w:rsidP="00591964">
      <w:r w:rsidRPr="00B20CE3">
        <w:t xml:space="preserve">Letecké překážkové značení včetně související elektro výstroje je ve velmi špatném stavu. Bude provedena kompletní rekonstrukce leteckého překážkového značení, včetně výměny překážkového osvětlení, které bude splňovat současné legislativní a normové hodnoty. K této výměně bude vypracována projektová dokumentace. </w:t>
      </w:r>
    </w:p>
    <w:p w14:paraId="2216144B" w14:textId="77777777" w:rsidR="00591964" w:rsidRPr="00591964" w:rsidRDefault="00591964" w:rsidP="00591964">
      <w:r w:rsidRPr="00B20CE3">
        <w:t>Ocelová výstroj komína, tj. žebříky, zábradlí na ochozech apod., je poškozená korozí. Bude provedeno očištění a aplikován nový antikorozní nátěr všech ocelových prvků výstroje komína.</w:t>
      </w:r>
    </w:p>
    <w:p w14:paraId="7DD66064" w14:textId="77777777" w:rsidR="00591964" w:rsidRPr="00591964" w:rsidRDefault="00591964" w:rsidP="003D3222">
      <w:pPr>
        <w:pStyle w:val="Podtitul"/>
      </w:pPr>
      <w:r w:rsidRPr="00591964">
        <w:lastRenderedPageBreak/>
        <w:t>Ochranné pouzdro komína</w:t>
      </w:r>
    </w:p>
    <w:p w14:paraId="243CDAE2" w14:textId="77777777" w:rsidR="00591964" w:rsidRPr="00591964" w:rsidRDefault="00591964" w:rsidP="00591964">
      <w:r w:rsidRPr="00591964">
        <w:t>Ochranné keramické pouzdro komína je zejména pod hlavou komína významně poškozeno korozním vlivem spalin. Odpadávají čela cihel. Spárová malta je degradovaná, ve zdivu je možné uvolnit cihly snadno pouze rukou. Hrozí zborcení částí ochranného pouzdra. Směrem k patě komína se stavebně technický stav zdiva mírně zlepšuje.</w:t>
      </w:r>
    </w:p>
    <w:p w14:paraId="4DA5E1FF" w14:textId="77777777" w:rsidR="00591964" w:rsidRPr="00591964" w:rsidRDefault="00591964" w:rsidP="00591964">
      <w:r w:rsidRPr="00591964">
        <w:t>Doporučuje se vybourání zdiva ochranného pouzdra minimálně k první konzoli pod hlavou, tedy přibližně 22 výškových metrů zdiva od hlavy komína, nebo lépe vybourání celého pouzdra. Předejde se tím akutnímu nekontrolovanému pádu zdiva ochranného pouzdra. Po vybourání zdiva je nutné provést sanaci vnitřního povrchu obnaženého betonu dříku. Dále osazení nového ochranného pouzdra (vložky) komína, vhodného průměru s ohledem na budoucí provozní stavy – množství a kvalitu spalin, z korozivzdorné oceli.</w:t>
      </w:r>
    </w:p>
    <w:p w14:paraId="6CE9669E" w14:textId="77810933" w:rsidR="00591964" w:rsidRDefault="00591964" w:rsidP="00591964">
      <w:r w:rsidRPr="00591964">
        <w:t xml:space="preserve">K dispozici je fotodokumentace aktuálního stavu viz </w:t>
      </w:r>
      <w:r w:rsidR="003D3222">
        <w:t xml:space="preserve">Doplňky této Přílohy 1 </w:t>
      </w:r>
      <w:r w:rsidR="003D3222" w:rsidRPr="003D3222">
        <w:rPr>
          <w:smallCaps/>
        </w:rPr>
        <w:t>smlouvy</w:t>
      </w:r>
      <w:r w:rsidRPr="00591964">
        <w:t>.</w:t>
      </w:r>
    </w:p>
    <w:p w14:paraId="459EC64E" w14:textId="703242F1" w:rsidR="000705CA" w:rsidRPr="00212EE3" w:rsidRDefault="003A0AF0" w:rsidP="003A0AF0">
      <w:pPr>
        <w:pStyle w:val="Nadpis3"/>
        <w:numPr>
          <w:ilvl w:val="0"/>
          <w:numId w:val="0"/>
        </w:numPr>
        <w:ind w:left="1134" w:hanging="1134"/>
      </w:pPr>
      <w:r w:rsidRPr="00212EE3">
        <w:t>2.3.2</w:t>
      </w:r>
      <w:r w:rsidRPr="00212EE3">
        <w:tab/>
      </w:r>
      <w:r w:rsidR="00EC4482" w:rsidRPr="00212EE3">
        <w:t>SO 04 Úpravy ve stávající koteln</w:t>
      </w:r>
      <w:r w:rsidR="0090029D" w:rsidRPr="00212EE3">
        <w:t>ě</w:t>
      </w:r>
    </w:p>
    <w:p w14:paraId="1E010E6D" w14:textId="4014E649" w:rsidR="0024382A" w:rsidRPr="00212EE3" w:rsidRDefault="0024382A" w:rsidP="00CA7D72">
      <w:r w:rsidRPr="00212EE3">
        <w:t xml:space="preserve">V rámci záměny paliva z uhlí na biomasu se předpokládá úprava zásobníků. </w:t>
      </w:r>
      <w:r w:rsidR="003C35C3" w:rsidRPr="00212EE3">
        <w:t>Úp</w:t>
      </w:r>
      <w:r w:rsidRPr="00212EE3">
        <w:t>rava spočívá ve vybourání původního tělesa zauhlovacích bunkrů postupně u příslušných kotlů, včetně nosných prvků – systému průvlakové konstrukce přecházející z komolé násypky do nosné žb. konstrukce objektu HVB (objem odstraněné žb. konstrukce bunkru jednoho kotle je cca 77 m</w:t>
      </w:r>
      <w:r w:rsidRPr="00212EE3">
        <w:rPr>
          <w:vertAlign w:val="superscript"/>
        </w:rPr>
        <w:t>3</w:t>
      </w:r>
      <w:r w:rsidRPr="00212EE3">
        <w:t>). Náhradou za vybourané konstrukce se předpokládá osazení nové ocelové konstrukce zásobníku, včetně odběrového navazujícího zařízení až po podavač do kotle (vše jako součást technologické dodávky). Konstrukce po odbourání budou začištěny a případně upraveny pro potřeby nové instalace. Odbourání bude provedeno na základě statického posouzení stability, včetně návrhu a realizace případných nutných úprav.</w:t>
      </w:r>
    </w:p>
    <w:p w14:paraId="2993279E" w14:textId="4BA7255F" w:rsidR="0024382A" w:rsidRPr="00212EE3" w:rsidRDefault="0024382A" w:rsidP="00CA7D72">
      <w:r w:rsidRPr="00212EE3">
        <w:t>Konstrukce zbytku střešního pláště nad kotlem K1, která nebyla rekonstruovaná při předešlé instalaci kotlů K5,6, se předpokládá provésti v obdobné původní skladbě střechy (stejně jako nad K5,6) Jedná se o plochou cca 237 m</w:t>
      </w:r>
      <w:r w:rsidRPr="00212EE3">
        <w:rPr>
          <w:vertAlign w:val="superscript"/>
        </w:rPr>
        <w:t>2</w:t>
      </w:r>
      <w:r w:rsidRPr="00212EE3">
        <w:t>, pultovou jednoplášťovou střechu skládané konstrukce ve spádu 5,5% k podokapnímu žlabu. Sou</w:t>
      </w:r>
      <w:r w:rsidR="00A70418">
        <w:t>č</w:t>
      </w:r>
      <w:r w:rsidRPr="00212EE3">
        <w:t>ástí rekonstrukce stř</w:t>
      </w:r>
      <w:r w:rsidR="00266656">
        <w:t>e</w:t>
      </w:r>
      <w:r w:rsidRPr="00212EE3">
        <w:t>chy budou i prvky kompletující plochu střechy, včetně nové konstrukce světlíku, případné repase stávajících ocelových prvků nosné konstrukce a doplňkových komunikačních nebo bezpečnostních prvků vybavení střechy.</w:t>
      </w:r>
    </w:p>
    <w:p w14:paraId="41D12154" w14:textId="21A73537" w:rsidR="0024382A" w:rsidRPr="00212EE3" w:rsidRDefault="0024382A" w:rsidP="00CA7D72">
      <w:r w:rsidRPr="00212EE3">
        <w:t>Větrací světlíky sedlového tvaru nad kotlem č. 5 i 6 jsou ocelové konstrukce, kotvené do střešních vaznic. Opláštění (štítové stěny a částečně i podélné) je navrženo ze stěnových sendvičových panelů s jádrem z minerální vlny tl. 80</w:t>
      </w:r>
      <w:r w:rsidR="002B0131">
        <w:t xml:space="preserve"> </w:t>
      </w:r>
      <w:r w:rsidRPr="00212EE3">
        <w:t>mm, střecha světlíku je ze střešních sendvičových panelů, s vlnami/žebry v horním povrchu. Jejich tloušťka je 100</w:t>
      </w:r>
      <w:r w:rsidR="002B0131">
        <w:t xml:space="preserve"> </w:t>
      </w:r>
      <w:r w:rsidRPr="00212EE3">
        <w:t xml:space="preserve">mm. Z exteriéru jsou panely opatřeny povrchovou úpravou PLASTIZOL 200 (200mikro m) v barevném odstínu RAL 7030-Kamenná šeď (vč. spojovacích prvků a doplňků). Na straně interiéru je POLYESTER (25 mikro m) v barevném odstínu RAL 9002 – Šedobílá. </w:t>
      </w:r>
    </w:p>
    <w:p w14:paraId="0EF86617" w14:textId="7F9A248B" w:rsidR="0024382A" w:rsidRPr="00212EE3" w:rsidRDefault="0024382A" w:rsidP="00CA7D72">
      <w:pPr>
        <w:rPr>
          <w:color w:val="7030A0"/>
        </w:rPr>
      </w:pPr>
      <w:r w:rsidRPr="00212EE3">
        <w:t>Původní podlaha v prostorách kotle K1 bude, po demontáži technologického zařízení původ</w:t>
      </w:r>
      <w:r w:rsidR="00032B86">
        <w:t>n</w:t>
      </w:r>
      <w:r w:rsidRPr="00212EE3">
        <w:t>ího kotle K1, opravena v duchu původních obdobných ponechaných opravených povrchů u K5,6, včetně povrchu kanálu odvodu popelovin (jde o celkovou plochu cca</w:t>
      </w:r>
      <w:r w:rsidR="009A685E" w:rsidRPr="00212EE3">
        <w:t xml:space="preserve"> </w:t>
      </w:r>
      <w:r w:rsidRPr="00212EE3">
        <w:t>326 m</w:t>
      </w:r>
      <w:r w:rsidRPr="00212EE3">
        <w:rPr>
          <w:vertAlign w:val="superscript"/>
        </w:rPr>
        <w:t>2</w:t>
      </w:r>
      <w:r w:rsidRPr="00212EE3">
        <w:t>). Volné hrany konstrukcí kotelny po demontáži zařízení kotle, kde hrozí pád, se musí opatřit vhodnými zábranami ve smyslu BOZP. Povrchy bouraných konstrukcí se začistí a opatří malbou spolu s ostatními povrchy stěn v prostoru po demontáži technologického vybavení K1.</w:t>
      </w:r>
    </w:p>
    <w:p w14:paraId="14D578EF" w14:textId="48364A81" w:rsidR="0024382A" w:rsidRPr="00212EE3" w:rsidRDefault="0024382A" w:rsidP="00CA7D72">
      <w:r w:rsidRPr="00212EE3">
        <w:t xml:space="preserve">Původní kanál, dnes vyvedený východní stěnou kotelny do přilehlého přesypu na vzestupné dopraví pasy vedoucí do věže popelovin, bude, ve smyslu záměru nového vývodu popelovin (související s SO 13), prodloužen ve stejném profilu (cca o 1 m) na opačné straně (vedle kotle K5) a vhodně upraven (prohlouben cca o 1 m) pro přesyp přesměrovaného redlerového dopravníku a nově instalované pasové vyvedení popelovin, nově v kolmém směru, do nově </w:t>
      </w:r>
      <w:r w:rsidRPr="00212EE3">
        <w:lastRenderedPageBreak/>
        <w:t>upraveného nebo nově navrženého zpevněného kontejnerového stání s přístřeškem (plocha cca 32 m</w:t>
      </w:r>
      <w:r w:rsidRPr="00212EE3">
        <w:rPr>
          <w:vertAlign w:val="superscript"/>
        </w:rPr>
        <w:t>2</w:t>
      </w:r>
      <w:r w:rsidRPr="00212EE3">
        <w:t>) při jižní stěně kotelny u západního rohu.</w:t>
      </w:r>
    </w:p>
    <w:p w14:paraId="0004CD2A" w14:textId="5FB42586" w:rsidR="00436FAC" w:rsidRDefault="00EA0C76" w:rsidP="00EA0C76">
      <w:r w:rsidRPr="00EA0C76">
        <w:t xml:space="preserve">V kotelně a v okolních přidružených prostorách hlavního výrobního bloku, kromě strojovny a kromě plošin kotlů K5 a K6, bude provedeno nové osvětlení, které nahradí stávající nevyhovující osvětlení. Nové osvětlení bude respektovat stavební úpravy a úpravu stávající či dodávku nové technologie. Pro návrh nového osvětlení v kotelně a přidružených prostorách je k dispozici Studie proveditelnosti osvětlení kotelny a okolních prostorů a Předběžný výkaz výměr osvětlení kotelny a okolních prostorů </w:t>
      </w:r>
      <w:r w:rsidR="00785914">
        <w:t>(</w:t>
      </w:r>
      <w:r w:rsidRPr="00EA0C76">
        <w:t xml:space="preserve">viz </w:t>
      </w:r>
      <w:r w:rsidR="00785914">
        <w:t xml:space="preserve">Doplňky </w:t>
      </w:r>
      <w:r w:rsidR="00BB2E9F">
        <w:t xml:space="preserve">této Přílohy 1 </w:t>
      </w:r>
      <w:r w:rsidR="00BB2E9F" w:rsidRPr="00BB2E9F">
        <w:rPr>
          <w:smallCaps/>
        </w:rPr>
        <w:t>smlouvy</w:t>
      </w:r>
      <w:r w:rsidR="00BB2E9F">
        <w:t>)</w:t>
      </w:r>
      <w:r w:rsidRPr="00EA0C76">
        <w:t>.</w:t>
      </w:r>
    </w:p>
    <w:p w14:paraId="427B7D61" w14:textId="3702C322" w:rsidR="00BE559E" w:rsidRPr="00212EE3" w:rsidRDefault="00EF0CFE" w:rsidP="00CA7D72">
      <w:r>
        <w:t xml:space="preserve">Součástí SO je i demontáž a likvidace azbestových částí izolace </w:t>
      </w:r>
      <w:r w:rsidR="009967B3" w:rsidRPr="009967B3">
        <w:t>v souladu s platnou legislativou České republiky.</w:t>
      </w:r>
    </w:p>
    <w:p w14:paraId="0821407E" w14:textId="72D85498" w:rsidR="00F65E04" w:rsidRPr="00212EE3" w:rsidRDefault="003A0AF0" w:rsidP="003A0AF0">
      <w:pPr>
        <w:pStyle w:val="Nadpis3"/>
        <w:numPr>
          <w:ilvl w:val="0"/>
          <w:numId w:val="0"/>
        </w:numPr>
        <w:ind w:left="1134" w:hanging="1134"/>
      </w:pPr>
      <w:r w:rsidRPr="00212EE3">
        <w:t>2.3.3</w:t>
      </w:r>
      <w:r w:rsidRPr="00212EE3">
        <w:tab/>
      </w:r>
      <w:r w:rsidR="00F65E04" w:rsidRPr="00212EE3">
        <w:t>SO 07 Skládka biomasy</w:t>
      </w:r>
    </w:p>
    <w:p w14:paraId="024E29B5" w14:textId="3FF3C702" w:rsidR="00F65E04" w:rsidRPr="00212EE3" w:rsidRDefault="00F65E04" w:rsidP="00CA7D72">
      <w:r w:rsidRPr="00212EE3">
        <w:t>Plocha stávající skládky uhlí v prostoru systému dopravníkových mostů, podzemního zásobníku a garáže buldozer</w:t>
      </w:r>
      <w:r w:rsidR="00972E9C">
        <w:t>ů</w:t>
      </w:r>
      <w:r w:rsidRPr="00212EE3">
        <w:t xml:space="preserve"> bude postupně, dle předpokl</w:t>
      </w:r>
      <w:r w:rsidR="003E6AED">
        <w:t>á</w:t>
      </w:r>
      <w:r w:rsidRPr="00212EE3">
        <w:t>dané etapizace výstavby, v rozdělení na přední a zadn</w:t>
      </w:r>
      <w:r w:rsidR="00B20B01">
        <w:t>í</w:t>
      </w:r>
      <w:r w:rsidRPr="00212EE3">
        <w:t xml:space="preserve"> část skládky, zpevněna a organizovaně odvodněna (odkanalizování bude součástí objektu IO 01, vlastní zpevněné plochy včetně souvisejících navržených komunikačních ploch a ploch komunikačních navazujících na okolní stávající komunikace budou součástí IO 04). Stávající ochrana přízemních části staveb proti mechanickému poškození, ve formě zvýšených žb. patek ocelových podpor dopravníkových mostů nebo ve formě ochranných betonových stěn u přesypné věže a vyústění pasů z hlubinného zásobníku či velína skládky, zůstane zachováno nebo bude vhodně doplněno v souladu s požadavky postupné realizace úpravy ploch a nově navrženého a instalovaného zařízení souvisejícího s uložením na skládku, úpravou a nakládkou biomasy na stávající zachované dopravníkové cesty. Využitelná plocha, vzhledem k dodržení určujících odstupových vzdáleností dané předpokládanou výškou skládky, je u přední skládky je pro výšku 4m cca 4060 m</w:t>
      </w:r>
      <w:r w:rsidRPr="00212EE3">
        <w:rPr>
          <w:vertAlign w:val="superscript"/>
        </w:rPr>
        <w:t>2</w:t>
      </w:r>
      <w:r w:rsidRPr="00212EE3">
        <w:t xml:space="preserve"> a u zadní skládky je cca 7250 m</w:t>
      </w:r>
      <w:r w:rsidRPr="00212EE3">
        <w:rPr>
          <w:vertAlign w:val="superscript"/>
        </w:rPr>
        <w:t>2</w:t>
      </w:r>
      <w:r w:rsidRPr="00212EE3">
        <w:t>. Při potřebě větší plochy pro splnění požadovaných kapacitních požadavků skládky je nutné navrhnout a zrealizovat vhodná opatření (dělici stavební konstrukce odpovídající požadavkům PO). Zpevněné plochy skládky ve své konečné ploše (cca 11310 m</w:t>
      </w:r>
      <w:r w:rsidRPr="00212EE3">
        <w:rPr>
          <w:vertAlign w:val="superscript"/>
        </w:rPr>
        <w:t>2</w:t>
      </w:r>
      <w:r w:rsidRPr="00212EE3">
        <w:t xml:space="preserve"> využitelné plochy-respektive 4060+7250 m</w:t>
      </w:r>
      <w:r w:rsidRPr="00212EE3">
        <w:rPr>
          <w:vertAlign w:val="superscript"/>
        </w:rPr>
        <w:t>2</w:t>
      </w:r>
      <w:r w:rsidRPr="00212EE3">
        <w:t>) musí zabezpečit také vhodnou komunikaci pro kamionovou dopravu biomasy, její vykládku, cesty k váze (je předmětem ře</w:t>
      </w:r>
      <w:r w:rsidR="00A861AF">
        <w:t>š</w:t>
      </w:r>
      <w:r w:rsidRPr="00212EE3">
        <w:t>ení samostatného SO 08) a manipulaci skládkových strojů (čímž jsou opět plochy vlastní skládky omezeny obdobně jako novým zařízením nebo vyb</w:t>
      </w:r>
      <w:r w:rsidR="009173F8">
        <w:t>a</w:t>
      </w:r>
      <w:r w:rsidRPr="00212EE3">
        <w:t>vením skládky).</w:t>
      </w:r>
    </w:p>
    <w:p w14:paraId="6F24897A" w14:textId="6FC47804" w:rsidR="00912BCC" w:rsidRPr="00C33518" w:rsidRDefault="00912BCC" w:rsidP="00912BCC">
      <w:r w:rsidRPr="00912BCC">
        <w:t>Součástí skládky bude dodávka stavební buňky pro možnost dočasného skladování odebíraných vzorků biomasy. Umístění buňk</w:t>
      </w:r>
      <w:r>
        <w:t>y</w:t>
      </w:r>
      <w:r w:rsidRPr="00912BCC">
        <w:t xml:space="preserve"> se předpokládá u objektu rozvodny pasových doprav a je tak možné ji případně využít i pro účely spojené se silniční váhou. Buňka bude napojena minimálně na silové rozvody teplárny (její osvětlení a možné vytápění).</w:t>
      </w:r>
    </w:p>
    <w:p w14:paraId="0BA2BDDA" w14:textId="3A00E7CD" w:rsidR="00F65E04" w:rsidRPr="00212EE3" w:rsidRDefault="00F65E04" w:rsidP="00CA7D72">
      <w:r w:rsidRPr="00212EE3">
        <w:t>Součástí SO je i návrh a realizace zmíněných nových nezbytných objektů pro provoz a stavebních úprav pro nové zařízení skládky biomasy (úprava biomasy, manipulace a chráněná skládka, …), včetně nezbytných zařízení TPS.</w:t>
      </w:r>
    </w:p>
    <w:p w14:paraId="202D3C88" w14:textId="77777777" w:rsidR="00B50D06" w:rsidRPr="00212EE3" w:rsidRDefault="00B50D06" w:rsidP="00CA7D72"/>
    <w:p w14:paraId="7D5A1768" w14:textId="0181C20C" w:rsidR="00F65E04" w:rsidRDefault="00F65E04" w:rsidP="00CA7D72">
      <w:r w:rsidRPr="00212EE3">
        <w:t>Skládka je zajištěna systémem požárního rozvodu vody s hydranty a osvětlena VO odpovídající úrovně současnému provozu skládky.</w:t>
      </w:r>
      <w:r w:rsidR="00F72DF0">
        <w:t xml:space="preserve"> </w:t>
      </w:r>
      <w:r w:rsidRPr="00212EE3">
        <w:t>V případě potřeby ve smyslu návrhu nové a doplněné dispozice zařízení skládky budou tyto systémy vhodně upraveny, doplněny nebo nově zřízeny v souladu s platnými předpisy BOZP a PO.</w:t>
      </w:r>
    </w:p>
    <w:p w14:paraId="179B508F" w14:textId="77777777" w:rsidR="006E6399" w:rsidRPr="007D0039" w:rsidRDefault="006E6399" w:rsidP="006E6399">
      <w:r w:rsidRPr="006E6399">
        <w:t>Pokud bude potřeba doplnit nové venkovní osvětlení skládky biomasy, bude napájeno z nového hlavního rozváděče osvětlení RS1, který nahradí stávající rozváděč RS1 umístěný v rozvodně zauhlování.</w:t>
      </w:r>
    </w:p>
    <w:p w14:paraId="47B78852" w14:textId="0D1B7EB3" w:rsidR="00F65E04" w:rsidRPr="00212EE3" w:rsidRDefault="003A0AF0" w:rsidP="003A0AF0">
      <w:pPr>
        <w:pStyle w:val="Nadpis3"/>
        <w:numPr>
          <w:ilvl w:val="0"/>
          <w:numId w:val="0"/>
        </w:numPr>
        <w:ind w:left="1134" w:hanging="1134"/>
      </w:pPr>
      <w:r w:rsidRPr="00212EE3">
        <w:lastRenderedPageBreak/>
        <w:t>2.3.4</w:t>
      </w:r>
      <w:r w:rsidRPr="00212EE3">
        <w:tab/>
      </w:r>
      <w:r w:rsidR="00F65E04" w:rsidRPr="00212EE3">
        <w:t>SO 08 Silniční váha</w:t>
      </w:r>
    </w:p>
    <w:p w14:paraId="72401F13" w14:textId="755FA838" w:rsidR="00F65E04" w:rsidRPr="00212EE3" w:rsidRDefault="00F65E04" w:rsidP="00CA7D72">
      <w:r w:rsidRPr="00212EE3">
        <w:t xml:space="preserve">V areálu </w:t>
      </w:r>
      <w:r w:rsidR="00B77887">
        <w:t>T</w:t>
      </w:r>
      <w:r w:rsidRPr="00212EE3">
        <w:t>eplárny je ucelený komunikační systém obslužných komunikací s přiléhajícími funkčními zpevněnými plocham</w:t>
      </w:r>
      <w:r w:rsidR="0011105A">
        <w:t>i</w:t>
      </w:r>
      <w:r w:rsidRPr="00212EE3">
        <w:t xml:space="preserve">. Ve smyslu využití nových návazných komunikací pro skládku biomasy a dopravní obslužnosti této skládky bude navržení a realizace silniční váhy </w:t>
      </w:r>
      <w:r w:rsidR="00ED3D20" w:rsidRPr="00212EE3">
        <w:t xml:space="preserve">délky 16 m </w:t>
      </w:r>
      <w:r w:rsidRPr="00212EE3">
        <w:t>pro automobily a soupravy</w:t>
      </w:r>
      <w:r w:rsidR="005E0A27" w:rsidRPr="00212EE3">
        <w:t>.</w:t>
      </w:r>
      <w:r w:rsidRPr="00212EE3">
        <w:t xml:space="preserve"> Předpokládané místo je uvažované mezi sklá</w:t>
      </w:r>
      <w:r w:rsidR="00EB2007">
        <w:t>d</w:t>
      </w:r>
      <w:r w:rsidRPr="00212EE3">
        <w:t xml:space="preserve">kou a přilehlou stávající komunikací při severním ohraji, ale není rozhodující. Součástí objektu jsou stavební </w:t>
      </w:r>
      <w:r w:rsidR="00EB2007">
        <w:t>ú</w:t>
      </w:r>
      <w:r w:rsidRPr="00212EE3">
        <w:t>pravy pro osazení vlastní instalace váhy, včetně začištění okolí a přechodu do stávajících i nových komunikačních či zpevněných ploch. Součá</w:t>
      </w:r>
      <w:r w:rsidR="00014D4B">
        <w:t>s</w:t>
      </w:r>
      <w:r w:rsidRPr="00212EE3">
        <w:t>tí je i případné odvodnění při zahloubení vlastního zařízení pod úroveň okolního terénu nebo jiné zabezpeč</w:t>
      </w:r>
      <w:r w:rsidR="0072383F" w:rsidRPr="00212EE3">
        <w:t>e</w:t>
      </w:r>
      <w:r w:rsidRPr="00212EE3">
        <w:t>ní či ovládání s přenosem odpovídající vlastnímu zařízení váhy.</w:t>
      </w:r>
    </w:p>
    <w:p w14:paraId="20F52300" w14:textId="005D0F2A" w:rsidR="00F65E04" w:rsidRPr="00212EE3" w:rsidRDefault="003A0AF0" w:rsidP="003A0AF0">
      <w:pPr>
        <w:pStyle w:val="Nadpis3"/>
        <w:numPr>
          <w:ilvl w:val="0"/>
          <w:numId w:val="0"/>
        </w:numPr>
        <w:ind w:left="1134" w:hanging="1134"/>
      </w:pPr>
      <w:r w:rsidRPr="00212EE3">
        <w:t>2.3.5</w:t>
      </w:r>
      <w:r w:rsidRPr="00212EE3">
        <w:tab/>
      </w:r>
      <w:r w:rsidR="00F65E04" w:rsidRPr="00212EE3">
        <w:t>SO 09 Oprava obálky pasových doprav</w:t>
      </w:r>
    </w:p>
    <w:p w14:paraId="04E01CD4" w14:textId="13EA6577" w:rsidR="00F65E04" w:rsidRPr="00212EE3" w:rsidRDefault="00F65E04" w:rsidP="00CA7D72">
      <w:r w:rsidRPr="00212EE3">
        <w:t>V rámci objektu se předpokládá výměna prvků opláštění veškerých vnějších ploch konstrukcí zauhlovacích mostů pasových dopravníků a přesypné věže včetně výměny všech výplní a doplňkových vykrývacích plechů a souvisejících klempířských výrobků.</w:t>
      </w:r>
    </w:p>
    <w:p w14:paraId="24BE93A2" w14:textId="71C55DC9" w:rsidR="00F65E04" w:rsidRPr="00212EE3" w:rsidRDefault="00F65E04" w:rsidP="00CA7D72">
      <w:r w:rsidRPr="00212EE3">
        <w:t>Předpokládané plochy opl</w:t>
      </w:r>
      <w:r w:rsidR="008E1EB7">
        <w:t>áš</w:t>
      </w:r>
      <w:r w:rsidRPr="00212EE3">
        <w:t>tění jsou:</w:t>
      </w:r>
    </w:p>
    <w:p w14:paraId="3E32848B" w14:textId="09C9B2DC"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svislé plochy stěn z trapézových plechů s tovární povrchovou úpravou celkem 1080m</w:t>
      </w:r>
      <w:r w:rsidR="00F65E04" w:rsidRPr="00212EE3">
        <w:rPr>
          <w:vertAlign w:val="superscript"/>
        </w:rPr>
        <w:t>2</w:t>
      </w:r>
      <w:r w:rsidR="00F65E04" w:rsidRPr="00212EE3">
        <w:t xml:space="preserve"> (cca 830 m</w:t>
      </w:r>
      <w:r w:rsidR="00F65E04" w:rsidRPr="00212EE3">
        <w:rPr>
          <w:vertAlign w:val="superscript"/>
        </w:rPr>
        <w:t>2</w:t>
      </w:r>
      <w:r w:rsidR="00F65E04" w:rsidRPr="00212EE3">
        <w:t xml:space="preserve"> mosty + 250 m</w:t>
      </w:r>
      <w:r w:rsidR="00F65E04" w:rsidRPr="00212EE3">
        <w:rPr>
          <w:vertAlign w:val="superscript"/>
        </w:rPr>
        <w:t>2</w:t>
      </w:r>
      <w:r w:rsidR="00F65E04" w:rsidRPr="00212EE3">
        <w:t xml:space="preserve"> přesypová věž)</w:t>
      </w:r>
    </w:p>
    <w:p w14:paraId="3313A868" w14:textId="4F910716"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šikmé plochy střešní z trapézových plechů s tovární povrchovou úpravou celkem 1291 m</w:t>
      </w:r>
      <w:r w:rsidR="00F65E04" w:rsidRPr="00212EE3">
        <w:rPr>
          <w:vertAlign w:val="superscript"/>
        </w:rPr>
        <w:t>2</w:t>
      </w:r>
      <w:r w:rsidR="00F65E04" w:rsidRPr="00212EE3">
        <w:t xml:space="preserve"> (cca 986 m</w:t>
      </w:r>
      <w:r w:rsidR="00F65E04" w:rsidRPr="00212EE3">
        <w:rPr>
          <w:vertAlign w:val="superscript"/>
        </w:rPr>
        <w:t>2</w:t>
      </w:r>
      <w:r w:rsidR="00F65E04" w:rsidRPr="00212EE3">
        <w:t xml:space="preserve"> mosty + 305 m</w:t>
      </w:r>
      <w:r w:rsidR="00F65E04" w:rsidRPr="00212EE3">
        <w:rPr>
          <w:vertAlign w:val="superscript"/>
        </w:rPr>
        <w:t>2</w:t>
      </w:r>
      <w:r w:rsidR="00F65E04" w:rsidRPr="00212EE3">
        <w:t xml:space="preserve"> přesypová věž)</w:t>
      </w:r>
    </w:p>
    <w:p w14:paraId="14306471" w14:textId="3D35AF40"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plochy v</w:t>
      </w:r>
      <w:r w:rsidR="0072383F" w:rsidRPr="00212EE3">
        <w:rPr>
          <w:lang w:val="cs-CZ"/>
        </w:rPr>
        <w:t>i</w:t>
      </w:r>
      <w:r w:rsidR="00F65E04" w:rsidRPr="00212EE3">
        <w:t>tráží ve stěnách mostů a přesypné věže (1/3 ploch otvírací) celkem 493 m</w:t>
      </w:r>
      <w:r w:rsidR="00F65E04" w:rsidRPr="00212EE3">
        <w:rPr>
          <w:vertAlign w:val="superscript"/>
        </w:rPr>
        <w:t>2</w:t>
      </w:r>
      <w:r w:rsidR="00F65E04" w:rsidRPr="00212EE3">
        <w:t xml:space="preserve"> (cca 463 m</w:t>
      </w:r>
      <w:r w:rsidR="00F65E04" w:rsidRPr="00212EE3">
        <w:rPr>
          <w:vertAlign w:val="superscript"/>
        </w:rPr>
        <w:t>2</w:t>
      </w:r>
      <w:r w:rsidR="00F65E04" w:rsidRPr="00212EE3">
        <w:t xml:space="preserve"> mosty + 30 m</w:t>
      </w:r>
      <w:r w:rsidR="00F65E04" w:rsidRPr="00212EE3">
        <w:rPr>
          <w:vertAlign w:val="superscript"/>
        </w:rPr>
        <w:t xml:space="preserve">2 </w:t>
      </w:r>
      <w:r w:rsidR="00F65E04" w:rsidRPr="00212EE3">
        <w:t>přesypová věž)</w:t>
      </w:r>
    </w:p>
    <w:p w14:paraId="1F8A018B" w14:textId="05021D96"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plochy podlah mostů cca 820 m</w:t>
      </w:r>
      <w:r w:rsidR="00F65E04" w:rsidRPr="00212EE3">
        <w:rPr>
          <w:vertAlign w:val="superscript"/>
        </w:rPr>
        <w:t>2</w:t>
      </w:r>
    </w:p>
    <w:p w14:paraId="0C69F7B5" w14:textId="6FFF7B7B" w:rsidR="00F65E04" w:rsidRPr="00212EE3" w:rsidRDefault="00F65E04" w:rsidP="00CA7D72">
      <w:r w:rsidRPr="00212EE3">
        <w:t>Součástí SO je i návrh a realizace úprav nebo kompletní výměny nezbytných dotčených zařízení TPS, hlavně el. instalací a případně dotčených zabezpečovacích zařízení PO, v důsledků zásahů do technologického zařízení dopravy.</w:t>
      </w:r>
    </w:p>
    <w:p w14:paraId="585095CC" w14:textId="0E7F0C26" w:rsidR="00F65E04" w:rsidRDefault="00F65E04" w:rsidP="00CA7D72">
      <w:r w:rsidRPr="00212EE3">
        <w:t xml:space="preserve">V rámci výměny opláštění je nutné provést statické posouzení stávajících nosných ocelových a základových konstrukcí, dle současných platných norem, včetně zahrnutí současného stavu konstrukcí. V případě potřeby pak navrhnout a zrealizovat v rámci </w:t>
      </w:r>
      <w:r w:rsidRPr="00212EE3">
        <w:rPr>
          <w:smallCaps/>
        </w:rPr>
        <w:t>díla</w:t>
      </w:r>
      <w:r w:rsidRPr="00212EE3">
        <w:t xml:space="preserve"> nezbytné stavební a konstrukční</w:t>
      </w:r>
      <w:r w:rsidR="009A685E" w:rsidRPr="00212EE3">
        <w:t xml:space="preserve"> </w:t>
      </w:r>
      <w:r w:rsidRPr="00212EE3">
        <w:t>úpravy na nosných konstrukcích.</w:t>
      </w:r>
    </w:p>
    <w:p w14:paraId="455AF400" w14:textId="635450F3" w:rsidR="00EF1E88" w:rsidRPr="00212EE3" w:rsidRDefault="00EF1E88" w:rsidP="00CA7D72">
      <w:r>
        <w:t xml:space="preserve">Součástí SO je i demontáž a likvidace </w:t>
      </w:r>
      <w:r w:rsidR="00FA112D">
        <w:t>osinkocementových desek</w:t>
      </w:r>
      <w:r w:rsidR="004A323F">
        <w:t xml:space="preserve"> (eternit) </w:t>
      </w:r>
      <w:r w:rsidRPr="009967B3">
        <w:t>v souladu s platnou legislativou České republiky.</w:t>
      </w:r>
    </w:p>
    <w:p w14:paraId="6CE28F27" w14:textId="631038B9" w:rsidR="00F65E04" w:rsidRPr="00212EE3" w:rsidRDefault="003A0AF0" w:rsidP="003A0AF0">
      <w:pPr>
        <w:pStyle w:val="Nadpis3"/>
        <w:numPr>
          <w:ilvl w:val="0"/>
          <w:numId w:val="0"/>
        </w:numPr>
        <w:ind w:left="1134" w:hanging="1134"/>
      </w:pPr>
      <w:r w:rsidRPr="00212EE3">
        <w:t>2.3.6</w:t>
      </w:r>
      <w:r w:rsidRPr="00212EE3">
        <w:tab/>
      </w:r>
      <w:r w:rsidR="00F65E04" w:rsidRPr="00212EE3">
        <w:t>SO 10 Rekonstrukce objektu velína zauhlování</w:t>
      </w:r>
    </w:p>
    <w:p w14:paraId="7FD83B0B" w14:textId="2F3E8893" w:rsidR="00F65E04" w:rsidRPr="00212EE3" w:rsidRDefault="00F65E04" w:rsidP="00CA7D72">
      <w:r w:rsidRPr="00212EE3">
        <w:t>Objekt stávajícího velína zauhlování se předpokládá stavebně kompletně rekonstruovat v úrovni materiálového obvyklého stand</w:t>
      </w:r>
      <w:r w:rsidR="00CF4B76">
        <w:t>a</w:t>
      </w:r>
      <w:r w:rsidRPr="00212EE3">
        <w:t>rdu. Vnější plášť bude nově zateplen kontaktním systémem a zaujímá plochu cca 315 m</w:t>
      </w:r>
      <w:r w:rsidRPr="00212EE3">
        <w:rPr>
          <w:vertAlign w:val="superscript"/>
        </w:rPr>
        <w:t>2</w:t>
      </w:r>
      <w:r w:rsidRPr="00212EE3">
        <w:t>. Nově se předpokládá i zateplení střechy (plocha cca 76 m</w:t>
      </w:r>
      <w:r w:rsidRPr="00212EE3">
        <w:rPr>
          <w:vertAlign w:val="superscript"/>
        </w:rPr>
        <w:t>2</w:t>
      </w:r>
      <w:r w:rsidRPr="00212EE3">
        <w:t>), včetně kompletačních klempířských výrobků a nové krytiny. Součástí jsou i nutné stavební úpravy vyvolané návrhem nově instalovaného technologického zařízení.</w:t>
      </w:r>
    </w:p>
    <w:p w14:paraId="255E1580" w14:textId="5C16A7AA" w:rsidR="00F65E04" w:rsidRPr="00212EE3" w:rsidRDefault="00F65E04" w:rsidP="00CA7D72">
      <w:r w:rsidRPr="00212EE3">
        <w:t>Součástí oprav bude případně kompletní výměna nebo doplnění nutného (v souladu s požadavky instalované technologie a účelem využití prostor) profesního zařízení TPS – vybavení jako jsou rozvody ZT</w:t>
      </w:r>
      <w:r w:rsidR="002E4346">
        <w:t>I</w:t>
      </w:r>
      <w:r w:rsidRPr="00212EE3">
        <w:t>, VZT – klimatizace, vytápění, el. rozvody s uzemněním a hromosvodem a rozvody el. komunikace.</w:t>
      </w:r>
    </w:p>
    <w:p w14:paraId="2B83605A" w14:textId="2C981FFF" w:rsidR="00F65E04" w:rsidRPr="00212EE3" w:rsidRDefault="003A0AF0" w:rsidP="003A0AF0">
      <w:pPr>
        <w:pStyle w:val="Nadpis3"/>
        <w:numPr>
          <w:ilvl w:val="0"/>
          <w:numId w:val="0"/>
        </w:numPr>
        <w:ind w:left="1134" w:hanging="1134"/>
      </w:pPr>
      <w:r w:rsidRPr="00212EE3">
        <w:lastRenderedPageBreak/>
        <w:t>2.3.7</w:t>
      </w:r>
      <w:r w:rsidRPr="00212EE3">
        <w:tab/>
      </w:r>
      <w:r w:rsidR="00F65E04" w:rsidRPr="00212EE3">
        <w:t>SO 11 Rekonstrukce objektu rozvodny zauhlování</w:t>
      </w:r>
    </w:p>
    <w:p w14:paraId="10EAEC38" w14:textId="3BABCD8C" w:rsidR="00F65E04" w:rsidRPr="00212EE3" w:rsidRDefault="00F65E04" w:rsidP="00CA7D72">
      <w:r w:rsidRPr="00212EE3">
        <w:t>Prostor rozvodny bude stavebně upraven v souladu s potřebami nově instalovaného technologického zařízení. Předpokl</w:t>
      </w:r>
      <w:r w:rsidR="008E0E23">
        <w:t>á</w:t>
      </w:r>
      <w:r w:rsidRPr="00212EE3">
        <w:t>dá se úprava podlahy, včetně konstrukce kanálů s jejich zakrytím. Dále pak oprava veškerých pov</w:t>
      </w:r>
      <w:r w:rsidR="00513EEE">
        <w:t>r</w:t>
      </w:r>
      <w:r w:rsidRPr="00212EE3">
        <w:t>chů (113 m</w:t>
      </w:r>
      <w:r w:rsidRPr="00212EE3">
        <w:rPr>
          <w:vertAlign w:val="superscript"/>
        </w:rPr>
        <w:t>2</w:t>
      </w:r>
      <w:r w:rsidRPr="00212EE3">
        <w:t xml:space="preserve"> malba stěn, nátěr stropu 62 m</w:t>
      </w:r>
      <w:r w:rsidRPr="00212EE3">
        <w:rPr>
          <w:vertAlign w:val="superscript"/>
        </w:rPr>
        <w:t>2</w:t>
      </w:r>
      <w:r w:rsidRPr="00212EE3">
        <w:t xml:space="preserve"> -podhledu a nátěry doplňkových konstrukcí), výměna nebo repase vstupních výplní (rozměru 90/1970 x 1450/2480 dveří a vrat). Plocha rozvodny je cca 62 m</w:t>
      </w:r>
      <w:r w:rsidRPr="00212EE3">
        <w:rPr>
          <w:vertAlign w:val="superscript"/>
        </w:rPr>
        <w:t xml:space="preserve">2 </w:t>
      </w:r>
      <w:r w:rsidRPr="00212EE3">
        <w:t>se svě</w:t>
      </w:r>
      <w:r w:rsidR="00FE4334">
        <w:t>t</w:t>
      </w:r>
      <w:r w:rsidRPr="00212EE3">
        <w:t>lou výškou cca 4 m. Vnější zděné omítnuté plochy soklu přesypné věže se předpokládá opatřit po vyspravení tenkovrstvou probarvenou omítkou (plocha je cca 131 m</w:t>
      </w:r>
      <w:r w:rsidRPr="00212EE3">
        <w:rPr>
          <w:vertAlign w:val="superscript"/>
        </w:rPr>
        <w:t>2</w:t>
      </w:r>
      <w:r w:rsidRPr="00212EE3">
        <w:t>).</w:t>
      </w:r>
    </w:p>
    <w:p w14:paraId="1F74CDC1" w14:textId="21E55578" w:rsidR="00F65E04" w:rsidRPr="00212EE3" w:rsidRDefault="00F65E04" w:rsidP="00CA7D72">
      <w:r w:rsidRPr="00212EE3">
        <w:t>Prostory budou rekonstruované včetně profesního zařízení – vybavení jako jsou rozvody ZT</w:t>
      </w:r>
      <w:r w:rsidR="002E4346">
        <w:t>I</w:t>
      </w:r>
      <w:r w:rsidRPr="00212EE3">
        <w:t>, případně VZT – klimatizace či vytápění, el. rozvody s uzemněním a hromosvodem a rozvody el. komunikace nebo nově v tomto smyslu bude-li třeba vybaveny (v souladu s požadavky instalované technologie a účelem využití prostor).</w:t>
      </w:r>
    </w:p>
    <w:p w14:paraId="0857659E" w14:textId="781D2FC5" w:rsidR="00F65E04" w:rsidRPr="00212EE3" w:rsidRDefault="00F65E04" w:rsidP="00CA7D72">
      <w:r w:rsidRPr="00212EE3">
        <w:t xml:space="preserve">V rozvodně zauhlování bude stávající hlavní světelný rozváděč zauhlování RS1 nahrazen novým rozváděčem osvětlení, ze kterého budou napájeny nové podružné rozváděče osvětlení v nových objektech i stávající podružné rozváděče osvětlení ve stávajících objektech </w:t>
      </w:r>
      <w:r w:rsidRPr="008B1110">
        <w:t>zauhlování</w:t>
      </w:r>
      <w:r w:rsidR="008B1110" w:rsidRPr="008B1110">
        <w:t xml:space="preserve"> a nové venkovní osvětlení nové příjezdové komunikace (viz SO 16) včetně napájení její závory</w:t>
      </w:r>
      <w:r w:rsidRPr="008B1110">
        <w:t>.</w:t>
      </w:r>
    </w:p>
    <w:p w14:paraId="1BE20E48" w14:textId="7760DE56" w:rsidR="00F65E04" w:rsidRDefault="00F65E04" w:rsidP="00CA7D72">
      <w:r w:rsidRPr="00212EE3">
        <w:t>Stávající rozváděč nouzového osvětlení RS2N bude zrušen, nouzové osvětlení bude řešeno novým centrálním bateriovým zdrojem nouzového osvětlení složeným z nabíječe, měniče, baterie a řídicí jednotky.</w:t>
      </w:r>
    </w:p>
    <w:p w14:paraId="352A6C70" w14:textId="5F53D800" w:rsidR="00885F72" w:rsidRPr="00212EE3" w:rsidRDefault="00B82ADB" w:rsidP="00CA7D72">
      <w:pPr>
        <w:rPr>
          <w:color w:val="FF0000"/>
        </w:rPr>
      </w:pPr>
      <w:r>
        <w:t xml:space="preserve">Součástí SO je i demontáž a likvidace azbestových částí izolace </w:t>
      </w:r>
      <w:r w:rsidRPr="009967B3">
        <w:t>v souladu s platnou legislativou České republiky.</w:t>
      </w:r>
    </w:p>
    <w:p w14:paraId="2A731B00" w14:textId="166144C6" w:rsidR="00F65E04" w:rsidRPr="00212EE3" w:rsidRDefault="003A0AF0" w:rsidP="003A0AF0">
      <w:pPr>
        <w:pStyle w:val="Nadpis3"/>
        <w:numPr>
          <w:ilvl w:val="0"/>
          <w:numId w:val="0"/>
        </w:numPr>
        <w:ind w:left="1134" w:hanging="1134"/>
      </w:pPr>
      <w:r w:rsidRPr="00212EE3">
        <w:t>2.3.8</w:t>
      </w:r>
      <w:r w:rsidRPr="00212EE3">
        <w:tab/>
      </w:r>
      <w:r w:rsidR="00F65E04" w:rsidRPr="00212EE3">
        <w:t>SO 12 Nový velín kotlů K5 a K6</w:t>
      </w:r>
    </w:p>
    <w:p w14:paraId="25DA75DF" w14:textId="3C223315" w:rsidR="00F65E04" w:rsidRPr="00212EE3" w:rsidRDefault="00F65E04" w:rsidP="00CA7D72">
      <w:r w:rsidRPr="00212EE3">
        <w:t xml:space="preserve">Prostory budou předem </w:t>
      </w:r>
      <w:r w:rsidR="003716AD" w:rsidRPr="003716AD">
        <w:rPr>
          <w:smallCaps/>
        </w:rPr>
        <w:t>objednatelem</w:t>
      </w:r>
      <w:r w:rsidRPr="00212EE3">
        <w:t xml:space="preserve"> vybaveny běžným profe</w:t>
      </w:r>
      <w:r w:rsidR="00C5614E" w:rsidRPr="00212EE3">
        <w:t>s</w:t>
      </w:r>
      <w:r w:rsidRPr="00212EE3">
        <w:t>ním zařízením – vybavením jako jsou rozvody ZT</w:t>
      </w:r>
      <w:r w:rsidR="00540D2D">
        <w:t>I</w:t>
      </w:r>
      <w:r w:rsidRPr="00212EE3">
        <w:t>, VZT – klimatizace, vytápění, el. rozvody s uzemněním a rozvody el. komunikace v souladu s potřebami instalovaného zařízení a v du</w:t>
      </w:r>
      <w:r w:rsidR="009F5829" w:rsidRPr="00212EE3">
        <w:t>c</w:t>
      </w:r>
      <w:r w:rsidRPr="00212EE3">
        <w:t>hu potřeb daného budoucího účelu prostor.</w:t>
      </w:r>
    </w:p>
    <w:p w14:paraId="48E8BFB5" w14:textId="3D3C062C" w:rsidR="00F65E04" w:rsidRPr="00212EE3" w:rsidRDefault="00F65E04" w:rsidP="00CA7D72">
      <w:r w:rsidRPr="00212EE3">
        <w:t>V rámci SO budou provedeny jen případné drobné průrazy a podobné stavební úpravy kompletující instalace</w:t>
      </w:r>
      <w:r w:rsidR="00AB129A" w:rsidRPr="00212EE3">
        <w:t>, kabeláže</w:t>
      </w:r>
      <w:r w:rsidRPr="00212EE3">
        <w:t xml:space="preserve"> a dodávky </w:t>
      </w:r>
      <w:r w:rsidRPr="00212EE3">
        <w:rPr>
          <w:smallCaps/>
        </w:rPr>
        <w:t>díla</w:t>
      </w:r>
      <w:r w:rsidRPr="00212EE3">
        <w:t xml:space="preserve">. Součástí je i uvedení porušených stávajících konstrukcí při realizaci </w:t>
      </w:r>
      <w:r w:rsidRPr="00212EE3">
        <w:rPr>
          <w:smallCaps/>
        </w:rPr>
        <w:t>díla</w:t>
      </w:r>
      <w:r w:rsidRPr="00212EE3">
        <w:t xml:space="preserve"> do původního stavu.</w:t>
      </w:r>
    </w:p>
    <w:p w14:paraId="7BC1EC00" w14:textId="767F8D6B" w:rsidR="00F65E04" w:rsidRPr="00212EE3" w:rsidRDefault="003A0AF0" w:rsidP="003A0AF0">
      <w:pPr>
        <w:pStyle w:val="Nadpis3"/>
        <w:numPr>
          <w:ilvl w:val="0"/>
          <w:numId w:val="0"/>
        </w:numPr>
        <w:ind w:left="1134" w:hanging="1134"/>
      </w:pPr>
      <w:r w:rsidRPr="00212EE3">
        <w:t>2.3.9</w:t>
      </w:r>
      <w:r w:rsidRPr="00212EE3">
        <w:tab/>
      </w:r>
      <w:r w:rsidR="00F65E04" w:rsidRPr="00212EE3">
        <w:t>SO 13 Demolice odpopílkovací věže</w:t>
      </w:r>
      <w:r w:rsidR="00F65E04" w:rsidRPr="00212EE3">
        <w:tab/>
      </w:r>
      <w:r w:rsidR="00FA7E95">
        <w:t>vč. jejího dopravníku</w:t>
      </w:r>
    </w:p>
    <w:p w14:paraId="7197893C" w14:textId="02359A74" w:rsidR="00F65E04" w:rsidRPr="00212EE3" w:rsidRDefault="00F65E04" w:rsidP="00CA7D72">
      <w:r w:rsidRPr="00212EE3">
        <w:t>Vlastní objekt popelovin je žb. skelet rozkročený nad kolejí vlečky (podjezd výšky cca 5,35 m) s včleněnými žb. zásobníky. Objekt zaujímá půdorysnou plochu rozměru cca 7,2 x 28,35 m a dosahuje výšky cca 19,08 m. Na horní část objektu je vyveden dopravníkový pás pro popeloviny vedoucí z přesypu vedle východní stěny kotelny uhelného HVB (vy</w:t>
      </w:r>
      <w:r w:rsidR="007B29BF">
        <w:t>ú</w:t>
      </w:r>
      <w:r w:rsidRPr="00212EE3">
        <w:t xml:space="preserve">stění redlerových dopravníků popelovin z podélného kanálu kotelny). </w:t>
      </w:r>
    </w:p>
    <w:p w14:paraId="5D78C1A6" w14:textId="5D7311BB" w:rsidR="00F65E04" w:rsidRPr="00212EE3" w:rsidRDefault="00F65E04" w:rsidP="00CA7D72">
      <w:r w:rsidRPr="00212EE3">
        <w:t>Vzestupný dopravník je veden v opláštěném ocelovém mostu délky cca 47 m s ocelovými podporami. Opláštění,</w:t>
      </w:r>
      <w:r w:rsidR="0021008D">
        <w:t xml:space="preserve"> </w:t>
      </w:r>
      <w:r w:rsidRPr="00212EE3">
        <w:t>včetně střechy je z trapézových plechů, ve stěnách na boku s prosvětlením v</w:t>
      </w:r>
      <w:r w:rsidR="003C0C8B">
        <w:t>i</w:t>
      </w:r>
      <w:r w:rsidRPr="00212EE3">
        <w:t>trážemi s drátoskly. Podlaha je betonová s pochůzným pruhem</w:t>
      </w:r>
      <w:r w:rsidR="00003A2B" w:rsidRPr="00212EE3">
        <w:t>.</w:t>
      </w:r>
    </w:p>
    <w:p w14:paraId="5C5CC263" w14:textId="1B7E1056" w:rsidR="00003A2B" w:rsidRPr="00212EE3" w:rsidRDefault="00003A2B" w:rsidP="00003A2B">
      <w:r w:rsidRPr="00212EE3">
        <w:t>Předpokládaný objem žb. kon</w:t>
      </w:r>
      <w:r w:rsidR="003D7A6D">
        <w:t>s</w:t>
      </w:r>
      <w:r w:rsidRPr="00212EE3">
        <w:t>trukcí z demolic je cca 1390 m</w:t>
      </w:r>
      <w:r w:rsidRPr="00212EE3">
        <w:rPr>
          <w:vertAlign w:val="superscript"/>
        </w:rPr>
        <w:t>3</w:t>
      </w:r>
      <w:r w:rsidRPr="00212EE3">
        <w:t>, odhad váhy ocelových konstrukcí včetně demontovaných ocelových částí technologie je cca 75 t. Odhad objemu ostatního stavebního materiálu bez kontaminace je cca 36 t, kontaminovaného cca 15 t. Součástí odstranění částí objektu je i proces třídění, kategorizace, odvozu a vlastní likvidace včetně uložení na příslušnou skládku nebo náklady na jinou likvidaci a případně dekontaminaci vytěženého materiálu.</w:t>
      </w:r>
    </w:p>
    <w:p w14:paraId="6D9A3783" w14:textId="1AD71CF8" w:rsidR="00003A2B" w:rsidRPr="00212EE3" w:rsidRDefault="00003A2B" w:rsidP="00003A2B">
      <w:r w:rsidRPr="00212EE3">
        <w:lastRenderedPageBreak/>
        <w:t>Prostory jsou vybaveny odpovídajícím profe</w:t>
      </w:r>
      <w:r w:rsidR="0035788A">
        <w:t>s</w:t>
      </w:r>
      <w:r w:rsidRPr="00212EE3">
        <w:t>ním zařízením – vybavení TPS jako jsou rozvody ZT, vytápění, el. rozvody s uzemněním a hromosvodem a rozvody el. komunikace.</w:t>
      </w:r>
    </w:p>
    <w:p w14:paraId="50509DD7" w14:textId="77777777" w:rsidR="00003A2B" w:rsidRPr="00212EE3" w:rsidRDefault="00003A2B" w:rsidP="00003A2B">
      <w:r w:rsidRPr="00212EE3">
        <w:t>Objekty odpopílkování budou odbourány jen do úrovně terénu a vnějšího líce objektu HVB. Plochy budou následně začištěny v duchu původního povrchu terénu nebo konstrukcí.</w:t>
      </w:r>
    </w:p>
    <w:p w14:paraId="77037DB9" w14:textId="765A0505" w:rsidR="00D91559" w:rsidRDefault="003A0AF0" w:rsidP="003A0AF0">
      <w:pPr>
        <w:pStyle w:val="Nadpis3"/>
        <w:numPr>
          <w:ilvl w:val="0"/>
          <w:numId w:val="0"/>
        </w:numPr>
        <w:ind w:left="1134" w:hanging="1134"/>
      </w:pPr>
      <w:r>
        <w:t>2.3.10</w:t>
      </w:r>
      <w:r>
        <w:tab/>
      </w:r>
      <w:r w:rsidR="00D91559">
        <w:t xml:space="preserve">SO 14 </w:t>
      </w:r>
      <w:r w:rsidR="00E11168">
        <w:t>Rekonstrukce objektu garáže buldozerů</w:t>
      </w:r>
    </w:p>
    <w:p w14:paraId="4BC86E83" w14:textId="77777777" w:rsidR="00915266" w:rsidRPr="00915266" w:rsidRDefault="00915266" w:rsidP="00915266">
      <w:r w:rsidRPr="00915266">
        <w:t>Objekt je zděný o rozměrech 16,5 x 13,0 x 4,2 m - výška, plocha 214 m</w:t>
      </w:r>
      <w:r w:rsidRPr="00915266">
        <w:rPr>
          <w:vertAlign w:val="superscript"/>
        </w:rPr>
        <w:t>2</w:t>
      </w:r>
      <w:r w:rsidRPr="00915266">
        <w:t>, poz. par. č. 1589 k.ú. Planá nad Lužnicí. Nosná konstrukce střechy železobeton.</w:t>
      </w:r>
    </w:p>
    <w:p w14:paraId="63447254" w14:textId="0CA63F28" w:rsidR="00915266" w:rsidRPr="00915266" w:rsidRDefault="00915266" w:rsidP="00915266">
      <w:r w:rsidRPr="00915266">
        <w:t>Rekonstrukce bude spočívat ve výměně střešní krytiny vč. oplechování, výměna okenních výplní 8 ks, výměna vjezdových vrat 2 ks, oprava omítek a výmalba, sanace konstrukce betonových podlah, oprava systému vytápění v části dílny – č</w:t>
      </w:r>
      <w:r w:rsidR="00805787">
        <w:t>t</w:t>
      </w:r>
      <w:r w:rsidRPr="00915266">
        <w:t>vrtina objektu.</w:t>
      </w:r>
    </w:p>
    <w:p w14:paraId="53E2D914" w14:textId="787C6770" w:rsidR="00915266" w:rsidRPr="00915266" w:rsidRDefault="00157B67" w:rsidP="00915266">
      <w:r>
        <w:t xml:space="preserve">Obrazová dokumentace garáže viz Doplňky této Přílohy 1 </w:t>
      </w:r>
      <w:r w:rsidRPr="00157B67">
        <w:rPr>
          <w:smallCaps/>
        </w:rPr>
        <w:t>smlouvy</w:t>
      </w:r>
      <w:r>
        <w:t>.</w:t>
      </w:r>
    </w:p>
    <w:p w14:paraId="1A9AD1D5" w14:textId="6E455EFD" w:rsidR="00A305D5" w:rsidRDefault="003A0AF0" w:rsidP="003A0AF0">
      <w:pPr>
        <w:pStyle w:val="Nadpis3"/>
        <w:numPr>
          <w:ilvl w:val="0"/>
          <w:numId w:val="0"/>
        </w:numPr>
        <w:ind w:left="1134" w:hanging="1134"/>
      </w:pPr>
      <w:r>
        <w:t>2.3.11</w:t>
      </w:r>
      <w:r>
        <w:tab/>
      </w:r>
      <w:r w:rsidR="001E0854">
        <w:t>SO 15 Rekonstrukce schodišťové zauhlovací věže</w:t>
      </w:r>
    </w:p>
    <w:p w14:paraId="3CAE628E" w14:textId="77777777" w:rsidR="00E41255" w:rsidRPr="00E41255" w:rsidRDefault="00E41255" w:rsidP="00E41255">
      <w:pPr>
        <w:rPr>
          <w:rFonts w:cs="Times New Roman"/>
        </w:rPr>
      </w:pPr>
      <w:r w:rsidRPr="00E41255">
        <w:rPr>
          <w:rFonts w:cs="Times New Roman"/>
        </w:rPr>
        <w:t xml:space="preserve">Rekonstrukce schodišťové zauhlovací věže spočívá v celkové sanaci vnitřního prostředí – oprava omítek vč. výmalby, opravy elektroinstalace vč. osvětlení a dále oddělení komunikačního prostoru požární příčkou od prostoru zauhlovaní (poslední patro). Tímto též dojde k eliminaci značného znečišťování schodišťové věže vč. výtahu a dalších navazujících prostor.  </w:t>
      </w:r>
    </w:p>
    <w:p w14:paraId="0907B6DC" w14:textId="77777777" w:rsidR="00E41255" w:rsidRPr="00E41255" w:rsidRDefault="00E41255" w:rsidP="00E41255">
      <w:pPr>
        <w:rPr>
          <w:rFonts w:cs="Times New Roman"/>
        </w:rPr>
      </w:pPr>
      <w:r w:rsidRPr="00E41255">
        <w:rPr>
          <w:rFonts w:cs="Times New Roman"/>
        </w:rPr>
        <w:t>Venkovní úprava objektu spočívá v opravě omítek vč. celkového finálního nového povrchu, výměna výplní a rekonstrukce střešní krytiny vč. oplechování a hromosvodné soustavy.</w:t>
      </w:r>
    </w:p>
    <w:p w14:paraId="3EC32D11" w14:textId="250DF816" w:rsidR="00560F0D" w:rsidRDefault="008B5FAE" w:rsidP="00E41255">
      <w:r w:rsidRPr="008B5FAE">
        <w:t>Schodišťová věž je dále v textu označována také jako přesypná věž.</w:t>
      </w:r>
    </w:p>
    <w:p w14:paraId="07FEBE2A" w14:textId="0B906D71" w:rsidR="00E41255" w:rsidRPr="00E41255" w:rsidRDefault="00B0757E" w:rsidP="00E41255">
      <w:r>
        <w:t>Dokum</w:t>
      </w:r>
      <w:r w:rsidR="00ED78C0">
        <w:t xml:space="preserve">entace schodišťové věže viz Doplňky této Přílohy 1 </w:t>
      </w:r>
      <w:r w:rsidR="00ED78C0" w:rsidRPr="00157B67">
        <w:rPr>
          <w:smallCaps/>
        </w:rPr>
        <w:t>smlouvy</w:t>
      </w:r>
      <w:r w:rsidR="00ED78C0">
        <w:t>.</w:t>
      </w:r>
    </w:p>
    <w:p w14:paraId="7CA9EB12" w14:textId="40ED64EB" w:rsidR="00F65E04" w:rsidRPr="00212EE3" w:rsidRDefault="003A0AF0" w:rsidP="003A0AF0">
      <w:pPr>
        <w:pStyle w:val="Nadpis3"/>
        <w:numPr>
          <w:ilvl w:val="0"/>
          <w:numId w:val="0"/>
        </w:numPr>
        <w:ind w:left="1134" w:hanging="1134"/>
      </w:pPr>
      <w:r w:rsidRPr="00212EE3">
        <w:t>2.3.12</w:t>
      </w:r>
      <w:r w:rsidRPr="00212EE3">
        <w:tab/>
      </w:r>
      <w:r w:rsidR="00F65E04" w:rsidRPr="00212EE3">
        <w:t>SO 16 Příjezdová komunikace</w:t>
      </w:r>
    </w:p>
    <w:p w14:paraId="64AE191F" w14:textId="2457B816" w:rsidR="00B60E56" w:rsidRDefault="00F65E04" w:rsidP="00B60E56">
      <w:r w:rsidRPr="00212EE3">
        <w:t xml:space="preserve">Realizace tohoto stavebního objektu bude dodána dle již zpracovaného návrhu a dané PD. Komunikace je zakreslena na </w:t>
      </w:r>
      <w:r w:rsidR="0096060E" w:rsidRPr="00212EE3">
        <w:t>situac</w:t>
      </w:r>
      <w:r w:rsidR="00C6211E" w:rsidRPr="00212EE3">
        <w:t>i</w:t>
      </w:r>
      <w:r w:rsidRPr="00212EE3">
        <w:t xml:space="preserve"> generelu </w:t>
      </w:r>
      <w:r w:rsidR="00821990" w:rsidRPr="00212EE3">
        <w:t>(</w:t>
      </w:r>
      <w:r w:rsidR="005833CA" w:rsidRPr="00212EE3">
        <w:t xml:space="preserve">viz Doplňky této Přílohy 1 </w:t>
      </w:r>
      <w:r w:rsidR="005833CA" w:rsidRPr="00212EE3">
        <w:rPr>
          <w:smallCaps/>
        </w:rPr>
        <w:t>smlouvy</w:t>
      </w:r>
      <w:r w:rsidR="005833CA" w:rsidRPr="00212EE3">
        <w:t xml:space="preserve">, </w:t>
      </w:r>
      <w:r w:rsidR="00821990" w:rsidRPr="00212EE3">
        <w:t xml:space="preserve">výkres </w:t>
      </w:r>
      <w:r w:rsidRPr="00212EE3">
        <w:t>CC19U00Z002.</w:t>
      </w:r>
      <w:r w:rsidR="00175F1A" w:rsidRPr="00212EE3">
        <w:t>)</w:t>
      </w:r>
    </w:p>
    <w:p w14:paraId="7EE13A8A" w14:textId="0606B107" w:rsidR="00B60E56" w:rsidRPr="00B60E56" w:rsidRDefault="00B60E56" w:rsidP="00B60E56">
      <w:r w:rsidRPr="00B60E56">
        <w:t>V rozsahu výstavby nové příjezdové komunikace je také vybudování související elektročásti a odvodnění této komunikace, včetně vjezdových a výjezdových závor. V rozsahu elektročásti příjezdové komunikace je jak silnoproudá část (venkovní osvětlení a napájení závor), tak i související slaboproudé rozvody (ovládání závor, kamery a čtečky karet).</w:t>
      </w:r>
    </w:p>
    <w:p w14:paraId="218FAF67" w14:textId="77777777" w:rsidR="00B60E56" w:rsidRPr="00B60E56" w:rsidRDefault="00B60E56" w:rsidP="00B60E56">
      <w:r w:rsidRPr="00B60E56">
        <w:t>Na odvodnění samotné příjezdové komunikace bude vzhledem k podmínkám zájmového území rozsahově navazovat vybudování retenční nádrže se souvisejícími objekty a zařízeními.</w:t>
      </w:r>
    </w:p>
    <w:p w14:paraId="44354396" w14:textId="77777777" w:rsidR="00E5573E" w:rsidRPr="00F4377A" w:rsidRDefault="00E5573E" w:rsidP="00E5573E">
      <w:r w:rsidRPr="00B60E56">
        <w:t>Venkovní osvětlení příjezdové komunikace a závora budou napájeny z nového rozváděče osvětlení RS1 umístěného v rozvodně zauhlování.</w:t>
      </w:r>
    </w:p>
    <w:p w14:paraId="29BA024F" w14:textId="77777777" w:rsidR="001E64A5" w:rsidRDefault="001E64A5" w:rsidP="00B60E56">
      <w:r w:rsidRPr="001E64A5">
        <w:t>Součástí příjezdové komunikace je její připojení na existující silnici II/409 sjezdem včetně jeho odvodnění a souvisejících úprav dotčeného úseku silnice II/409.</w:t>
      </w:r>
    </w:p>
    <w:p w14:paraId="2048D238" w14:textId="76F87CC6" w:rsidR="00B60E56" w:rsidRPr="00B60E56" w:rsidRDefault="00B60E56" w:rsidP="00B60E56">
      <w:pPr>
        <w:rPr>
          <w:smallCaps/>
        </w:rPr>
      </w:pPr>
      <w:r w:rsidRPr="00B60E56">
        <w:t xml:space="preserve">Provedení objektu příjezdové komunikace </w:t>
      </w:r>
      <w:r w:rsidR="00BC01EF">
        <w:t xml:space="preserve">a sjezdu </w:t>
      </w:r>
      <w:r w:rsidRPr="00B60E56">
        <w:t xml:space="preserve">je uvedeno v samostatných dokumentech (viz Doplňky této Přílohy 1 </w:t>
      </w:r>
      <w:r w:rsidRPr="00B60E56">
        <w:rPr>
          <w:smallCaps/>
        </w:rPr>
        <w:t>smlouvy).</w:t>
      </w:r>
    </w:p>
    <w:p w14:paraId="5B049330" w14:textId="62CBD669" w:rsidR="00F65E04" w:rsidRPr="00212EE3" w:rsidRDefault="003A0AF0" w:rsidP="003A0AF0">
      <w:pPr>
        <w:pStyle w:val="Nadpis3"/>
        <w:numPr>
          <w:ilvl w:val="0"/>
          <w:numId w:val="0"/>
        </w:numPr>
        <w:ind w:left="1134" w:hanging="1134"/>
      </w:pPr>
      <w:r w:rsidRPr="00212EE3">
        <w:lastRenderedPageBreak/>
        <w:t>2.3.13</w:t>
      </w:r>
      <w:r w:rsidRPr="00212EE3">
        <w:tab/>
      </w:r>
      <w:r w:rsidR="00F65E04" w:rsidRPr="00212EE3">
        <w:t>IO 01 Přeložky sítí, nové inženýrské sítě, přípojky</w:t>
      </w:r>
    </w:p>
    <w:p w14:paraId="4A540FDB" w14:textId="043B7410" w:rsidR="00F65E04" w:rsidRPr="00212EE3" w:rsidRDefault="00F65E04" w:rsidP="00CA7D72">
      <w:r w:rsidRPr="00212EE3">
        <w:t>Dle návrhu nových objektů na skládce biomasy</w:t>
      </w:r>
      <w:r w:rsidR="00AA667D">
        <w:t xml:space="preserve"> </w:t>
      </w:r>
      <w:r w:rsidRPr="00212EE3">
        <w:t xml:space="preserve">budou provedeny potřebné nové přípojky a případné přeložky nebo zajištění stávajících inženýrských sítí. </w:t>
      </w:r>
    </w:p>
    <w:p w14:paraId="15F12D63" w14:textId="5631660E" w:rsidR="00F65E04" w:rsidRPr="00212EE3" w:rsidRDefault="00F65E04" w:rsidP="00CA7D72">
      <w:r w:rsidRPr="00212EE3">
        <w:t>Součástí objektu je organizovaný odvod ze zpevněných ploch skládky novou větví dešťové kanalizace, vybavené centrálními separačními a usazovacími zařízením, jímkami nebo jiným vhodným návrhem. Předpokládaná délka kanalizační větve DN350 je cca 245 m. Návrh podružných větví a vtoků bude dán konkrétním návrhem dispozice skládky a komunikačních ploch.</w:t>
      </w:r>
    </w:p>
    <w:p w14:paraId="6066E6DC" w14:textId="7D47DCFA" w:rsidR="00F65E04" w:rsidRPr="00212EE3" w:rsidRDefault="00F65E04" w:rsidP="00CA7D72">
      <w:r w:rsidRPr="00212EE3">
        <w:t>Součástí objektu budou i další nezbytné úpravy na stávajících inženýrských sítí a nezbytné přeložky nebo přípojky sítí pro nové objekty, dispozičně vycházející z návrhu uspořádaní a potřeb objektů a zařízení na upravované skládce pro biomasu.</w:t>
      </w:r>
    </w:p>
    <w:p w14:paraId="66B37317" w14:textId="2890B113" w:rsidR="00F65E04" w:rsidRPr="00212EE3" w:rsidRDefault="00F65E04" w:rsidP="00CA7D72">
      <w:r w:rsidRPr="00212EE3">
        <w:t xml:space="preserve">Průběhy jednotlivých stávajících linií jednotlivých sítí jsou zřejmé z dispozice závodu (viz </w:t>
      </w:r>
      <w:r w:rsidR="002C1E6E" w:rsidRPr="00212EE3">
        <w:t xml:space="preserve">Doplňky této Přílohy 1 </w:t>
      </w:r>
      <w:r w:rsidR="002C1E6E" w:rsidRPr="00212EE3">
        <w:rPr>
          <w:smallCaps/>
        </w:rPr>
        <w:t>smlouvy</w:t>
      </w:r>
      <w:r w:rsidRPr="00212EE3">
        <w:t xml:space="preserve">). </w:t>
      </w:r>
    </w:p>
    <w:p w14:paraId="4AD16BC5" w14:textId="60060A73" w:rsidR="00F65E04" w:rsidRPr="00212EE3" w:rsidRDefault="003A0AF0" w:rsidP="003A0AF0">
      <w:pPr>
        <w:pStyle w:val="Nadpis3"/>
        <w:numPr>
          <w:ilvl w:val="0"/>
          <w:numId w:val="0"/>
        </w:numPr>
        <w:ind w:left="1134" w:hanging="1134"/>
      </w:pPr>
      <w:r w:rsidRPr="00212EE3">
        <w:t>2.3.14</w:t>
      </w:r>
      <w:r w:rsidRPr="00212EE3">
        <w:tab/>
      </w:r>
      <w:r w:rsidR="00F65E04" w:rsidRPr="00212EE3">
        <w:t>IO 02 Konstrukce nadzemních vedení</w:t>
      </w:r>
    </w:p>
    <w:p w14:paraId="3C583E65" w14:textId="4E457DA5" w:rsidR="00F65E04" w:rsidRPr="00212EE3" w:rsidRDefault="00F65E04" w:rsidP="00CA7D72">
      <w:r w:rsidRPr="00212EE3">
        <w:t xml:space="preserve">Stávající objekty a zařízení jsou dle současných potřeb propojeny nadzemními instalačními konstrukcemi na ocelových podporách. Průběhy jednotlivých linií jsou zřejmé z dispozice závodu (viz </w:t>
      </w:r>
      <w:r w:rsidR="00F72862" w:rsidRPr="00212EE3">
        <w:t xml:space="preserve">Doplňky této Přílohy 1 </w:t>
      </w:r>
      <w:r w:rsidR="00F72862" w:rsidRPr="00212EE3">
        <w:rPr>
          <w:smallCaps/>
        </w:rPr>
        <w:t>smlouvy</w:t>
      </w:r>
      <w:r w:rsidRPr="00212EE3">
        <w:t>). Kapacitní vytíženost je nutné posoudit individuálně dle předpokládaného dalšího využití a navrhnout v souladu s potřebami případné zesílení nebo nové doplňující konstrukce.</w:t>
      </w:r>
    </w:p>
    <w:p w14:paraId="63807B90" w14:textId="5BBF96B8" w:rsidR="00F65E04" w:rsidRPr="00212EE3" w:rsidRDefault="003A0AF0" w:rsidP="003A0AF0">
      <w:pPr>
        <w:pStyle w:val="Nadpis3"/>
        <w:numPr>
          <w:ilvl w:val="0"/>
          <w:numId w:val="0"/>
        </w:numPr>
        <w:ind w:left="1134" w:hanging="1134"/>
      </w:pPr>
      <w:r w:rsidRPr="00212EE3">
        <w:t>2.3.15</w:t>
      </w:r>
      <w:r w:rsidRPr="00212EE3">
        <w:tab/>
      </w:r>
      <w:r w:rsidR="00F65E04" w:rsidRPr="00212EE3">
        <w:t>IO 03 Úpravy venkovního osvětlení</w:t>
      </w:r>
    </w:p>
    <w:p w14:paraId="02A35E68" w14:textId="40068C9F" w:rsidR="00F65E04" w:rsidRPr="00212EE3" w:rsidRDefault="00F65E04" w:rsidP="00CA7D72">
      <w:r w:rsidRPr="00212EE3">
        <w:t>Areál je komplet</w:t>
      </w:r>
      <w:r w:rsidR="00DA6D37" w:rsidRPr="00212EE3">
        <w:t>ně</w:t>
      </w:r>
      <w:r w:rsidRPr="00212EE3">
        <w:t xml:space="preserve"> vybaven systémem VO odpovídající současnému provozu </w:t>
      </w:r>
      <w:r w:rsidR="001A6586">
        <w:t>T</w:t>
      </w:r>
      <w:r w:rsidRPr="00212EE3">
        <w:t xml:space="preserve">eplárny. </w:t>
      </w:r>
    </w:p>
    <w:p w14:paraId="50696764" w14:textId="564D85DA" w:rsidR="00F65E04" w:rsidRPr="00212EE3" w:rsidRDefault="00F65E04" w:rsidP="00CA7D72">
      <w:r w:rsidRPr="00212EE3">
        <w:t xml:space="preserve">V souladu s návrhem nového dispozičního uspořádání skládky biomasy a požadavkům nového provozu skládky bude v ploše skládky zřízeno nové VO. Součástí objektu jsou i nezbytné stavební </w:t>
      </w:r>
      <w:r w:rsidR="00D90F68">
        <w:t>ú</w:t>
      </w:r>
      <w:r w:rsidRPr="00212EE3">
        <w:t>pravy potřebné pro realiz</w:t>
      </w:r>
      <w:r w:rsidR="00D90F68">
        <w:t>a</w:t>
      </w:r>
      <w:r w:rsidRPr="00212EE3">
        <w:t>ci kompletu VO, včetně likvidace nepotřebného zařízení, případně uvedení naruš</w:t>
      </w:r>
      <w:r w:rsidR="00253941">
        <w:t>e</w:t>
      </w:r>
      <w:r w:rsidRPr="00212EE3">
        <w:t>ných ploch do původního stavu nebo jiných souvisejících vyvolaných úprav.</w:t>
      </w:r>
    </w:p>
    <w:p w14:paraId="685C4FC9" w14:textId="77777777" w:rsidR="00353E8F" w:rsidRPr="003244C0" w:rsidRDefault="00353E8F" w:rsidP="00353E8F">
      <w:r w:rsidRPr="00353E8F">
        <w:t>Pokud bude potřeba doplnit nové venkovní osvětlení skládky biomasy, bude napájeno z nového hlavního rozváděče osvětlení RS1, který nahradí stávající rozváděč RS1 umístěný v rozvodně zauhlování.</w:t>
      </w:r>
    </w:p>
    <w:p w14:paraId="76B0363A" w14:textId="04DC3429" w:rsidR="00F65E04" w:rsidRPr="00212EE3" w:rsidRDefault="00F65E04" w:rsidP="00CA7D72">
      <w:r w:rsidRPr="00212EE3">
        <w:t>Průběhy jednotlivých stávajících linií kabeláže a umístění osvětlovacích těles – stožárů VO jsou zřejmé z dispozice</w:t>
      </w:r>
      <w:r w:rsidR="009A685E" w:rsidRPr="00212EE3">
        <w:t xml:space="preserve"> </w:t>
      </w:r>
      <w:r w:rsidRPr="00212EE3">
        <w:t xml:space="preserve">závodu (viz </w:t>
      </w:r>
      <w:r w:rsidR="00793CDD" w:rsidRPr="00212EE3">
        <w:t>D</w:t>
      </w:r>
      <w:r w:rsidRPr="00212EE3">
        <w:t>opl</w:t>
      </w:r>
      <w:r w:rsidR="00793CDD" w:rsidRPr="00212EE3">
        <w:t>ňky</w:t>
      </w:r>
      <w:r w:rsidR="0086199D" w:rsidRPr="00212EE3">
        <w:t xml:space="preserve"> této Přílohy 1 </w:t>
      </w:r>
      <w:r w:rsidR="0086199D" w:rsidRPr="00212EE3">
        <w:rPr>
          <w:smallCaps/>
        </w:rPr>
        <w:t>smlouvy</w:t>
      </w:r>
      <w:r w:rsidRPr="00212EE3">
        <w:t>)</w:t>
      </w:r>
      <w:r w:rsidR="005F3102">
        <w:t>.</w:t>
      </w:r>
    </w:p>
    <w:p w14:paraId="3BB38AF9" w14:textId="6330A1E4" w:rsidR="00F65E04" w:rsidRPr="00212EE3" w:rsidRDefault="003A0AF0" w:rsidP="003A0AF0">
      <w:pPr>
        <w:pStyle w:val="Nadpis3"/>
        <w:numPr>
          <w:ilvl w:val="0"/>
          <w:numId w:val="0"/>
        </w:numPr>
        <w:ind w:left="1134" w:hanging="1134"/>
      </w:pPr>
      <w:r w:rsidRPr="00212EE3">
        <w:t>2.3.16</w:t>
      </w:r>
      <w:r w:rsidRPr="00212EE3">
        <w:tab/>
      </w:r>
      <w:r w:rsidR="00F65E04" w:rsidRPr="00212EE3">
        <w:t>IO 04 Nové komunikace a zpevněné plochy</w:t>
      </w:r>
    </w:p>
    <w:p w14:paraId="107A4C09" w14:textId="110624C4" w:rsidR="00F65E04" w:rsidRPr="00212EE3" w:rsidRDefault="00F65E04" w:rsidP="00CA7D72">
      <w:r w:rsidRPr="00212EE3">
        <w:t>Součástí objektu jsou zpevněné a komunikační plochy v</w:t>
      </w:r>
      <w:r w:rsidR="00F41D92">
        <w:t xml:space="preserve"> </w:t>
      </w:r>
      <w:r w:rsidRPr="00212EE3">
        <w:t>rozsahu upravované skládky pro bio</w:t>
      </w:r>
      <w:r w:rsidR="00B760D9" w:rsidRPr="00212EE3">
        <w:t>m</w:t>
      </w:r>
      <w:r w:rsidRPr="00212EE3">
        <w:t xml:space="preserve">asu. Součástí jsou i přechodové plochy vjezdů a kontaktů se stávajícími komunikacemi. </w:t>
      </w:r>
      <w:r w:rsidR="00B760D9" w:rsidRPr="00212EE3">
        <w:t>P</w:t>
      </w:r>
      <w:r w:rsidRPr="00212EE3">
        <w:t xml:space="preserve">ředpokládají </w:t>
      </w:r>
      <w:r w:rsidR="00B760D9" w:rsidRPr="00212EE3">
        <w:t xml:space="preserve">se </w:t>
      </w:r>
      <w:r w:rsidRPr="00212EE3">
        <w:t>tuhé betonové, odpovídající skladby danému budoucímu provozu a únosnosti (navrženy ve smyslu TP 170 „Navrhování vozovek pozemních komunikací“, a to ve skladbě odpovídající návrhovému období D1 (25 let) a třídě dopravního zatížení V (15-100 těžkých nákladních vozidel za 24 hodin). Vozovkové souvrství bude realizováno na připravené zemní pláni s příčným sklonem a s modulem přetvárnosti podloží Edef,2 min. 45 MPa. Plochy budou nově organizovaně odvodněny a osvětleny VO (řešeno v rámci IO 01 a IO 03) případně doplněny chodníky a lemovány obrubníkem.</w:t>
      </w:r>
    </w:p>
    <w:p w14:paraId="3EC3B269" w14:textId="12B5F3FB" w:rsidR="00F65E04" w:rsidRDefault="00F65E04" w:rsidP="00CA7D72">
      <w:r w:rsidRPr="00212EE3">
        <w:t xml:space="preserve">Celková plocha realizovaná v etapách výstavby přední a zadní části skládky, včetně </w:t>
      </w:r>
      <w:r w:rsidRPr="004F0A6C">
        <w:t xml:space="preserve">napojení na okolní komunikace je cca </w:t>
      </w:r>
      <w:r w:rsidRPr="00F8327B">
        <w:t>15 000</w:t>
      </w:r>
      <w:r w:rsidRPr="004F0A6C">
        <w:t xml:space="preserve"> m</w:t>
      </w:r>
      <w:r w:rsidRPr="00F8327B">
        <w:rPr>
          <w:vertAlign w:val="superscript"/>
        </w:rPr>
        <w:t>2</w:t>
      </w:r>
      <w:r w:rsidRPr="00F8327B">
        <w:t>.</w:t>
      </w:r>
      <w:r w:rsidRPr="00212EE3">
        <w:t xml:space="preserve"> </w:t>
      </w:r>
    </w:p>
    <w:p w14:paraId="6E06782E" w14:textId="65654669" w:rsidR="004F0A6C" w:rsidRDefault="004F0A6C" w:rsidP="004F0A6C">
      <w:r>
        <w:lastRenderedPageBreak/>
        <w:t>Součástí IO je i rekonstrukce stávajících komunikací přilehlých k severní a východní hraně původní uhelné skládky</w:t>
      </w:r>
      <w:r w:rsidR="00792F35">
        <w:t xml:space="preserve"> (cca 3</w:t>
      </w:r>
      <w:r w:rsidR="008F5E81">
        <w:t> </w:t>
      </w:r>
      <w:r w:rsidR="00792F35">
        <w:t>000</w:t>
      </w:r>
      <w:r w:rsidR="008F5E81">
        <w:t xml:space="preserve"> m</w:t>
      </w:r>
      <w:r w:rsidR="008F5E81" w:rsidRPr="008F5E81">
        <w:rPr>
          <w:vertAlign w:val="superscript"/>
        </w:rPr>
        <w:t>2</w:t>
      </w:r>
      <w:r w:rsidR="008F5E81">
        <w:t>)</w:t>
      </w:r>
      <w:r>
        <w:t xml:space="preserve">. Rozsah řešených ploch je vyznačen na situačním výkrese </w:t>
      </w:r>
      <w:r w:rsidRPr="00212EE3">
        <w:t xml:space="preserve">(viz Doplňky této Přílohy 1 </w:t>
      </w:r>
      <w:r w:rsidRPr="00212EE3">
        <w:rPr>
          <w:smallCaps/>
        </w:rPr>
        <w:t>smlouvy</w:t>
      </w:r>
      <w:r w:rsidRPr="00212EE3">
        <w:t>)</w:t>
      </w:r>
      <w:r>
        <w:t>. Původní asfaltové komunikace budou celoplošně nově opatřeny krycí pojezdovou asfaltovou vrstvou.</w:t>
      </w:r>
      <w:r w:rsidR="00792F35">
        <w:t xml:space="preserve"> </w:t>
      </w:r>
    </w:p>
    <w:p w14:paraId="093D683D" w14:textId="41A99AD6" w:rsidR="004F0A6C" w:rsidRDefault="004F0A6C" w:rsidP="004F0A6C">
      <w:r>
        <w:t xml:space="preserve">V případě chybějících obrubníkových hran budou komunikace doplněny o tyto konstrukce a zároveň doplněny o chodníkové partie (cca </w:t>
      </w:r>
      <w:r w:rsidR="000130D0">
        <w:t>5</w:t>
      </w:r>
      <w:r>
        <w:t>00 m</w:t>
      </w:r>
      <w:r w:rsidRPr="007A3948">
        <w:rPr>
          <w:vertAlign w:val="superscript"/>
        </w:rPr>
        <w:t>2</w:t>
      </w:r>
      <w:r>
        <w:t xml:space="preserve">) dle naznačeného předpokladu v situačním výkresu. </w:t>
      </w:r>
    </w:p>
    <w:p w14:paraId="13D49274" w14:textId="77777777" w:rsidR="004F0A6C" w:rsidRDefault="004F0A6C" w:rsidP="004F0A6C">
      <w:r>
        <w:t>Plochy budou vyspádovány do jednotlivých stávajících nebo nově vhodně doplněných uličních vpustí svedených do stávajícího kanalizačního řadu. Obdobně bude doplněna i případná chybějící drenáž, která zajišťuje stabilitu podloží a kompletuje funkčnost skladby.</w:t>
      </w:r>
    </w:p>
    <w:p w14:paraId="5D0318A6" w14:textId="6EC9DCFF" w:rsidR="004F0A6C" w:rsidRDefault="004F0A6C" w:rsidP="004F0A6C">
      <w:r>
        <w:t>Při realizaci je nutné prověřit požadovanou únosnost podloží opravovaných i nově doplňovaných chodníkových ploch. V případě nevyhovujících parametrů je nutné podloží vhodně zušlechtit. Okolní návazné plochy narušené rekonstrukcí budou uvedeny do původního stavu (přechody na původní zpevněné plochy/zatravněné plochy).</w:t>
      </w:r>
      <w:r w:rsidR="00816CBD">
        <w:t xml:space="preserve"> </w:t>
      </w:r>
      <w:r w:rsidR="00816CBD" w:rsidRPr="00816CBD">
        <w:t>Při realizaci nových povrchů a doplňkových konstrukcí chodníků a lemování je nutné brát na zřetel zajištění stávajících sítí a ostatních možných dotčených vybavení areálu jako je např. VO, přejezdy kolejí, případné rezervní průchodky apod.</w:t>
      </w:r>
    </w:p>
    <w:p w14:paraId="440569BC" w14:textId="0A43B984" w:rsidR="00F65E04" w:rsidRPr="00212EE3" w:rsidRDefault="003A0AF0" w:rsidP="003A0AF0">
      <w:pPr>
        <w:pStyle w:val="Nadpis3"/>
        <w:numPr>
          <w:ilvl w:val="0"/>
          <w:numId w:val="0"/>
        </w:numPr>
        <w:ind w:left="1134" w:hanging="1134"/>
      </w:pPr>
      <w:r w:rsidRPr="00212EE3">
        <w:t>2.3.17</w:t>
      </w:r>
      <w:r w:rsidRPr="00212EE3">
        <w:tab/>
      </w:r>
      <w:r w:rsidR="00F65E04" w:rsidRPr="00212EE3">
        <w:t>IO 05 Terénní a sadové úpravy</w:t>
      </w:r>
    </w:p>
    <w:p w14:paraId="3151FC8B" w14:textId="302382C7" w:rsidR="00F65E04" w:rsidRPr="00212EE3" w:rsidRDefault="00F65E04" w:rsidP="00CA7D72">
      <w:r w:rsidRPr="00212EE3">
        <w:t>V rozsahu tohoto objektu budou úpravy všech doplňkových přechodových a zbytkových ploch po odstraněných objektech a dotčených ploch</w:t>
      </w:r>
      <w:r w:rsidR="00944052" w:rsidRPr="00212EE3">
        <w:t>,</w:t>
      </w:r>
      <w:r w:rsidRPr="00212EE3">
        <w:t xml:space="preserve"> </w:t>
      </w:r>
      <w:r w:rsidR="00944052" w:rsidRPr="00212EE3">
        <w:t xml:space="preserve">narušených </w:t>
      </w:r>
      <w:r w:rsidRPr="00212EE3">
        <w:t xml:space="preserve">novou výstavbou související s realizací </w:t>
      </w:r>
      <w:r w:rsidRPr="00676D50">
        <w:rPr>
          <w:smallCaps/>
        </w:rPr>
        <w:t>díla</w:t>
      </w:r>
      <w:r w:rsidRPr="00212EE3">
        <w:t xml:space="preserve"> jako celku. Tyto plochy budou vyčištěny od nežádoucích zbytků, opatřeny bonitní zeminou v tl.100</w:t>
      </w:r>
      <w:r w:rsidR="0041574A">
        <w:t xml:space="preserve"> </w:t>
      </w:r>
      <w:r w:rsidRPr="00212EE3">
        <w:t>mm a osazeny travním semenem. Případně budou doplněny nebo opatřeny lemovacími konstrukcemi v obdobném provedení jako u stávajících zelených ploch. Předpokládaná plocha takto upravených ploch je cca 600 m</w:t>
      </w:r>
      <w:r w:rsidRPr="00212EE3">
        <w:rPr>
          <w:vertAlign w:val="superscript"/>
        </w:rPr>
        <w:t>2</w:t>
      </w:r>
      <w:r w:rsidRPr="00212EE3">
        <w:t>.</w:t>
      </w:r>
    </w:p>
    <w:p w14:paraId="37B7C7E5" w14:textId="7BDA8C42" w:rsidR="00F65E04" w:rsidRPr="00212EE3" w:rsidRDefault="003A0AF0" w:rsidP="003A0AF0">
      <w:pPr>
        <w:pStyle w:val="Nadpis3"/>
        <w:numPr>
          <w:ilvl w:val="0"/>
          <w:numId w:val="0"/>
        </w:numPr>
        <w:ind w:left="1134" w:hanging="1134"/>
      </w:pPr>
      <w:r w:rsidRPr="00212EE3">
        <w:t>2.3.18</w:t>
      </w:r>
      <w:r w:rsidRPr="00212EE3">
        <w:tab/>
      </w:r>
      <w:r w:rsidR="00F65E04" w:rsidRPr="00212EE3">
        <w:t>IO 06 Úpravy vnější uzemňovací sítě</w:t>
      </w:r>
    </w:p>
    <w:p w14:paraId="657801D0" w14:textId="1314D66A" w:rsidR="00F65E04" w:rsidRPr="00212EE3" w:rsidRDefault="00F65E04" w:rsidP="00CA7D72">
      <w:r w:rsidRPr="00212EE3">
        <w:t>Na základě dispozičního návrhu upravované a doplněné skládky pro biomasu bude případně vhodně doplněna a přizpůsobena stávající uzemňovací síť. V rozsahu úprav jsou i nezbytné související stavební práce a úpravy vnějších dotčených ploch do původního stavu.</w:t>
      </w:r>
    </w:p>
    <w:p w14:paraId="47EA797B" w14:textId="3ACA73AF" w:rsidR="00F65E04" w:rsidRPr="00212EE3" w:rsidRDefault="00F65E04" w:rsidP="00CA7D72">
      <w:r w:rsidRPr="00212EE3">
        <w:t>Je nutno počítat s novou uzemňovací sítí stávajícího objektu přesypové věže, která nemá požadované parametry.</w:t>
      </w:r>
    </w:p>
    <w:p w14:paraId="09433343" w14:textId="4C15D007" w:rsidR="00F65E04" w:rsidRPr="00212EE3" w:rsidRDefault="003A0AF0" w:rsidP="003A0AF0">
      <w:pPr>
        <w:pStyle w:val="Nadpis3"/>
        <w:numPr>
          <w:ilvl w:val="0"/>
          <w:numId w:val="0"/>
        </w:numPr>
        <w:ind w:left="1134" w:hanging="1134"/>
      </w:pPr>
      <w:r w:rsidRPr="00212EE3">
        <w:t>2.3.19</w:t>
      </w:r>
      <w:r w:rsidRPr="00212EE3">
        <w:tab/>
      </w:r>
      <w:r w:rsidR="00F65E04" w:rsidRPr="00212EE3">
        <w:t>IO 07 Zkrácení železniční vlečky</w:t>
      </w:r>
    </w:p>
    <w:p w14:paraId="46293370" w14:textId="79719A40" w:rsidR="00F65E04" w:rsidRPr="00212EE3" w:rsidRDefault="006E4D9B" w:rsidP="00CA7D72">
      <w:r w:rsidRPr="00212EE3">
        <w:t>Součástí</w:t>
      </w:r>
      <w:r w:rsidR="009A685E" w:rsidRPr="00212EE3">
        <w:t xml:space="preserve"> </w:t>
      </w:r>
      <w:r w:rsidR="00F65E04" w:rsidRPr="00212EE3">
        <w:t xml:space="preserve">objektu je zrušení dvou úseků stávajícího vlečkoviště v délce 70 m a 75 m. Vyznačení úseků je na dispozičním výkresu generelu CC19U00Z001 zájmové části závodu (viz </w:t>
      </w:r>
      <w:r w:rsidR="00FE095B" w:rsidRPr="00212EE3">
        <w:t>D</w:t>
      </w:r>
      <w:r w:rsidR="00F65E04" w:rsidRPr="00212EE3">
        <w:t>opl</w:t>
      </w:r>
      <w:r w:rsidR="00FE095B" w:rsidRPr="00212EE3">
        <w:t xml:space="preserve">ňky </w:t>
      </w:r>
      <w:r w:rsidR="00620F54" w:rsidRPr="00212EE3">
        <w:t xml:space="preserve">této Přílohy 1 </w:t>
      </w:r>
      <w:r w:rsidR="00620F54" w:rsidRPr="00212EE3">
        <w:rPr>
          <w:smallCaps/>
        </w:rPr>
        <w:t>smlouvy</w:t>
      </w:r>
      <w:r w:rsidR="00F65E04" w:rsidRPr="00212EE3">
        <w:t>). Koleje, které nebudou v kolizi s řešením technologie napojení nových doprav biomasy na stávající pasové dopravy v ploše hlubinného zásobníku zůstanou a nebudou zatím demontovány. V případě kolize bude patři</w:t>
      </w:r>
      <w:r w:rsidR="00CE1216">
        <w:t>č</w:t>
      </w:r>
      <w:r w:rsidR="00F65E04" w:rsidRPr="00212EE3">
        <w:t>ně upraven rozsah zkrácení kolejí vlečky.</w:t>
      </w:r>
    </w:p>
    <w:p w14:paraId="35A7318B" w14:textId="28209D9F" w:rsidR="00F65E04" w:rsidRPr="00212EE3" w:rsidRDefault="00F65E04" w:rsidP="00CA7D72">
      <w:r w:rsidRPr="00212EE3">
        <w:t xml:space="preserve">Plochy po kolejišti budou revitalizovány jako zelené nebo zpevněné podle původního okolí a prostředí vedení tratě. </w:t>
      </w:r>
    </w:p>
    <w:p w14:paraId="6A2483E0" w14:textId="7F08F817" w:rsidR="00F65E04" w:rsidRPr="00212EE3" w:rsidRDefault="00F65E04" w:rsidP="00CA7D72">
      <w:r w:rsidRPr="00212EE3">
        <w:t>V prostoru vykládky vagónů do podzemních zásobníků a v prostoru železniční vlečky je nutno počítat s výměnou svítidel, kabelů a kabelových tras vedených ze stávajícího rozváděče RES1.</w:t>
      </w:r>
    </w:p>
    <w:p w14:paraId="18848541" w14:textId="2EFD7247" w:rsidR="00F65E04" w:rsidRPr="00212EE3" w:rsidRDefault="003A0AF0" w:rsidP="003A0AF0">
      <w:pPr>
        <w:pStyle w:val="Nadpis3"/>
        <w:numPr>
          <w:ilvl w:val="0"/>
          <w:numId w:val="0"/>
        </w:numPr>
        <w:ind w:left="1134" w:hanging="1134"/>
      </w:pPr>
      <w:r w:rsidRPr="00212EE3">
        <w:lastRenderedPageBreak/>
        <w:t>2.3.20</w:t>
      </w:r>
      <w:r w:rsidRPr="00212EE3">
        <w:tab/>
      </w:r>
      <w:r w:rsidR="00F65E04" w:rsidRPr="00212EE3">
        <w:t>IO O8 Elektrická požární signalizace (EPS</w:t>
      </w:r>
      <w:r w:rsidR="002E3769" w:rsidRPr="00212EE3">
        <w:t>)</w:t>
      </w:r>
    </w:p>
    <w:p w14:paraId="2EF8D6B2" w14:textId="6CD76AEB" w:rsidR="00F65E04" w:rsidRDefault="0062080A" w:rsidP="00CA7D72">
      <w:r w:rsidRPr="00212EE3">
        <w:t>Součástí inženýrského objektu je n</w:t>
      </w:r>
      <w:r w:rsidR="00F65E04" w:rsidRPr="00212EE3">
        <w:t xml:space="preserve">áhrada stávajícího systému EPS hlavního výrobního bloku (Zettler) za nový systém EPS, který bude kompatibilní s EPS stávajících plynových motorů (Esser). Nová EPS bude respektovat současný rozsah stávající EPS a dále bude zavedena i do nově budovaných objektů hospodářství štěpky a nového velínu kotlů. </w:t>
      </w:r>
      <w:r w:rsidR="002A2151">
        <w:t>N</w:t>
      </w:r>
      <w:r w:rsidR="00F65E04" w:rsidRPr="00212EE3">
        <w:t>ový systém EPS bude zahrnovat ústředny, hlásiče, tlačítka, a kabelové rozvody. Původní systém EPS bude</w:t>
      </w:r>
      <w:r w:rsidR="009A685E" w:rsidRPr="00212EE3">
        <w:t xml:space="preserve"> </w:t>
      </w:r>
      <w:r w:rsidR="00F65E04" w:rsidRPr="00212EE3">
        <w:t>demontován až po zprovoznění nového</w:t>
      </w:r>
      <w:r w:rsidR="00A86950" w:rsidRPr="00212EE3">
        <w:t>.</w:t>
      </w:r>
    </w:p>
    <w:p w14:paraId="17539D52" w14:textId="5832DF72" w:rsidR="00410AA7" w:rsidRPr="00212EE3" w:rsidRDefault="00410AA7" w:rsidP="00CA7D72">
      <w:r w:rsidRPr="00410AA7">
        <w:t>Modernizace ESP stávajícího bloku proběhne po etapách. Zhotovitel zajistí požární dohled v době montáže a nefunkčnosti stávající EPS.</w:t>
      </w:r>
    </w:p>
    <w:p w14:paraId="1B513A77" w14:textId="478AB2E2" w:rsidR="00F65E04" w:rsidRPr="00212EE3" w:rsidRDefault="003A0AF0" w:rsidP="003A0AF0">
      <w:pPr>
        <w:pStyle w:val="Nadpis2"/>
        <w:numPr>
          <w:ilvl w:val="0"/>
          <w:numId w:val="0"/>
        </w:numPr>
        <w:ind w:left="1134" w:hanging="1134"/>
      </w:pPr>
      <w:r w:rsidRPr="00212EE3">
        <w:t>2.4</w:t>
      </w:r>
      <w:r w:rsidRPr="00212EE3">
        <w:tab/>
      </w:r>
      <w:r w:rsidR="00F65E04" w:rsidRPr="00212EE3">
        <w:t xml:space="preserve">Rozsah dodávek </w:t>
      </w:r>
      <w:r w:rsidR="00F65E04" w:rsidRPr="00212EE3">
        <w:rPr>
          <w:smallCaps/>
        </w:rPr>
        <w:t>věcí</w:t>
      </w:r>
      <w:r w:rsidR="00F65E04" w:rsidRPr="00212EE3">
        <w:t xml:space="preserve"> - Strojní technologie, elektrozařízení a SKŘ </w:t>
      </w:r>
    </w:p>
    <w:p w14:paraId="163CABDE" w14:textId="3475D5F8" w:rsidR="00F65E04" w:rsidRPr="00212EE3" w:rsidRDefault="00F65E04" w:rsidP="00CA7D72">
      <w:r w:rsidRPr="00212EE3">
        <w:t xml:space="preserve">Dodávky </w:t>
      </w:r>
      <w:r w:rsidRPr="00212EE3">
        <w:rPr>
          <w:smallCaps/>
        </w:rPr>
        <w:t>věcí</w:t>
      </w:r>
      <w:r w:rsidRPr="00212EE3">
        <w:t xml:space="preserve"> pro technologickou část </w:t>
      </w:r>
      <w:r w:rsidRPr="00212EE3">
        <w:rPr>
          <w:smallCaps/>
        </w:rPr>
        <w:t>díla</w:t>
      </w:r>
      <w:r w:rsidRPr="00212EE3">
        <w:t xml:space="preserve"> budou zahrnovat dodávku úplné technologické části, tj. úplné dodávky zařízení, materiálů, včetně všech nadzemních propojujících potrubí s existujícím zařízením a všech nutných změn existujících zařízení. </w:t>
      </w:r>
      <w:r w:rsidR="002F3800" w:rsidRPr="00941CE6">
        <w:t>Celkové řešení bude navrženo a provedeno tak, aby byly splněny požad</w:t>
      </w:r>
      <w:r w:rsidR="00D73808">
        <w:t>a</w:t>
      </w:r>
      <w:r w:rsidR="002F3800" w:rsidRPr="00941CE6">
        <w:t xml:space="preserve">vky a podmínky </w:t>
      </w:r>
      <w:r w:rsidR="002F3800" w:rsidRPr="00941CE6">
        <w:rPr>
          <w:smallCaps/>
        </w:rPr>
        <w:t>objednatele</w:t>
      </w:r>
      <w:r w:rsidR="002F3800" w:rsidRPr="00941CE6">
        <w:t>.</w:t>
      </w:r>
    </w:p>
    <w:p w14:paraId="309A25D0" w14:textId="77777777" w:rsidR="00F65E04" w:rsidRPr="00212EE3" w:rsidRDefault="00F65E04" w:rsidP="00CA7D72">
      <w:r w:rsidRPr="00212EE3">
        <w:t xml:space="preserve">Součásti dále uvedených dodávek </w:t>
      </w:r>
      <w:r w:rsidRPr="00212EE3">
        <w:rPr>
          <w:smallCaps/>
        </w:rPr>
        <w:t>věcí</w:t>
      </w:r>
      <w:r w:rsidRPr="00212EE3">
        <w:t xml:space="preserve"> pro strojní technologie v rámci hranic </w:t>
      </w:r>
      <w:r w:rsidRPr="00212EE3">
        <w:rPr>
          <w:smallCaps/>
        </w:rPr>
        <w:t xml:space="preserve">díla </w:t>
      </w:r>
      <w:r w:rsidRPr="00212EE3">
        <w:t>jsou i:</w:t>
      </w:r>
    </w:p>
    <w:p w14:paraId="24A95EF3" w14:textId="0C185FFA"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Stroje a zařízení včetně motorů.</w:t>
      </w:r>
    </w:p>
    <w:p w14:paraId="10AC6792" w14:textId="2B9EF48C"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Potrubí, armatury, příslušenství.</w:t>
      </w:r>
    </w:p>
    <w:p w14:paraId="410E16F8" w14:textId="49C1D1EB"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Základové rámy a kotvící prvky všech zařízení.</w:t>
      </w:r>
    </w:p>
    <w:p w14:paraId="5493F425" w14:textId="33A7DC79"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Potrubní mosty a ocelové konstrukce.</w:t>
      </w:r>
    </w:p>
    <w:p w14:paraId="4B0A174B" w14:textId="6DDC3345"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Vážicí zařízení.</w:t>
      </w:r>
    </w:p>
    <w:p w14:paraId="5D2C68A5" w14:textId="05216995"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Bezpečnostní kryty, izolace a další prostředky pro zajištění ochrany před mechanickým ohrožením od rotačních částí, vysokými teplotami a účinky od zpracovávaných médií.</w:t>
      </w:r>
    </w:p>
    <w:p w14:paraId="0BB757F6" w14:textId="145111B8"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Bezpečnostní a zabezpečovací zařízení tlakových nádob, která při nadměrném stoupnutí tlaku uvnitř nádoby zajistí dostatečné odtlakování nádoby bez destrukce vlastní nádoby.</w:t>
      </w:r>
    </w:p>
    <w:p w14:paraId="1C2A4D72" w14:textId="4BF515C5"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rPr>
          <w:lang w:val="cs-CZ"/>
        </w:rPr>
        <w:t>Z</w:t>
      </w:r>
      <w:r w:rsidR="00AD778B" w:rsidRPr="00212EE3">
        <w:t>dvihací zařízení (jeřáby, drážky, kladkostroje apod.) pro jednoduchou a rychlou opravu a údržbu zařízení v potřebném rozsahu.</w:t>
      </w:r>
    </w:p>
    <w:p w14:paraId="1DE9CFD4" w14:textId="53DFCE2A"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Rozvod servisních médií (tlakový vzduch, voda,…).</w:t>
      </w:r>
    </w:p>
    <w:p w14:paraId="2DD6C172" w14:textId="03F11C85"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Nátěry, vnitřní protikorozní ochrana.</w:t>
      </w:r>
    </w:p>
    <w:p w14:paraId="22C80C8E" w14:textId="49BD72FC"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 xml:space="preserve">Protihlukové kryty a jejich příslušenství. </w:t>
      </w:r>
    </w:p>
    <w:p w14:paraId="6F966AC4" w14:textId="70CB7E69"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 xml:space="preserve">Přístroje nebo prvky měřících a řídících řetězců, které jsou obvykle zajišťovány jako součást strojní technologie. Jedná se zejména o odběrová místa pro veškerá měření, zabudované snímače nebo snímače vyžadující speciální úpravu technologického zařízení jako jsou např. ložiskové teploměry, teploměry uvnitř elektrických strojů apod. a dále o přímo ukazující měřící přístroje bez dálkového přenosu signálu. Rozdělení těchto dodávek mezi dodávky technologie a SKŘ je v zodpovědnosti </w:t>
      </w:r>
      <w:r w:rsidR="00AD778B" w:rsidRPr="00212EE3">
        <w:rPr>
          <w:smallCaps/>
        </w:rPr>
        <w:t>zhotovitele</w:t>
      </w:r>
      <w:r w:rsidR="00AD778B" w:rsidRPr="00212EE3">
        <w:t>.</w:t>
      </w:r>
    </w:p>
    <w:p w14:paraId="324380EB" w14:textId="41FF0E11" w:rsidR="005B1BBD"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5B1BBD" w:rsidRPr="00212EE3">
        <w:t xml:space="preserve">Dodávky věcí nezbytných pro úpravy a rekonstrukce stávajícího zařízení vč. úprav a rekonstrukcí za hranicemi </w:t>
      </w:r>
      <w:r w:rsidR="005B1BBD" w:rsidRPr="00EE3D3D">
        <w:rPr>
          <w:smallCaps/>
        </w:rPr>
        <w:t>díla</w:t>
      </w:r>
      <w:r w:rsidR="005B1BBD" w:rsidRPr="00212EE3">
        <w:t xml:space="preserve"> tam, kde je to nutné pro dosažení kompatibility </w:t>
      </w:r>
      <w:r w:rsidR="005B1BBD" w:rsidRPr="00EE3D3D">
        <w:rPr>
          <w:smallCaps/>
        </w:rPr>
        <w:t>díla</w:t>
      </w:r>
      <w:r w:rsidR="005B1BBD" w:rsidRPr="00212EE3">
        <w:t xml:space="preserve"> a stávajícího zařízení </w:t>
      </w:r>
      <w:r w:rsidR="005B1BBD" w:rsidRPr="00212EE3">
        <w:rPr>
          <w:smallCaps/>
        </w:rPr>
        <w:t>objednatele.</w:t>
      </w:r>
    </w:p>
    <w:p w14:paraId="52007420" w14:textId="5BC57406" w:rsidR="005B1BBD" w:rsidRDefault="005B1BBD" w:rsidP="00212EE3">
      <w:r w:rsidRPr="00212EE3">
        <w:t xml:space="preserve">Dodávky </w:t>
      </w:r>
      <w:r w:rsidRPr="00212EE3">
        <w:rPr>
          <w:smallCaps/>
        </w:rPr>
        <w:t>věcí</w:t>
      </w:r>
      <w:r w:rsidRPr="00212EE3">
        <w:t xml:space="preserve"> pro elektročást </w:t>
      </w:r>
      <w:r w:rsidRPr="00212EE3">
        <w:rPr>
          <w:smallCaps/>
        </w:rPr>
        <w:t>díla</w:t>
      </w:r>
      <w:r w:rsidRPr="00212EE3">
        <w:t xml:space="preserve"> budou zahrnovat zejména rozvaděče, transformátory a rozvody pro napájení </w:t>
      </w:r>
      <w:r w:rsidR="00E73872" w:rsidRPr="00212EE3">
        <w:t xml:space="preserve">nových </w:t>
      </w:r>
      <w:r w:rsidRPr="00212EE3">
        <w:t xml:space="preserve">technologického zařízení, osvětlení, napájení </w:t>
      </w:r>
      <w:r w:rsidR="00E80C87" w:rsidRPr="00212EE3">
        <w:t>ASŘTP</w:t>
      </w:r>
      <w:r w:rsidRPr="00212EE3">
        <w:t>.</w:t>
      </w:r>
    </w:p>
    <w:p w14:paraId="5A8F42D9" w14:textId="3D94AF84" w:rsidR="00731C28" w:rsidRDefault="00731C28" w:rsidP="00731C28">
      <w:r>
        <w:lastRenderedPageBreak/>
        <w:t xml:space="preserve">Pro nově dodávanou technologii bude dodáno veškeré elektrozařízení napájení vlastní spotřeby </w:t>
      </w:r>
      <w:r w:rsidRPr="00731C28">
        <w:rPr>
          <w:smallCaps/>
        </w:rPr>
        <w:t xml:space="preserve">díla </w:t>
      </w:r>
      <w:r>
        <w:t>a propojení se stávajícím zařízením – viz výkres U07B0R202– jednopólová schémata v</w:t>
      </w:r>
      <w:r w:rsidR="00B53DCE">
        <w:t> Doplňcích této P</w:t>
      </w:r>
      <w:r>
        <w:t>řílo</w:t>
      </w:r>
      <w:r w:rsidR="00712BA9">
        <w:t>h</w:t>
      </w:r>
      <w:r w:rsidR="00B53DCE">
        <w:t xml:space="preserve">y 1 </w:t>
      </w:r>
      <w:r w:rsidR="00B53DCE" w:rsidRPr="00B53DCE">
        <w:rPr>
          <w:smallCaps/>
        </w:rPr>
        <w:t>smlouvy</w:t>
      </w:r>
      <w:r>
        <w:t xml:space="preserve">. Pro veškeré nově dodávané elektrozařízení budou dodány také příslušné elektrické ochrany a jistící zařízení. Řízení otáček ventilátorů, čerpadel a jiných zařízení, která řízení otáček vyžadují, bude prováděno asynchronními elektromotory s otáčkami řízenými frekvenčními měniči. Všechny </w:t>
      </w:r>
      <w:r w:rsidR="00705913" w:rsidRPr="00705913">
        <w:rPr>
          <w:smallCaps/>
        </w:rPr>
        <w:t>věci</w:t>
      </w:r>
      <w:r>
        <w:t xml:space="preserve">, tj. stroje, zařízení a aparáty budou, pokud není jinými ustanoveními </w:t>
      </w:r>
      <w:r w:rsidR="00705913" w:rsidRPr="00705913">
        <w:rPr>
          <w:smallCaps/>
        </w:rPr>
        <w:t xml:space="preserve">smlouvy </w:t>
      </w:r>
      <w:r>
        <w:t>uvedeno jinak, nové, nejnovější konstrukce, prvotřídního provedení, ověřené a prokázané referencemi. Zařízení všech druhů musí být vhodné pro daný účel, provozně ověřené, vysoké účinnosti, bezpečné, konstruováno a provedeno v souladu s ČSN nebo EN normami (pokud není stanoveno jinak) a pořízeno od zkušených a spolehlivých výrobců.</w:t>
      </w:r>
    </w:p>
    <w:p w14:paraId="4100DF26" w14:textId="45046D6D" w:rsidR="00CF194A" w:rsidRPr="00212EE3" w:rsidRDefault="00731C28" w:rsidP="00731C28">
      <w:r>
        <w:t>Nové elektrozařízení bude v takovém provedení, a s takovými parametry, aby splnilo požadavky, které předepisují jednotliví výrobci či dodavatelé napájeného technologického zařízení a které bude respektovat vnější vlivy způsobené chodem technologického zařízení a jeho dispozičním umístění v jednotlivých prostorách.</w:t>
      </w:r>
    </w:p>
    <w:p w14:paraId="3F1C1CD0" w14:textId="2443902D" w:rsidR="00B55B6D" w:rsidRDefault="00B55B6D" w:rsidP="00212EE3">
      <w:r w:rsidRPr="00B55B6D">
        <w:t xml:space="preserve">Automatizovaný systém řízení a MaR bude zahrnovat moderní a spolehlivý automatizovaný systém kontroly a řízení s příslušnou polní instrumentací, akčními členy a dalšími prvky řídících řetězců, který bude plnit v plném rozsahu veškeré funkce řízení dodávané technologie vč. ochranných funkcí. </w:t>
      </w:r>
      <w:r w:rsidR="007C6294">
        <w:t xml:space="preserve">Součástí dodávek </w:t>
      </w:r>
      <w:r w:rsidR="00FF03E9">
        <w:t xml:space="preserve">pro ASŘTP bude také </w:t>
      </w:r>
      <w:r w:rsidR="00FF03E9" w:rsidRPr="00212EE3">
        <w:t>kabeláž, uzemnění, montážní a spotřební materiál.</w:t>
      </w:r>
    </w:p>
    <w:p w14:paraId="74BD043C" w14:textId="03CD361E" w:rsidR="00F37F3F" w:rsidRPr="00212EE3" w:rsidRDefault="005B1BBD" w:rsidP="00212EE3">
      <w:r w:rsidRPr="00212EE3">
        <w:t xml:space="preserve">Podrobné informace a detailní požadavky na technické řešení strojně technologické části, elektročásti a části </w:t>
      </w:r>
      <w:r w:rsidR="00E80C87" w:rsidRPr="00212EE3">
        <w:t>ASŘTP</w:t>
      </w:r>
      <w:r w:rsidRPr="00212EE3">
        <w:t xml:space="preserve"> </w:t>
      </w:r>
      <w:r w:rsidR="00F51D5A" w:rsidRPr="00212EE3">
        <w:rPr>
          <w:smallCaps/>
        </w:rPr>
        <w:t xml:space="preserve">díla </w:t>
      </w:r>
      <w:r w:rsidRPr="00212EE3">
        <w:t>jsou uvedeny v kap</w:t>
      </w:r>
      <w:r w:rsidR="00F116A2" w:rsidRPr="00212EE3">
        <w:t>. 5.</w:t>
      </w:r>
      <w:r w:rsidRPr="00212EE3">
        <w:t xml:space="preserve"> </w:t>
      </w:r>
    </w:p>
    <w:p w14:paraId="7CDF26B6" w14:textId="078E4EA9" w:rsidR="005B1BBD" w:rsidRPr="00212EE3" w:rsidRDefault="005B1BBD" w:rsidP="00212EE3">
      <w:r w:rsidRPr="00212EE3">
        <w:t>Dodávky</w:t>
      </w:r>
      <w:r w:rsidR="004C533A" w:rsidRPr="00212EE3">
        <w:t xml:space="preserve"> </w:t>
      </w:r>
      <w:r w:rsidRPr="00212EE3">
        <w:t xml:space="preserve">pro jednotlivé provozní soubory budou zahrnovat: </w:t>
      </w:r>
    </w:p>
    <w:p w14:paraId="71723E20" w14:textId="770CF7C8" w:rsidR="001F1374" w:rsidRPr="00212EE3" w:rsidRDefault="003A0AF0" w:rsidP="003A0AF0">
      <w:pPr>
        <w:pStyle w:val="Nadpis3"/>
        <w:numPr>
          <w:ilvl w:val="0"/>
          <w:numId w:val="0"/>
        </w:numPr>
        <w:ind w:left="1134" w:hanging="1134"/>
      </w:pPr>
      <w:r w:rsidRPr="00212EE3">
        <w:t>2.4.1</w:t>
      </w:r>
      <w:r w:rsidRPr="00212EE3">
        <w:tab/>
      </w:r>
      <w:r w:rsidR="009D4B5A" w:rsidRPr="00212EE3">
        <w:t>PS 02</w:t>
      </w:r>
      <w:r w:rsidR="009D4B5A" w:rsidRPr="00212EE3">
        <w:tab/>
        <w:t>Kotelna K1, K5, K6</w:t>
      </w:r>
    </w:p>
    <w:p w14:paraId="5FE3848F" w14:textId="1D62EC39" w:rsidR="00B35EB3" w:rsidRPr="00212EE3" w:rsidRDefault="003A0AF0" w:rsidP="003A0AF0">
      <w:pPr>
        <w:pStyle w:val="Nadpis4"/>
        <w:numPr>
          <w:ilvl w:val="0"/>
          <w:numId w:val="0"/>
        </w:numPr>
        <w:ind w:left="1276" w:hanging="1134"/>
      </w:pPr>
      <w:r w:rsidRPr="00212EE3">
        <w:t>2.4.1.1</w:t>
      </w:r>
      <w:r w:rsidRPr="00212EE3">
        <w:tab/>
      </w:r>
      <w:r w:rsidR="004965F0" w:rsidRPr="00212EE3">
        <w:t>DPS 02.1</w:t>
      </w:r>
      <w:r w:rsidR="004965F0" w:rsidRPr="00212EE3">
        <w:tab/>
        <w:t>Kotel K1 – demontáž</w:t>
      </w:r>
    </w:p>
    <w:p w14:paraId="2CCB065F" w14:textId="140130B1" w:rsidR="00BE6D2D" w:rsidRPr="00212EE3" w:rsidRDefault="00BE6D2D" w:rsidP="005122A4">
      <w:pPr>
        <w:pStyle w:val="Podtitul"/>
      </w:pPr>
      <w:r w:rsidRPr="00212EE3">
        <w:t>D</w:t>
      </w:r>
      <w:r w:rsidR="00CE3A2C" w:rsidRPr="00212EE3">
        <w:t>emontáže technologie</w:t>
      </w:r>
    </w:p>
    <w:p w14:paraId="643C03A7" w14:textId="642E597B" w:rsidR="00603B7D" w:rsidRPr="00212EE3" w:rsidRDefault="00CE3A2C" w:rsidP="00212EE3">
      <w:r w:rsidRPr="00212EE3">
        <w:rPr>
          <w:smallCaps/>
        </w:rPr>
        <w:t xml:space="preserve">zhotovitel </w:t>
      </w:r>
      <w:r w:rsidRPr="00212EE3">
        <w:t xml:space="preserve">provede </w:t>
      </w:r>
      <w:r w:rsidR="00603B7D" w:rsidRPr="00212EE3">
        <w:t xml:space="preserve">kompletní demontáž strojní technologie v prostoru kotelny kotle K1. Jedná se o demontáž dopravníků </w:t>
      </w:r>
      <w:r w:rsidR="0068696B" w:rsidRPr="00212EE3">
        <w:t>u</w:t>
      </w:r>
      <w:r w:rsidR="00603B7D" w:rsidRPr="00212EE3">
        <w:t>hlí do kotle</w:t>
      </w:r>
      <w:r w:rsidR="0041114D" w:rsidRPr="00212EE3">
        <w:t xml:space="preserve"> a</w:t>
      </w:r>
      <w:r w:rsidR="00603B7D" w:rsidRPr="00212EE3">
        <w:t xml:space="preserve"> </w:t>
      </w:r>
      <w:r w:rsidR="0068696B" w:rsidRPr="00212EE3">
        <w:t>v</w:t>
      </w:r>
      <w:r w:rsidR="00603B7D" w:rsidRPr="00212EE3">
        <w:t>lastního práškového kotle K1 (tlakový celek, vzduchospalinov</w:t>
      </w:r>
      <w:r w:rsidR="00D1364C" w:rsidRPr="00212EE3">
        <w:t>ý</w:t>
      </w:r>
      <w:r w:rsidR="00603B7D" w:rsidRPr="00212EE3">
        <w:t xml:space="preserve"> trakt, zazdívky, izolace, potrubí, nosná konstrukce, obslužné plošiny).</w:t>
      </w:r>
    </w:p>
    <w:p w14:paraId="2088270A" w14:textId="038592C9" w:rsidR="000B7646" w:rsidRDefault="00D978B7" w:rsidP="00212EE3">
      <w:r w:rsidRPr="00212EE3">
        <w:t>Betonové plošiny, které zůstanou zachovány a plošiny navazující na kotelnu kotle K6 budou opatřeny novým zábradlím</w:t>
      </w:r>
      <w:r w:rsidR="0049179C" w:rsidRPr="00212EE3">
        <w:t>.</w:t>
      </w:r>
    </w:p>
    <w:p w14:paraId="5CE5604D" w14:textId="0CC9C9E5" w:rsidR="00B82ADB" w:rsidRPr="00212EE3" w:rsidRDefault="00B82ADB" w:rsidP="00212EE3">
      <w:r>
        <w:t xml:space="preserve">Součástí </w:t>
      </w:r>
      <w:r w:rsidR="00C0645D">
        <w:t>D</w:t>
      </w:r>
      <w:r>
        <w:t>PS je i demontáž a likvidace azbestových částí izolace</w:t>
      </w:r>
      <w:r w:rsidR="00C0645D">
        <w:t xml:space="preserve"> (provazců)</w:t>
      </w:r>
      <w:r>
        <w:t xml:space="preserve"> </w:t>
      </w:r>
      <w:r w:rsidRPr="009967B3">
        <w:t>v souladu s platnou legislativou České republiky.</w:t>
      </w:r>
    </w:p>
    <w:p w14:paraId="16D66D78" w14:textId="5D858251" w:rsidR="00603B7D" w:rsidRPr="00212EE3" w:rsidRDefault="009930C7" w:rsidP="005122A4">
      <w:pPr>
        <w:pStyle w:val="Podtitul"/>
      </w:pPr>
      <w:r w:rsidRPr="00212EE3">
        <w:t>Úprav</w:t>
      </w:r>
      <w:r w:rsidR="00A844CB" w:rsidRPr="00212EE3">
        <w:t>a</w:t>
      </w:r>
      <w:r w:rsidRPr="00212EE3">
        <w:t xml:space="preserve"> zásobníku paliva</w:t>
      </w:r>
    </w:p>
    <w:p w14:paraId="5F8DF5AE" w14:textId="5E15BC14" w:rsidR="00120C38" w:rsidRPr="00212EE3" w:rsidRDefault="00977DF7" w:rsidP="00212EE3">
      <w:r w:rsidRPr="00212EE3">
        <w:rPr>
          <w:smallCaps/>
        </w:rPr>
        <w:t>zhotovitel</w:t>
      </w:r>
      <w:r w:rsidRPr="00212EE3">
        <w:t xml:space="preserve"> </w:t>
      </w:r>
      <w:r w:rsidR="00120C38" w:rsidRPr="00212EE3">
        <w:t>může v rámci svého technického řešení využít stávající prostor zásobníku kotle K1, případně vlastní zásobník uhlí kotle K1 pro zásobu a dopravu paliva do kotlů K5 a K6 po dobu provádění úprav na zásobnících paliva kotlů K5 a K6. Smyslem této potenciální varianty je zkrátit dobu odstávek kotlů K5 a K6.</w:t>
      </w:r>
    </w:p>
    <w:p w14:paraId="5336F966" w14:textId="4C38E297" w:rsidR="00244F79" w:rsidRPr="00212EE3" w:rsidRDefault="00120C38" w:rsidP="00212EE3">
      <w:r w:rsidRPr="00212EE3">
        <w:t>Využití / nevyužití této možnosti je čistě v</w:t>
      </w:r>
      <w:r w:rsidR="008B2009" w:rsidRPr="00212EE3">
        <w:t> </w:t>
      </w:r>
      <w:r w:rsidRPr="00212EE3">
        <w:t>komp</w:t>
      </w:r>
      <w:r w:rsidR="00B06E1B">
        <w:t>e</w:t>
      </w:r>
      <w:r w:rsidRPr="00212EE3">
        <w:t>tenci</w:t>
      </w:r>
      <w:r w:rsidR="008B2009" w:rsidRPr="00212EE3">
        <w:t xml:space="preserve"> </w:t>
      </w:r>
      <w:r w:rsidR="008B2009" w:rsidRPr="00212EE3">
        <w:rPr>
          <w:smallCaps/>
        </w:rPr>
        <w:t>zhotovitele</w:t>
      </w:r>
      <w:r w:rsidRPr="00212EE3">
        <w:rPr>
          <w:smallCaps/>
        </w:rPr>
        <w:t>.</w:t>
      </w:r>
    </w:p>
    <w:p w14:paraId="7F0A9258" w14:textId="65E4BACF" w:rsidR="00244F79" w:rsidRPr="00212EE3" w:rsidRDefault="00244F79">
      <w:pPr>
        <w:rPr>
          <w:color w:val="FF0000"/>
        </w:rPr>
      </w:pPr>
      <w:bookmarkStart w:id="79" w:name="_Hlk60755940"/>
      <w:r w:rsidRPr="00212EE3">
        <w:t>Veškerá dokumentace kotelny K</w:t>
      </w:r>
      <w:r w:rsidR="00422A4E" w:rsidRPr="00212EE3">
        <w:t>1</w:t>
      </w:r>
      <w:r w:rsidRPr="00212EE3">
        <w:t xml:space="preserve">, kterou má </w:t>
      </w:r>
      <w:r w:rsidR="006B5FD0" w:rsidRPr="00212EE3">
        <w:rPr>
          <w:smallCaps/>
        </w:rPr>
        <w:t>objednatel</w:t>
      </w:r>
      <w:r w:rsidR="006B5FD0" w:rsidRPr="00212EE3">
        <w:t xml:space="preserve"> </w:t>
      </w:r>
      <w:r w:rsidRPr="00212EE3">
        <w:t xml:space="preserve">k dispozici je </w:t>
      </w:r>
      <w:r w:rsidR="00663E9B" w:rsidRPr="00212EE3">
        <w:t xml:space="preserve">obsažena </w:t>
      </w:r>
      <w:r w:rsidRPr="00212EE3">
        <w:t>v </w:t>
      </w:r>
      <w:r w:rsidR="00DF2CAA" w:rsidRPr="00212EE3">
        <w:t>Doplň</w:t>
      </w:r>
      <w:r w:rsidR="00A42B09" w:rsidRPr="00212EE3">
        <w:t>cích</w:t>
      </w:r>
      <w:r w:rsidR="00DF2CAA" w:rsidRPr="00212EE3">
        <w:t xml:space="preserve"> </w:t>
      </w:r>
      <w:r w:rsidR="00A42B09" w:rsidRPr="00212EE3">
        <w:t xml:space="preserve">této </w:t>
      </w:r>
      <w:r w:rsidR="00DF2CAA" w:rsidRPr="00212EE3">
        <w:t>Přílohy 1</w:t>
      </w:r>
      <w:r w:rsidR="00A42B09" w:rsidRPr="00212EE3">
        <w:t xml:space="preserve"> </w:t>
      </w:r>
      <w:r w:rsidR="00A42B09" w:rsidRPr="00212EE3">
        <w:rPr>
          <w:smallCaps/>
        </w:rPr>
        <w:t>smlouvy</w:t>
      </w:r>
      <w:r w:rsidR="003243CA" w:rsidRPr="00212EE3">
        <w:t>.</w:t>
      </w:r>
      <w:r w:rsidRPr="00212EE3">
        <w:t xml:space="preserve"> </w:t>
      </w:r>
    </w:p>
    <w:bookmarkEnd w:id="79"/>
    <w:p w14:paraId="5D2B61F6" w14:textId="381BCBB7" w:rsidR="0061162B" w:rsidRPr="00212EE3" w:rsidRDefault="003A0AF0" w:rsidP="003A0AF0">
      <w:pPr>
        <w:pStyle w:val="Nadpis4"/>
        <w:numPr>
          <w:ilvl w:val="0"/>
          <w:numId w:val="0"/>
        </w:numPr>
        <w:ind w:left="1276" w:hanging="1134"/>
      </w:pPr>
      <w:r w:rsidRPr="00212EE3">
        <w:lastRenderedPageBreak/>
        <w:t>2.4.1.2</w:t>
      </w:r>
      <w:r w:rsidRPr="00212EE3">
        <w:tab/>
      </w:r>
      <w:r w:rsidR="00B55C8D" w:rsidRPr="00212EE3">
        <w:t>DPS 02.2</w:t>
      </w:r>
      <w:r w:rsidR="00B55C8D" w:rsidRPr="00212EE3">
        <w:tab/>
        <w:t>Kotel K5</w:t>
      </w:r>
      <w:r w:rsidR="00B74CA9" w:rsidRPr="00212EE3">
        <w:t xml:space="preserve"> </w:t>
      </w:r>
      <w:r w:rsidR="00B55C8D" w:rsidRPr="00212EE3">
        <w:t>–</w:t>
      </w:r>
      <w:r w:rsidR="00B74CA9" w:rsidRPr="00212EE3">
        <w:t xml:space="preserve"> </w:t>
      </w:r>
      <w:r w:rsidR="00980B35" w:rsidRPr="00212EE3">
        <w:t>úprava</w:t>
      </w:r>
    </w:p>
    <w:p w14:paraId="07537185" w14:textId="43CC450E" w:rsidR="00857BDA" w:rsidRPr="00212EE3" w:rsidRDefault="00857BDA" w:rsidP="00724326">
      <w:pPr>
        <w:pStyle w:val="Podtitul"/>
      </w:pPr>
      <w:r w:rsidRPr="00212EE3">
        <w:t>Spalovací zařízení</w:t>
      </w:r>
    </w:p>
    <w:p w14:paraId="64845B9B" w14:textId="33509DDC" w:rsidR="00CA5E46" w:rsidRPr="00212EE3" w:rsidRDefault="00857BDA" w:rsidP="00212EE3">
      <w:r w:rsidRPr="00212EE3">
        <w:rPr>
          <w:smallCaps/>
        </w:rPr>
        <w:t>zhotovitel</w:t>
      </w:r>
      <w:r w:rsidRPr="00212EE3">
        <w:t xml:space="preserve"> provede </w:t>
      </w:r>
      <w:r w:rsidR="00CA5E46" w:rsidRPr="00212EE3">
        <w:t>výměnu, případně úpravu spalovacího zařízení kotle K5. Připouští se přestavba spalovacího zařízení za použití roštu, roštu s prvky fluidní techniky nebo fluidního lože.</w:t>
      </w:r>
    </w:p>
    <w:p w14:paraId="36C4DA3D" w14:textId="3FB6B80B" w:rsidR="00AE4671" w:rsidRPr="00212EE3" w:rsidRDefault="009458D4" w:rsidP="00212EE3">
      <w:r>
        <w:t xml:space="preserve">Při úpravě </w:t>
      </w:r>
      <w:r w:rsidR="0047149A">
        <w:t xml:space="preserve">spalovacího zařízení </w:t>
      </w:r>
      <w:r w:rsidR="002D0D03">
        <w:t>nebude provedena úplná náhrada spalovacího zařízení</w:t>
      </w:r>
      <w:r w:rsidR="000D451E">
        <w:t>,</w:t>
      </w:r>
      <w:r w:rsidR="00BD31D7">
        <w:t xml:space="preserve"> ale </w:t>
      </w:r>
      <w:r w:rsidR="0047149A">
        <w:t xml:space="preserve">dojde </w:t>
      </w:r>
      <w:r w:rsidR="00AE4671" w:rsidRPr="00AE4671">
        <w:t>pouze k výměně určitých (byť podstatných) technologických celků v rámci spalovací</w:t>
      </w:r>
      <w:r w:rsidR="000A0EB9">
        <w:t>ho zařízení</w:t>
      </w:r>
      <w:r w:rsidR="00AE4671" w:rsidRPr="00AE4671">
        <w:t xml:space="preserve"> za nové, tak</w:t>
      </w:r>
      <w:r w:rsidR="000A0EB9">
        <w:t>že</w:t>
      </w:r>
      <w:r w:rsidR="00AE4671" w:rsidRPr="00AE4671">
        <w:t xml:space="preserve"> se </w:t>
      </w:r>
      <w:r w:rsidR="007D4C75">
        <w:t xml:space="preserve">nebude jednat </w:t>
      </w:r>
      <w:r w:rsidR="00AE4671" w:rsidRPr="00AE4671">
        <w:t xml:space="preserve">o nový technický celek a </w:t>
      </w:r>
      <w:r w:rsidR="007D4C75">
        <w:t xml:space="preserve">budou </w:t>
      </w:r>
      <w:r w:rsidR="000B2CA1">
        <w:t xml:space="preserve">se na něj </w:t>
      </w:r>
      <w:r w:rsidR="00AE4671" w:rsidRPr="00AE4671">
        <w:t>aplik</w:t>
      </w:r>
      <w:r w:rsidR="000B2CA1">
        <w:t>ovat</w:t>
      </w:r>
      <w:r w:rsidR="00AE4671" w:rsidRPr="00AE4671">
        <w:t xml:space="preserve"> požadavky jako </w:t>
      </w:r>
      <w:r w:rsidR="000B2CA1">
        <w:t>na</w:t>
      </w:r>
      <w:r w:rsidR="00AE4671" w:rsidRPr="00AE4671">
        <w:t xml:space="preserve"> stávající jednotky</w:t>
      </w:r>
      <w:r w:rsidR="00862019">
        <w:t xml:space="preserve"> (</w:t>
      </w:r>
      <w:r w:rsidR="00862019" w:rsidRPr="00862019">
        <w:t xml:space="preserve">viz </w:t>
      </w:r>
      <w:r w:rsidR="00C56B56">
        <w:t>P</w:t>
      </w:r>
      <w:r w:rsidR="00862019" w:rsidRPr="00862019">
        <w:t>rováděcí rozhodnutí Komise EU 2017/1442</w:t>
      </w:r>
      <w:r w:rsidR="00862019">
        <w:t>)</w:t>
      </w:r>
      <w:r w:rsidR="00AE4671" w:rsidRPr="00AE4671">
        <w:t xml:space="preserve">. </w:t>
      </w:r>
    </w:p>
    <w:p w14:paraId="03142E17" w14:textId="15F6FE16" w:rsidR="00EA3B16" w:rsidRPr="00212EE3" w:rsidRDefault="000D207B">
      <w:pPr>
        <w:rPr>
          <w:color w:val="000000" w:themeColor="text1"/>
        </w:rPr>
      </w:pPr>
      <w:r w:rsidRPr="00212EE3">
        <w:t>K</w:t>
      </w:r>
      <w:r w:rsidR="00CA5E46" w:rsidRPr="00212EE3">
        <w:t xml:space="preserve">otel </w:t>
      </w:r>
      <w:r w:rsidR="007D7905" w:rsidRPr="00212EE3">
        <w:t xml:space="preserve">musí v cílovém stavu </w:t>
      </w:r>
      <w:r w:rsidR="00CA5E46" w:rsidRPr="00212EE3">
        <w:t>plni</w:t>
      </w:r>
      <w:r w:rsidR="007D7905" w:rsidRPr="00212EE3">
        <w:t>t</w:t>
      </w:r>
      <w:r w:rsidR="00CA5E46" w:rsidRPr="00212EE3">
        <w:t xml:space="preserve"> všechny požadované garantované parametry </w:t>
      </w:r>
      <w:r w:rsidR="00CA5E46" w:rsidRPr="00212EE3">
        <w:rPr>
          <w:color w:val="000000" w:themeColor="text1"/>
        </w:rPr>
        <w:t>dle</w:t>
      </w:r>
      <w:r w:rsidR="00AB5F92" w:rsidRPr="00212EE3">
        <w:rPr>
          <w:color w:val="000000" w:themeColor="text1"/>
        </w:rPr>
        <w:t xml:space="preserve"> </w:t>
      </w:r>
      <w:r w:rsidR="00A9478F" w:rsidRPr="00212EE3">
        <w:rPr>
          <w:color w:val="000000" w:themeColor="text1"/>
        </w:rPr>
        <w:t>P</w:t>
      </w:r>
      <w:r w:rsidR="00CA5E46" w:rsidRPr="00212EE3">
        <w:rPr>
          <w:color w:val="000000" w:themeColor="text1"/>
        </w:rPr>
        <w:t xml:space="preserve">řílohy </w:t>
      </w:r>
      <w:r w:rsidR="001E154D" w:rsidRPr="00212EE3">
        <w:rPr>
          <w:color w:val="000000" w:themeColor="text1"/>
        </w:rPr>
        <w:t xml:space="preserve">2 </w:t>
      </w:r>
      <w:r w:rsidR="001E154D" w:rsidRPr="00212EE3">
        <w:rPr>
          <w:smallCaps/>
          <w:color w:val="000000" w:themeColor="text1"/>
        </w:rPr>
        <w:t>smlouvy</w:t>
      </w:r>
      <w:r w:rsidR="00DA49EC" w:rsidRPr="00212EE3">
        <w:rPr>
          <w:color w:val="000000" w:themeColor="text1"/>
        </w:rPr>
        <w:t>.</w:t>
      </w:r>
    </w:p>
    <w:p w14:paraId="70279CA2" w14:textId="450A0F85" w:rsidR="00656FD0" w:rsidRPr="00212EE3" w:rsidRDefault="00FA32F1" w:rsidP="00724326">
      <w:pPr>
        <w:pStyle w:val="Podtitul"/>
      </w:pPr>
      <w:r w:rsidRPr="00212EE3">
        <w:t>Ú</w:t>
      </w:r>
      <w:r w:rsidR="00D65340" w:rsidRPr="00212EE3">
        <w:t>prava tlakového celku</w:t>
      </w:r>
    </w:p>
    <w:p w14:paraId="0041703B" w14:textId="74514FD9" w:rsidR="001F23BF" w:rsidRPr="00212EE3" w:rsidRDefault="00EB2E6C" w:rsidP="00212EE3">
      <w:r w:rsidRPr="00212EE3">
        <w:rPr>
          <w:smallCaps/>
        </w:rPr>
        <w:t>zhotovitel</w:t>
      </w:r>
      <w:r w:rsidRPr="00212EE3">
        <w:t xml:space="preserve"> pro</w:t>
      </w:r>
      <w:r w:rsidR="001F23BF" w:rsidRPr="00212EE3">
        <w:t>v</w:t>
      </w:r>
      <w:r w:rsidRPr="00212EE3">
        <w:t>ede v</w:t>
      </w:r>
      <w:r w:rsidR="001F23BF" w:rsidRPr="00212EE3">
        <w:t xml:space="preserve"> rámci svého technického řešení tepelný výpočet kotle, výpočet cirkulace výparníku a pevnostní výpočet kotle. Jejich výsledkem bude návrh </w:t>
      </w:r>
      <w:r w:rsidR="00682585" w:rsidRPr="00212EE3">
        <w:t xml:space="preserve">a provedení </w:t>
      </w:r>
      <w:r w:rsidR="001F23BF" w:rsidRPr="00212EE3">
        <w:t xml:space="preserve">úpravy výhřevných ploch tlakového celku kotle tak, aby kotel plnil garantované parametry dle </w:t>
      </w:r>
      <w:r w:rsidR="00093156" w:rsidRPr="00212EE3">
        <w:t>P</w:t>
      </w:r>
      <w:r w:rsidR="001F23BF" w:rsidRPr="00212EE3">
        <w:t xml:space="preserve">řílohy </w:t>
      </w:r>
      <w:r w:rsidR="00093156" w:rsidRPr="00212EE3">
        <w:t xml:space="preserve">2 </w:t>
      </w:r>
      <w:r w:rsidR="00093156" w:rsidRPr="00212EE3">
        <w:rPr>
          <w:smallCaps/>
        </w:rPr>
        <w:t>smlouvy</w:t>
      </w:r>
      <w:r w:rsidR="00093156" w:rsidRPr="00212EE3">
        <w:t xml:space="preserve">. </w:t>
      </w:r>
    </w:p>
    <w:p w14:paraId="697B470C" w14:textId="4D99D9D9" w:rsidR="001F23BF" w:rsidRPr="00212EE3" w:rsidRDefault="001F23BF" w:rsidP="00212EE3">
      <w:pPr>
        <w:rPr>
          <w:smallCaps/>
        </w:rPr>
      </w:pPr>
      <w:r w:rsidRPr="00212EE3">
        <w:t xml:space="preserve">Zároveň </w:t>
      </w:r>
      <w:r w:rsidR="007054A3" w:rsidRPr="00212EE3">
        <w:rPr>
          <w:smallCaps/>
        </w:rPr>
        <w:t>zhotovitel</w:t>
      </w:r>
      <w:r w:rsidR="007054A3" w:rsidRPr="00212EE3">
        <w:t xml:space="preserve"> </w:t>
      </w:r>
      <w:r w:rsidRPr="00212EE3">
        <w:t>posoudí vhodnost stávajícího uspořádání trubek konvekčního tah</w:t>
      </w:r>
      <w:r w:rsidR="007048C2" w:rsidRPr="00212EE3">
        <w:t>u</w:t>
      </w:r>
      <w:r w:rsidRPr="00212EE3">
        <w:t xml:space="preserve"> kotle ve smyslu náchylnosti těchto ploch k zanášení při přechodu na spalování dřevní štěpky</w:t>
      </w:r>
      <w:r w:rsidR="007114CF" w:rsidRPr="00212EE3">
        <w:t xml:space="preserve"> a dle jeho výsledku</w:t>
      </w:r>
      <w:r w:rsidRPr="00212EE3">
        <w:t xml:space="preserve"> uprav</w:t>
      </w:r>
      <w:r w:rsidR="007114CF" w:rsidRPr="00212EE3">
        <w:t>í</w:t>
      </w:r>
      <w:r w:rsidRPr="00212EE3">
        <w:t xml:space="preserve"> konvekční tah tak, aby bylo dosaženo požadované vysoké disponibility </w:t>
      </w:r>
      <w:r w:rsidRPr="00212EE3">
        <w:rPr>
          <w:smallCaps/>
        </w:rPr>
        <w:t>díla</w:t>
      </w:r>
      <w:r w:rsidRPr="00212EE3">
        <w:t xml:space="preserve"> dle </w:t>
      </w:r>
      <w:r w:rsidR="00E35DBE" w:rsidRPr="00212EE3">
        <w:t>P</w:t>
      </w:r>
      <w:r w:rsidRPr="00212EE3">
        <w:t xml:space="preserve">řílohy </w:t>
      </w:r>
      <w:r w:rsidR="006B24CD" w:rsidRPr="00212EE3">
        <w:t xml:space="preserve">2 </w:t>
      </w:r>
      <w:r w:rsidR="006B24CD" w:rsidRPr="00212EE3">
        <w:rPr>
          <w:smallCaps/>
        </w:rPr>
        <w:t>smlouv</w:t>
      </w:r>
      <w:r w:rsidR="004B501B" w:rsidRPr="00212EE3">
        <w:rPr>
          <w:smallCaps/>
        </w:rPr>
        <w:t>y</w:t>
      </w:r>
      <w:r w:rsidR="00432F4B" w:rsidRPr="00212EE3">
        <w:rPr>
          <w:smallCaps/>
        </w:rPr>
        <w:t>.</w:t>
      </w:r>
    </w:p>
    <w:p w14:paraId="0F26DCDB" w14:textId="73702EB0" w:rsidR="00432F4B" w:rsidRPr="00212EE3" w:rsidRDefault="00260C3B" w:rsidP="00A96D43">
      <w:pPr>
        <w:pStyle w:val="Podtitul"/>
      </w:pPr>
      <w:r w:rsidRPr="00212EE3">
        <w:t>Doplnění vstřiků napájecí vody pro regulaci teploty páry</w:t>
      </w:r>
    </w:p>
    <w:p w14:paraId="43CA4C58" w14:textId="43B5777C" w:rsidR="00A259E7" w:rsidRPr="00212EE3" w:rsidRDefault="007054A3" w:rsidP="00212EE3">
      <w:r w:rsidRPr="00212EE3">
        <w:t xml:space="preserve">Na základě </w:t>
      </w:r>
      <w:r w:rsidR="00D9641B" w:rsidRPr="00212EE3">
        <w:t xml:space="preserve">tepelného výpočtu </w:t>
      </w:r>
      <w:r w:rsidR="00311992" w:rsidRPr="00212EE3">
        <w:rPr>
          <w:smallCaps/>
        </w:rPr>
        <w:t>zhotovitel</w:t>
      </w:r>
      <w:r w:rsidR="00311992" w:rsidRPr="00212EE3">
        <w:t xml:space="preserve"> též </w:t>
      </w:r>
      <w:r w:rsidR="00B13956" w:rsidRPr="00212EE3">
        <w:t xml:space="preserve">navrhne a </w:t>
      </w:r>
      <w:r w:rsidR="00D6076E" w:rsidRPr="00212EE3">
        <w:t>provede</w:t>
      </w:r>
      <w:r w:rsidR="00617DFF" w:rsidRPr="00212EE3">
        <w:t xml:space="preserve"> </w:t>
      </w:r>
      <w:r w:rsidR="00D9641B" w:rsidRPr="00212EE3">
        <w:t>doplnění, případně úprav</w:t>
      </w:r>
      <w:r w:rsidR="00CA6FA3" w:rsidRPr="00212EE3">
        <w:t>u</w:t>
      </w:r>
      <w:r w:rsidR="00D9641B" w:rsidRPr="00212EE3">
        <w:t xml:space="preserve"> vstřiků napájecí vody pro regulaci teploty přehřáté páry.</w:t>
      </w:r>
    </w:p>
    <w:p w14:paraId="7C61059C" w14:textId="29913C7D" w:rsidR="00CF2B2B" w:rsidRPr="00212EE3" w:rsidRDefault="004E2331" w:rsidP="00A96D43">
      <w:pPr>
        <w:pStyle w:val="Podtitul"/>
      </w:pPr>
      <w:r w:rsidRPr="00212EE3">
        <w:t>Doplnění ohříváků vzduchu</w:t>
      </w:r>
    </w:p>
    <w:p w14:paraId="18CD6AA1" w14:textId="1F2DA904" w:rsidR="004E2331" w:rsidRPr="00212EE3" w:rsidRDefault="00366B0D" w:rsidP="00212EE3">
      <w:r w:rsidRPr="00212EE3">
        <w:t>Pro zajištění</w:t>
      </w:r>
      <w:r w:rsidR="007E5F16" w:rsidRPr="00212EE3">
        <w:t xml:space="preserve"> </w:t>
      </w:r>
      <w:r w:rsidR="00086969" w:rsidRPr="00212EE3">
        <w:t>schopnosti kotle</w:t>
      </w:r>
      <w:r w:rsidR="009A685E" w:rsidRPr="00212EE3">
        <w:t xml:space="preserve"> </w:t>
      </w:r>
      <w:r w:rsidR="002C2A9E" w:rsidRPr="00212EE3">
        <w:t>spalov</w:t>
      </w:r>
      <w:r w:rsidR="00086969" w:rsidRPr="00212EE3">
        <w:t>at</w:t>
      </w:r>
      <w:r w:rsidR="002C2A9E" w:rsidRPr="00212EE3">
        <w:t xml:space="preserve"> </w:t>
      </w:r>
      <w:r w:rsidR="00242BAA" w:rsidRPr="00212EE3">
        <w:t>dřevní štěpk</w:t>
      </w:r>
      <w:r w:rsidR="00086969" w:rsidRPr="00212EE3">
        <w:t>u</w:t>
      </w:r>
      <w:r w:rsidR="00242BAA" w:rsidRPr="00212EE3">
        <w:t xml:space="preserve"> s vysokým obsahem vody (viz kapitola </w:t>
      </w:r>
      <w:r w:rsidR="006303B5" w:rsidRPr="00212EE3">
        <w:t>1.</w:t>
      </w:r>
      <w:r w:rsidR="00F47511">
        <w:t>7</w:t>
      </w:r>
      <w:r w:rsidR="00E751EE" w:rsidRPr="00212EE3">
        <w:t>.3</w:t>
      </w:r>
      <w:r w:rsidR="00543A9F" w:rsidRPr="00212EE3">
        <w:t>)</w:t>
      </w:r>
      <w:r w:rsidR="009A41EE" w:rsidRPr="00212EE3">
        <w:t xml:space="preserve"> </w:t>
      </w:r>
      <w:r w:rsidR="0060623D" w:rsidRPr="00212EE3">
        <w:t xml:space="preserve">provede </w:t>
      </w:r>
      <w:r w:rsidR="006D78C6" w:rsidRPr="00212EE3">
        <w:rPr>
          <w:smallCaps/>
        </w:rPr>
        <w:t>zhotovitel</w:t>
      </w:r>
      <w:r w:rsidR="006D78C6" w:rsidRPr="00212EE3">
        <w:t xml:space="preserve"> </w:t>
      </w:r>
      <w:r w:rsidR="00B11873" w:rsidRPr="00212EE3">
        <w:t>dopln</w:t>
      </w:r>
      <w:r w:rsidR="0060623D" w:rsidRPr="00212EE3">
        <w:t>ění</w:t>
      </w:r>
      <w:r w:rsidR="009A685E" w:rsidRPr="00212EE3">
        <w:t xml:space="preserve"> </w:t>
      </w:r>
      <w:r w:rsidR="009A41EE" w:rsidRPr="00212EE3">
        <w:t xml:space="preserve">kotle o ohřívák spalovacího vzduchu. Vlastní technické řešení je věcí technického návrhu </w:t>
      </w:r>
      <w:r w:rsidR="0060623D" w:rsidRPr="00212EE3">
        <w:rPr>
          <w:smallCaps/>
        </w:rPr>
        <w:t>zhotovitele</w:t>
      </w:r>
      <w:r w:rsidR="009A41EE" w:rsidRPr="00212EE3">
        <w:t>.</w:t>
      </w:r>
    </w:p>
    <w:p w14:paraId="184609BF" w14:textId="5216ECDF" w:rsidR="004E2331" w:rsidRPr="00212EE3" w:rsidRDefault="004E0F13" w:rsidP="00A96D43">
      <w:pPr>
        <w:pStyle w:val="Podtitul"/>
      </w:pPr>
      <w:r w:rsidRPr="00212EE3">
        <w:t xml:space="preserve">Doplnění </w:t>
      </w:r>
      <w:r w:rsidR="004E2331" w:rsidRPr="00212EE3">
        <w:t>SNCR</w:t>
      </w:r>
      <w:r w:rsidR="00A47C55" w:rsidRPr="00212EE3">
        <w:t>/SCR</w:t>
      </w:r>
    </w:p>
    <w:p w14:paraId="1FCF2ABB" w14:textId="224727E9" w:rsidR="003F01A5" w:rsidRPr="00212EE3" w:rsidRDefault="003F01A5" w:rsidP="00212EE3">
      <w:pPr>
        <w:rPr>
          <w:color w:val="FF0000"/>
        </w:rPr>
      </w:pPr>
      <w:r w:rsidRPr="00212EE3">
        <w:t xml:space="preserve">Pro bezpečné </w:t>
      </w:r>
      <w:r w:rsidR="00ED4596" w:rsidRPr="00212EE3">
        <w:t>dos</w:t>
      </w:r>
      <w:r w:rsidR="00432616" w:rsidRPr="00212EE3">
        <w:t>a</w:t>
      </w:r>
      <w:r w:rsidR="00ED4596" w:rsidRPr="00212EE3">
        <w:t xml:space="preserve">žení garantovaných hodnot </w:t>
      </w:r>
      <w:r w:rsidR="00264D00" w:rsidRPr="00212EE3">
        <w:t>emisí NO</w:t>
      </w:r>
      <w:r w:rsidR="00264D00" w:rsidRPr="00212EE3">
        <w:rPr>
          <w:vertAlign w:val="subscript"/>
        </w:rPr>
        <w:t>x</w:t>
      </w:r>
      <w:r w:rsidR="00264D00" w:rsidRPr="00212EE3">
        <w:t xml:space="preserve"> a NH</w:t>
      </w:r>
      <w:r w:rsidR="00264D00" w:rsidRPr="00212EE3">
        <w:rPr>
          <w:vertAlign w:val="subscript"/>
        </w:rPr>
        <w:t>3</w:t>
      </w:r>
      <w:r w:rsidR="00264D00" w:rsidRPr="00212EE3">
        <w:t xml:space="preserve"> dle </w:t>
      </w:r>
      <w:r w:rsidR="00DA6420" w:rsidRPr="00212EE3">
        <w:t>P</w:t>
      </w:r>
      <w:r w:rsidR="00264D00" w:rsidRPr="00212EE3">
        <w:t xml:space="preserve">řílohy 2 </w:t>
      </w:r>
      <w:r w:rsidR="00264D00" w:rsidRPr="00212EE3">
        <w:rPr>
          <w:smallCaps/>
        </w:rPr>
        <w:t>smlouvy</w:t>
      </w:r>
      <w:r w:rsidR="00264D00" w:rsidRPr="00212EE3">
        <w:t xml:space="preserve"> </w:t>
      </w:r>
      <w:r w:rsidR="00652CB3" w:rsidRPr="00212EE3">
        <w:t xml:space="preserve">zajistí </w:t>
      </w:r>
      <w:r w:rsidR="00EB4C55" w:rsidRPr="00212EE3">
        <w:rPr>
          <w:smallCaps/>
        </w:rPr>
        <w:t>zhotovitel</w:t>
      </w:r>
      <w:r w:rsidR="009A685E" w:rsidRPr="00212EE3">
        <w:t xml:space="preserve"> </w:t>
      </w:r>
      <w:r w:rsidRPr="00212EE3">
        <w:t>dovybaven</w:t>
      </w:r>
      <w:r w:rsidR="0038303C" w:rsidRPr="00212EE3">
        <w:t>í kotle</w:t>
      </w:r>
      <w:r w:rsidRPr="00212EE3">
        <w:t xml:space="preserve"> technologií SNCR, případně SCR</w:t>
      </w:r>
      <w:r w:rsidR="004710E3" w:rsidRPr="00212EE3">
        <w:t>.</w:t>
      </w:r>
      <w:r w:rsidRPr="00212EE3">
        <w:t xml:space="preserve"> </w:t>
      </w:r>
    </w:p>
    <w:p w14:paraId="07B419F5" w14:textId="3E8AC6A6" w:rsidR="00D42186" w:rsidRPr="00212EE3" w:rsidRDefault="00D42186">
      <w:r w:rsidRPr="00212EE3">
        <w:t xml:space="preserve">Vlastní technické řešení je věcí technického návrhu </w:t>
      </w:r>
      <w:r w:rsidRPr="00212EE3">
        <w:rPr>
          <w:smallCaps/>
        </w:rPr>
        <w:t>zhotovitele</w:t>
      </w:r>
      <w:r w:rsidRPr="00212EE3">
        <w:t>. Zachováno musí být pouze umístění stáčecího místa v prostoru před stávajícím objektem CHUV (viz situace na generelu, výkres CC1</w:t>
      </w:r>
      <w:r w:rsidR="009E3FB6">
        <w:t>9</w:t>
      </w:r>
      <w:r w:rsidRPr="00212EE3">
        <w:t>U00Z001) a umístění zásobní nádrže reagentu s objemem 20 m</w:t>
      </w:r>
      <w:r w:rsidRPr="00212EE3">
        <w:rPr>
          <w:vertAlign w:val="superscript"/>
        </w:rPr>
        <w:t>3</w:t>
      </w:r>
      <w:r w:rsidRPr="00212EE3">
        <w:t xml:space="preserve"> na kótě 0,00 m v prostoru kotle K1.</w:t>
      </w:r>
    </w:p>
    <w:p w14:paraId="23547524" w14:textId="06E14A72" w:rsidR="00D42186" w:rsidRPr="00212EE3" w:rsidRDefault="00D42186">
      <w:r w:rsidRPr="00212EE3">
        <w:rPr>
          <w:smallCaps/>
        </w:rPr>
        <w:t>objednatel</w:t>
      </w:r>
      <w:r w:rsidRPr="00212EE3">
        <w:t xml:space="preserve"> preferuje využít jako reagent 40 % roztok močoviny, kter</w:t>
      </w:r>
      <w:r w:rsidR="00963CD2">
        <w:t>ý</w:t>
      </w:r>
      <w:r w:rsidRPr="00212EE3">
        <w:t xml:space="preserve"> je již využíván u stávajících plynových motorů.</w:t>
      </w:r>
    </w:p>
    <w:p w14:paraId="324AB4B5" w14:textId="77777777" w:rsidR="00767B0B" w:rsidRPr="00212EE3" w:rsidRDefault="00767B0B">
      <w:r w:rsidRPr="00212EE3">
        <w:t>Zařízení bude dále vybaveno potřebným počtem čerpadel, rozvodných potrubí roztoku a vzduchu, včetně armatur a ostatních prvků potrubí.</w:t>
      </w:r>
    </w:p>
    <w:p w14:paraId="77035A25" w14:textId="77777777" w:rsidR="00767B0B" w:rsidRPr="00212EE3" w:rsidRDefault="00767B0B">
      <w:r w:rsidRPr="00212EE3">
        <w:t>Zařízení bude dále obsahovat směšovací moduly a vlastní vstřikovací kopí. Veškeré zařízení bude přístupné pro servis a údržbu.</w:t>
      </w:r>
    </w:p>
    <w:p w14:paraId="56A627D7" w14:textId="36AA21FB" w:rsidR="00767B0B" w:rsidRPr="00212EE3" w:rsidRDefault="00767B0B">
      <w:r w:rsidRPr="00212EE3">
        <w:t xml:space="preserve">Dimenzování zařízení provede </w:t>
      </w:r>
      <w:r w:rsidR="00EE603D" w:rsidRPr="00212EE3">
        <w:rPr>
          <w:smallCaps/>
          <w:color w:val="000000"/>
        </w:rPr>
        <w:t>z</w:t>
      </w:r>
      <w:r w:rsidRPr="00212EE3">
        <w:rPr>
          <w:smallCaps/>
          <w:color w:val="000000"/>
        </w:rPr>
        <w:t>hotovitel</w:t>
      </w:r>
      <w:r w:rsidRPr="00212EE3">
        <w:t xml:space="preserve"> na základě dodávané technologie kotlů a projektovaných emisí oxidu dusíku.</w:t>
      </w:r>
    </w:p>
    <w:p w14:paraId="6B271CA3" w14:textId="77777777" w:rsidR="00E53E9F" w:rsidRPr="00212EE3" w:rsidRDefault="00E53E9F">
      <w:r w:rsidRPr="00212EE3">
        <w:lastRenderedPageBreak/>
        <w:t xml:space="preserve">Zajištění zdroje potřebného tlakového vzduchu pro technologii SNCR/SCR je součástí </w:t>
      </w:r>
      <w:r w:rsidRPr="00212EE3">
        <w:rPr>
          <w:smallCaps/>
        </w:rPr>
        <w:t>díla</w:t>
      </w:r>
      <w:r w:rsidRPr="00212EE3">
        <w:t>.</w:t>
      </w:r>
    </w:p>
    <w:p w14:paraId="1C4F1A6E" w14:textId="4F06756E" w:rsidR="002B7353" w:rsidRPr="00212EE3" w:rsidRDefault="0018206B" w:rsidP="00FE2227">
      <w:pPr>
        <w:pStyle w:val="Podtitul"/>
      </w:pPr>
      <w:r w:rsidRPr="00212EE3">
        <w:t>Vzduchovody</w:t>
      </w:r>
    </w:p>
    <w:p w14:paraId="45D3CFE8" w14:textId="1D09E316" w:rsidR="009A3D00" w:rsidRPr="00212EE3" w:rsidRDefault="00853365" w:rsidP="00FE2227">
      <w:pPr>
        <w:rPr>
          <w:b/>
          <w:bCs/>
        </w:rPr>
      </w:pPr>
      <w:r w:rsidRPr="00212EE3">
        <w:t xml:space="preserve">Součástí </w:t>
      </w:r>
      <w:r w:rsidRPr="00212EE3">
        <w:rPr>
          <w:smallCaps/>
        </w:rPr>
        <w:t>díla</w:t>
      </w:r>
      <w:r w:rsidRPr="00212EE3">
        <w:t xml:space="preserve"> budou i potřebné úpravy vzduchovodů a přívodů vzduchu do spalovací komory kotle</w:t>
      </w:r>
      <w:r w:rsidR="000046B0" w:rsidRPr="00212EE3">
        <w:t>.</w:t>
      </w:r>
    </w:p>
    <w:p w14:paraId="1077781C" w14:textId="76208ACD" w:rsidR="0018206B" w:rsidRPr="00212EE3" w:rsidRDefault="0018206B" w:rsidP="00FE2227">
      <w:pPr>
        <w:pStyle w:val="Podtitul"/>
      </w:pPr>
      <w:r w:rsidRPr="00212EE3">
        <w:t>Výměna ventilátorů</w:t>
      </w:r>
    </w:p>
    <w:p w14:paraId="7BE91E0B" w14:textId="0BF1A892" w:rsidR="00C55D29" w:rsidRPr="00212EE3" w:rsidRDefault="007B50FB" w:rsidP="00FE2227">
      <w:r w:rsidRPr="00212EE3">
        <w:t xml:space="preserve">Součástí </w:t>
      </w:r>
      <w:r w:rsidR="003B4EB4" w:rsidRPr="00212EE3">
        <w:rPr>
          <w:smallCaps/>
        </w:rPr>
        <w:t>díla</w:t>
      </w:r>
      <w:r w:rsidRPr="00212EE3">
        <w:t xml:space="preserve"> budou i návrh, výměna, případně úprava stávajících vzduchových ventilátorů.</w:t>
      </w:r>
    </w:p>
    <w:p w14:paraId="2A5A91B2" w14:textId="7D10EFE5" w:rsidR="0018206B" w:rsidRPr="00212EE3" w:rsidRDefault="00607D1A" w:rsidP="00FE2227">
      <w:pPr>
        <w:pStyle w:val="Podtitul"/>
      </w:pPr>
      <w:r w:rsidRPr="00212EE3">
        <w:t>Parní ofukovače včetně příslušenství</w:t>
      </w:r>
    </w:p>
    <w:p w14:paraId="64E19D4B" w14:textId="5C8C3709" w:rsidR="00216540" w:rsidRPr="00212EE3" w:rsidRDefault="00EE603D" w:rsidP="00FE2227">
      <w:r w:rsidRPr="00212EE3">
        <w:rPr>
          <w:smallCaps/>
        </w:rPr>
        <w:t>z</w:t>
      </w:r>
      <w:r w:rsidR="00BB0B67" w:rsidRPr="00212EE3">
        <w:rPr>
          <w:smallCaps/>
        </w:rPr>
        <w:t>hotovitel</w:t>
      </w:r>
      <w:r w:rsidR="00BB0B67" w:rsidRPr="00212EE3">
        <w:t xml:space="preserve"> </w:t>
      </w:r>
      <w:r w:rsidR="00216540" w:rsidRPr="00212EE3">
        <w:t>vybav</w:t>
      </w:r>
      <w:r w:rsidR="00BB0B67" w:rsidRPr="00212EE3">
        <w:t>í</w:t>
      </w:r>
      <w:r w:rsidR="00216540" w:rsidRPr="00212EE3">
        <w:t xml:space="preserve"> kotel potřebným počtem parních ofukovačů </w:t>
      </w:r>
      <w:r w:rsidR="00BB0B67" w:rsidRPr="00212EE3">
        <w:t>pro</w:t>
      </w:r>
      <w:r w:rsidR="00216540" w:rsidRPr="00212EE3">
        <w:t xml:space="preserve"> zajištění čistoty konvekčních ploch kotle a </w:t>
      </w:r>
      <w:r w:rsidR="00BB0B67" w:rsidRPr="00212EE3">
        <w:t xml:space="preserve">dosažení požadované hodnoty </w:t>
      </w:r>
      <w:r w:rsidR="00216540" w:rsidRPr="00212EE3">
        <w:t xml:space="preserve">disponibility zařízení dle </w:t>
      </w:r>
      <w:r w:rsidR="00274DCC" w:rsidRPr="00212EE3">
        <w:t>P</w:t>
      </w:r>
      <w:r w:rsidR="00216540" w:rsidRPr="00212EE3">
        <w:t xml:space="preserve">řílohy </w:t>
      </w:r>
      <w:r w:rsidR="00BB0B67" w:rsidRPr="00212EE3">
        <w:t xml:space="preserve">2 </w:t>
      </w:r>
      <w:r w:rsidR="00BB0B67" w:rsidRPr="00212EE3">
        <w:rPr>
          <w:smallCaps/>
        </w:rPr>
        <w:t>smlouvy</w:t>
      </w:r>
      <w:r w:rsidR="00BB0B67" w:rsidRPr="00212EE3">
        <w:t>.</w:t>
      </w:r>
    </w:p>
    <w:p w14:paraId="3E5C3C1C" w14:textId="6AECFF4E" w:rsidR="00216540" w:rsidRPr="00212EE3" w:rsidRDefault="00216540" w:rsidP="00FE2227">
      <w:r w:rsidRPr="00212EE3">
        <w:t xml:space="preserve">Vlastní návrh počtu a provedení parních ofukovačů je věcí technického řešení </w:t>
      </w:r>
      <w:r w:rsidR="00BB0B67" w:rsidRPr="00212EE3">
        <w:rPr>
          <w:smallCaps/>
        </w:rPr>
        <w:t>zhotovitele</w:t>
      </w:r>
      <w:r w:rsidRPr="00212EE3">
        <w:t>.</w:t>
      </w:r>
    </w:p>
    <w:p w14:paraId="0DD015B6" w14:textId="6B043B35" w:rsidR="00037C14" w:rsidRPr="00212EE3" w:rsidRDefault="00216540" w:rsidP="00FE2227">
      <w:r w:rsidRPr="00212EE3">
        <w:t>Pár</w:t>
      </w:r>
      <w:r w:rsidR="009A3D2C" w:rsidRPr="00212EE3">
        <w:t>u</w:t>
      </w:r>
      <w:r w:rsidRPr="00212EE3">
        <w:t xml:space="preserve"> k parním ofukovačům zaji</w:t>
      </w:r>
      <w:r w:rsidR="009A3D2C" w:rsidRPr="00212EE3">
        <w:t>stí</w:t>
      </w:r>
      <w:r w:rsidRPr="00212EE3">
        <w:t xml:space="preserve"> </w:t>
      </w:r>
      <w:r w:rsidR="004B6D3D" w:rsidRPr="00212EE3">
        <w:rPr>
          <w:smallCaps/>
        </w:rPr>
        <w:t>zhotovitel</w:t>
      </w:r>
      <w:r w:rsidR="004B6D3D" w:rsidRPr="00212EE3">
        <w:t xml:space="preserve"> </w:t>
      </w:r>
      <w:r w:rsidRPr="00212EE3">
        <w:t>novým odběrem páry z výstupního par</w:t>
      </w:r>
      <w:r w:rsidR="0090695F" w:rsidRPr="00212EE3">
        <w:t>o</w:t>
      </w:r>
      <w:r w:rsidRPr="00212EE3">
        <w:t>vodu kotle, novou redukční stanicí páry a novými parními rozvody.</w:t>
      </w:r>
    </w:p>
    <w:p w14:paraId="20181E66" w14:textId="583D9E2E" w:rsidR="00607D1A" w:rsidRPr="00212EE3" w:rsidRDefault="00607D1A" w:rsidP="00FE2227">
      <w:pPr>
        <w:pStyle w:val="Podtitul"/>
      </w:pPr>
      <w:r w:rsidRPr="00212EE3">
        <w:t>Zazdívka</w:t>
      </w:r>
    </w:p>
    <w:p w14:paraId="0E04DF6A" w14:textId="42EDD4CD" w:rsidR="009301A2" w:rsidRDefault="00EE603D" w:rsidP="009301A2">
      <w:pPr>
        <w:rPr>
          <w:highlight w:val="darkYellow"/>
        </w:rPr>
      </w:pPr>
      <w:r w:rsidRPr="00212EE3">
        <w:rPr>
          <w:smallCaps/>
        </w:rPr>
        <w:t>z</w:t>
      </w:r>
      <w:r w:rsidR="009F6FA5" w:rsidRPr="00212EE3">
        <w:rPr>
          <w:smallCaps/>
        </w:rPr>
        <w:t>hotovitel</w:t>
      </w:r>
      <w:r w:rsidR="00771012" w:rsidRPr="00212EE3">
        <w:t xml:space="preserve"> </w:t>
      </w:r>
      <w:r w:rsidR="005841C5" w:rsidRPr="00212EE3">
        <w:t xml:space="preserve">zajistí </w:t>
      </w:r>
      <w:r w:rsidR="00771012" w:rsidRPr="00212EE3">
        <w:t xml:space="preserve">v rámci svého technického řešení </w:t>
      </w:r>
      <w:r w:rsidR="005841C5" w:rsidRPr="00212EE3">
        <w:t xml:space="preserve">i veškeré </w:t>
      </w:r>
      <w:r w:rsidR="00771012" w:rsidRPr="00212EE3">
        <w:t>potřebné úpravy zazdívky kotle</w:t>
      </w:r>
      <w:r w:rsidR="00830DB7" w:rsidRPr="00212EE3">
        <w:t>.</w:t>
      </w:r>
      <w:r w:rsidR="009301A2" w:rsidRPr="009301A2">
        <w:rPr>
          <w:highlight w:val="darkYellow"/>
        </w:rPr>
        <w:t xml:space="preserve"> </w:t>
      </w:r>
    </w:p>
    <w:p w14:paraId="0D3F82CB" w14:textId="24F60AB1" w:rsidR="009301A2" w:rsidRPr="009301A2" w:rsidRDefault="009301A2" w:rsidP="009301A2">
      <w:r w:rsidRPr="009301A2">
        <w:t>Do úpravy zazdívky bude zahrnuto posouzení materiálového provedení stávající zazdívky spolu s nutným rozsahem výměny jak zazdívky, tak navazujících pancířů roštu.</w:t>
      </w:r>
    </w:p>
    <w:p w14:paraId="096BA453" w14:textId="5EB41538" w:rsidR="00607D1A" w:rsidRPr="00212EE3" w:rsidRDefault="00607D1A" w:rsidP="00FE2227">
      <w:pPr>
        <w:pStyle w:val="Podtitul"/>
      </w:pPr>
      <w:r w:rsidRPr="00212EE3">
        <w:t>I</w:t>
      </w:r>
      <w:r w:rsidR="007A4B2B" w:rsidRPr="00212EE3">
        <w:t>zolace a oplechování</w:t>
      </w:r>
    </w:p>
    <w:p w14:paraId="3D9EEF38" w14:textId="3EB03A0E" w:rsidR="005841C5" w:rsidRPr="00212EE3" w:rsidRDefault="00EE603D" w:rsidP="00FE2227">
      <w:r w:rsidRPr="00212EE3">
        <w:rPr>
          <w:smallCaps/>
        </w:rPr>
        <w:t>z</w:t>
      </w:r>
      <w:r w:rsidR="00830DB7" w:rsidRPr="00212EE3">
        <w:rPr>
          <w:smallCaps/>
        </w:rPr>
        <w:t>hotovitel</w:t>
      </w:r>
      <w:r w:rsidR="00830DB7" w:rsidRPr="00212EE3">
        <w:t xml:space="preserve"> zajistí</w:t>
      </w:r>
      <w:r w:rsidR="009A685E" w:rsidRPr="00212EE3">
        <w:t xml:space="preserve"> </w:t>
      </w:r>
      <w:r w:rsidR="00A71043" w:rsidRPr="00212EE3">
        <w:t xml:space="preserve">v rámci svého technického řešení </w:t>
      </w:r>
      <w:r w:rsidR="0003618C" w:rsidRPr="00212EE3">
        <w:t xml:space="preserve">veškeré </w:t>
      </w:r>
      <w:r w:rsidR="00A71043" w:rsidRPr="00212EE3">
        <w:t>potřebné úpravy a doplnění izolací a oplechování jednotlivých částí kotle v souladu se všeobecnými požadavky na izolace a oplechování viz kapitola</w:t>
      </w:r>
      <w:r w:rsidR="00912BFD" w:rsidRPr="00212EE3">
        <w:t xml:space="preserve"> 5.2.2.12.</w:t>
      </w:r>
    </w:p>
    <w:p w14:paraId="30C24BE6" w14:textId="1944287E" w:rsidR="007A4B2B" w:rsidRPr="00212EE3" w:rsidRDefault="007A4B2B" w:rsidP="00FE2227">
      <w:pPr>
        <w:pStyle w:val="Podtitul"/>
      </w:pPr>
      <w:r w:rsidRPr="00212EE3">
        <w:t>Vnitřní zásobník paliva</w:t>
      </w:r>
    </w:p>
    <w:p w14:paraId="7C6C379C" w14:textId="77777777" w:rsidR="00C26386" w:rsidRPr="00212EE3" w:rsidRDefault="00C26386" w:rsidP="00FE2227">
      <w:r w:rsidRPr="00212EE3">
        <w:rPr>
          <w:smallCaps/>
        </w:rPr>
        <w:t>zhotovitel</w:t>
      </w:r>
      <w:r w:rsidRPr="00212EE3">
        <w:t xml:space="preserve"> vybuduje v prostoru stávajícího uhelného zásobníku kotle K5 nový zásobník na dřevní štěpku. Zásobník bude mít minimální objem 230 m</w:t>
      </w:r>
      <w:r w:rsidRPr="00212EE3">
        <w:rPr>
          <w:vertAlign w:val="superscript"/>
        </w:rPr>
        <w:t>3</w:t>
      </w:r>
      <w:r w:rsidRPr="00212EE3">
        <w:t xml:space="preserve"> z toho minimální využitelný objem 200 m</w:t>
      </w:r>
      <w:r w:rsidRPr="00212EE3">
        <w:rPr>
          <w:vertAlign w:val="superscript"/>
        </w:rPr>
        <w:t>3</w:t>
      </w:r>
      <w:r w:rsidRPr="00212EE3">
        <w:t xml:space="preserve">. </w:t>
      </w:r>
    </w:p>
    <w:p w14:paraId="62B367EB" w14:textId="77777777" w:rsidR="000F2C5F" w:rsidRPr="00212EE3" w:rsidRDefault="000F2C5F" w:rsidP="0038591E">
      <w:r w:rsidRPr="00212EE3">
        <w:t>Zásobník bude mít na všech stranách záporné úhly.</w:t>
      </w:r>
    </w:p>
    <w:p w14:paraId="17A68368" w14:textId="6F734967" w:rsidR="000F2C5F" w:rsidRPr="00212EE3" w:rsidRDefault="000F2C5F" w:rsidP="00FE2227">
      <w:r w:rsidRPr="00212EE3">
        <w:t xml:space="preserve">Vlastní návrh zásobníku, technologie vynášení paliva ze zásobníku a jeho vybavení je věcí technického návrhu </w:t>
      </w:r>
      <w:r w:rsidRPr="00212EE3">
        <w:rPr>
          <w:smallCaps/>
        </w:rPr>
        <w:t>zhotovitele</w:t>
      </w:r>
      <w:r w:rsidRPr="00212EE3">
        <w:t>.</w:t>
      </w:r>
    </w:p>
    <w:p w14:paraId="6A0BE8DF" w14:textId="2F93786A" w:rsidR="000F2C5F" w:rsidRPr="00212EE3" w:rsidRDefault="000F2C5F" w:rsidP="00FE2227">
      <w:r w:rsidRPr="00212EE3">
        <w:t xml:space="preserve">V rámci výstavby zásobníku provede </w:t>
      </w:r>
      <w:r w:rsidRPr="00212EE3">
        <w:rPr>
          <w:smallCaps/>
        </w:rPr>
        <w:t>zhotovitel</w:t>
      </w:r>
      <w:r w:rsidRPr="00212EE3">
        <w:t xml:space="preserve"> i kontrolu vhodnosti, úpravu, případně dodávku nových pluhů na shazování paliva ze stávajících pásů do nového zásobníku.</w:t>
      </w:r>
    </w:p>
    <w:p w14:paraId="66D216F4" w14:textId="7B74A4C2" w:rsidR="00CF2FE2" w:rsidRPr="00212EE3" w:rsidRDefault="000F2C5F" w:rsidP="00FE2227">
      <w:r w:rsidRPr="00212EE3">
        <w:t xml:space="preserve">Zásobník bude vybaven minimálně měřením teploty a měřením úniku metanu a dalšími opatřeními v rámci požárně bezpečnostních opatření a opatření proti výbuchu, dle technického návrhu </w:t>
      </w:r>
      <w:r w:rsidRPr="00212EE3">
        <w:rPr>
          <w:smallCaps/>
        </w:rPr>
        <w:t>zhotovitele</w:t>
      </w:r>
      <w:r w:rsidR="00710DF5" w:rsidRPr="00212EE3">
        <w:rPr>
          <w:smallCaps/>
        </w:rPr>
        <w:t>.</w:t>
      </w:r>
    </w:p>
    <w:p w14:paraId="349C27AE" w14:textId="3C6533D3" w:rsidR="007A4B2B" w:rsidRPr="00212EE3" w:rsidRDefault="007A4B2B" w:rsidP="00F86209">
      <w:pPr>
        <w:pStyle w:val="Podtitul"/>
      </w:pPr>
      <w:r w:rsidRPr="00212EE3">
        <w:t>Dopravníky biomasy</w:t>
      </w:r>
    </w:p>
    <w:p w14:paraId="30C5C819" w14:textId="41CD9EE4" w:rsidR="00BE4C09" w:rsidRPr="00212EE3" w:rsidRDefault="00EE603D" w:rsidP="00FE2227">
      <w:r w:rsidRPr="00EE603D">
        <w:rPr>
          <w:smallCaps/>
        </w:rPr>
        <w:t>zhotovitel</w:t>
      </w:r>
      <w:r w:rsidR="002A4198" w:rsidRPr="00212EE3">
        <w:t xml:space="preserve"> </w:t>
      </w:r>
      <w:r w:rsidR="00BE4C09" w:rsidRPr="00212EE3">
        <w:t xml:space="preserve">navrhne a dodá systém dopravy dřevní štěpky z vnitřního zásobníku paliva do kotle. Systém dopravy je </w:t>
      </w:r>
      <w:r w:rsidR="002A4198" w:rsidRPr="00212EE3">
        <w:t>předmětem</w:t>
      </w:r>
      <w:r w:rsidR="00BE4C09" w:rsidRPr="00212EE3">
        <w:t xml:space="preserve"> technického návrhu </w:t>
      </w:r>
      <w:r w:rsidR="002A4198" w:rsidRPr="00212EE3">
        <w:rPr>
          <w:smallCaps/>
        </w:rPr>
        <w:t>zhotovitele</w:t>
      </w:r>
      <w:r w:rsidR="002A4198" w:rsidRPr="00212EE3">
        <w:t>.</w:t>
      </w:r>
    </w:p>
    <w:p w14:paraId="2E9A438C" w14:textId="0315FBC6" w:rsidR="00BE4C09" w:rsidRPr="00212EE3" w:rsidRDefault="00BE4C09" w:rsidP="00FE2227">
      <w:r w:rsidRPr="00212EE3">
        <w:t>Doprava musí být dimenzována tak, aby zvládla dopravit nejhorší přípustné palivo dle kapitoly</w:t>
      </w:r>
      <w:r w:rsidR="00902BE1" w:rsidRPr="00212EE3">
        <w:t xml:space="preserve"> 1.</w:t>
      </w:r>
      <w:r w:rsidR="00F54313">
        <w:t>7</w:t>
      </w:r>
      <w:r w:rsidR="00902BE1" w:rsidRPr="00212EE3">
        <w:t>.3</w:t>
      </w:r>
      <w:r w:rsidRPr="00212EE3">
        <w:t xml:space="preserve"> s výhřevností 7 MJ/kg i pro maximální </w:t>
      </w:r>
      <w:r w:rsidR="0009254C">
        <w:t xml:space="preserve">udaný </w:t>
      </w:r>
      <w:r w:rsidRPr="00212EE3">
        <w:t xml:space="preserve">výkon kotle </w:t>
      </w:r>
      <w:r w:rsidR="00EE6A84">
        <w:t xml:space="preserve">dle Přílohy 2 </w:t>
      </w:r>
      <w:r w:rsidR="00EE6A84" w:rsidRPr="00EE6A84">
        <w:rPr>
          <w:smallCaps/>
        </w:rPr>
        <w:t>smlouvy</w:t>
      </w:r>
      <w:r w:rsidR="00EE6A84">
        <w:t xml:space="preserve"> </w:t>
      </w:r>
      <w:r w:rsidRPr="00212EE3">
        <w:t>s rezervou 1</w:t>
      </w:r>
      <w:r w:rsidR="00EE6A84">
        <w:t>5</w:t>
      </w:r>
      <w:r w:rsidRPr="00212EE3">
        <w:t xml:space="preserve"> %.</w:t>
      </w:r>
    </w:p>
    <w:p w14:paraId="1181E844" w14:textId="3213EEF5" w:rsidR="00ED5B93" w:rsidRPr="00212EE3" w:rsidRDefault="00BE4C09" w:rsidP="00FE2227">
      <w:r w:rsidRPr="00212EE3">
        <w:lastRenderedPageBreak/>
        <w:t xml:space="preserve">Doprava musí být vybavena opatřeními proti výbuchu, dle technického návrhu </w:t>
      </w:r>
      <w:r w:rsidR="002A4198" w:rsidRPr="00212EE3">
        <w:rPr>
          <w:smallCaps/>
        </w:rPr>
        <w:t>zhotovitele</w:t>
      </w:r>
      <w:r w:rsidR="002A4198" w:rsidRPr="00212EE3">
        <w:t>.</w:t>
      </w:r>
    </w:p>
    <w:p w14:paraId="24B2DBA4" w14:textId="77777777" w:rsidR="008B70AA" w:rsidRPr="00212EE3" w:rsidRDefault="00AD3180" w:rsidP="00F86209">
      <w:pPr>
        <w:pStyle w:val="Podtitul"/>
      </w:pPr>
      <w:r w:rsidRPr="00212EE3">
        <w:t xml:space="preserve">Ostatní </w:t>
      </w:r>
    </w:p>
    <w:p w14:paraId="4542DA97" w14:textId="77777777" w:rsidR="008B70AA" w:rsidRPr="00212EE3" w:rsidRDefault="008B70AA" w:rsidP="00FE2227">
      <w:r w:rsidRPr="00212EE3">
        <w:t xml:space="preserve">Součástí </w:t>
      </w:r>
      <w:r w:rsidRPr="00212EE3">
        <w:rPr>
          <w:smallCaps/>
        </w:rPr>
        <w:t>díla</w:t>
      </w:r>
      <w:r w:rsidRPr="00212EE3">
        <w:t xml:space="preserve"> je výměna stávajícího odsávacího potrubí odvětrání žaluziového odlučovače kotle včetně příslušných kompenzátorů. Jedná se o šest potrubních tras, rozměr DN80, nerezové provedení (materiál X8CrNi 25-21), hmotnost v sestavě 425 kg.</w:t>
      </w:r>
    </w:p>
    <w:p w14:paraId="54C7A0C6" w14:textId="60F52866" w:rsidR="009D45EB" w:rsidRPr="00212EE3" w:rsidRDefault="003A0AF0" w:rsidP="003A0AF0">
      <w:pPr>
        <w:pStyle w:val="Nadpis4"/>
        <w:numPr>
          <w:ilvl w:val="0"/>
          <w:numId w:val="0"/>
        </w:numPr>
        <w:ind w:left="1276" w:hanging="1134"/>
      </w:pPr>
      <w:r w:rsidRPr="00212EE3">
        <w:t>2.4.1.3</w:t>
      </w:r>
      <w:r w:rsidRPr="00212EE3">
        <w:tab/>
      </w:r>
      <w:r w:rsidR="00B55C8D" w:rsidRPr="00212EE3">
        <w:t>DPS 02.3</w:t>
      </w:r>
      <w:r w:rsidR="00B55C8D" w:rsidRPr="00212EE3">
        <w:tab/>
        <w:t>Kotel K6 – úprava</w:t>
      </w:r>
    </w:p>
    <w:p w14:paraId="429CF55A" w14:textId="24AB23D9" w:rsidR="00FB5D9D" w:rsidRPr="00212EE3" w:rsidRDefault="00FB5D9D" w:rsidP="00CA7D72">
      <w:r w:rsidRPr="00212EE3">
        <w:t xml:space="preserve">Tento DPS </w:t>
      </w:r>
      <w:r w:rsidR="009F3E97" w:rsidRPr="00212EE3">
        <w:t>zahrnuje</w:t>
      </w:r>
      <w:r w:rsidRPr="00212EE3">
        <w:t xml:space="preserve"> zejména:</w:t>
      </w:r>
    </w:p>
    <w:p w14:paraId="25DE99DD" w14:textId="77777777" w:rsidR="00916230" w:rsidRPr="00212EE3" w:rsidRDefault="00916230" w:rsidP="00F86209">
      <w:pPr>
        <w:pStyle w:val="Podtitul"/>
      </w:pPr>
      <w:r w:rsidRPr="00212EE3">
        <w:t>Spalovací zařízení</w:t>
      </w:r>
    </w:p>
    <w:p w14:paraId="67C16F87" w14:textId="71B8C74D" w:rsidR="00916230" w:rsidRPr="00212EE3" w:rsidRDefault="00916230" w:rsidP="00F76CFC">
      <w:r w:rsidRPr="00212EE3">
        <w:rPr>
          <w:smallCaps/>
        </w:rPr>
        <w:t>zhotovitel</w:t>
      </w:r>
      <w:r w:rsidRPr="00212EE3">
        <w:t xml:space="preserve"> provede výměnu, případně úpravu spalovacího zařízení kotle K</w:t>
      </w:r>
      <w:r w:rsidR="00655CAE" w:rsidRPr="00212EE3">
        <w:t>6</w:t>
      </w:r>
      <w:r w:rsidRPr="00212EE3">
        <w:t>. Připouští se přestavba spalovacího zařízení za použití roštu, roštu s prvky fluidní techniky nebo fluidního lože.</w:t>
      </w:r>
    </w:p>
    <w:p w14:paraId="350ADD1A" w14:textId="5F1AC1CE" w:rsidR="00522F4F" w:rsidRDefault="00522F4F" w:rsidP="00F86209">
      <w:r>
        <w:t xml:space="preserve">Při úpravě spalovacího zařízení nebude provedena úplná náhrada spalovacího zařízení, ale dojde </w:t>
      </w:r>
      <w:r w:rsidRPr="00AE4671">
        <w:t>pouze k výměně určitých (byť podstatných) technologických celků v rámci spalovací</w:t>
      </w:r>
      <w:r>
        <w:t>ho zařízení</w:t>
      </w:r>
      <w:r w:rsidRPr="00AE4671">
        <w:t xml:space="preserve"> za nové, tak</w:t>
      </w:r>
      <w:r>
        <w:t>že</w:t>
      </w:r>
      <w:r w:rsidRPr="00AE4671">
        <w:t xml:space="preserve"> se </w:t>
      </w:r>
      <w:r>
        <w:t xml:space="preserve">nebude jednat </w:t>
      </w:r>
      <w:r w:rsidRPr="00AE4671">
        <w:t xml:space="preserve">o nový technický celek a </w:t>
      </w:r>
      <w:r>
        <w:t xml:space="preserve">budou se na něj </w:t>
      </w:r>
      <w:r w:rsidRPr="00AE4671">
        <w:t>aplik</w:t>
      </w:r>
      <w:r>
        <w:t>ovat</w:t>
      </w:r>
      <w:r w:rsidRPr="00AE4671">
        <w:t xml:space="preserve"> požadavky jako </w:t>
      </w:r>
      <w:r>
        <w:t>na</w:t>
      </w:r>
      <w:r w:rsidRPr="00AE4671">
        <w:t xml:space="preserve"> stávající jednotky</w:t>
      </w:r>
      <w:r>
        <w:t xml:space="preserve"> (</w:t>
      </w:r>
      <w:r w:rsidRPr="00862019">
        <w:t xml:space="preserve">viz </w:t>
      </w:r>
      <w:r>
        <w:t>P</w:t>
      </w:r>
      <w:r w:rsidRPr="00862019">
        <w:t>rováděcí rozhodnutí Komise EU 2017/1442</w:t>
      </w:r>
      <w:r>
        <w:t>)</w:t>
      </w:r>
      <w:r w:rsidRPr="00AE4671">
        <w:t xml:space="preserve">. </w:t>
      </w:r>
    </w:p>
    <w:p w14:paraId="02E06962" w14:textId="3A324196" w:rsidR="00916230" w:rsidRPr="00212EE3" w:rsidRDefault="00916230" w:rsidP="00F86209">
      <w:pPr>
        <w:rPr>
          <w:color w:val="000000" w:themeColor="text1"/>
        </w:rPr>
      </w:pPr>
      <w:r w:rsidRPr="00212EE3">
        <w:t xml:space="preserve">Kotel musí v cílovém stavu plnit všechny požadované garantované parametry </w:t>
      </w:r>
      <w:r w:rsidRPr="00212EE3">
        <w:rPr>
          <w:color w:val="000000" w:themeColor="text1"/>
        </w:rPr>
        <w:t xml:space="preserve">dle Přílohy 2 </w:t>
      </w:r>
      <w:r w:rsidRPr="00212EE3">
        <w:rPr>
          <w:smallCaps/>
          <w:color w:val="000000" w:themeColor="text1"/>
        </w:rPr>
        <w:t>smlouvy</w:t>
      </w:r>
      <w:r w:rsidRPr="00212EE3">
        <w:rPr>
          <w:color w:val="000000" w:themeColor="text1"/>
        </w:rPr>
        <w:t>.</w:t>
      </w:r>
    </w:p>
    <w:p w14:paraId="7637982F" w14:textId="77777777" w:rsidR="00916230" w:rsidRPr="00212EE3" w:rsidRDefault="00916230" w:rsidP="00F86209">
      <w:pPr>
        <w:pStyle w:val="Podtitul"/>
      </w:pPr>
      <w:r w:rsidRPr="00212EE3">
        <w:t>Úprava tlakového celku</w:t>
      </w:r>
    </w:p>
    <w:p w14:paraId="4DD63D22" w14:textId="77777777" w:rsidR="00916230" w:rsidRPr="00212EE3" w:rsidRDefault="00916230" w:rsidP="0021235F">
      <w:r w:rsidRPr="00212EE3">
        <w:rPr>
          <w:smallCaps/>
        </w:rPr>
        <w:t>zhotovitel</w:t>
      </w:r>
      <w:r w:rsidRPr="00212EE3">
        <w:t xml:space="preserve"> provede v rámci svého technického řešení tepelný výpočet kotle, výpočet cirkulace výparníku a pevnostní výpočet kotle. Jejich výsledkem bude návrh a provedení úpravy výhřevných ploch tlakového celku kotle tak, aby kotel plnil garantované parametry dle Přílohy 2 </w:t>
      </w:r>
      <w:r w:rsidRPr="00212EE3">
        <w:rPr>
          <w:smallCaps/>
        </w:rPr>
        <w:t>smlouvy</w:t>
      </w:r>
      <w:r w:rsidRPr="00212EE3">
        <w:t xml:space="preserve">. </w:t>
      </w:r>
    </w:p>
    <w:p w14:paraId="2EF42E13" w14:textId="7D687A65" w:rsidR="00916230" w:rsidRPr="00212EE3" w:rsidRDefault="00916230" w:rsidP="0021235F">
      <w:pPr>
        <w:rPr>
          <w:smallCaps/>
        </w:rPr>
      </w:pPr>
      <w:r w:rsidRPr="00212EE3">
        <w:t xml:space="preserve">Zároveň </w:t>
      </w:r>
      <w:r w:rsidRPr="00212EE3">
        <w:rPr>
          <w:smallCaps/>
        </w:rPr>
        <w:t>zhotovitel</w:t>
      </w:r>
      <w:r w:rsidRPr="00212EE3">
        <w:t xml:space="preserve"> posoudí vhodnost stávajícího uspořádání trubek konvekčního tah</w:t>
      </w:r>
      <w:r w:rsidR="00AF15A1">
        <w:t>u</w:t>
      </w:r>
      <w:r w:rsidRPr="00212EE3">
        <w:t xml:space="preserve"> kotle ve smyslu náchylnosti těchto ploch k zanášení při přechodu na spalování dřevní štěpky a dle jeho výsledku upraví konvekční tah tak, aby bylo dosaženo požadované vysoké disponibility </w:t>
      </w:r>
      <w:r w:rsidRPr="00212EE3">
        <w:rPr>
          <w:smallCaps/>
        </w:rPr>
        <w:t>díla</w:t>
      </w:r>
      <w:r w:rsidRPr="00212EE3">
        <w:t xml:space="preserve"> dle </w:t>
      </w:r>
      <w:r w:rsidR="009E1C27" w:rsidRPr="00212EE3">
        <w:t>P</w:t>
      </w:r>
      <w:r w:rsidRPr="00212EE3">
        <w:t xml:space="preserve">řílohy 2 </w:t>
      </w:r>
      <w:r w:rsidRPr="00212EE3">
        <w:rPr>
          <w:smallCaps/>
        </w:rPr>
        <w:t>smlouvy.</w:t>
      </w:r>
    </w:p>
    <w:p w14:paraId="689857E1" w14:textId="77777777" w:rsidR="00916230" w:rsidRPr="00212EE3" w:rsidRDefault="00916230" w:rsidP="0021235F">
      <w:pPr>
        <w:pStyle w:val="Podtitul"/>
      </w:pPr>
      <w:r w:rsidRPr="00212EE3">
        <w:t>Doplnění vstřiků napájecí vody pro regulaci teploty páry</w:t>
      </w:r>
    </w:p>
    <w:p w14:paraId="37704FCB" w14:textId="77777777" w:rsidR="00916230" w:rsidRPr="00212EE3" w:rsidRDefault="00916230" w:rsidP="0021235F">
      <w:r w:rsidRPr="00212EE3">
        <w:t xml:space="preserve">Na základě tepelného výpočtu </w:t>
      </w:r>
      <w:r w:rsidRPr="00212EE3">
        <w:rPr>
          <w:smallCaps/>
        </w:rPr>
        <w:t>zhotovitel</w:t>
      </w:r>
      <w:r w:rsidRPr="00212EE3">
        <w:t xml:space="preserve"> též navrhne a provede doplnění, případně úpravu vstřiků napájecí vody pro regulaci teploty přehřáté páry.</w:t>
      </w:r>
    </w:p>
    <w:p w14:paraId="6AB1FEA7" w14:textId="77777777" w:rsidR="00916230" w:rsidRPr="00212EE3" w:rsidRDefault="00916230" w:rsidP="0021235F">
      <w:pPr>
        <w:pStyle w:val="Podtitul"/>
      </w:pPr>
      <w:r w:rsidRPr="00212EE3">
        <w:t>Doplnění ohříváků vzduchu</w:t>
      </w:r>
    </w:p>
    <w:p w14:paraId="498339B0" w14:textId="5FA96027" w:rsidR="00916230" w:rsidRPr="00212EE3" w:rsidRDefault="00916230" w:rsidP="0021235F">
      <w:r w:rsidRPr="00212EE3">
        <w:t>Pro zajištění schopnosti kotle</w:t>
      </w:r>
      <w:r w:rsidR="009A685E" w:rsidRPr="00212EE3">
        <w:t xml:space="preserve"> </w:t>
      </w:r>
      <w:r w:rsidRPr="00212EE3">
        <w:t xml:space="preserve">spalovat dřevní štěpku s vysokým obsahem vody (viz kapitola </w:t>
      </w:r>
      <w:r w:rsidR="00F6087D">
        <w:t>1.7</w:t>
      </w:r>
      <w:r w:rsidR="005121D8" w:rsidRPr="00212EE3">
        <w:t>.3</w:t>
      </w:r>
      <w:r w:rsidRPr="00212EE3">
        <w:t xml:space="preserve">) provede </w:t>
      </w:r>
      <w:r w:rsidRPr="00212EE3">
        <w:rPr>
          <w:smallCaps/>
        </w:rPr>
        <w:t>zhotovitel</w:t>
      </w:r>
      <w:r w:rsidRPr="00212EE3">
        <w:t xml:space="preserve"> doplnění</w:t>
      </w:r>
      <w:r w:rsidR="009A685E" w:rsidRPr="00212EE3">
        <w:t xml:space="preserve"> </w:t>
      </w:r>
      <w:r w:rsidRPr="00212EE3">
        <w:t xml:space="preserve">kotle o ohřívák spalovacího vzduchu. Vlastní technické řešení je věcí technického návrhu </w:t>
      </w:r>
      <w:r w:rsidRPr="00212EE3">
        <w:rPr>
          <w:smallCaps/>
        </w:rPr>
        <w:t>zhotovitele</w:t>
      </w:r>
      <w:r w:rsidRPr="00212EE3">
        <w:t>.</w:t>
      </w:r>
    </w:p>
    <w:p w14:paraId="4A48F9CA" w14:textId="77777777" w:rsidR="00916230" w:rsidRPr="00212EE3" w:rsidRDefault="00916230" w:rsidP="0021235F">
      <w:pPr>
        <w:pStyle w:val="Podtitul"/>
      </w:pPr>
      <w:r w:rsidRPr="00212EE3">
        <w:t>Doplnění SNCR/SCR</w:t>
      </w:r>
    </w:p>
    <w:p w14:paraId="6C992F21" w14:textId="0D5A4922" w:rsidR="00A67A2B" w:rsidRPr="00212EE3" w:rsidRDefault="00A67A2B" w:rsidP="0021235F">
      <w:r w:rsidRPr="00212EE3">
        <w:t xml:space="preserve">Vlastní technické řešení je věcí technického návrhu </w:t>
      </w:r>
      <w:r w:rsidR="00185EF9" w:rsidRPr="00212EE3">
        <w:rPr>
          <w:smallCaps/>
        </w:rPr>
        <w:t>zhotovitele</w:t>
      </w:r>
      <w:r w:rsidRPr="00212EE3">
        <w:t>. Zachováno musí být pouze umístění stáčecího místa v prostoru před stávajícím objektem CHUV (viz situace na generelu, výkres CC1</w:t>
      </w:r>
      <w:r w:rsidR="00924B4D">
        <w:t>9</w:t>
      </w:r>
      <w:r w:rsidRPr="00212EE3">
        <w:t>U00Z001) a umístění zásobní nádrže reagentu s objemem 20 m</w:t>
      </w:r>
      <w:r w:rsidRPr="00212EE3">
        <w:rPr>
          <w:vertAlign w:val="superscript"/>
        </w:rPr>
        <w:t>3</w:t>
      </w:r>
      <w:r w:rsidRPr="00212EE3">
        <w:t xml:space="preserve"> na kótě 0,00 m v prostoru kotle K1.</w:t>
      </w:r>
    </w:p>
    <w:p w14:paraId="5174BD32" w14:textId="4236CABA" w:rsidR="001A2623" w:rsidRDefault="00916230" w:rsidP="0021235F">
      <w:r w:rsidRPr="00212EE3">
        <w:rPr>
          <w:smallCaps/>
        </w:rPr>
        <w:t xml:space="preserve">objednatel </w:t>
      </w:r>
      <w:r w:rsidRPr="00212EE3">
        <w:t xml:space="preserve">preferuje využít, jako reagent </w:t>
      </w:r>
      <w:r w:rsidR="00A67A2B" w:rsidRPr="00212EE3">
        <w:t>40 % roztok močoviny,</w:t>
      </w:r>
      <w:r w:rsidRPr="00212EE3">
        <w:t xml:space="preserve"> kter</w:t>
      </w:r>
      <w:r w:rsidR="00905C71">
        <w:t>ý</w:t>
      </w:r>
      <w:r w:rsidRPr="00212EE3">
        <w:t xml:space="preserve"> je již využíván u stávajících </w:t>
      </w:r>
      <w:r w:rsidR="00A67A2B" w:rsidRPr="00212EE3">
        <w:t xml:space="preserve">plynových </w:t>
      </w:r>
      <w:r w:rsidRPr="00212EE3">
        <w:t>motorů.</w:t>
      </w:r>
    </w:p>
    <w:p w14:paraId="3227ABD8" w14:textId="77777777" w:rsidR="003638A8" w:rsidRPr="003638A8" w:rsidRDefault="003638A8" w:rsidP="003638A8">
      <w:r w:rsidRPr="003638A8">
        <w:lastRenderedPageBreak/>
        <w:t>Zařízení bude dále vybaveno potřebným počtem čerpadel, rozvodných potrubí roztoku a vzduchu, včetně armatur a ostatních prvků potrubí.</w:t>
      </w:r>
    </w:p>
    <w:p w14:paraId="36F856B6" w14:textId="77777777" w:rsidR="003638A8" w:rsidRPr="003638A8" w:rsidRDefault="003638A8" w:rsidP="003638A8">
      <w:r w:rsidRPr="003638A8">
        <w:t>Zařízení bude dále obsahovat směšovací moduly a vlastní vstřikovací kopí. Veškeré zařízení bude přístupné pro servis a údržbu.</w:t>
      </w:r>
    </w:p>
    <w:p w14:paraId="50ACFB68" w14:textId="3BB95EC0" w:rsidR="00C96262" w:rsidRPr="00212EE3" w:rsidRDefault="00916230" w:rsidP="0021235F">
      <w:pPr>
        <w:rPr>
          <w:b/>
        </w:rPr>
      </w:pPr>
      <w:r w:rsidRPr="00212EE3">
        <w:t xml:space="preserve">Zajištění zdroje potřebného tlakového vzduchu pro technologii SNCR/SCR je součástí </w:t>
      </w:r>
      <w:r w:rsidRPr="00212EE3">
        <w:rPr>
          <w:smallCaps/>
        </w:rPr>
        <w:t>díla</w:t>
      </w:r>
      <w:r w:rsidRPr="00212EE3">
        <w:t>.</w:t>
      </w:r>
    </w:p>
    <w:p w14:paraId="1735927C" w14:textId="77777777" w:rsidR="00916230" w:rsidRPr="00212EE3" w:rsidRDefault="00916230" w:rsidP="0021235F">
      <w:pPr>
        <w:pStyle w:val="Podtitul"/>
      </w:pPr>
      <w:r w:rsidRPr="00212EE3">
        <w:t>Vzduchovody</w:t>
      </w:r>
    </w:p>
    <w:p w14:paraId="7D416062" w14:textId="77777777" w:rsidR="00916230" w:rsidRPr="00212EE3" w:rsidRDefault="00916230" w:rsidP="0021235F">
      <w:pPr>
        <w:rPr>
          <w:b/>
          <w:bCs/>
        </w:rPr>
      </w:pPr>
      <w:r w:rsidRPr="00212EE3">
        <w:t xml:space="preserve">Součástí </w:t>
      </w:r>
      <w:r w:rsidRPr="00212EE3">
        <w:rPr>
          <w:smallCaps/>
        </w:rPr>
        <w:t>díla</w:t>
      </w:r>
      <w:r w:rsidRPr="00212EE3">
        <w:t xml:space="preserve"> budou i potřebné úpravy vzduchovodů a přívodů vzduchu do spalovací komory kotle.</w:t>
      </w:r>
    </w:p>
    <w:p w14:paraId="501B786D" w14:textId="4C7E9D17" w:rsidR="00916230" w:rsidRPr="00212EE3" w:rsidRDefault="00916230" w:rsidP="0021235F">
      <w:pPr>
        <w:pStyle w:val="Podtitul"/>
      </w:pPr>
      <w:r w:rsidRPr="00212EE3">
        <w:t>Výměna ventilátorů</w:t>
      </w:r>
    </w:p>
    <w:p w14:paraId="79ED8E43" w14:textId="4B0C15CA" w:rsidR="000F1677" w:rsidRPr="00212EE3" w:rsidRDefault="000F1677" w:rsidP="00F76CFC">
      <w:r w:rsidRPr="00212EE3">
        <w:t xml:space="preserve">Součástí </w:t>
      </w:r>
      <w:r w:rsidRPr="00212EE3">
        <w:rPr>
          <w:smallCaps/>
        </w:rPr>
        <w:t>díla</w:t>
      </w:r>
      <w:r w:rsidRPr="00212EE3">
        <w:t xml:space="preserve"> budou i návrh, výměna, případně úprava stávajících vzduchových ventilátorů.</w:t>
      </w:r>
    </w:p>
    <w:p w14:paraId="7F875D99" w14:textId="77777777" w:rsidR="00916230" w:rsidRPr="00212EE3" w:rsidRDefault="00916230" w:rsidP="0021235F">
      <w:pPr>
        <w:pStyle w:val="Podtitul"/>
      </w:pPr>
      <w:r w:rsidRPr="00212EE3">
        <w:t>Parní ofukovače včetně příslušenství</w:t>
      </w:r>
    </w:p>
    <w:p w14:paraId="071EA541" w14:textId="4D0CF4C5" w:rsidR="00916230" w:rsidRPr="00212EE3" w:rsidRDefault="00EE603D" w:rsidP="0021235F">
      <w:r w:rsidRPr="00212EE3">
        <w:rPr>
          <w:smallCaps/>
        </w:rPr>
        <w:t>z</w:t>
      </w:r>
      <w:r w:rsidR="00916230" w:rsidRPr="00212EE3">
        <w:rPr>
          <w:smallCaps/>
        </w:rPr>
        <w:t>hotovitel</w:t>
      </w:r>
      <w:r w:rsidR="00916230" w:rsidRPr="00212EE3">
        <w:t xml:space="preserve"> vybaví kotel potřebným počtem parních ofukovačů pro zajištění čistoty konvekčních ploch kotle a dosažení požadované hodnoty disponibility zařízení dle </w:t>
      </w:r>
      <w:r w:rsidR="00955B7C" w:rsidRPr="00212EE3">
        <w:t>P</w:t>
      </w:r>
      <w:r w:rsidR="00916230" w:rsidRPr="00212EE3">
        <w:t xml:space="preserve">řílohy 2 </w:t>
      </w:r>
      <w:r w:rsidR="00916230" w:rsidRPr="00212EE3">
        <w:rPr>
          <w:smallCaps/>
        </w:rPr>
        <w:t>smlouvy</w:t>
      </w:r>
      <w:r w:rsidR="00916230" w:rsidRPr="00212EE3">
        <w:t>.</w:t>
      </w:r>
    </w:p>
    <w:p w14:paraId="3DB66D07" w14:textId="77777777" w:rsidR="00916230" w:rsidRPr="00212EE3" w:rsidRDefault="00916230" w:rsidP="0021235F">
      <w:r w:rsidRPr="00212EE3">
        <w:t xml:space="preserve">Vlastní návrh počtu a provedení parních ofukovačů je věcí technického řešení </w:t>
      </w:r>
      <w:r w:rsidRPr="00212EE3">
        <w:rPr>
          <w:smallCaps/>
        </w:rPr>
        <w:t>zhotovitele</w:t>
      </w:r>
      <w:r w:rsidRPr="00212EE3">
        <w:t>.</w:t>
      </w:r>
    </w:p>
    <w:p w14:paraId="1A818B26" w14:textId="1D7D8F68" w:rsidR="00916230" w:rsidRPr="00212EE3" w:rsidRDefault="00916230" w:rsidP="0021235F">
      <w:r w:rsidRPr="00212EE3">
        <w:t xml:space="preserve">Páru k parním ofukovačům zajistí </w:t>
      </w:r>
      <w:r w:rsidRPr="00212EE3">
        <w:rPr>
          <w:smallCaps/>
        </w:rPr>
        <w:t>zhotovitel</w:t>
      </w:r>
      <w:r w:rsidRPr="00212EE3">
        <w:t xml:space="preserve"> novým odběrem páry z výstupního </w:t>
      </w:r>
      <w:r w:rsidR="00EE603D">
        <w:t>parovodu</w:t>
      </w:r>
      <w:r w:rsidRPr="00212EE3">
        <w:t xml:space="preserve"> kotle, novou redukční stanicí páry a novými parními rozvody.</w:t>
      </w:r>
    </w:p>
    <w:p w14:paraId="76C3EFF7" w14:textId="77777777" w:rsidR="00916230" w:rsidRPr="00212EE3" w:rsidRDefault="00916230" w:rsidP="0021235F">
      <w:pPr>
        <w:pStyle w:val="Podtitul"/>
      </w:pPr>
      <w:r w:rsidRPr="00212EE3">
        <w:t>Zazdívka</w:t>
      </w:r>
    </w:p>
    <w:p w14:paraId="17649D29" w14:textId="611B053C" w:rsidR="00515B5E" w:rsidRDefault="00EE603D" w:rsidP="00515B5E">
      <w:r w:rsidRPr="00212EE3">
        <w:rPr>
          <w:smallCaps/>
        </w:rPr>
        <w:t>z</w:t>
      </w:r>
      <w:r w:rsidR="00916230" w:rsidRPr="00212EE3">
        <w:rPr>
          <w:smallCaps/>
        </w:rPr>
        <w:t>hotovitel</w:t>
      </w:r>
      <w:r w:rsidR="00916230" w:rsidRPr="00212EE3">
        <w:t xml:space="preserve"> zajistí v rámci svého technického řešení i veškeré </w:t>
      </w:r>
      <w:r w:rsidR="00916230" w:rsidRPr="00212EE3" w:rsidDel="00EE4706">
        <w:t xml:space="preserve">potřebné </w:t>
      </w:r>
      <w:r w:rsidR="00916230" w:rsidRPr="00212EE3">
        <w:t>úpravy zazdívky kotle.</w:t>
      </w:r>
    </w:p>
    <w:p w14:paraId="27C8F243" w14:textId="09EDEF50" w:rsidR="00515B5E" w:rsidRPr="00515B5E" w:rsidRDefault="00515B5E" w:rsidP="00515B5E">
      <w:r w:rsidRPr="00515B5E">
        <w:t>Do úpravy zazdívky bude zahrnuto posouzení materiálového provedení stávající zazdívky spolu s nutným rozsahem výměny jak zazdívky, tak navazujících pancířů roštu.</w:t>
      </w:r>
    </w:p>
    <w:p w14:paraId="21CC7880" w14:textId="77777777" w:rsidR="00916230" w:rsidRPr="00212EE3" w:rsidRDefault="00916230" w:rsidP="0021235F">
      <w:pPr>
        <w:pStyle w:val="Podtitul"/>
      </w:pPr>
      <w:r w:rsidRPr="00212EE3">
        <w:t>Izolace a oplechování</w:t>
      </w:r>
    </w:p>
    <w:p w14:paraId="3C379061" w14:textId="31D467BA" w:rsidR="00916230" w:rsidRPr="00212EE3" w:rsidRDefault="00EE603D" w:rsidP="0021235F">
      <w:r w:rsidRPr="00212EE3">
        <w:rPr>
          <w:smallCaps/>
        </w:rPr>
        <w:t>z</w:t>
      </w:r>
      <w:r w:rsidR="00916230" w:rsidRPr="00212EE3">
        <w:rPr>
          <w:smallCaps/>
        </w:rPr>
        <w:t>hotovitel</w:t>
      </w:r>
      <w:r w:rsidR="00916230" w:rsidRPr="00212EE3">
        <w:t xml:space="preserve"> zajistí</w:t>
      </w:r>
      <w:r w:rsidR="009A685E" w:rsidRPr="00212EE3">
        <w:t xml:space="preserve"> </w:t>
      </w:r>
      <w:r w:rsidR="00916230" w:rsidRPr="00212EE3">
        <w:t>v rámci svého technického řešení veškeré potřebné úpravy a doplnění izolací a oplechování jednotlivých částí kotle v souladu se všeobecnými požadavky na izolace a oplechování viz kapitola</w:t>
      </w:r>
      <w:r w:rsidR="001324D0" w:rsidRPr="00212EE3">
        <w:t xml:space="preserve"> 5.2.2.12</w:t>
      </w:r>
      <w:r w:rsidR="00FA7734" w:rsidRPr="00212EE3">
        <w:t>.</w:t>
      </w:r>
    </w:p>
    <w:p w14:paraId="3AAAB6D3" w14:textId="77777777" w:rsidR="00916230" w:rsidRPr="00212EE3" w:rsidRDefault="00916230" w:rsidP="0021235F">
      <w:pPr>
        <w:pStyle w:val="Podtitul"/>
      </w:pPr>
      <w:r w:rsidRPr="00212EE3">
        <w:t>Vnitřní zásobník paliva</w:t>
      </w:r>
    </w:p>
    <w:p w14:paraId="42349179" w14:textId="11DA0719" w:rsidR="00916230" w:rsidRPr="00212EE3" w:rsidRDefault="00916230" w:rsidP="0021235F">
      <w:r w:rsidRPr="00212EE3">
        <w:rPr>
          <w:smallCaps/>
        </w:rPr>
        <w:t>zhotovitel</w:t>
      </w:r>
      <w:r w:rsidRPr="00212EE3">
        <w:t xml:space="preserve"> vybuduje v prostoru stávajícího uhelného zásobníku kotle K</w:t>
      </w:r>
      <w:r w:rsidR="0051338F" w:rsidRPr="00212EE3">
        <w:t>6</w:t>
      </w:r>
      <w:r w:rsidRPr="00212EE3">
        <w:t xml:space="preserve"> nový zásobník na dřevní štěpku. Zásobník bude mít minimální objem </w:t>
      </w:r>
      <w:r w:rsidR="00DB0CB4" w:rsidRPr="00212EE3">
        <w:t xml:space="preserve">230 </w:t>
      </w:r>
      <w:r w:rsidRPr="00212EE3">
        <w:t>m</w:t>
      </w:r>
      <w:r w:rsidRPr="00212EE3">
        <w:rPr>
          <w:vertAlign w:val="superscript"/>
        </w:rPr>
        <w:t>3</w:t>
      </w:r>
      <w:r w:rsidRPr="00212EE3">
        <w:t xml:space="preserve"> z toho minimální využitelný objem </w:t>
      </w:r>
      <w:r w:rsidR="00DB0CB4" w:rsidRPr="00212EE3">
        <w:t xml:space="preserve">200 </w:t>
      </w:r>
      <w:r w:rsidRPr="00212EE3">
        <w:t>m</w:t>
      </w:r>
      <w:r w:rsidRPr="00212EE3">
        <w:rPr>
          <w:vertAlign w:val="superscript"/>
        </w:rPr>
        <w:t>3</w:t>
      </w:r>
      <w:r w:rsidRPr="00212EE3">
        <w:t xml:space="preserve">. </w:t>
      </w:r>
    </w:p>
    <w:p w14:paraId="75BD9A1B" w14:textId="77777777" w:rsidR="00916230" w:rsidRPr="00212EE3" w:rsidRDefault="00916230" w:rsidP="0021235F">
      <w:r w:rsidRPr="00212EE3">
        <w:t>Zásobník bude mít na všech stranách záporné úhly.</w:t>
      </w:r>
    </w:p>
    <w:p w14:paraId="05CE0522" w14:textId="77777777" w:rsidR="00916230" w:rsidRPr="00212EE3" w:rsidRDefault="00916230" w:rsidP="0021235F">
      <w:r w:rsidRPr="00212EE3">
        <w:t xml:space="preserve">Vlastní návrh zásobníku, technologie vynášení paliva ze zásobníku a jeho vybavení je věcí technického návrhu </w:t>
      </w:r>
      <w:r w:rsidRPr="00212EE3">
        <w:rPr>
          <w:smallCaps/>
        </w:rPr>
        <w:t>zhotovitele</w:t>
      </w:r>
      <w:r w:rsidRPr="00212EE3">
        <w:t>.</w:t>
      </w:r>
    </w:p>
    <w:p w14:paraId="4BA79EA0" w14:textId="5B8A620E" w:rsidR="00916230" w:rsidRPr="00212EE3" w:rsidRDefault="00916230" w:rsidP="0021235F">
      <w:r w:rsidRPr="00212EE3">
        <w:t xml:space="preserve">V rámci výstavby zásobníku provede </w:t>
      </w:r>
      <w:r w:rsidRPr="00212EE3">
        <w:rPr>
          <w:smallCaps/>
        </w:rPr>
        <w:t>zhotovitel</w:t>
      </w:r>
      <w:r w:rsidRPr="00212EE3">
        <w:t xml:space="preserve"> i kontrolu vhodnosti, úpravu, případně dodávku nových pluhů na shazování paliva ze stávajících pásů do nového zásobníku.</w:t>
      </w:r>
    </w:p>
    <w:p w14:paraId="787D3F95" w14:textId="5EE0F9D4" w:rsidR="00916230" w:rsidRPr="00212EE3" w:rsidRDefault="00916230" w:rsidP="0021235F">
      <w:r w:rsidRPr="00212EE3">
        <w:t xml:space="preserve">Zásobník bude vybaven minimálně měřením teploty a měřením úniku methanu a dalšími opatřeními v rámci požárně bezpečnostních opatření a opatření proti výbuchu, dle technického návrhu </w:t>
      </w:r>
      <w:r w:rsidRPr="00212EE3">
        <w:rPr>
          <w:smallCaps/>
        </w:rPr>
        <w:t>zhotovitele</w:t>
      </w:r>
      <w:r w:rsidR="00255F11" w:rsidRPr="00212EE3">
        <w:rPr>
          <w:smallCaps/>
        </w:rPr>
        <w:t>.</w:t>
      </w:r>
    </w:p>
    <w:p w14:paraId="77FD20B3" w14:textId="77777777" w:rsidR="00916230" w:rsidRPr="00212EE3" w:rsidRDefault="00916230" w:rsidP="0021235F">
      <w:pPr>
        <w:pStyle w:val="Podtitul"/>
      </w:pPr>
      <w:r w:rsidRPr="00212EE3">
        <w:lastRenderedPageBreak/>
        <w:t>Dopravníky biomasy</w:t>
      </w:r>
    </w:p>
    <w:p w14:paraId="44DC70AF" w14:textId="4D671F3B" w:rsidR="00916230" w:rsidRPr="00212EE3" w:rsidRDefault="00EE603D" w:rsidP="0021235F">
      <w:r w:rsidRPr="00212EE3">
        <w:rPr>
          <w:smallCaps/>
        </w:rPr>
        <w:t>z</w:t>
      </w:r>
      <w:r w:rsidR="00916230" w:rsidRPr="00212EE3">
        <w:rPr>
          <w:smallCaps/>
        </w:rPr>
        <w:t>hotovitel</w:t>
      </w:r>
      <w:r w:rsidR="00916230" w:rsidRPr="00212EE3">
        <w:t xml:space="preserve"> navrhne a dodá systém dopravy dřevní štěpky z vnitřního zásobníku paliva do kotle. Systém dopravy je předmětem technického návrhu </w:t>
      </w:r>
      <w:r w:rsidR="00916230" w:rsidRPr="00212EE3">
        <w:rPr>
          <w:smallCaps/>
        </w:rPr>
        <w:t>zhotovitele</w:t>
      </w:r>
      <w:r w:rsidR="00916230" w:rsidRPr="00212EE3">
        <w:t>.</w:t>
      </w:r>
    </w:p>
    <w:p w14:paraId="57DBB494" w14:textId="4CBED5BF" w:rsidR="00916230" w:rsidRPr="00212EE3" w:rsidRDefault="00916230" w:rsidP="0021235F">
      <w:r w:rsidRPr="00212EE3">
        <w:t>Doprava musí být dimenzována tak, aby zvládla dopravit nejhorší přípustné palivo dle kapitoly</w:t>
      </w:r>
      <w:r w:rsidR="0088702D" w:rsidRPr="00212EE3">
        <w:t xml:space="preserve"> 1.</w:t>
      </w:r>
      <w:r w:rsidR="00690A7F">
        <w:t>7</w:t>
      </w:r>
      <w:r w:rsidR="0088702D" w:rsidRPr="00212EE3">
        <w:t>.3</w:t>
      </w:r>
      <w:r w:rsidRPr="00212EE3">
        <w:t xml:space="preserve"> s výhřevností 7 MJ/kg i pro maximální </w:t>
      </w:r>
      <w:r w:rsidR="004769B7">
        <w:t xml:space="preserve">udaný </w:t>
      </w:r>
      <w:r w:rsidRPr="00212EE3">
        <w:t xml:space="preserve">výkon kotle </w:t>
      </w:r>
      <w:r w:rsidR="004769B7">
        <w:t xml:space="preserve">dle Přílohy 2 </w:t>
      </w:r>
      <w:r w:rsidR="004769B7" w:rsidRPr="004769B7">
        <w:rPr>
          <w:smallCaps/>
        </w:rPr>
        <w:t>smlouvy</w:t>
      </w:r>
      <w:r w:rsidR="004769B7">
        <w:t xml:space="preserve"> </w:t>
      </w:r>
      <w:r w:rsidRPr="00212EE3">
        <w:t>s rezervou 1</w:t>
      </w:r>
      <w:r w:rsidR="004769B7">
        <w:t>5</w:t>
      </w:r>
      <w:r w:rsidRPr="00212EE3">
        <w:t xml:space="preserve"> %.</w:t>
      </w:r>
    </w:p>
    <w:p w14:paraId="22AB64CA" w14:textId="77777777" w:rsidR="00916230" w:rsidRPr="00212EE3" w:rsidRDefault="00916230" w:rsidP="0021235F">
      <w:r w:rsidRPr="00212EE3">
        <w:t xml:space="preserve">Doprava musí být vybavena opatřeními proti výbuchu, dle technického návrhu </w:t>
      </w:r>
      <w:r w:rsidRPr="00212EE3">
        <w:rPr>
          <w:smallCaps/>
        </w:rPr>
        <w:t>zhotovitele</w:t>
      </w:r>
      <w:r w:rsidRPr="00212EE3">
        <w:t>.</w:t>
      </w:r>
    </w:p>
    <w:p w14:paraId="244656C0" w14:textId="00C88916" w:rsidR="00916230" w:rsidRPr="00212EE3" w:rsidRDefault="00916230" w:rsidP="0021235F">
      <w:pPr>
        <w:pStyle w:val="Podtitul"/>
      </w:pPr>
      <w:r w:rsidRPr="00212EE3">
        <w:t xml:space="preserve">Ostatní </w:t>
      </w:r>
    </w:p>
    <w:p w14:paraId="3EB108C2" w14:textId="77777777" w:rsidR="008A200B" w:rsidRPr="00212EE3" w:rsidRDefault="008A200B" w:rsidP="00F76CFC">
      <w:r w:rsidRPr="00212EE3">
        <w:t xml:space="preserve">Součástí </w:t>
      </w:r>
      <w:r w:rsidRPr="00212EE3">
        <w:rPr>
          <w:smallCaps/>
        </w:rPr>
        <w:t>díla</w:t>
      </w:r>
      <w:r w:rsidRPr="00212EE3">
        <w:t xml:space="preserve"> je výměna stávajícího odsávacího potrubí odvětrání žaluziového odlučovače kotle včetně příslušných kompenzátorů. Jedná se o šest potrubních tras, rozměr DN80, nerezové provedení (materiál X8CrNi 25-21), hmotnost v sestavě 425 kg.</w:t>
      </w:r>
    </w:p>
    <w:p w14:paraId="49CE646E" w14:textId="7E71707B" w:rsidR="009066FF" w:rsidRPr="00212EE3" w:rsidRDefault="003A0AF0" w:rsidP="003A0AF0">
      <w:pPr>
        <w:pStyle w:val="Nadpis4"/>
        <w:numPr>
          <w:ilvl w:val="0"/>
          <w:numId w:val="0"/>
        </w:numPr>
        <w:ind w:left="1276" w:hanging="1134"/>
      </w:pPr>
      <w:r w:rsidRPr="00212EE3">
        <w:t>2.4.1.4</w:t>
      </w:r>
      <w:r w:rsidRPr="00212EE3">
        <w:tab/>
      </w:r>
      <w:r w:rsidR="0026131C" w:rsidRPr="00212EE3">
        <w:t>DPS 02.</w:t>
      </w:r>
      <w:r w:rsidR="00D21445" w:rsidRPr="00212EE3">
        <w:t>4</w:t>
      </w:r>
      <w:r w:rsidR="0026131C" w:rsidRPr="00212EE3">
        <w:tab/>
      </w:r>
      <w:r w:rsidR="00D21445" w:rsidRPr="00212EE3">
        <w:rPr>
          <w:rFonts w:hint="eastAsia"/>
        </w:rPr>
        <w:t>Společné</w:t>
      </w:r>
      <w:r w:rsidR="00D21445" w:rsidRPr="00212EE3">
        <w:t xml:space="preserve"> </w:t>
      </w:r>
      <w:r w:rsidR="00D21445" w:rsidRPr="00212EE3">
        <w:rPr>
          <w:rFonts w:hint="eastAsia"/>
        </w:rPr>
        <w:t>hospodářství</w:t>
      </w:r>
      <w:r w:rsidR="00D21445" w:rsidRPr="00212EE3">
        <w:t xml:space="preserve"> SNCR</w:t>
      </w:r>
      <w:r w:rsidR="00291A4F" w:rsidRPr="00212EE3">
        <w:t>/SCR</w:t>
      </w:r>
    </w:p>
    <w:p w14:paraId="03E7BED2" w14:textId="69AECF58" w:rsidR="003314EE" w:rsidRPr="00212EE3" w:rsidRDefault="00C9492B" w:rsidP="00690A7F">
      <w:r w:rsidRPr="00212EE3">
        <w:t xml:space="preserve">Rozsah dodávky tohoto </w:t>
      </w:r>
      <w:r w:rsidR="009066FF" w:rsidRPr="00212EE3">
        <w:t xml:space="preserve">DPS </w:t>
      </w:r>
      <w:r w:rsidR="00760B1F" w:rsidRPr="00212EE3">
        <w:t>zahrnuje</w:t>
      </w:r>
      <w:r w:rsidR="009A685E" w:rsidRPr="00212EE3">
        <w:t xml:space="preserve"> </w:t>
      </w:r>
      <w:r w:rsidR="003314EE" w:rsidRPr="00212EE3">
        <w:t>společné hospodářství dodávané technologie SNCR / SCR</w:t>
      </w:r>
      <w:r w:rsidR="00FE31AF" w:rsidRPr="00212EE3">
        <w:t>.</w:t>
      </w:r>
      <w:r w:rsidR="003314EE" w:rsidRPr="00212EE3">
        <w:t xml:space="preserve"> </w:t>
      </w:r>
      <w:r w:rsidR="007614AA" w:rsidRPr="00212EE3">
        <w:t>Jedná se o</w:t>
      </w:r>
      <w:r w:rsidR="003314EE" w:rsidRPr="00212EE3">
        <w:t xml:space="preserve"> zásobní nádrž reagentu o objemu </w:t>
      </w:r>
      <w:r w:rsidR="00655D1C" w:rsidRPr="00212EE3">
        <w:t xml:space="preserve">20 </w:t>
      </w:r>
      <w:r w:rsidR="003314EE" w:rsidRPr="00212EE3">
        <w:t>m</w:t>
      </w:r>
      <w:r w:rsidR="003314EE" w:rsidRPr="00212EE3">
        <w:rPr>
          <w:vertAlign w:val="superscript"/>
        </w:rPr>
        <w:t>3</w:t>
      </w:r>
      <w:r w:rsidR="003314EE" w:rsidRPr="00212EE3">
        <w:t>. Nádrž musí splňovat všechna bezpečnostní opatření a musí mít potřebnou výbavu podle druhu použitého regentu.</w:t>
      </w:r>
    </w:p>
    <w:p w14:paraId="6C9022A0" w14:textId="77777777" w:rsidR="003314EE" w:rsidRPr="00212EE3" w:rsidRDefault="003314EE" w:rsidP="00690A7F">
      <w:r w:rsidRPr="00212EE3">
        <w:t>Nádrž reagentu bude umístěna na kótě 0,00 m v prostoru kotelny K1.</w:t>
      </w:r>
    </w:p>
    <w:p w14:paraId="29A81605" w14:textId="09F40FCD" w:rsidR="00EB7D90" w:rsidRPr="00212EE3" w:rsidRDefault="00EB7D90" w:rsidP="00690A7F">
      <w:r w:rsidRPr="00212EE3">
        <w:t>Stáčecí místo bude umístěno v prostoru před stávajícím objektem CHUV (viz situace na generelu, výkres CC1</w:t>
      </w:r>
      <w:r w:rsidR="00372372">
        <w:t>9</w:t>
      </w:r>
      <w:r w:rsidRPr="00212EE3">
        <w:t>U00Z001).</w:t>
      </w:r>
    </w:p>
    <w:p w14:paraId="7975C5D9" w14:textId="4CFBEC7F" w:rsidR="003314EE" w:rsidRPr="00212EE3" w:rsidRDefault="00DA2FC1" w:rsidP="00690A7F">
      <w:r w:rsidRPr="00212EE3">
        <w:t xml:space="preserve">Součástí </w:t>
      </w:r>
      <w:r w:rsidR="002A5361" w:rsidRPr="00212EE3">
        <w:t>tohoto</w:t>
      </w:r>
      <w:r w:rsidR="009A685E" w:rsidRPr="00212EE3">
        <w:t xml:space="preserve"> </w:t>
      </w:r>
      <w:r w:rsidR="003314EE" w:rsidRPr="00212EE3">
        <w:t xml:space="preserve">DPS </w:t>
      </w:r>
      <w:r w:rsidR="003B0390" w:rsidRPr="00212EE3">
        <w:t>je</w:t>
      </w:r>
      <w:r w:rsidR="003314EE" w:rsidRPr="00212EE3">
        <w:t xml:space="preserve"> také potřebné potrubí a armatury pro čerpání reagentu z místa stáčení do nádrže.</w:t>
      </w:r>
    </w:p>
    <w:p w14:paraId="36340B8C" w14:textId="77777777" w:rsidR="003314EE" w:rsidRPr="00212EE3" w:rsidRDefault="003314EE" w:rsidP="00690A7F">
      <w:r w:rsidRPr="00212EE3">
        <w:t>Čerpadla reagentu z nádrže a potrubí reagentu z nádrže ke kotlům K5 a K6 již budou zařazena do DPS 02.2 a DPS 02.3.</w:t>
      </w:r>
    </w:p>
    <w:p w14:paraId="326ACDA2" w14:textId="45FFB938" w:rsidR="00DB7DDC" w:rsidRPr="00212EE3" w:rsidRDefault="003A0AF0" w:rsidP="003A0AF0">
      <w:pPr>
        <w:pStyle w:val="Nadpis4"/>
        <w:numPr>
          <w:ilvl w:val="0"/>
          <w:numId w:val="0"/>
        </w:numPr>
        <w:ind w:left="1276" w:hanging="1134"/>
      </w:pPr>
      <w:r w:rsidRPr="00212EE3">
        <w:t>2.4.1.5</w:t>
      </w:r>
      <w:r w:rsidRPr="00212EE3">
        <w:tab/>
      </w:r>
      <w:r w:rsidR="00643D7F" w:rsidRPr="00212EE3">
        <w:t>DPS 02.5</w:t>
      </w:r>
      <w:r w:rsidR="009A685E" w:rsidRPr="00212EE3">
        <w:t xml:space="preserve"> </w:t>
      </w:r>
      <w:r w:rsidR="00D24E86" w:rsidRPr="00212EE3">
        <w:t>Společné podkotlí</w:t>
      </w:r>
    </w:p>
    <w:p w14:paraId="7A35D593" w14:textId="10071AEF" w:rsidR="001C327E" w:rsidRPr="00212EE3" w:rsidRDefault="001C327E" w:rsidP="00CA7D72">
      <w:r w:rsidRPr="00212EE3">
        <w:t>Současně s demontáží objektu odstruskování bude nutné upravit stávající redlerový dopravník strusky a odpouštěn</w:t>
      </w:r>
      <w:r w:rsidR="00A87D81">
        <w:t>ého</w:t>
      </w:r>
      <w:r w:rsidRPr="00212EE3">
        <w:t xml:space="preserve"> ložového popela kotlů K5 a K6</w:t>
      </w:r>
      <w:r w:rsidR="00C4366B">
        <w:t>.</w:t>
      </w:r>
      <w:r w:rsidRPr="00212EE3">
        <w:t xml:space="preserve"> </w:t>
      </w:r>
      <w:r w:rsidR="00C4366B">
        <w:t>Dopravník</w:t>
      </w:r>
      <w:r w:rsidR="00DD5A33">
        <w:t xml:space="preserve"> </w:t>
      </w:r>
      <w:r w:rsidRPr="00212EE3">
        <w:t>je umístěn v kanále podkotlí kotelny.</w:t>
      </w:r>
    </w:p>
    <w:p w14:paraId="7E4F6A79" w14:textId="7BA10B20" w:rsidR="001C327E" w:rsidRPr="00212EE3" w:rsidRDefault="001C327E" w:rsidP="00CA7D72">
      <w:r w:rsidRPr="00212EE3">
        <w:t>Požaduje se úprava stávajícího dopravníku a jeho doplnění trasy dalšími nezbytnými dopravníky a příslušenstvím, aby nové místo pro sběr vynášeného popela a strusky z kotlů bylo situováno betonové plochy za zdí kotelny v prostoru za kotlem K5 (viz situace na generelu, výkres CC19U00Z001).</w:t>
      </w:r>
    </w:p>
    <w:p w14:paraId="47B4B0BF" w14:textId="77777777" w:rsidR="001C327E" w:rsidRPr="00212EE3" w:rsidRDefault="001C327E" w:rsidP="00CA7D72">
      <w:pPr>
        <w:rPr>
          <w:b/>
          <w:caps/>
        </w:rPr>
      </w:pPr>
      <w:r w:rsidRPr="00212EE3">
        <w:t>Součástí rozsahu úpravy bude dodávka 4 ks uzavřeného kontejneru pro odvoz materiálu natažením na nákladní auto. Velikost kontejneru je požadována alespoň 10 m</w:t>
      </w:r>
      <w:r w:rsidRPr="00212EE3">
        <w:rPr>
          <w:vertAlign w:val="superscript"/>
        </w:rPr>
        <w:t>3</w:t>
      </w:r>
      <w:r w:rsidRPr="00212EE3">
        <w:t>.</w:t>
      </w:r>
    </w:p>
    <w:p w14:paraId="45998578" w14:textId="137D38FB" w:rsidR="00897834" w:rsidRPr="00212EE3" w:rsidRDefault="003A0AF0" w:rsidP="003A0AF0">
      <w:pPr>
        <w:pStyle w:val="Nadpis3"/>
        <w:numPr>
          <w:ilvl w:val="0"/>
          <w:numId w:val="0"/>
        </w:numPr>
        <w:ind w:left="1134" w:hanging="1134"/>
      </w:pPr>
      <w:r w:rsidRPr="00212EE3">
        <w:t>2.4.2</w:t>
      </w:r>
      <w:r w:rsidRPr="00212EE3">
        <w:tab/>
      </w:r>
      <w:r w:rsidR="00375A9B" w:rsidRPr="00212EE3">
        <w:t>PS 03</w:t>
      </w:r>
      <w:r w:rsidR="00375A9B" w:rsidRPr="00212EE3">
        <w:tab/>
        <w:t>Čištění a odvod spalin</w:t>
      </w:r>
    </w:p>
    <w:p w14:paraId="43F875A0" w14:textId="107FD78F" w:rsidR="00ED7FBF" w:rsidRPr="00212EE3" w:rsidRDefault="003A0AF0" w:rsidP="003A0AF0">
      <w:pPr>
        <w:pStyle w:val="Nadpis4"/>
        <w:numPr>
          <w:ilvl w:val="0"/>
          <w:numId w:val="0"/>
        </w:numPr>
        <w:ind w:left="1276" w:hanging="1134"/>
      </w:pPr>
      <w:r w:rsidRPr="00212EE3">
        <w:t>2.4.2.1</w:t>
      </w:r>
      <w:r w:rsidRPr="00212EE3">
        <w:tab/>
      </w:r>
      <w:r w:rsidR="00ED7FBF" w:rsidRPr="00212EE3">
        <w:t>DPS 03.1</w:t>
      </w:r>
      <w:r w:rsidR="009A685E" w:rsidRPr="00212EE3">
        <w:t xml:space="preserve"> </w:t>
      </w:r>
      <w:r w:rsidR="00ED7FBF" w:rsidRPr="00212EE3">
        <w:t>Čištění a odvod spalin K1 - demontáž spalinovodů</w:t>
      </w:r>
    </w:p>
    <w:p w14:paraId="5209ED27" w14:textId="77777777" w:rsidR="00FE0C02" w:rsidRDefault="00FE0C02" w:rsidP="00CA7D72">
      <w:r w:rsidRPr="00212EE3">
        <w:rPr>
          <w:smallCaps/>
        </w:rPr>
        <w:t>zhotovitel</w:t>
      </w:r>
      <w:r w:rsidRPr="00212EE3">
        <w:t xml:space="preserve"> provede demontáž spalinovodů kotle K1 v prostoru od kotelny až po vstup do elektroodlučovače kotle K1. Součástí demontáže jsou i podpěry spalinovodu. Spalinovod na svém vstupu do zděného komína bude zaslepen jakou součást opravy komínu.</w:t>
      </w:r>
    </w:p>
    <w:p w14:paraId="4D1B3B06" w14:textId="59231D0C" w:rsidR="00D43807" w:rsidRPr="00212EE3" w:rsidRDefault="00D43807" w:rsidP="00CA7D72">
      <w:r>
        <w:t xml:space="preserve">Součástí DPS je i demontáž a likvidace azbestových částí izolace </w:t>
      </w:r>
      <w:r w:rsidRPr="009967B3">
        <w:t>v souladu s platnou legislativou České republiky.</w:t>
      </w:r>
    </w:p>
    <w:p w14:paraId="4D9D6BC9" w14:textId="263D15F3" w:rsidR="00EA6FB6" w:rsidRPr="00212EE3" w:rsidRDefault="003A0AF0" w:rsidP="003A0AF0">
      <w:pPr>
        <w:pStyle w:val="Nadpis4"/>
        <w:numPr>
          <w:ilvl w:val="0"/>
          <w:numId w:val="0"/>
        </w:numPr>
        <w:ind w:left="1276" w:hanging="1134"/>
      </w:pPr>
      <w:r w:rsidRPr="00212EE3">
        <w:lastRenderedPageBreak/>
        <w:t>2.4.2.2</w:t>
      </w:r>
      <w:r w:rsidRPr="00212EE3">
        <w:tab/>
      </w:r>
      <w:r w:rsidR="00ED7FBF" w:rsidRPr="00212EE3">
        <w:t>DPS 03.2</w:t>
      </w:r>
      <w:r w:rsidR="009A685E" w:rsidRPr="00212EE3">
        <w:t xml:space="preserve"> </w:t>
      </w:r>
      <w:r w:rsidR="00ED7FBF" w:rsidRPr="00212EE3">
        <w:t xml:space="preserve">Čištění a odvod spalin K5 </w:t>
      </w:r>
      <w:bookmarkStart w:id="80" w:name="_Hlk60756614"/>
      <w:bookmarkStart w:id="81" w:name="_Hlk60757353"/>
    </w:p>
    <w:p w14:paraId="318CCED7" w14:textId="7BAFE28B" w:rsidR="002635F4" w:rsidRPr="00212EE3" w:rsidRDefault="007919D5" w:rsidP="009B7C1F">
      <w:pPr>
        <w:pStyle w:val="Podtitul"/>
      </w:pPr>
      <w:r w:rsidRPr="00212EE3">
        <w:t>Úprava s</w:t>
      </w:r>
      <w:r w:rsidR="004A2092" w:rsidRPr="00212EE3">
        <w:t>t</w:t>
      </w:r>
      <w:r w:rsidRPr="00212EE3">
        <w:t>ávajícího EO</w:t>
      </w:r>
    </w:p>
    <w:p w14:paraId="1C1EC4CF" w14:textId="322D3DB5" w:rsidR="00ED7FBF" w:rsidRPr="00212EE3" w:rsidRDefault="00EE603D" w:rsidP="009B7C1F">
      <w:r w:rsidRPr="00212EE3">
        <w:rPr>
          <w:smallCaps/>
        </w:rPr>
        <w:t>z</w:t>
      </w:r>
      <w:r w:rsidR="00B10938" w:rsidRPr="00212EE3">
        <w:rPr>
          <w:smallCaps/>
        </w:rPr>
        <w:t>hotovitel</w:t>
      </w:r>
      <w:r w:rsidR="0022493C" w:rsidRPr="00212EE3">
        <w:t xml:space="preserve"> provede</w:t>
      </w:r>
      <w:r w:rsidR="00ED7FBF" w:rsidRPr="00212EE3">
        <w:t xml:space="preserve">, v rámci jím </w:t>
      </w:r>
      <w:r w:rsidR="0022493C" w:rsidRPr="00212EE3">
        <w:t>dodávané</w:t>
      </w:r>
      <w:r w:rsidR="00ED7FBF" w:rsidRPr="00212EE3">
        <w:t xml:space="preserve"> technologie spalování</w:t>
      </w:r>
      <w:r w:rsidR="0022493C" w:rsidRPr="00212EE3">
        <w:t>,</w:t>
      </w:r>
      <w:r w:rsidR="00ED7FBF" w:rsidRPr="00212EE3">
        <w:t xml:space="preserve"> posouzení stávajícího </w:t>
      </w:r>
      <w:bookmarkEnd w:id="80"/>
      <w:r w:rsidR="00ED7FBF" w:rsidRPr="00212EE3">
        <w:t>elektroodlučovače</w:t>
      </w:r>
      <w:r w:rsidR="003761BF" w:rsidRPr="00212EE3">
        <w:t xml:space="preserve"> a </w:t>
      </w:r>
      <w:r w:rsidR="002502A6" w:rsidRPr="00212EE3">
        <w:t xml:space="preserve">provede </w:t>
      </w:r>
      <w:r w:rsidR="00ED7FBF" w:rsidRPr="00212EE3">
        <w:t xml:space="preserve">jeho opravu, případně rekonstrukci tak, aby elektroodlučovač plnil garantované hodnoty emisí TZL </w:t>
      </w:r>
      <w:r w:rsidR="00196F9A" w:rsidRPr="00212EE3">
        <w:t>a disponibility zařízení</w:t>
      </w:r>
      <w:r w:rsidR="00196F9A" w:rsidRPr="00212EE3">
        <w:rPr>
          <w:color w:val="FF0000"/>
        </w:rPr>
        <w:t xml:space="preserve"> </w:t>
      </w:r>
      <w:r w:rsidR="00ED7FBF" w:rsidRPr="00212EE3">
        <w:rPr>
          <w:color w:val="000000" w:themeColor="text1"/>
        </w:rPr>
        <w:t>dle</w:t>
      </w:r>
      <w:r w:rsidR="00ED7FBF" w:rsidRPr="00212EE3">
        <w:rPr>
          <w:color w:val="FF0000"/>
        </w:rPr>
        <w:t xml:space="preserve"> </w:t>
      </w:r>
      <w:r w:rsidR="00CF4990" w:rsidRPr="00212EE3">
        <w:rPr>
          <w:color w:val="000000" w:themeColor="text1"/>
        </w:rPr>
        <w:t>P</w:t>
      </w:r>
      <w:r w:rsidR="00ED7FBF" w:rsidRPr="00212EE3">
        <w:rPr>
          <w:color w:val="000000" w:themeColor="text1"/>
        </w:rPr>
        <w:t xml:space="preserve">řílohy </w:t>
      </w:r>
      <w:r w:rsidR="00CF4990" w:rsidRPr="00212EE3">
        <w:rPr>
          <w:color w:val="000000" w:themeColor="text1"/>
        </w:rPr>
        <w:t xml:space="preserve">2 </w:t>
      </w:r>
      <w:r w:rsidR="00CF4990" w:rsidRPr="00212EE3">
        <w:rPr>
          <w:smallCaps/>
          <w:color w:val="000000" w:themeColor="text1"/>
        </w:rPr>
        <w:t>smlouvy</w:t>
      </w:r>
      <w:r w:rsidR="00ED7FBF" w:rsidRPr="00212EE3">
        <w:t xml:space="preserve">. </w:t>
      </w:r>
    </w:p>
    <w:p w14:paraId="6370FE5B" w14:textId="3FF4A16E" w:rsidR="00ED7FBF" w:rsidRPr="00212EE3" w:rsidRDefault="00ED7FBF" w:rsidP="00854CFB">
      <w:r w:rsidRPr="00212EE3">
        <w:t xml:space="preserve">Vzhledem k tomu, že posouzení stavu elektroodlučovače a návrh jeho opravy / rekonstrukce je plně v zodpovědnosti </w:t>
      </w:r>
      <w:r w:rsidR="00052F6A" w:rsidRPr="00212EE3">
        <w:rPr>
          <w:smallCaps/>
        </w:rPr>
        <w:t>zhotovitele</w:t>
      </w:r>
      <w:r w:rsidRPr="00212EE3">
        <w:t xml:space="preserve">, nebude z disponibility zařízení vyjmuto ani stávající zařízení, které se </w:t>
      </w:r>
      <w:r w:rsidR="004D1722" w:rsidRPr="00212EE3">
        <w:rPr>
          <w:smallCaps/>
        </w:rPr>
        <w:t>zhotovitel</w:t>
      </w:r>
      <w:r w:rsidRPr="00212EE3">
        <w:t xml:space="preserve"> rozhodne využít.</w:t>
      </w:r>
    </w:p>
    <w:p w14:paraId="47E0FE6C" w14:textId="4C1A6B7A" w:rsidR="00EA068C" w:rsidRPr="00AB743F" w:rsidRDefault="00EA068C" w:rsidP="00EA068C">
      <w:r>
        <w:rPr>
          <w:smallCaps/>
        </w:rPr>
        <w:t>z</w:t>
      </w:r>
      <w:r w:rsidRPr="00EA068C">
        <w:rPr>
          <w:smallCaps/>
        </w:rPr>
        <w:t>hotovitel</w:t>
      </w:r>
      <w:r w:rsidRPr="00EA068C">
        <w:t xml:space="preserve"> provede úpravu bezpečnostních okruhů elektro tak, aby odpovídaly normovým hodnotám.</w:t>
      </w:r>
    </w:p>
    <w:p w14:paraId="00DADC01" w14:textId="35020057" w:rsidR="00ED7FBF" w:rsidRPr="00212EE3" w:rsidRDefault="00EE603D" w:rsidP="00854CFB">
      <w:r w:rsidRPr="00212EE3">
        <w:rPr>
          <w:smallCaps/>
        </w:rPr>
        <w:t>z</w:t>
      </w:r>
      <w:r w:rsidR="00052F6A" w:rsidRPr="00212EE3">
        <w:rPr>
          <w:smallCaps/>
        </w:rPr>
        <w:t>hotovitel</w:t>
      </w:r>
      <w:r w:rsidR="00052F6A" w:rsidRPr="00212EE3">
        <w:t xml:space="preserve"> </w:t>
      </w:r>
      <w:r w:rsidR="00ED7FBF" w:rsidRPr="00212EE3">
        <w:t>ručí za elektroodlučovač jako za kompletní funkční celek.</w:t>
      </w:r>
    </w:p>
    <w:p w14:paraId="6736B7E6" w14:textId="69870611" w:rsidR="00ED7FBF" w:rsidRPr="00212EE3" w:rsidRDefault="00132832" w:rsidP="009B7C1F">
      <w:pPr>
        <w:pStyle w:val="Podtitul"/>
      </w:pPr>
      <w:r w:rsidRPr="00212EE3">
        <w:t>Výměna kouřového ventilátoru</w:t>
      </w:r>
      <w:r w:rsidR="00ED7FBF" w:rsidRPr="00212EE3">
        <w:t xml:space="preserve"> </w:t>
      </w:r>
    </w:p>
    <w:p w14:paraId="7F25B97B" w14:textId="7A2BA49D" w:rsidR="00ED7FBF" w:rsidRPr="00212EE3" w:rsidRDefault="00CA6F20" w:rsidP="009B7C1F">
      <w:bookmarkStart w:id="82" w:name="_Hlk60757397"/>
      <w:bookmarkEnd w:id="81"/>
      <w:r w:rsidRPr="00212EE3">
        <w:rPr>
          <w:smallCaps/>
        </w:rPr>
        <w:t>z</w:t>
      </w:r>
      <w:r w:rsidR="002F534C" w:rsidRPr="00212EE3">
        <w:rPr>
          <w:smallCaps/>
        </w:rPr>
        <w:t>hotovitel</w:t>
      </w:r>
      <w:r w:rsidR="00ED7FBF" w:rsidRPr="00212EE3">
        <w:t>, v rámci jím nabízené technologie spalování, posoudí, navrhne a dodá</w:t>
      </w:r>
      <w:r w:rsidR="004E660E" w:rsidRPr="00212EE3">
        <w:t xml:space="preserve"> nový</w:t>
      </w:r>
      <w:r w:rsidR="00ED7FBF" w:rsidRPr="00212EE3">
        <w:t>/uprav</w:t>
      </w:r>
      <w:r w:rsidR="004E660E" w:rsidRPr="00212EE3">
        <w:t>í</w:t>
      </w:r>
      <w:r w:rsidR="00ED7FBF" w:rsidRPr="00212EE3">
        <w:t xml:space="preserve"> stávající kouřový ventilátor kotle K5. </w:t>
      </w:r>
    </w:p>
    <w:p w14:paraId="6549974C" w14:textId="41F6C5EF" w:rsidR="00ED7FBF" w:rsidRPr="00212EE3" w:rsidRDefault="00ED7FBF" w:rsidP="009B7C1F">
      <w:r w:rsidRPr="00212EE3">
        <w:t>Ventilátor musí být dimenzován tak, aby kotel byl schopen provozu s nejhorším přípustným palivem dle kapitoly</w:t>
      </w:r>
      <w:r w:rsidR="00167968" w:rsidRPr="00212EE3">
        <w:t xml:space="preserve"> 1.</w:t>
      </w:r>
      <w:r w:rsidR="00543AF5">
        <w:t>7</w:t>
      </w:r>
      <w:r w:rsidR="00167968" w:rsidRPr="00212EE3">
        <w:t>.3</w:t>
      </w:r>
      <w:r w:rsidRPr="00212EE3">
        <w:t xml:space="preserve"> s výhřevností 7 MJ/kg i při maximálním </w:t>
      </w:r>
      <w:r w:rsidR="00261D65">
        <w:t xml:space="preserve">udaném </w:t>
      </w:r>
      <w:r w:rsidRPr="00212EE3">
        <w:t xml:space="preserve">výkonu kotle </w:t>
      </w:r>
      <w:r w:rsidR="00261D65">
        <w:t xml:space="preserve">dle Přílohy 2 </w:t>
      </w:r>
      <w:r w:rsidR="00261D65" w:rsidRPr="00957359">
        <w:rPr>
          <w:smallCaps/>
        </w:rPr>
        <w:t>smlouvy</w:t>
      </w:r>
      <w:r w:rsidR="00261D65">
        <w:t xml:space="preserve"> </w:t>
      </w:r>
      <w:r w:rsidRPr="00212EE3">
        <w:t>s minimálně rezervou 15 %.</w:t>
      </w:r>
    </w:p>
    <w:p w14:paraId="533E22F0" w14:textId="33144B8D" w:rsidR="00ED7FBF" w:rsidRPr="00212EE3" w:rsidRDefault="00ED7FBF" w:rsidP="009B7C1F">
      <w:r w:rsidRPr="00212EE3">
        <w:t xml:space="preserve">Zároveň musí být ventilátor dimenzován pro minimální výkon kotle dle </w:t>
      </w:r>
      <w:r w:rsidR="006C6BE5" w:rsidRPr="00212EE3">
        <w:t>P</w:t>
      </w:r>
      <w:r w:rsidRPr="00212EE3">
        <w:t xml:space="preserve">řílohy </w:t>
      </w:r>
      <w:r w:rsidR="00392E17" w:rsidRPr="00212EE3">
        <w:t xml:space="preserve">2 </w:t>
      </w:r>
      <w:r w:rsidR="00392E17" w:rsidRPr="00212EE3">
        <w:rPr>
          <w:smallCaps/>
        </w:rPr>
        <w:t>smlouvy</w:t>
      </w:r>
      <w:r w:rsidRPr="00212EE3">
        <w:t xml:space="preserve"> při provozu s nejvýhřevnějším palivem, dle kapitoly</w:t>
      </w:r>
      <w:r w:rsidR="00362A5F" w:rsidRPr="00212EE3">
        <w:t>1.</w:t>
      </w:r>
      <w:r w:rsidR="00C406F3">
        <w:t>7</w:t>
      </w:r>
      <w:r w:rsidR="00362A5F" w:rsidRPr="00212EE3">
        <w:t>.3</w:t>
      </w:r>
      <w:r w:rsidRPr="00212EE3">
        <w:t xml:space="preserve"> s minimální rezervou 10</w:t>
      </w:r>
      <w:r w:rsidR="00D122D1">
        <w:t xml:space="preserve"> </w:t>
      </w:r>
      <w:r w:rsidRPr="00212EE3">
        <w:t>%.</w:t>
      </w:r>
    </w:p>
    <w:bookmarkEnd w:id="82"/>
    <w:p w14:paraId="20F22E36" w14:textId="68E14CDA" w:rsidR="008D1FA3" w:rsidRPr="00212EE3" w:rsidRDefault="008D1FA3" w:rsidP="009B7C1F">
      <w:pPr>
        <w:pStyle w:val="Podtitul"/>
      </w:pPr>
      <w:r w:rsidRPr="00212EE3">
        <w:t>Úpravy spalinovodů</w:t>
      </w:r>
      <w:bookmarkStart w:id="83" w:name="_Hlk60757554"/>
    </w:p>
    <w:p w14:paraId="54F18EDC" w14:textId="514BAB44" w:rsidR="00ED7FBF" w:rsidRPr="00212EE3" w:rsidRDefault="00ED7FBF" w:rsidP="009B7C1F">
      <w:r w:rsidRPr="00212EE3">
        <w:t xml:space="preserve">V návaznosti na své technické řešení opravy/rekonstrukce EO a výměnu kouřového ventilátoru provede </w:t>
      </w:r>
      <w:r w:rsidR="0021150E" w:rsidRPr="00212EE3">
        <w:rPr>
          <w:smallCaps/>
        </w:rPr>
        <w:t>zhotovitel</w:t>
      </w:r>
      <w:r w:rsidRPr="00212EE3">
        <w:t xml:space="preserve"> případné úpravy spalinovodů. </w:t>
      </w:r>
    </w:p>
    <w:p w14:paraId="52026A3C" w14:textId="77777777" w:rsidR="00ED7FBF" w:rsidRPr="00212EE3" w:rsidRDefault="00ED7FBF" w:rsidP="009B7C1F">
      <w:r w:rsidRPr="00212EE3">
        <w:t>V rámci technického řešení musí zůstat zachovány obě spalinové cesty:</w:t>
      </w:r>
    </w:p>
    <w:p w14:paraId="41B2513F" w14:textId="5389A342" w:rsidR="00ED7FB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D7FBF" w:rsidRPr="00212EE3">
        <w:t>Spalinová cesta do starého komínu se stává hlavní provozní trasou</w:t>
      </w:r>
    </w:p>
    <w:p w14:paraId="70E3A25E" w14:textId="1E73978C" w:rsidR="00ED7FB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D7FBF" w:rsidRPr="00212EE3">
        <w:t>Spalinová cesta přes odsiřovací jednotku trasou nouzovou</w:t>
      </w:r>
    </w:p>
    <w:p w14:paraId="67D8F119" w14:textId="0F9CA35F" w:rsidR="00ED7FBF" w:rsidRPr="00212EE3" w:rsidRDefault="00ED7FBF" w:rsidP="00CA7D72">
      <w:r w:rsidRPr="00212EE3">
        <w:t xml:space="preserve">Veškeré garantované hodnoty budou </w:t>
      </w:r>
      <w:del w:id="84" w:author="Lukáš Weiss" w:date="2021-05-03T10:29:00Z">
        <w:r w:rsidRPr="00212EE3" w:rsidDel="00484F0F">
          <w:delText xml:space="preserve">prokazovány </w:delText>
        </w:r>
      </w:del>
      <w:ins w:id="85" w:author="Lukáš Weiss" w:date="2021-05-03T10:29:00Z">
        <w:r w:rsidR="00484F0F">
          <w:t>uvedeny</w:t>
        </w:r>
        <w:r w:rsidR="00484F0F" w:rsidRPr="00212EE3">
          <w:t xml:space="preserve"> </w:t>
        </w:r>
      </w:ins>
      <w:del w:id="86" w:author="Lukáš Weiss" w:date="2021-05-03T10:30:00Z">
        <w:r w:rsidRPr="00212EE3" w:rsidDel="00804C2A">
          <w:delText xml:space="preserve">při </w:delText>
        </w:r>
      </w:del>
      <w:ins w:id="87" w:author="Lukáš Weiss" w:date="2021-05-03T10:30:00Z">
        <w:r w:rsidR="00804C2A" w:rsidRPr="00212EE3">
          <w:t>p</w:t>
        </w:r>
        <w:r w:rsidR="00804C2A">
          <w:t>ro</w:t>
        </w:r>
        <w:r w:rsidR="00804C2A" w:rsidRPr="00212EE3">
          <w:t xml:space="preserve"> </w:t>
        </w:r>
      </w:ins>
      <w:r w:rsidRPr="00212EE3">
        <w:t>provoz</w:t>
      </w:r>
      <w:del w:id="88" w:author="Lukáš Weiss" w:date="2021-05-03T10:30:00Z">
        <w:r w:rsidRPr="00212EE3" w:rsidDel="00804C2A">
          <w:delText>u</w:delText>
        </w:r>
      </w:del>
      <w:r w:rsidRPr="00212EE3">
        <w:t xml:space="preserve"> do starého komínu.</w:t>
      </w:r>
    </w:p>
    <w:bookmarkEnd w:id="83"/>
    <w:p w14:paraId="65498E2A" w14:textId="5DDDEF95" w:rsidR="00E50609" w:rsidRPr="00212EE3" w:rsidRDefault="003A0AF0" w:rsidP="003A0AF0">
      <w:pPr>
        <w:pStyle w:val="Nadpis4"/>
        <w:numPr>
          <w:ilvl w:val="0"/>
          <w:numId w:val="0"/>
        </w:numPr>
        <w:ind w:left="1276" w:hanging="1134"/>
      </w:pPr>
      <w:r w:rsidRPr="00212EE3">
        <w:t>2.4.2.3</w:t>
      </w:r>
      <w:r w:rsidRPr="00212EE3">
        <w:tab/>
      </w:r>
      <w:r w:rsidR="00E50609" w:rsidRPr="00212EE3">
        <w:t>DPS 03.2</w:t>
      </w:r>
      <w:r w:rsidR="009A685E" w:rsidRPr="00212EE3">
        <w:t xml:space="preserve"> </w:t>
      </w:r>
      <w:r w:rsidR="00E50609" w:rsidRPr="00212EE3">
        <w:t xml:space="preserve">Čištění a odvod spalin K6 </w:t>
      </w:r>
    </w:p>
    <w:p w14:paraId="6D274D14" w14:textId="77777777" w:rsidR="003D4DEB" w:rsidRPr="00212EE3" w:rsidRDefault="003D4DEB" w:rsidP="009B7C1F">
      <w:pPr>
        <w:pStyle w:val="Podtitul"/>
      </w:pPr>
      <w:r w:rsidRPr="00212EE3">
        <w:t>Úprava stávajícího EO</w:t>
      </w:r>
    </w:p>
    <w:p w14:paraId="17C4DFAB" w14:textId="64B5137B" w:rsidR="003D4DEB" w:rsidRPr="00212EE3" w:rsidRDefault="00EE603D" w:rsidP="009B7C1F">
      <w:r w:rsidRPr="00212EE3">
        <w:rPr>
          <w:smallCaps/>
        </w:rPr>
        <w:t>z</w:t>
      </w:r>
      <w:r w:rsidR="003D4DEB" w:rsidRPr="00212EE3">
        <w:rPr>
          <w:smallCaps/>
        </w:rPr>
        <w:t>hotovitel</w:t>
      </w:r>
      <w:r w:rsidR="003D4DEB" w:rsidRPr="00212EE3">
        <w:t xml:space="preserve"> provede, v rámci jím dodávané technologie spalování, posouzení stávajícího elektroodlučovače a provede jeho opravu, případně rekonstrukci tak, aby elektroodlučovač plnil garantované hodnoty emisí TZL a disponibility zařízení</w:t>
      </w:r>
      <w:r w:rsidR="003D4DEB" w:rsidRPr="00212EE3">
        <w:rPr>
          <w:color w:val="FF0000"/>
        </w:rPr>
        <w:t xml:space="preserve"> </w:t>
      </w:r>
      <w:r w:rsidR="003D4DEB" w:rsidRPr="00212EE3">
        <w:rPr>
          <w:color w:val="000000" w:themeColor="text1"/>
        </w:rPr>
        <w:t>dle</w:t>
      </w:r>
      <w:r w:rsidR="003D4DEB" w:rsidRPr="00212EE3">
        <w:rPr>
          <w:color w:val="FF0000"/>
        </w:rPr>
        <w:t xml:space="preserve"> </w:t>
      </w:r>
      <w:r w:rsidR="003D4DEB" w:rsidRPr="00212EE3">
        <w:rPr>
          <w:color w:val="000000" w:themeColor="text1"/>
        </w:rPr>
        <w:t xml:space="preserve">Přílohy 2 </w:t>
      </w:r>
      <w:r w:rsidR="003D4DEB" w:rsidRPr="00212EE3">
        <w:rPr>
          <w:smallCaps/>
          <w:color w:val="000000" w:themeColor="text1"/>
        </w:rPr>
        <w:t>smlouvy</w:t>
      </w:r>
      <w:r w:rsidR="003D4DEB" w:rsidRPr="00212EE3">
        <w:t xml:space="preserve">. </w:t>
      </w:r>
    </w:p>
    <w:p w14:paraId="76C57012" w14:textId="6245FFD3" w:rsidR="003D4DEB" w:rsidRPr="00212EE3" w:rsidRDefault="003D4DEB" w:rsidP="009B7C1F">
      <w:r w:rsidRPr="00212EE3">
        <w:t xml:space="preserve">Vzhledem k tomu, že posouzení stavu elektroodlučovače a návrh jeho opravy / rekonstrukce je plně v zodpovědnosti </w:t>
      </w:r>
      <w:r w:rsidRPr="00212EE3">
        <w:rPr>
          <w:smallCaps/>
        </w:rPr>
        <w:t>zhotovitele</w:t>
      </w:r>
      <w:r w:rsidRPr="00212EE3">
        <w:t xml:space="preserve">, nebude z disponibility zařízení vyjmuto ani stávající zařízení, které se </w:t>
      </w:r>
      <w:r w:rsidR="001F2165" w:rsidRPr="00212EE3">
        <w:rPr>
          <w:smallCaps/>
        </w:rPr>
        <w:t>zhotovitel</w:t>
      </w:r>
      <w:r w:rsidRPr="00212EE3">
        <w:t xml:space="preserve"> rozhodne využít.</w:t>
      </w:r>
    </w:p>
    <w:p w14:paraId="2107A77F" w14:textId="77777777" w:rsidR="00EA068C" w:rsidRPr="00AB743F" w:rsidRDefault="00EA068C" w:rsidP="00EA068C">
      <w:r>
        <w:rPr>
          <w:smallCaps/>
        </w:rPr>
        <w:t>z</w:t>
      </w:r>
      <w:r w:rsidRPr="00EA068C">
        <w:rPr>
          <w:smallCaps/>
        </w:rPr>
        <w:t>hotovitel</w:t>
      </w:r>
      <w:r w:rsidRPr="00EA068C">
        <w:t xml:space="preserve"> provede úpravu bezpečnostních okruhů elektro tak, aby odpovídaly normovým hodnotám.</w:t>
      </w:r>
    </w:p>
    <w:p w14:paraId="0F695149" w14:textId="2C98D907" w:rsidR="003D4DEB" w:rsidRPr="00212EE3" w:rsidRDefault="00EE603D" w:rsidP="00854CFB">
      <w:r w:rsidRPr="00212EE3">
        <w:rPr>
          <w:smallCaps/>
        </w:rPr>
        <w:t>z</w:t>
      </w:r>
      <w:r w:rsidR="003D4DEB" w:rsidRPr="00212EE3">
        <w:rPr>
          <w:smallCaps/>
        </w:rPr>
        <w:t>hotovitel</w:t>
      </w:r>
      <w:r w:rsidR="003D4DEB" w:rsidRPr="00212EE3">
        <w:t xml:space="preserve"> ručí za elektroodlučovač jako za kompletní funkční celek.</w:t>
      </w:r>
    </w:p>
    <w:p w14:paraId="566022FA" w14:textId="77777777" w:rsidR="003D4DEB" w:rsidRPr="00212EE3" w:rsidRDefault="003D4DEB" w:rsidP="00447D78">
      <w:pPr>
        <w:pStyle w:val="Podtitul"/>
      </w:pPr>
      <w:r w:rsidRPr="00212EE3">
        <w:lastRenderedPageBreak/>
        <w:t xml:space="preserve">Výměna kouřového ventilátoru </w:t>
      </w:r>
    </w:p>
    <w:p w14:paraId="412AB945" w14:textId="32F2D6A9" w:rsidR="003D4DEB" w:rsidRPr="00212EE3" w:rsidRDefault="003D4DEB" w:rsidP="00447D78">
      <w:r w:rsidRPr="00212EE3">
        <w:rPr>
          <w:smallCaps/>
        </w:rPr>
        <w:t>zhotovitel</w:t>
      </w:r>
      <w:r w:rsidRPr="00212EE3">
        <w:t>, v rámci jím nabízené technologie spalování, posoudí, navrhne a dodá nový/upraví stávající kouřový ventilátor kotle K</w:t>
      </w:r>
      <w:r w:rsidR="007A0774" w:rsidRPr="00212EE3">
        <w:t>6</w:t>
      </w:r>
      <w:r w:rsidRPr="00212EE3">
        <w:t xml:space="preserve">. </w:t>
      </w:r>
    </w:p>
    <w:p w14:paraId="1F126DDA" w14:textId="7DC81C97" w:rsidR="003D4DEB" w:rsidRPr="00212EE3" w:rsidRDefault="003D4DEB" w:rsidP="00447D78">
      <w:r w:rsidRPr="00212EE3">
        <w:t>Ventilátor musí být dimenzován tak, aby kotel byl schopen provozu s nejhorším přípustným palivem dle kapitoly</w:t>
      </w:r>
      <w:r w:rsidR="00362A5F" w:rsidRPr="00212EE3">
        <w:t xml:space="preserve"> 1.</w:t>
      </w:r>
      <w:r w:rsidR="00E90E62">
        <w:t>7</w:t>
      </w:r>
      <w:r w:rsidR="00362A5F" w:rsidRPr="00212EE3">
        <w:t>.3</w:t>
      </w:r>
      <w:r w:rsidRPr="00212EE3">
        <w:t xml:space="preserve"> s výhřevností 7 MJ/kg i při maximálním </w:t>
      </w:r>
      <w:r w:rsidR="009D0D1C">
        <w:t xml:space="preserve">udaném </w:t>
      </w:r>
      <w:r w:rsidRPr="00212EE3">
        <w:t xml:space="preserve">výkonu kotle </w:t>
      </w:r>
      <w:r w:rsidR="009D0D1C">
        <w:t xml:space="preserve">dle Přílohy 2 </w:t>
      </w:r>
      <w:r w:rsidR="009D0D1C" w:rsidRPr="009D0D1C">
        <w:rPr>
          <w:smallCaps/>
        </w:rPr>
        <w:t>smlouvy</w:t>
      </w:r>
      <w:r w:rsidR="009D0D1C">
        <w:t xml:space="preserve"> </w:t>
      </w:r>
      <w:r w:rsidRPr="00212EE3">
        <w:t>s minimálně rezervou 15 %.</w:t>
      </w:r>
    </w:p>
    <w:p w14:paraId="210CF93F" w14:textId="00FDBC0E" w:rsidR="003D4DEB" w:rsidRPr="00212EE3" w:rsidRDefault="003D4DEB" w:rsidP="00447D78">
      <w:r w:rsidRPr="00212EE3">
        <w:t xml:space="preserve">Zároveň musí být ventilátor dimenzován pro minimální výkon kotle dle </w:t>
      </w:r>
      <w:r w:rsidR="00021905" w:rsidRPr="00212EE3">
        <w:t>P</w:t>
      </w:r>
      <w:r w:rsidRPr="00212EE3">
        <w:t xml:space="preserve">řílohy 2 </w:t>
      </w:r>
      <w:r w:rsidRPr="00212EE3">
        <w:rPr>
          <w:smallCaps/>
        </w:rPr>
        <w:t>smlouvy</w:t>
      </w:r>
      <w:r w:rsidRPr="00212EE3">
        <w:t xml:space="preserve"> při provozu s nejvýhřevnějším palivem, dle kapitoly</w:t>
      </w:r>
      <w:r w:rsidR="00362A5F" w:rsidRPr="00212EE3">
        <w:t>1.</w:t>
      </w:r>
      <w:r w:rsidR="00E90E62">
        <w:t>7</w:t>
      </w:r>
      <w:r w:rsidR="00362A5F" w:rsidRPr="00212EE3">
        <w:t>.3</w:t>
      </w:r>
      <w:r w:rsidRPr="00212EE3">
        <w:t xml:space="preserve"> s minimální rezervou 10</w:t>
      </w:r>
      <w:r w:rsidR="00D122D1">
        <w:t xml:space="preserve"> </w:t>
      </w:r>
      <w:r w:rsidRPr="00212EE3">
        <w:t>%.</w:t>
      </w:r>
    </w:p>
    <w:p w14:paraId="09C2B072" w14:textId="77777777" w:rsidR="003D4DEB" w:rsidRPr="00212EE3" w:rsidRDefault="003D4DEB" w:rsidP="00447D78">
      <w:pPr>
        <w:pStyle w:val="Podtitul"/>
      </w:pPr>
      <w:r w:rsidRPr="00212EE3">
        <w:t>Úpravy spalinovodů</w:t>
      </w:r>
    </w:p>
    <w:p w14:paraId="0CF7AEA1" w14:textId="77777777" w:rsidR="003D4DEB" w:rsidRPr="00212EE3" w:rsidRDefault="003D4DEB" w:rsidP="003C34D3">
      <w:r w:rsidRPr="00212EE3">
        <w:t xml:space="preserve">V návaznosti na své technické řešení opravy/rekonstrukce EO a výměnu kouřového ventilátoru provede </w:t>
      </w:r>
      <w:r w:rsidRPr="00212EE3">
        <w:rPr>
          <w:smallCaps/>
        </w:rPr>
        <w:t>zhotovitel</w:t>
      </w:r>
      <w:r w:rsidRPr="00212EE3">
        <w:t xml:space="preserve"> případné úpravy spalinovodů. </w:t>
      </w:r>
    </w:p>
    <w:p w14:paraId="14F30638" w14:textId="77777777" w:rsidR="003D4DEB" w:rsidRPr="00212EE3" w:rsidRDefault="003D4DEB" w:rsidP="003C34D3">
      <w:r w:rsidRPr="00212EE3">
        <w:t>V rámci technického řešení musí zůstat zachovány obě spalinové cesty:</w:t>
      </w:r>
    </w:p>
    <w:p w14:paraId="4A4260DE" w14:textId="09D72A04" w:rsidR="003D4D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D4DEB" w:rsidRPr="00212EE3">
        <w:t>Spalinová cesta do starého komínu se stává hlavní provozní trasou</w:t>
      </w:r>
    </w:p>
    <w:p w14:paraId="6F8B0C46" w14:textId="2E338738" w:rsidR="003D4D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D4DEB" w:rsidRPr="00212EE3">
        <w:t>Spalinová cesta přes odsiřovací jednotku trasou nouzovou</w:t>
      </w:r>
    </w:p>
    <w:p w14:paraId="002942E8" w14:textId="68F2E681" w:rsidR="00E50609" w:rsidRPr="00212EE3" w:rsidRDefault="003D4DEB" w:rsidP="00CA7D72">
      <w:r w:rsidRPr="00212EE3">
        <w:t xml:space="preserve">Veškeré garantované hodnoty budou </w:t>
      </w:r>
      <w:del w:id="89" w:author="Lukáš Weiss" w:date="2021-05-03T10:28:00Z">
        <w:r w:rsidRPr="00212EE3" w:rsidDel="004A1C33">
          <w:delText xml:space="preserve">prokazovány </w:delText>
        </w:r>
      </w:del>
      <w:ins w:id="90" w:author="Lukáš Weiss" w:date="2021-05-03T10:28:00Z">
        <w:r w:rsidR="004A1C33">
          <w:t>uvedeny</w:t>
        </w:r>
        <w:r w:rsidR="004A1C33" w:rsidRPr="00212EE3">
          <w:t xml:space="preserve"> </w:t>
        </w:r>
      </w:ins>
      <w:del w:id="91" w:author="Lukáš Weiss" w:date="2021-05-03T10:30:00Z">
        <w:r w:rsidRPr="00212EE3" w:rsidDel="00B433B8">
          <w:delText xml:space="preserve">při </w:delText>
        </w:r>
      </w:del>
      <w:ins w:id="92" w:author="Lukáš Weiss" w:date="2021-05-03T10:30:00Z">
        <w:r w:rsidR="00B433B8">
          <w:t>pro</w:t>
        </w:r>
        <w:r w:rsidR="00B433B8" w:rsidRPr="00212EE3">
          <w:t xml:space="preserve"> </w:t>
        </w:r>
      </w:ins>
      <w:r w:rsidRPr="00212EE3">
        <w:t>provoz</w:t>
      </w:r>
      <w:del w:id="93" w:author="Lukáš Weiss" w:date="2021-05-03T10:30:00Z">
        <w:r w:rsidRPr="00212EE3" w:rsidDel="00B433B8">
          <w:delText>u</w:delText>
        </w:r>
      </w:del>
      <w:r w:rsidRPr="00212EE3">
        <w:t xml:space="preserve"> do starého komínu.</w:t>
      </w:r>
    </w:p>
    <w:p w14:paraId="6756CF5C" w14:textId="1697EFF9" w:rsidR="00ED7FBF" w:rsidRPr="00212EE3" w:rsidRDefault="003A0AF0" w:rsidP="003A0AF0">
      <w:pPr>
        <w:pStyle w:val="Nadpis4"/>
        <w:numPr>
          <w:ilvl w:val="0"/>
          <w:numId w:val="0"/>
        </w:numPr>
        <w:ind w:left="1276" w:hanging="1134"/>
      </w:pPr>
      <w:r w:rsidRPr="00212EE3">
        <w:t>2.4.2.4</w:t>
      </w:r>
      <w:r w:rsidRPr="00212EE3">
        <w:tab/>
      </w:r>
      <w:r w:rsidR="00ED7FBF" w:rsidRPr="00212EE3">
        <w:t>DPS 03.4</w:t>
      </w:r>
      <w:r w:rsidR="009A685E" w:rsidRPr="00212EE3">
        <w:t xml:space="preserve"> </w:t>
      </w:r>
      <w:r w:rsidR="00ED7FBF" w:rsidRPr="00212EE3">
        <w:t>Provizorní komín kotle K4 pro dobu opravy starého komína</w:t>
      </w:r>
    </w:p>
    <w:p w14:paraId="085DE15B" w14:textId="4FFF2A52" w:rsidR="00ED7FBF" w:rsidRPr="00212EE3" w:rsidRDefault="00ED7FBF" w:rsidP="00CA7D72">
      <w:r w:rsidRPr="00212EE3">
        <w:t xml:space="preserve">Po dobu opravy starého komínu (viz </w:t>
      </w:r>
      <w:r w:rsidR="00A45FE5" w:rsidRPr="00212EE3">
        <w:t>SO 03</w:t>
      </w:r>
      <w:r w:rsidRPr="00212EE3">
        <w:t xml:space="preserve">) musí </w:t>
      </w:r>
      <w:r w:rsidR="00D6141A" w:rsidRPr="00212EE3">
        <w:rPr>
          <w:smallCaps/>
        </w:rPr>
        <w:t>zhotovitel</w:t>
      </w:r>
      <w:r w:rsidR="00D6141A" w:rsidRPr="00212EE3">
        <w:t xml:space="preserve"> </w:t>
      </w:r>
      <w:r w:rsidRPr="00212EE3">
        <w:t>zajistit provozuschopnost nouzového plynového přetlakového kotle K4, který je do tohoto komínu zapojen. Kotel musí být schopen provozu na jmenovitý výkon.</w:t>
      </w:r>
    </w:p>
    <w:p w14:paraId="18BB6ACC" w14:textId="16DBBF91" w:rsidR="00E8502D" w:rsidRPr="00212EE3" w:rsidRDefault="00E8502D" w:rsidP="00CA7D72">
      <w:r w:rsidRPr="00212EE3">
        <w:t>Množství spalin z kotle K4 při jmenovitém výkonu je cca 18.200 Nm</w:t>
      </w:r>
      <w:r w:rsidRPr="00212EE3">
        <w:rPr>
          <w:vertAlign w:val="superscript"/>
        </w:rPr>
        <w:t>3</w:t>
      </w:r>
      <w:r w:rsidRPr="00212EE3">
        <w:t>/h. Jejich provozní teplota se pohybuje v rozmezí od 110</w:t>
      </w:r>
      <w:r w:rsidR="00EA64F0">
        <w:t xml:space="preserve"> </w:t>
      </w:r>
      <w:r w:rsidRPr="00212EE3">
        <w:t>°C do 130</w:t>
      </w:r>
      <w:r w:rsidR="00EA64F0">
        <w:t xml:space="preserve"> </w:t>
      </w:r>
      <w:r w:rsidRPr="00212EE3">
        <w:t>°C.</w:t>
      </w:r>
    </w:p>
    <w:p w14:paraId="0EE5BE32" w14:textId="2124077B" w:rsidR="00EB04D0" w:rsidRPr="00212EE3" w:rsidRDefault="00ED7FBF" w:rsidP="00CA7D72">
      <w:r w:rsidRPr="00212EE3">
        <w:t xml:space="preserve">Technické řešení není předepsáno a je v kompetenci </w:t>
      </w:r>
      <w:r w:rsidR="008324FE" w:rsidRPr="00212EE3">
        <w:rPr>
          <w:smallCaps/>
        </w:rPr>
        <w:t>zhotovitele</w:t>
      </w:r>
      <w:r w:rsidRPr="00212EE3">
        <w:t>.</w:t>
      </w:r>
    </w:p>
    <w:p w14:paraId="01C49E4B" w14:textId="1DF9E376" w:rsidR="008553C8" w:rsidRPr="00212EE3" w:rsidRDefault="003A0AF0" w:rsidP="003A0AF0">
      <w:pPr>
        <w:pStyle w:val="Nadpis3"/>
        <w:numPr>
          <w:ilvl w:val="0"/>
          <w:numId w:val="0"/>
        </w:numPr>
        <w:ind w:left="1134" w:hanging="1134"/>
      </w:pPr>
      <w:r w:rsidRPr="00212EE3">
        <w:t>2.4.3</w:t>
      </w:r>
      <w:r w:rsidRPr="00212EE3">
        <w:tab/>
      </w:r>
      <w:r w:rsidR="008553C8" w:rsidRPr="00212EE3">
        <w:t xml:space="preserve">PS 09 </w:t>
      </w:r>
      <w:r w:rsidR="00F87DB8" w:rsidRPr="00212EE3">
        <w:tab/>
      </w:r>
      <w:r w:rsidR="008553C8" w:rsidRPr="00212EE3">
        <w:t>Elektročást</w:t>
      </w:r>
      <w:r w:rsidR="008553C8" w:rsidRPr="00212EE3">
        <w:tab/>
      </w:r>
    </w:p>
    <w:p w14:paraId="31113187" w14:textId="105B69E3" w:rsidR="0004506F" w:rsidRPr="00212EE3" w:rsidRDefault="003A0AF0" w:rsidP="003A0AF0">
      <w:pPr>
        <w:pStyle w:val="Nadpis4"/>
        <w:numPr>
          <w:ilvl w:val="0"/>
          <w:numId w:val="0"/>
        </w:numPr>
        <w:ind w:left="1276" w:hanging="1134"/>
      </w:pPr>
      <w:r w:rsidRPr="00212EE3">
        <w:t>2.4.3.1</w:t>
      </w:r>
      <w:r w:rsidRPr="00212EE3">
        <w:tab/>
      </w:r>
      <w:r w:rsidR="00EC30A5" w:rsidRPr="00212EE3">
        <w:t>DPS 09.1</w:t>
      </w:r>
      <w:r w:rsidR="009A685E" w:rsidRPr="00212EE3">
        <w:t xml:space="preserve"> </w:t>
      </w:r>
      <w:r w:rsidR="00F15771" w:rsidRPr="00212EE3">
        <w:t>Demontáž elektročásti kotle K1</w:t>
      </w:r>
    </w:p>
    <w:p w14:paraId="37F8E8D9" w14:textId="5750416E" w:rsidR="00ED38CD" w:rsidRPr="00212EE3" w:rsidRDefault="00D02673" w:rsidP="00CA7D72">
      <w:r w:rsidRPr="00212EE3">
        <w:t>Stávající elektrická instalace pro technologii kotle K1 na napěťové hladině 6</w:t>
      </w:r>
      <w:r w:rsidR="00DB6600">
        <w:t xml:space="preserve"> </w:t>
      </w:r>
      <w:r w:rsidRPr="00212EE3">
        <w:t>kV a na napěťové hladině 0,4 kV bude odpojena, zajištěna a demontována. Stávající vývody pro spotřebiče 6kV v rozváděči 6kV BBB budou ponechány jako rezervy. Stávající rozváděč 0,4</w:t>
      </w:r>
      <w:r w:rsidR="00DB6600">
        <w:t xml:space="preserve"> </w:t>
      </w:r>
      <w:r w:rsidRPr="00212EE3">
        <w:t xml:space="preserve">kV 1BJA bude demontován včetně přívodních kabelových vedení. Vývody pro rozváděč 1BJA vedené ze stávajících rozváděčů BFA a BFB budou zajištěny a ponechány jako rezerva. </w:t>
      </w:r>
    </w:p>
    <w:p w14:paraId="40A6A065" w14:textId="2D50D07F" w:rsidR="00392DDE" w:rsidRPr="00212EE3" w:rsidRDefault="003A0AF0" w:rsidP="003A0AF0">
      <w:pPr>
        <w:pStyle w:val="Nadpis4"/>
        <w:numPr>
          <w:ilvl w:val="0"/>
          <w:numId w:val="0"/>
        </w:numPr>
        <w:ind w:left="1276" w:hanging="1134"/>
      </w:pPr>
      <w:r w:rsidRPr="00212EE3">
        <w:t>2.4.3.2</w:t>
      </w:r>
      <w:r w:rsidRPr="00212EE3">
        <w:tab/>
      </w:r>
      <w:r w:rsidR="00392DDE" w:rsidRPr="00212EE3">
        <w:t>DPS 09.2</w:t>
      </w:r>
      <w:r w:rsidR="00392DDE" w:rsidRPr="00212EE3">
        <w:tab/>
        <w:t>Elektročást</w:t>
      </w:r>
      <w:r w:rsidR="009A685E" w:rsidRPr="00212EE3">
        <w:t xml:space="preserve"> </w:t>
      </w:r>
      <w:r w:rsidR="00392DDE" w:rsidRPr="00212EE3">
        <w:t>kotel K5</w:t>
      </w:r>
    </w:p>
    <w:p w14:paraId="4ACA6A38" w14:textId="77777777" w:rsidR="00D73E51" w:rsidRPr="00212EE3" w:rsidRDefault="00D73E51" w:rsidP="00CA7D72">
      <w:r w:rsidRPr="00212EE3">
        <w:t>Veškerá potřebná elektrická zařízení vč. kabeláže pro napájení nově dodané a/nebo upravované technologie kotle K5.</w:t>
      </w:r>
    </w:p>
    <w:p w14:paraId="5259B877" w14:textId="3E0D3700" w:rsidR="00D73E51" w:rsidRPr="00212EE3" w:rsidRDefault="00D73E51" w:rsidP="00CA7D72">
      <w:r w:rsidRPr="00212EE3">
        <w:t xml:space="preserve"> Dodávka bude v rámci </w:t>
      </w:r>
      <w:r w:rsidR="00FB46A3" w:rsidRPr="00FB46A3">
        <w:rPr>
          <w:smallCaps/>
        </w:rPr>
        <w:t>díla</w:t>
      </w:r>
      <w:r w:rsidRPr="00FB46A3">
        <w:rPr>
          <w:smallCaps/>
        </w:rPr>
        <w:t xml:space="preserve"> </w:t>
      </w:r>
      <w:r w:rsidRPr="00212EE3">
        <w:t>obsahovat zejména:</w:t>
      </w:r>
    </w:p>
    <w:p w14:paraId="57069588" w14:textId="61A5BC3E"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rPr>
          <w:lang w:val="cs-CZ"/>
        </w:rPr>
        <w:t>P</w:t>
      </w:r>
      <w:r w:rsidR="00D73E51">
        <w:rPr>
          <w:lang w:val="cs-CZ"/>
        </w:rPr>
        <w:t>odružné</w:t>
      </w:r>
      <w:r w:rsidR="00D73E51" w:rsidRPr="00212EE3">
        <w:t xml:space="preserve"> rozvaděče 0,4</w:t>
      </w:r>
      <w:r w:rsidR="00783593">
        <w:rPr>
          <w:lang w:val="cs-CZ"/>
        </w:rPr>
        <w:t xml:space="preserve"> </w:t>
      </w:r>
      <w:r w:rsidR="00D73E51" w:rsidRPr="00212EE3">
        <w:t>kV;</w:t>
      </w:r>
    </w:p>
    <w:p w14:paraId="32A35641" w14:textId="4B1E3A0C"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Úpravy stávajícího úsekového rozváděče;</w:t>
      </w:r>
    </w:p>
    <w:p w14:paraId="3F30B8E8" w14:textId="7ECE4AF3"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Motorická instalace;</w:t>
      </w:r>
    </w:p>
    <w:p w14:paraId="4B326616" w14:textId="76D259DC"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Kabeláž, vč. připojení na stávající rozvaděče;</w:t>
      </w:r>
    </w:p>
    <w:p w14:paraId="6783309B" w14:textId="47E9FE6C"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Hlavní a doplňující pospojování;</w:t>
      </w:r>
    </w:p>
    <w:p w14:paraId="2EECA99D" w14:textId="0EA0BFC7" w:rsidR="00D73E51"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D73E51" w:rsidRPr="00212EE3">
        <w:t>Příslušenství (skříňky místního ovládání, přechodové skříňky apod.).</w:t>
      </w:r>
    </w:p>
    <w:p w14:paraId="51658638" w14:textId="77777777" w:rsidR="005A0BD2" w:rsidRPr="00212EE3" w:rsidRDefault="005A0BD2" w:rsidP="00CA7D72">
      <w:r w:rsidRPr="00212EE3">
        <w:t>Poznámka:</w:t>
      </w:r>
    </w:p>
    <w:p w14:paraId="3EDAED28" w14:textId="40306B0B"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1A6586">
        <w:t>T</w:t>
      </w:r>
      <w:r w:rsidRPr="00212EE3">
        <w:t xml:space="preserve">eplárny. </w:t>
      </w:r>
      <w:r w:rsidR="0095028E" w:rsidRPr="00212EE3">
        <w:rPr>
          <w:smallCaps/>
        </w:rPr>
        <w:t>zhotovitel</w:t>
      </w:r>
      <w:r w:rsidRPr="00212EE3">
        <w:t xml:space="preserve"> si níže uvedené zařízení ověří a případně upraví dle skutečných potřeb nové dodané technologie.</w:t>
      </w:r>
    </w:p>
    <w:p w14:paraId="6FC8F710" w14:textId="094DF44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spotřebiče kotle K5 do výkonu cca 75</w:t>
      </w:r>
      <w:r w:rsidR="00783593">
        <w:rPr>
          <w:lang w:val="cs-CZ"/>
        </w:rPr>
        <w:t xml:space="preserve"> </w:t>
      </w:r>
      <w:r w:rsidR="005A0BD2" w:rsidRPr="00212EE3">
        <w:t xml:space="preserve">kW budou napájeny z nového rozváděče, který bude napájen jakožto podružný rozváděč ze stávajícího rozváděče 05BJA. Nesmí být překročen jmenovitý proud stávajícího rozváděče 05BJA. </w:t>
      </w:r>
    </w:p>
    <w:p w14:paraId="0BBB115C" w14:textId="59756FC6"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velké spotřebiče kotle K5 s výkonem větším (více než cca 75</w:t>
      </w:r>
      <w:r w:rsidR="00783593">
        <w:rPr>
          <w:lang w:val="cs-CZ"/>
        </w:rPr>
        <w:t xml:space="preserve"> </w:t>
      </w:r>
      <w:r w:rsidR="005A0BD2" w:rsidRPr="00212EE3">
        <w:t>kW) budou napájeny ze stávajícího úsekového BFA.</w:t>
      </w:r>
      <w:r w:rsidR="009A685E" w:rsidRPr="00212EE3">
        <w:t xml:space="preserve"> </w:t>
      </w:r>
    </w:p>
    <w:p w14:paraId="2295A34E" w14:textId="2991CD1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místní ovládací skříňky pro motory kotle K5, případně i pro servopohony, pokud již servopohon nebude místním ovládáním již vyzbrojen, včetně pomocné žárově pozinkované ocelové konstrukce.</w:t>
      </w:r>
    </w:p>
    <w:p w14:paraId="61A6B99B" w14:textId="7567C8DD"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frekvenční měniče (pokud budou potřeba) pro vybrané spotřebiče kotle K5 v krytí IP54 s komunikační kartou Profibus.</w:t>
      </w:r>
    </w:p>
    <w:p w14:paraId="542B5A15" w14:textId="62CD349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Nová silová a ovládací kabeláž včetně kabelových tras k novým spotřebičům.</w:t>
      </w:r>
    </w:p>
    <w:p w14:paraId="1E2BAB40" w14:textId="5830CA4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p>
    <w:p w14:paraId="0C558501" w14:textId="26F86A74" w:rsidR="005A0BD2" w:rsidRPr="00212EE3" w:rsidRDefault="005A0BD2" w:rsidP="00CA7D72">
      <w:r w:rsidRPr="00212EE3">
        <w:t>Umístění nového rozváděče pro napájení nových spotřebičů závisí na jeho velikosti, preferuje se nástěnná varianta. V případě, že bude použ</w:t>
      </w:r>
      <w:r w:rsidR="00787AF7">
        <w:t>i</w:t>
      </w:r>
      <w:r w:rsidRPr="00212EE3">
        <w:t>ta skříňová varianta rozváděče, bude pravděpodobně potřeba provést doplnění nových stavebních a ocelových konstrukcí.</w:t>
      </w:r>
    </w:p>
    <w:p w14:paraId="5364290B" w14:textId="0BCC07B8" w:rsidR="00392DDE" w:rsidRPr="00212EE3" w:rsidRDefault="003A0AF0" w:rsidP="003A0AF0">
      <w:pPr>
        <w:pStyle w:val="Nadpis4"/>
        <w:numPr>
          <w:ilvl w:val="0"/>
          <w:numId w:val="0"/>
        </w:numPr>
        <w:ind w:left="1276" w:hanging="1134"/>
      </w:pPr>
      <w:r w:rsidRPr="00212EE3">
        <w:t>2.4.3.3</w:t>
      </w:r>
      <w:r w:rsidRPr="00212EE3">
        <w:tab/>
      </w:r>
      <w:r w:rsidR="00392DDE" w:rsidRPr="00212EE3">
        <w:t>DPS 09.3</w:t>
      </w:r>
      <w:r w:rsidR="00392DDE" w:rsidRPr="00212EE3">
        <w:tab/>
        <w:t>Elektročást</w:t>
      </w:r>
      <w:r w:rsidR="009A685E" w:rsidRPr="00212EE3">
        <w:t xml:space="preserve"> </w:t>
      </w:r>
      <w:r w:rsidR="00392DDE" w:rsidRPr="00212EE3">
        <w:t>kotel K6</w:t>
      </w:r>
    </w:p>
    <w:p w14:paraId="206A5B26" w14:textId="77777777" w:rsidR="00146811" w:rsidRPr="00212EE3" w:rsidRDefault="00146811" w:rsidP="00CA7D72">
      <w:r w:rsidRPr="00212EE3">
        <w:t>Veškerá potřebná elektrická zařízení vč. kabeláže pro napájení nově dodané a/nebo upravované technologie kotle K6.</w:t>
      </w:r>
    </w:p>
    <w:p w14:paraId="2B378717" w14:textId="77777777" w:rsidR="00146811" w:rsidRPr="00212EE3" w:rsidRDefault="00146811" w:rsidP="00CA7D72">
      <w:r w:rsidRPr="00212EE3">
        <w:t xml:space="preserve"> Dodávka bude v rámci </w:t>
      </w:r>
      <w:r w:rsidRPr="00212EE3">
        <w:rPr>
          <w:smallCaps/>
        </w:rPr>
        <w:t xml:space="preserve">díla </w:t>
      </w:r>
      <w:r w:rsidRPr="00212EE3">
        <w:t>obsahovat zejména:</w:t>
      </w:r>
    </w:p>
    <w:p w14:paraId="0C463F5F" w14:textId="690AA38A"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rPr>
          <w:lang w:val="cs-CZ"/>
        </w:rPr>
        <w:t>P</w:t>
      </w:r>
      <w:r w:rsidR="00146811">
        <w:rPr>
          <w:lang w:val="cs-CZ"/>
        </w:rPr>
        <w:t>odružné</w:t>
      </w:r>
      <w:r w:rsidR="00146811" w:rsidRPr="00212EE3">
        <w:t xml:space="preserve"> rozvaděče 0,4</w:t>
      </w:r>
      <w:r w:rsidR="004C32DB">
        <w:rPr>
          <w:lang w:val="cs-CZ"/>
        </w:rPr>
        <w:t xml:space="preserve"> </w:t>
      </w:r>
      <w:r w:rsidR="00146811" w:rsidRPr="00212EE3">
        <w:t>kV;</w:t>
      </w:r>
    </w:p>
    <w:p w14:paraId="7DF9D3F5" w14:textId="40ED4205"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Úpravy stávajícího úsekového rozváděče;</w:t>
      </w:r>
    </w:p>
    <w:p w14:paraId="744563E6" w14:textId="0BB885AF"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Motorická instalace;</w:t>
      </w:r>
    </w:p>
    <w:p w14:paraId="25165F2D" w14:textId="052586FF"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Kabeláž, vč. připojení na stávající rozvaděče;</w:t>
      </w:r>
    </w:p>
    <w:p w14:paraId="664DF51F" w14:textId="59ED716F"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Hlavní a doplňující pospojování;</w:t>
      </w:r>
    </w:p>
    <w:p w14:paraId="57C193CE" w14:textId="11829727"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Příslušenství (skříňky místního ovládání, přechodové skříňky apod.).</w:t>
      </w:r>
    </w:p>
    <w:p w14:paraId="3DBC273E" w14:textId="77777777" w:rsidR="005A0BD2" w:rsidRPr="00212EE3" w:rsidRDefault="005A0BD2" w:rsidP="00CA7D72">
      <w:r w:rsidRPr="00212EE3">
        <w:t>Poznámka:</w:t>
      </w:r>
    </w:p>
    <w:p w14:paraId="763A53B5" w14:textId="119B7A6A"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EC1320">
        <w:t>T</w:t>
      </w:r>
      <w:r w:rsidRPr="00212EE3">
        <w:t xml:space="preserve">eplárny. </w:t>
      </w:r>
      <w:r w:rsidR="00E719CE" w:rsidRPr="00212EE3">
        <w:rPr>
          <w:smallCaps/>
        </w:rPr>
        <w:t>zhotovitel</w:t>
      </w:r>
      <w:r w:rsidRPr="00212EE3">
        <w:t xml:space="preserve"> si níže uvedené zařízení ověří a případně upraví dle skutečných potřeb nové dodané technologie.</w:t>
      </w:r>
    </w:p>
    <w:p w14:paraId="36AA2CF5" w14:textId="42FD7BC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spotřebiče kotle K6 do výkonu cca 75</w:t>
      </w:r>
      <w:r w:rsidR="00774B4C">
        <w:rPr>
          <w:lang w:val="cs-CZ"/>
        </w:rPr>
        <w:t xml:space="preserve"> </w:t>
      </w:r>
      <w:r w:rsidR="005A0BD2" w:rsidRPr="00212EE3">
        <w:t xml:space="preserve">kW budou napájeny z nového rozváděče, který bude napájen jakožto podružný rozváděč ze stávajícího rozváděče 06BJA. Nesmí být překročen jmenovitý proud stávajícího rozváděče 06BJA. </w:t>
      </w:r>
    </w:p>
    <w:p w14:paraId="398B838D" w14:textId="181D9C2F"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velké spotřebiče kotle K6 s výkonem větším (více než cca 75</w:t>
      </w:r>
      <w:r w:rsidR="00774B4C">
        <w:rPr>
          <w:lang w:val="cs-CZ"/>
        </w:rPr>
        <w:t xml:space="preserve"> </w:t>
      </w:r>
      <w:r w:rsidR="005A0BD2" w:rsidRPr="00212EE3">
        <w:t>kW) budou napájeny ze stávajícího úsekového BFB.</w:t>
      </w:r>
      <w:r w:rsidR="009A685E" w:rsidRPr="00212EE3">
        <w:t xml:space="preserve"> </w:t>
      </w:r>
    </w:p>
    <w:p w14:paraId="38429C2E" w14:textId="3CD024B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místní ovládací skříňky pro motory kotle K6, případně i pro servopohony, pokud již servopohon nebude místním ovládáním již vyzbrojen, včetně pomocné žárově pozinkované ocelové konstrukce.</w:t>
      </w:r>
    </w:p>
    <w:p w14:paraId="6E6E5006" w14:textId="0C47E2B0" w:rsidR="005A0BD2"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5A0BD2" w:rsidRPr="00212EE3">
        <w:t>Nové frekvenční měniče (pokud budou potřeba) pro vybrané spotřebiče kotle K6 v krytí IP54 s komunikační kartou Profibus.</w:t>
      </w:r>
    </w:p>
    <w:p w14:paraId="1900E2AE" w14:textId="2BD45830"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Nová silová a ovládací kabeláž včetně kabelových tras k novým spotřebičům</w:t>
      </w:r>
      <w:r w:rsidR="005B4B4A">
        <w:rPr>
          <w:lang w:val="cs-CZ"/>
        </w:rPr>
        <w:t>.</w:t>
      </w:r>
    </w:p>
    <w:p w14:paraId="5204E149" w14:textId="66CEEFD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p>
    <w:p w14:paraId="20439094" w14:textId="7B682E8E"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Umístění nového rozváděče pro napájení nových spotřebičů závisí na jeho velikosti, preferuje se nástěnná varianta. V případě, že bude použita skříňová varianta rozváděče, bude pravděpodobně potřeba provést doplnění nových stavebních a ocelových konstrukcí.</w:t>
      </w:r>
    </w:p>
    <w:p w14:paraId="4487697B" w14:textId="597F82DC" w:rsidR="00392DDE" w:rsidRPr="00212EE3" w:rsidRDefault="003A0AF0" w:rsidP="003A0AF0">
      <w:pPr>
        <w:pStyle w:val="Nadpis4"/>
        <w:numPr>
          <w:ilvl w:val="0"/>
          <w:numId w:val="0"/>
        </w:numPr>
        <w:ind w:left="1276" w:hanging="1134"/>
      </w:pPr>
      <w:r w:rsidRPr="00212EE3">
        <w:t>2.4.3.4</w:t>
      </w:r>
      <w:r w:rsidRPr="00212EE3">
        <w:tab/>
      </w:r>
      <w:r w:rsidR="00392DDE" w:rsidRPr="00212EE3">
        <w:t>DPS 09.4</w:t>
      </w:r>
      <w:r w:rsidR="00392DDE" w:rsidRPr="00212EE3">
        <w:tab/>
        <w:t>Elektročást</w:t>
      </w:r>
      <w:r w:rsidR="009A685E" w:rsidRPr="00212EE3">
        <w:t xml:space="preserve"> </w:t>
      </w:r>
      <w:r w:rsidR="00392DDE" w:rsidRPr="00212EE3">
        <w:t>venkovního hospodářství biomasy</w:t>
      </w:r>
    </w:p>
    <w:p w14:paraId="5882B444" w14:textId="77777777" w:rsidR="00B75B19" w:rsidRPr="00212EE3" w:rsidRDefault="00B75B19" w:rsidP="00CA7D72">
      <w:r w:rsidRPr="00212EE3">
        <w:t>Veškerá potřebná elektrická zařízení vč. kabeláže pro napájení nově dodané a/nebo upravované technologie venkovního hospodářství biomasy.</w:t>
      </w:r>
    </w:p>
    <w:p w14:paraId="294A8147" w14:textId="195285B7" w:rsidR="00B75B19" w:rsidRPr="00212EE3" w:rsidRDefault="00B75B19" w:rsidP="00CA7D72">
      <w:r w:rsidRPr="00212EE3">
        <w:t xml:space="preserve"> Dodávka bude v rámci </w:t>
      </w:r>
      <w:r w:rsidR="00FB46A3" w:rsidRPr="00FB46A3">
        <w:rPr>
          <w:smallCaps/>
        </w:rPr>
        <w:t>díla</w:t>
      </w:r>
      <w:r w:rsidRPr="00FB46A3">
        <w:rPr>
          <w:smallCaps/>
        </w:rPr>
        <w:t xml:space="preserve"> </w:t>
      </w:r>
      <w:r w:rsidRPr="00212EE3">
        <w:t>obsahovat zejména:</w:t>
      </w:r>
    </w:p>
    <w:p w14:paraId="6A75B9AF" w14:textId="19A57437"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Podružný rozváděč 400 V, označený BJZ, který nahradí stávající rozváděč označený rovněž BJZ (podle starého značení RM1). Nový rozváděč BJZ </w:t>
      </w:r>
      <w:r w:rsidR="00481430" w:rsidRPr="00212EE3">
        <w:t>bude jednosystémový, napájen dvěma nezávislými přívody rozváděčů BFA, BFB. Přívody budou mít proveden vzájemný automatický záskok</w:t>
      </w:r>
      <w:r w:rsidR="00EB2B44" w:rsidRPr="00212EE3">
        <w:rPr>
          <w:lang w:val="cs-CZ"/>
        </w:rPr>
        <w:t xml:space="preserve">. Rozváděč </w:t>
      </w:r>
      <w:r w:rsidR="005A0BD2" w:rsidRPr="00212EE3">
        <w:t xml:space="preserve">bude napájet jednak novou technologii PS01 (Hospodářství biomasy) a PS13 (vnější skládka biomasy) a jednak stávající technologii zauhlování, která je v současné době napájena z původního rozváděče BJZ (dřívější označení RM1). Nový rozváděč bude proto potřeba nadimenzovat </w:t>
      </w:r>
      <w:r w:rsidR="00C265CF" w:rsidRPr="00212EE3">
        <w:t xml:space="preserve">na celou vlastní spotřebu zauhlování, jak stávající technologie, tak nové technologie štěpky a navazujících </w:t>
      </w:r>
      <w:r w:rsidR="00C265CF" w:rsidRPr="00212EE3">
        <w:rPr>
          <w:smallCaps/>
        </w:rPr>
        <w:t>částí stavby,</w:t>
      </w:r>
      <w:r w:rsidR="00C265CF" w:rsidRPr="00212EE3">
        <w:t xml:space="preserve"> zvýšenou o 20% rezervu proudového zatížení</w:t>
      </w:r>
      <w:r w:rsidR="005A0BD2" w:rsidRPr="00212EE3">
        <w:t>. V přívodním poli rozváděče bude osazen analyzátor sítě pro měření elektrických veličin se síťovou kartou Profibus. Do nového rozváděče se nejprve zapojí vývody pro napájení nové technologie hospodářství biomasy. Veškeré stávající vývody pro stávající technologii zauhlování se postupně přepojí ze stávajícího rozváděče BJZ (RM1) do nového rozváděče BJZ a v konečné fázi se původní rozváděč BJZ (RM1) zruší. Postupné přepojování bude prováděno koordinovaně s přechodem na nový řídicí systém.</w:t>
      </w:r>
      <w:r w:rsidR="009A685E" w:rsidRPr="00212EE3">
        <w:t xml:space="preserve"> </w:t>
      </w:r>
    </w:p>
    <w:p w14:paraId="416150CE" w14:textId="5C8C9E6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Místní </w:t>
      </w:r>
      <w:r w:rsidR="005A0BD2" w:rsidRPr="00212EE3">
        <w:rPr>
          <w:lang w:val="cs-CZ"/>
        </w:rPr>
        <w:t>ovládací</w:t>
      </w:r>
      <w:r w:rsidR="005A0BD2" w:rsidRPr="00212EE3">
        <w:t xml:space="preserve"> skřínky pro motory, včetně nosných </w:t>
      </w:r>
      <w:r w:rsidR="005A0BD2" w:rsidRPr="00212EE3">
        <w:rPr>
          <w:lang w:val="cs-CZ"/>
        </w:rPr>
        <w:t xml:space="preserve">žárově </w:t>
      </w:r>
      <w:r w:rsidR="005A0BD2" w:rsidRPr="00212EE3">
        <w:t>pozinkovaných konstrukcí</w:t>
      </w:r>
      <w:r w:rsidR="005A0BD2" w:rsidRPr="00212EE3">
        <w:rPr>
          <w:lang w:val="cs-CZ"/>
        </w:rPr>
        <w:t>.</w:t>
      </w:r>
    </w:p>
    <w:p w14:paraId="4D65CDB2" w14:textId="2A4963F6"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Nový rozváděč zajištěného napájení 220 V</w:t>
      </w:r>
      <w:r w:rsidR="00A9460B" w:rsidRPr="00212EE3">
        <w:rPr>
          <w:lang w:val="cs-CZ"/>
        </w:rPr>
        <w:t>DC</w:t>
      </w:r>
      <w:r w:rsidR="005A0BD2" w:rsidRPr="00212EE3">
        <w:t>. Stávající rozváděč nouzového osvětlení RS2N bude zrušen a nahrazen samostatným nezávislým systémem nouzového osvětlení – viz stavební část. Místo zrušeného rozváděče RS2N bude dodán nový rozváděč 220 V</w:t>
      </w:r>
      <w:r w:rsidR="009610DD">
        <w:rPr>
          <w:lang w:val="cs-CZ"/>
        </w:rPr>
        <w:t>DC</w:t>
      </w:r>
      <w:r w:rsidR="005A0BD2" w:rsidRPr="00212EE3">
        <w:t>, který bude napájet zajištěným napětím pouze zařízení technologické elektročásti a zařízení MaR. Stávající přívodní kabel zůstane zachován pro napájení nového rozváděče 220 V</w:t>
      </w:r>
      <w:r w:rsidR="000D2CEB">
        <w:rPr>
          <w:lang w:val="cs-CZ"/>
        </w:rPr>
        <w:t>DC</w:t>
      </w:r>
      <w:r w:rsidR="005A0BD2" w:rsidRPr="00212EE3">
        <w:t xml:space="preserve">. </w:t>
      </w:r>
    </w:p>
    <w:p w14:paraId="5590FDDB" w14:textId="47B5F373"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Frekvenční měniče (pokud budou potřeba), budou umístěny v rozvodně zauhlování.</w:t>
      </w:r>
    </w:p>
    <w:p w14:paraId="360EC8A7" w14:textId="3DF6FF89" w:rsidR="00055ABE"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55ABE" w:rsidRPr="00212EE3">
        <w:t>Bezpečnostní prvky (lankové spínače</w:t>
      </w:r>
      <w:r w:rsidR="00055ABE" w:rsidRPr="00212EE3">
        <w:rPr>
          <w:lang w:val="cs-CZ"/>
        </w:rPr>
        <w:t>,</w:t>
      </w:r>
      <w:r w:rsidR="00055ABE" w:rsidRPr="00212EE3">
        <w:t xml:space="preserve"> tlačítka nouzového zastavení</w:t>
      </w:r>
      <w:r w:rsidR="00055ABE" w:rsidRPr="00212EE3">
        <w:rPr>
          <w:lang w:val="cs-CZ"/>
        </w:rPr>
        <w:t>, hlídání prokluzu a vychýlení pasů, hlídání zahlcení přesypů atd.</w:t>
      </w:r>
      <w:r w:rsidR="00055ABE" w:rsidRPr="00212EE3">
        <w:t>) pro nouzové zastavení pásových dopravníků případně jiné části technologického zařízení. Budou zakomponovány do ovládacího obvodu</w:t>
      </w:r>
      <w:r w:rsidR="00055ABE" w:rsidDel="007163B2">
        <w:rPr>
          <w:lang w:val="cs-CZ"/>
        </w:rPr>
        <w:t xml:space="preserve"> </w:t>
      </w:r>
      <w:r w:rsidR="00055ABE" w:rsidRPr="00212EE3">
        <w:t>nového rozváděče s vazbou na nový ř</w:t>
      </w:r>
      <w:r w:rsidR="00055ABE" w:rsidRPr="00212EE3">
        <w:rPr>
          <w:lang w:val="cs-CZ"/>
        </w:rPr>
        <w:t>í</w:t>
      </w:r>
      <w:r w:rsidR="008F7319">
        <w:rPr>
          <w:lang w:val="cs-CZ"/>
        </w:rPr>
        <w:t>dící</w:t>
      </w:r>
      <w:r w:rsidR="00055ABE" w:rsidRPr="00212EE3">
        <w:t xml:space="preserve"> systém.</w:t>
      </w:r>
    </w:p>
    <w:p w14:paraId="3D814C91" w14:textId="6869CD54"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Prodloužení (naspojkování) stávajících přívodních kabelů, které vedou z úsekových</w:t>
      </w:r>
      <w:r w:rsidR="009A685E" w:rsidRPr="00212EE3">
        <w:t xml:space="preserve"> </w:t>
      </w:r>
      <w:r w:rsidR="005A0BD2" w:rsidRPr="00212EE3">
        <w:t>rozváděčů BFA a BFB a které jsou dosud ukončeny ve stávajícím rozváděči BJZ (RM1), do přívodního pole nového rozváděče BJZ.</w:t>
      </w:r>
    </w:p>
    <w:p w14:paraId="24631CA9" w14:textId="715F19B3"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Veškerá kabeláž NN a kabelové trasy od nového rozváděče BJZ k technologickému zařízení PS13, tj. k spotřebičům, k frekvenčním měničům, k místním ovládacím skříňkám, k přechodovým skříňkám, k podružným rozváděčům.</w:t>
      </w:r>
    </w:p>
    <w:p w14:paraId="094F4BE6" w14:textId="0F209E21"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Kabely a kabelové trasy mezi novým BJZ a novým řídicím systémem </w:t>
      </w:r>
      <w:r w:rsidR="005A0BD2" w:rsidRPr="00212EE3">
        <w:rPr>
          <w:lang w:val="cs-CZ"/>
        </w:rPr>
        <w:t>pro novou technologii zauhlování.</w:t>
      </w:r>
    </w:p>
    <w:p w14:paraId="421F7B7D" w14:textId="688345FB"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Kabeláž a kabelové trasy pro stavební elektrotechnologii – viz Stavební část</w:t>
      </w:r>
      <w:r w:rsidR="005A0BD2" w:rsidRPr="00212EE3">
        <w:rPr>
          <w:lang w:val="cs-CZ"/>
        </w:rPr>
        <w:t>.</w:t>
      </w:r>
    </w:p>
    <w:p w14:paraId="4CD14872" w14:textId="1384CB98" w:rsidR="005A0BD2"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5A0BD2" w:rsidRPr="00212EE3">
        <w:t>Uzemnění elektrozařízení a konstrukcí</w:t>
      </w:r>
      <w:r w:rsidR="005A0BD2" w:rsidRPr="00212EE3">
        <w:rPr>
          <w:lang w:val="cs-CZ"/>
        </w:rPr>
        <w:t>.</w:t>
      </w:r>
      <w:r w:rsidR="005A0BD2" w:rsidRPr="00212EE3">
        <w:t xml:space="preserve"> </w:t>
      </w:r>
    </w:p>
    <w:p w14:paraId="13D515AF" w14:textId="77777777" w:rsidR="005A0BD2" w:rsidRPr="00212EE3" w:rsidRDefault="005A0BD2" w:rsidP="00CA7D72">
      <w:r w:rsidRPr="00212EE3">
        <w:t>Pro osazení nového rozváděče BJZ bude potřeba provést drobné stavební úpravy v rozvodně zauhlování.</w:t>
      </w:r>
    </w:p>
    <w:p w14:paraId="6E770674" w14:textId="7A0CD620" w:rsidR="003E3B83" w:rsidRPr="00212EE3" w:rsidRDefault="003A0AF0" w:rsidP="003A0AF0">
      <w:pPr>
        <w:pStyle w:val="Nadpis4"/>
        <w:numPr>
          <w:ilvl w:val="0"/>
          <w:numId w:val="0"/>
        </w:numPr>
        <w:ind w:left="1276" w:hanging="1134"/>
      </w:pPr>
      <w:r w:rsidRPr="00212EE3">
        <w:t>2.4.3.5</w:t>
      </w:r>
      <w:r w:rsidRPr="00212EE3">
        <w:tab/>
      </w:r>
      <w:r w:rsidR="00392DDE" w:rsidRPr="00212EE3">
        <w:t>DPS 09.5</w:t>
      </w:r>
      <w:r w:rsidR="00392DDE" w:rsidRPr="00212EE3">
        <w:tab/>
        <w:t>Rekon</w:t>
      </w:r>
      <w:r w:rsidR="00362A5F" w:rsidRPr="00212EE3">
        <w:t>s</w:t>
      </w:r>
      <w:r w:rsidR="00392DDE" w:rsidRPr="00212EE3">
        <w:t>trukce</w:t>
      </w:r>
      <w:r w:rsidR="009A685E" w:rsidRPr="00212EE3">
        <w:t xml:space="preserve"> </w:t>
      </w:r>
      <w:r w:rsidR="00392DDE" w:rsidRPr="00212EE3">
        <w:t xml:space="preserve">elektročásti stávajících dopravníků uhlí </w:t>
      </w:r>
    </w:p>
    <w:p w14:paraId="01944C0B" w14:textId="77777777" w:rsidR="00F97126" w:rsidRPr="00212EE3" w:rsidRDefault="00F97126" w:rsidP="00CA7D72">
      <w:r w:rsidRPr="00212EE3">
        <w:t>Veškerá potřebná elektrická zařízení vč. kabeláže pro napájení nově dodané a/nebo upravované technologie venkovního hospodářství biomasy.</w:t>
      </w:r>
    </w:p>
    <w:p w14:paraId="3135EA29" w14:textId="7598177B" w:rsidR="00F97126" w:rsidRPr="00212EE3" w:rsidRDefault="00F97126" w:rsidP="00CA7D72">
      <w:r w:rsidRPr="00212EE3">
        <w:t xml:space="preserve"> Dodávka bude v rámci </w:t>
      </w:r>
      <w:r w:rsidR="00353D28" w:rsidRPr="00353D28">
        <w:rPr>
          <w:smallCaps/>
        </w:rPr>
        <w:t>díla</w:t>
      </w:r>
      <w:r w:rsidRPr="00353D28">
        <w:rPr>
          <w:smallCaps/>
        </w:rPr>
        <w:t xml:space="preserve"> </w:t>
      </w:r>
      <w:r w:rsidRPr="00212EE3">
        <w:t>obsahovat zejména:</w:t>
      </w:r>
    </w:p>
    <w:p w14:paraId="7C64E828" w14:textId="0FF70B9A"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rPr>
          <w:lang w:val="cs-CZ"/>
        </w:rPr>
        <w:t>P</w:t>
      </w:r>
      <w:r w:rsidR="00F97126">
        <w:rPr>
          <w:lang w:val="cs-CZ"/>
        </w:rPr>
        <w:t>odružné</w:t>
      </w:r>
      <w:r w:rsidR="00F97126" w:rsidRPr="00212EE3">
        <w:t xml:space="preserve"> rozvaděče 0,4kV;</w:t>
      </w:r>
    </w:p>
    <w:p w14:paraId="462B33E4" w14:textId="25C19ED5"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Úpravy stávajícího úsekového rozváděče;</w:t>
      </w:r>
    </w:p>
    <w:p w14:paraId="02727C89" w14:textId="4C0638E6"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Motorická instalace;</w:t>
      </w:r>
    </w:p>
    <w:p w14:paraId="7D204AEA" w14:textId="29A8CE7C"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Kabeláž, vč. připojení na stávající rozvaděče;</w:t>
      </w:r>
    </w:p>
    <w:p w14:paraId="5AE6E739" w14:textId="7CF3A25D"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Hlavní a doplňující pospojování;</w:t>
      </w:r>
    </w:p>
    <w:p w14:paraId="67415BFB" w14:textId="275181F7"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Příslušenství (skříňky místního ovládání, přechodové skříňky apod.).</w:t>
      </w:r>
    </w:p>
    <w:p w14:paraId="633158EE" w14:textId="77777777" w:rsidR="005A0BD2" w:rsidRPr="00212EE3" w:rsidRDefault="005A0BD2" w:rsidP="00531539">
      <w:pPr>
        <w:pStyle w:val="Odstavec"/>
      </w:pPr>
      <w:r w:rsidRPr="00212EE3">
        <w:t>Poznámka:</w:t>
      </w:r>
    </w:p>
    <w:p w14:paraId="772D86C9" w14:textId="57DF9D4D"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EC1320">
        <w:t>T</w:t>
      </w:r>
      <w:r w:rsidRPr="00212EE3">
        <w:t xml:space="preserve">eplárny. </w:t>
      </w:r>
      <w:r w:rsidR="00E719CE" w:rsidRPr="00212EE3">
        <w:rPr>
          <w:smallCaps/>
        </w:rPr>
        <w:t>zhotovitel</w:t>
      </w:r>
      <w:r w:rsidRPr="00212EE3">
        <w:t xml:space="preserve"> si níže uvedené zařízení ověří a případně upraví dle skutečných potřeb nové dodané technologie. </w:t>
      </w:r>
    </w:p>
    <w:p w14:paraId="2898D58A" w14:textId="77777777" w:rsidR="005A0BD2" w:rsidRPr="00212EE3" w:rsidRDefault="005A0BD2" w:rsidP="00CA7D72">
      <w:r w:rsidRPr="00212EE3">
        <w:t xml:space="preserve">U napájení stávajícího zařízení je potřeba počítat s tím, že demontáž původních kabelů a kabelových tras je možné až po montáži a zprovoznění nových kabelů vedených v nových kabelových trasách. </w:t>
      </w:r>
    </w:p>
    <w:p w14:paraId="0A44E72D" w14:textId="41E91EDB"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Podružný rozváděč BJZ – viz předchozí </w:t>
      </w:r>
      <w:r w:rsidR="00FB1577">
        <w:rPr>
          <w:lang w:val="cs-CZ"/>
        </w:rPr>
        <w:t>kapitola</w:t>
      </w:r>
    </w:p>
    <w:p w14:paraId="10656D3C" w14:textId="7A023646"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Veškerá kabeláž NN a kabelové trasy od nového rozváděče BJZ ke stávajícímu technologickému zařízení zauhlování, tj. ke stávajícím spotřebičům, k stávajícím frekvenčním měničům, k stávajícím místním ovládacím skříňkám, k stávajícím přechodovým skříňkám, k stávajícím podružným rozváděčům a stávajícím zásuvkovým skříním.</w:t>
      </w:r>
    </w:p>
    <w:p w14:paraId="1E1C6001" w14:textId="20F5351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Místní </w:t>
      </w:r>
      <w:r w:rsidR="005A0BD2" w:rsidRPr="00212EE3">
        <w:rPr>
          <w:lang w:val="cs-CZ"/>
        </w:rPr>
        <w:t>ovládací</w:t>
      </w:r>
      <w:r w:rsidR="005A0BD2" w:rsidRPr="00212EE3">
        <w:t xml:space="preserve"> skřínky pro motory, včetně nosných </w:t>
      </w:r>
      <w:r w:rsidR="005A0BD2" w:rsidRPr="00212EE3">
        <w:rPr>
          <w:lang w:val="cs-CZ"/>
        </w:rPr>
        <w:t xml:space="preserve">žárově </w:t>
      </w:r>
      <w:r w:rsidR="005A0BD2" w:rsidRPr="00212EE3">
        <w:t>pozinkovaných konstrukcí</w:t>
      </w:r>
      <w:r w:rsidR="005A0BD2" w:rsidRPr="00212EE3">
        <w:rPr>
          <w:lang w:val="cs-CZ"/>
        </w:rPr>
        <w:t>.</w:t>
      </w:r>
    </w:p>
    <w:p w14:paraId="419BCB99" w14:textId="54356F21"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Nový rozváděč zajištěného napájení 220 V</w:t>
      </w:r>
      <w:r w:rsidR="00456C6A">
        <w:rPr>
          <w:lang w:val="cs-CZ"/>
        </w:rPr>
        <w:t>DC</w:t>
      </w:r>
      <w:r w:rsidR="005A0BD2" w:rsidRPr="00212EE3">
        <w:t xml:space="preserve"> – viz předchozí </w:t>
      </w:r>
      <w:r w:rsidR="009D3DF2">
        <w:rPr>
          <w:lang w:val="cs-CZ"/>
        </w:rPr>
        <w:t>kapitola</w:t>
      </w:r>
      <w:r w:rsidR="005A0BD2" w:rsidRPr="00212EE3">
        <w:t>.</w:t>
      </w:r>
    </w:p>
    <w:p w14:paraId="098C8970" w14:textId="3545DCD4" w:rsidR="00281C6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81C6B" w:rsidRPr="00212EE3">
        <w:t>Nové bezpečnostní prvky (lankové spínače</w:t>
      </w:r>
      <w:r w:rsidR="00281C6B" w:rsidRPr="00212EE3">
        <w:rPr>
          <w:lang w:val="cs-CZ"/>
        </w:rPr>
        <w:t>,</w:t>
      </w:r>
      <w:r w:rsidR="00281C6B" w:rsidRPr="00212EE3">
        <w:t xml:space="preserve"> tlačítka nouzového zastavení</w:t>
      </w:r>
      <w:r w:rsidR="00281C6B" w:rsidRPr="00212EE3">
        <w:rPr>
          <w:lang w:val="cs-CZ"/>
        </w:rPr>
        <w:t>, hlídání prokluzu a vychýlení pasů, hlídání zahlcení přesypů atd.</w:t>
      </w:r>
      <w:r w:rsidR="00281C6B" w:rsidRPr="00212EE3">
        <w:t>) nahradí stávající bezpečnostní prvky. Budou zakomponovány do ovládacího obvodu nového rozváděče s vazbou na nový řídicí systém.</w:t>
      </w:r>
      <w:r w:rsidR="009A685E" w:rsidRPr="00212EE3">
        <w:t xml:space="preserve"> </w:t>
      </w:r>
    </w:p>
    <w:p w14:paraId="42E639C5" w14:textId="1DBEA17C"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Kabely a kabelové trasy mezi novým BJZ a novým řídicím systémem </w:t>
      </w:r>
      <w:r w:rsidR="005A0BD2" w:rsidRPr="00212EE3">
        <w:rPr>
          <w:lang w:val="cs-CZ"/>
        </w:rPr>
        <w:t xml:space="preserve">pro stávající technologii zauhlování </w:t>
      </w:r>
      <w:r w:rsidR="005A0BD2" w:rsidRPr="00212EE3">
        <w:t xml:space="preserve">– viz </w:t>
      </w:r>
      <w:r w:rsidR="004A7692">
        <w:rPr>
          <w:lang w:val="cs-CZ"/>
        </w:rPr>
        <w:t>kapitola</w:t>
      </w:r>
      <w:r w:rsidR="004A7692" w:rsidRPr="00212EE3">
        <w:t xml:space="preserve"> </w:t>
      </w:r>
      <w:r w:rsidR="005A0BD2" w:rsidRPr="00212EE3">
        <w:t>2.3.</w:t>
      </w:r>
      <w:r w:rsidR="005A0BD2" w:rsidRPr="00212EE3">
        <w:rPr>
          <w:lang w:val="cs-CZ"/>
        </w:rPr>
        <w:t>5</w:t>
      </w:r>
      <w:r w:rsidR="005A0BD2" w:rsidRPr="00212EE3">
        <w:t xml:space="preserve"> </w:t>
      </w:r>
      <w:r w:rsidR="005A0BD2" w:rsidRPr="00212EE3">
        <w:rPr>
          <w:lang w:val="cs-CZ"/>
        </w:rPr>
        <w:t xml:space="preserve">(PS10 </w:t>
      </w:r>
      <w:r w:rsidR="005A0BD2" w:rsidRPr="00212EE3">
        <w:t>Systém kontroly a řízení</w:t>
      </w:r>
      <w:r w:rsidR="005A0BD2" w:rsidRPr="00212EE3">
        <w:rPr>
          <w:lang w:val="cs-CZ"/>
        </w:rPr>
        <w:t>)</w:t>
      </w:r>
    </w:p>
    <w:p w14:paraId="154314DC" w14:textId="4FDAF38F"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Kabeláž a kabelové trasy pro stavební elektrotechnologii – viz Stavební část</w:t>
      </w:r>
      <w:r w:rsidR="005A0BD2" w:rsidRPr="00212EE3">
        <w:rPr>
          <w:lang w:val="cs-CZ"/>
        </w:rPr>
        <w:t>.</w:t>
      </w:r>
    </w:p>
    <w:p w14:paraId="4983EAAD" w14:textId="1EAC3787"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r w:rsidR="005A0BD2" w:rsidRPr="00212EE3">
        <w:rPr>
          <w:lang w:val="cs-CZ"/>
        </w:rPr>
        <w:t>.</w:t>
      </w:r>
    </w:p>
    <w:p w14:paraId="6CBE3F14" w14:textId="77777777" w:rsidR="001A6A90" w:rsidRPr="00212EE3" w:rsidRDefault="005A0BD2" w:rsidP="00CA7D72">
      <w:r w:rsidRPr="00212EE3">
        <w:t>Elektrické zařízení stávající technologie bude napájeno z nového rozváděče BJZ. Budou položeny nové kabely do nových kabelových tras, stávající kabely budou postupně rušeny a demontovány tak, jak bude postupně docházet k přepojování jednotlivých vývodů do nového rozváděče BJZ a na nový řídicí systém.</w:t>
      </w:r>
    </w:p>
    <w:p w14:paraId="5986C4CC" w14:textId="557163C1" w:rsidR="001A6A90" w:rsidRPr="00212EE3" w:rsidRDefault="003A0AF0" w:rsidP="003A0AF0">
      <w:pPr>
        <w:pStyle w:val="Nadpis4"/>
        <w:numPr>
          <w:ilvl w:val="0"/>
          <w:numId w:val="0"/>
        </w:numPr>
        <w:ind w:left="1276" w:hanging="1134"/>
      </w:pPr>
      <w:r w:rsidRPr="00212EE3">
        <w:lastRenderedPageBreak/>
        <w:t>2.4.3.6</w:t>
      </w:r>
      <w:r w:rsidRPr="00212EE3">
        <w:tab/>
      </w:r>
      <w:r w:rsidR="001A6A90" w:rsidRPr="00212EE3">
        <w:t>DPS 09.6</w:t>
      </w:r>
      <w:r w:rsidR="001A6A90" w:rsidRPr="00212EE3">
        <w:tab/>
      </w:r>
      <w:r w:rsidR="007B1629" w:rsidRPr="00212EE3">
        <w:t xml:space="preserve">Rekonstrukce </w:t>
      </w:r>
      <w:r w:rsidR="007B1629" w:rsidRPr="00212EE3">
        <w:rPr>
          <w:rFonts w:hint="eastAsia"/>
        </w:rPr>
        <w:t>elektročásti čištění spalin</w:t>
      </w:r>
    </w:p>
    <w:p w14:paraId="22389A8E" w14:textId="77777777" w:rsidR="00484469" w:rsidRDefault="001A6A90" w:rsidP="00484469">
      <w:r w:rsidRPr="00212EE3">
        <w:t>Elektrické zařízení nové technologie včetně napájení systému kontinuálního měření spalin bude napájeno ze stávajících úsekových rozváděčů BJD a BJE umístěných v rozvodně elektroodlučovačů.</w:t>
      </w:r>
    </w:p>
    <w:p w14:paraId="6BF2E7BE" w14:textId="428A7D08" w:rsidR="00484469" w:rsidRPr="00484469" w:rsidRDefault="00484469" w:rsidP="00484469">
      <w:r w:rsidRPr="00484469">
        <w:t>Ve stávající rozvodně elektroodlučovačů budou provedeny následující úpravy:</w:t>
      </w:r>
    </w:p>
    <w:p w14:paraId="60B14CD9" w14:textId="00036E54"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transformátory BFT05 a BFT06 1600 kVA budou nahrazeny novými, v suchém provedení s cívkami zalitými v epoxydové pryskyřici. Nové transformátory budou v ocelové skříni v krytí min. IP21 s možností připojení do přívodních polí NN rozváděčů BJD a BJE.</w:t>
      </w:r>
    </w:p>
    <w:p w14:paraId="0CDDFF2C" w14:textId="267F62F1"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signá</w:t>
      </w:r>
      <w:r w:rsidR="00F152B0">
        <w:rPr>
          <w:lang w:val="cs-CZ"/>
        </w:rPr>
        <w:t>l</w:t>
      </w:r>
      <w:r w:rsidR="00484469" w:rsidRPr="00484469">
        <w:t xml:space="preserve">ky a ovládače na dveřích rozváděče budou vyměněny za nové. </w:t>
      </w:r>
    </w:p>
    <w:p w14:paraId="3B92E266" w14:textId="47B5DA2A"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elektroměry budou demontovány a nahrazeny digitálními analyzátory sítě osazenými na dveřích rozváděčových polí, analyzátory budou kompatibilní se stávajícími již osazenými analyzátory (SENTRON-Siemens) s osazenou komunikační kartou Profibus, tak jak již bylo realizováni v polích 03, 07 a 08.  Celkem bude osazeno celkem 9 ks analyzátorů, stávající měřicí přístroje budou zrušeny, otvory po původních přístrojích budou zaslepeny, případně budou vyměněny stávající dveře za nové.</w:t>
      </w:r>
    </w:p>
    <w:p w14:paraId="0D042B5D" w14:textId="01B63FAF"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přístrojové transformátory proudu, které budou sloužit pro nové analyzátory, budou zaměněny za nové, celkem bude nahrazeno 9 trojic PTP.</w:t>
      </w:r>
    </w:p>
    <w:p w14:paraId="74004D1F" w14:textId="37F9B58A"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nožové pojistky budou nahrazeny buď pojistkami válcovými v pojistkových odpínačích, v případě vyšších proudů přesahující proudový rozsah válcových pojistek budou použity nožové pojistky v pojistkových odpínačích.</w:t>
      </w:r>
    </w:p>
    <w:p w14:paraId="4A9BA342" w14:textId="3A35AB4E"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jističe J2UX v polích 04 a 06 – vývody na rozvaděče EO1, EO5 a EO6 budou vyměněny za nové, s ručním ovládáním.</w:t>
      </w:r>
    </w:p>
    <w:p w14:paraId="4FD304B3" w14:textId="605F11AB"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jističe v přívodních polích 01 a 09 a ve spojce přípojnic v poli 05 doplněny o pomocné kontakty a nezbytné komp</w:t>
      </w:r>
      <w:r w:rsidR="0060015F">
        <w:rPr>
          <w:lang w:val="cs-CZ"/>
        </w:rPr>
        <w:t>on</w:t>
      </w:r>
      <w:r w:rsidR="00484469" w:rsidRPr="00484469">
        <w:t>enty pro možnost zobrazení jejich stavu v ŘS včetně nezbytné kabeláže.</w:t>
      </w:r>
    </w:p>
    <w:p w14:paraId="6D682C2E" w14:textId="77777777" w:rsidR="00484469" w:rsidRPr="00BA510B" w:rsidRDefault="00484469" w:rsidP="00484469">
      <w:r w:rsidRPr="00484469">
        <w:t>Provede se nové označení stávajících rozvaděčů dle KKS na BFD a BFE, stávající značení respektuje původní značení.</w:t>
      </w:r>
    </w:p>
    <w:p w14:paraId="192995F9" w14:textId="61D8CE5B" w:rsidR="00CF7723" w:rsidRPr="00212EE3" w:rsidRDefault="003A0AF0" w:rsidP="003A0AF0">
      <w:pPr>
        <w:pStyle w:val="Nadpis3"/>
        <w:numPr>
          <w:ilvl w:val="0"/>
          <w:numId w:val="0"/>
        </w:numPr>
        <w:ind w:left="1134" w:hanging="1134"/>
      </w:pPr>
      <w:r w:rsidRPr="00212EE3">
        <w:t>2.4.4</w:t>
      </w:r>
      <w:r w:rsidRPr="00212EE3">
        <w:tab/>
      </w:r>
      <w:r w:rsidR="00BF0D0E" w:rsidRPr="00212EE3">
        <w:t>PS 10</w:t>
      </w:r>
      <w:r w:rsidR="00BF0D0E" w:rsidRPr="00212EE3">
        <w:tab/>
      </w:r>
      <w:r w:rsidR="00D142E4" w:rsidRPr="00212EE3">
        <w:t>ASŘTP</w:t>
      </w:r>
    </w:p>
    <w:p w14:paraId="47B127AE" w14:textId="5E36DDDD" w:rsidR="00C27474" w:rsidRPr="00212EE3" w:rsidRDefault="00C27474" w:rsidP="00CA7D72">
      <w:r w:rsidRPr="00212EE3">
        <w:t>Dodávky pro tento provozní celek budou zahrnovat zejména</w:t>
      </w:r>
      <w:r w:rsidR="00484469" w:rsidRPr="00484469">
        <w:t xml:space="preserve"> </w:t>
      </w:r>
      <w:r w:rsidR="00484469">
        <w:t>s</w:t>
      </w:r>
      <w:r w:rsidR="00484469" w:rsidRPr="00212EE3">
        <w:t xml:space="preserve">ystémy ASŘTP a </w:t>
      </w:r>
      <w:r w:rsidR="00484469">
        <w:t xml:space="preserve">zařízení </w:t>
      </w:r>
      <w:r w:rsidR="00484469" w:rsidRPr="00212EE3">
        <w:t>MaR</w:t>
      </w:r>
      <w:r w:rsidR="00484469">
        <w:t>.</w:t>
      </w:r>
    </w:p>
    <w:p w14:paraId="724C0983" w14:textId="68034E1E" w:rsidR="00C27474" w:rsidRPr="00212EE3" w:rsidRDefault="003A0AF0" w:rsidP="003A0AF0">
      <w:pPr>
        <w:pStyle w:val="Nadpis4"/>
        <w:numPr>
          <w:ilvl w:val="0"/>
          <w:numId w:val="0"/>
        </w:numPr>
        <w:ind w:left="1276" w:hanging="1134"/>
      </w:pPr>
      <w:r w:rsidRPr="00212EE3">
        <w:t>2.4.4.1</w:t>
      </w:r>
      <w:r w:rsidRPr="00212EE3">
        <w:tab/>
      </w:r>
      <w:r w:rsidR="00C27474" w:rsidRPr="00212EE3">
        <w:t>Systémy ASŘTP</w:t>
      </w:r>
    </w:p>
    <w:p w14:paraId="6A15EC7C" w14:textId="1EBB9AFD" w:rsidR="00C27474" w:rsidRPr="00212EE3" w:rsidRDefault="008A45DF" w:rsidP="00CA7D72">
      <w:r>
        <w:t xml:space="preserve">Předmětem </w:t>
      </w:r>
      <w:r w:rsidRPr="00F16F9D">
        <w:rPr>
          <w:smallCaps/>
        </w:rPr>
        <w:t>díla</w:t>
      </w:r>
      <w:r>
        <w:t xml:space="preserve"> bude r</w:t>
      </w:r>
      <w:r w:rsidR="00C27474" w:rsidRPr="00212EE3">
        <w:t>ozšíření a úprav</w:t>
      </w:r>
      <w:r w:rsidR="00F16F9D">
        <w:t>a</w:t>
      </w:r>
      <w:r w:rsidR="00C27474" w:rsidRPr="00212EE3">
        <w:t xml:space="preserve"> stávajícího řídícího systému (ASŘTP) o nástroje pro řízení, ochrany a monitorování všech technologií, kterých se týká </w:t>
      </w:r>
      <w:r w:rsidR="00C27474" w:rsidRPr="00212EE3">
        <w:rPr>
          <w:smallCaps/>
        </w:rPr>
        <w:t>dílo</w:t>
      </w:r>
      <w:r w:rsidR="00C27474" w:rsidRPr="00212EE3">
        <w:t>. Tzn. řízení upravovaných kotlů, stávajícího a nového palivového hospodářství, související elektročásti a nutné pomocné technologie a technologie pro napojení na stávající provozy.</w:t>
      </w:r>
    </w:p>
    <w:p w14:paraId="65B7E175" w14:textId="375026F5" w:rsidR="00484469" w:rsidRPr="00A2381E" w:rsidRDefault="00484469" w:rsidP="00484469">
      <w:r w:rsidRPr="00484469">
        <w:t xml:space="preserve">Systém řízení umožní řídit a monitorovat veškerou dodávanou technologii prostřednictvím stávajících operátorských stanic kotlů K5 a K6. V rámci výměny řídicího systému vnějšího palivového hospodářství bude navíc doplněna nová operátorská stanice na velín zauhlování. Dodaný systém řízení bude v maximální možné míře využívat již nainstalované prostředky systému řízení kotlů K5 a K6, a bude podle potřeby rozšířen. Systém bude současně vybaven prostředky pro komunikaci s vybranými stávajícími systémy </w:t>
      </w:r>
      <w:r>
        <w:t>T</w:t>
      </w:r>
      <w:r w:rsidRPr="00484469">
        <w:t>eplárny.</w:t>
      </w:r>
    </w:p>
    <w:p w14:paraId="57C61A0A" w14:textId="705891C3" w:rsidR="005F060B" w:rsidRPr="00212EE3" w:rsidRDefault="005F060B" w:rsidP="00CA7D72">
      <w:r w:rsidRPr="00212EE3">
        <w:t xml:space="preserve">Rozsah dodávky řídícího systému bude zahrnovat úpravy hardwaru (HW) a softwaru (SW) stávajících systémů řízení kotlů K5 a K6 a dále bude zahrnovat novou část řídícího systému, která bude zajišťovat ovládání a monitorování technologie vnějšího palivového hospodářství, </w:t>
      </w:r>
      <w:r w:rsidRPr="00212EE3">
        <w:lastRenderedPageBreak/>
        <w:t>tj. jednak stávající pasové dopravy a dále k tomu i ovládání a monitorování nové části technologie pro přípravu, skladování a dopravu dřevní štěpky.</w:t>
      </w:r>
    </w:p>
    <w:p w14:paraId="6505FD88" w14:textId="77777777" w:rsidR="005F060B" w:rsidRPr="00212EE3" w:rsidRDefault="005F060B" w:rsidP="005F060B">
      <w:r w:rsidRPr="00212EE3">
        <w:t xml:space="preserve">Řídící systém pro řízení odpopílkování (elektroodlučovače) se bude upravovat pouze v případě, že bude nutné z důvodu změn paliva upravovat tento technologický celek. </w:t>
      </w:r>
    </w:p>
    <w:p w14:paraId="31DC3BA0" w14:textId="2DFE3CC4" w:rsidR="005F060B" w:rsidRPr="00212EE3" w:rsidRDefault="005F060B" w:rsidP="005F060B">
      <w:r w:rsidRPr="00212EE3">
        <w:t xml:space="preserve">Stávající verze SCADA SW a HW nebude v době realizace již ze strany výrobce podporovaná. Proto bude z důvodu zvýšení kybernetické bezpečnosti a zajištění budoucí technické podpory ze strany výrobce v rámci přesunu velínu kotlů K5 a K6 proveden kompletní upgrade stávajícího systému PCS7 na aktuální verzi, včetně výměny HW operátorských stanic a serverů. Nový hardware, operační systém a instalovaný software serverů a operátorských stanic a inženýrské stanice musí splňovat aktuální požadavky na </w:t>
      </w:r>
      <w:r w:rsidR="000033FB">
        <w:t>kybernetickou</w:t>
      </w:r>
      <w:r w:rsidR="000033FB" w:rsidRPr="00212EE3">
        <w:t xml:space="preserve"> </w:t>
      </w:r>
      <w:r w:rsidRPr="00212EE3">
        <w:t>bezpečnost.</w:t>
      </w:r>
    </w:p>
    <w:p w14:paraId="68E82E35" w14:textId="77777777" w:rsidR="005F060B" w:rsidRPr="00212EE3" w:rsidRDefault="005F060B" w:rsidP="005F060B">
      <w:r w:rsidRPr="00212EE3">
        <w:t xml:space="preserve">Doplněním signálů z nových částí technologie kotlů do systému řízení kotlů a rozšířením systému řízení o řízení vnějšího palivového hospodářství, se navýší mimo jiné i počet archivovaných dat. Současná archivační kapacita serverů DCS systému PCS7 je již na hranici výrobcem garantovaného množství archivovaných dat. Proto bude nezbytné rozšířit archivační kapacitu serverů DCS systému PCS7 o další pár serverů. Toto rozšíření je nezbytné, aby se zachovala spolehlivost celého DCS systému. </w:t>
      </w:r>
    </w:p>
    <w:p w14:paraId="10DCE60C" w14:textId="0D6E0891" w:rsidR="005F060B" w:rsidRPr="00212EE3" w:rsidRDefault="005F060B" w:rsidP="005F060B">
      <w:r w:rsidRPr="00212EE3">
        <w:t>Součástí dodávek bude i systém nezávislého měření a záznamu emisí</w:t>
      </w:r>
      <w:r w:rsidR="00A5345C">
        <w:t xml:space="preserve"> (včetně jeho napojení na DCS)</w:t>
      </w:r>
      <w:r w:rsidRPr="00212EE3">
        <w:t xml:space="preserve">, určený pro kontrolu provozu </w:t>
      </w:r>
      <w:r w:rsidR="00EC1320">
        <w:t>T</w:t>
      </w:r>
      <w:r w:rsidRPr="00212EE3">
        <w:t>eplárny inspekcí životního prostředí a jinými orgány státní správy a samosprávy.</w:t>
      </w:r>
    </w:p>
    <w:p w14:paraId="661E41A9" w14:textId="77777777" w:rsidR="00C27474" w:rsidRPr="00212EE3" w:rsidRDefault="00C27474" w:rsidP="00CA7D72">
      <w:r w:rsidRPr="00212EE3">
        <w:t xml:space="preserve">Dodávka </w:t>
      </w:r>
      <w:r w:rsidRPr="00212EE3">
        <w:rPr>
          <w:smallCaps/>
        </w:rPr>
        <w:t>zhotovitele</w:t>
      </w:r>
      <w:r w:rsidRPr="00212EE3">
        <w:t xml:space="preserve"> zahrnuje minimálně:</w:t>
      </w:r>
    </w:p>
    <w:p w14:paraId="31C9F0D3" w14:textId="0F919DCA"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Doplněné a vyměněné části stávajícího distribuovaného řídícího systému (DCS) a to na všech úrovních tohoto systému, což představuje:</w:t>
      </w:r>
    </w:p>
    <w:p w14:paraId="2B288EDE" w14:textId="26BF2035"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rozvaděče pro instalaci HW rozšíření stávajícího ŘS kotlů K5 a K6 pro rozšíření vstupních a výstupních (I/O) modulů nebo komunikačních modulů ve vanách ET200M pro připojení do stávajících automatizačních stanic (AS) jednotlivých kotlů, a to včetně napájecích zdrojů, převodníků, relé, jističů vnitřních a vnějších napájecích, měřících a signalizačních</w:t>
      </w:r>
      <w:r w:rsidR="009A685E" w:rsidRPr="00212EE3">
        <w:t xml:space="preserve"> </w:t>
      </w:r>
      <w:r w:rsidR="00C27474" w:rsidRPr="00212EE3">
        <w:t>okruhů, vnější kabeláže komunikace</w:t>
      </w:r>
      <w:r w:rsidR="009A685E" w:rsidRPr="00212EE3">
        <w:t xml:space="preserve"> </w:t>
      </w:r>
      <w:r w:rsidR="00C27474" w:rsidRPr="00212EE3">
        <w:t>(Profibus), kabeláže přívodů napájení 230VAC a 220VDC ze stávajících rozvaděčů řízení kotlů a kabeláže všech ostatních vnějších signálových návazností. Rozsah I/O modulů je dán návrhem změněného nebo doplněného zařízení technologie kotle. Rozvaděč, který rozšíří ŘS příslušného kotle bude umíst</w:t>
      </w:r>
      <w:r w:rsidR="00FD2340">
        <w:t>ě</w:t>
      </w:r>
      <w:r w:rsidR="00C27474" w:rsidRPr="00212EE3">
        <w:t>n v prostoru vedle stávajícího ŘS, nebo před kotlem. Podle volby umístění je nutné v rámci dodávky vyřešit nové kabelové trasy mezi novým rozvaděčem a stávajícím rozvaděčem ŘS, rozvaděčem pro ovládání nové elektročásti a novým technologickým zařízením (snímače a akční členy) příslušného kotle.</w:t>
      </w:r>
    </w:p>
    <w:p w14:paraId="410D14AD" w14:textId="0BB480D5" w:rsidR="003619E5" w:rsidRPr="003619E5" w:rsidRDefault="003A0AF0" w:rsidP="003A0AF0">
      <w:pPr>
        <w:pStyle w:val="Bod"/>
        <w:numPr>
          <w:ilvl w:val="0"/>
          <w:numId w:val="0"/>
        </w:numPr>
        <w:tabs>
          <w:tab w:val="left" w:pos="142"/>
        </w:tabs>
        <w:ind w:left="709" w:hanging="283"/>
      </w:pPr>
      <w:r w:rsidRPr="003619E5">
        <w:rPr>
          <w:rFonts w:ascii="Symbol" w:hAnsi="Symbol"/>
        </w:rPr>
        <w:t></w:t>
      </w:r>
      <w:r w:rsidRPr="003619E5">
        <w:rPr>
          <w:rFonts w:ascii="Symbol" w:hAnsi="Symbol"/>
        </w:rPr>
        <w:tab/>
      </w:r>
      <w:r w:rsidR="003619E5" w:rsidRPr="003619E5">
        <w:t xml:space="preserve">1 sada zařízení pro systém řízení palivového hospodářství zahrnující nový rozvaděč po řízení technologie palivového hospodářství umístěný v rozvodně zauhlování (tzv. „stykovna zauhlovací věže“) a to jak pro řízení stávající pasové dopravy, tak nově doplněné technologie. V rozvaděči bude instalována samostatná redundantní automatizační stanice připojená redundantní linkou do nadřazené řídící úrovně. V rozvaděči budou napájecí zdroje, jističe napájecích a signálových okruhů, relé a další potřebné převodníky signálů, svorkovnice pro připojení vnějších signálů a  I/O </w:t>
      </w:r>
      <w:proofErr w:type="gramStart"/>
      <w:r w:rsidR="003619E5" w:rsidRPr="003619E5">
        <w:t>moduly  pro</w:t>
      </w:r>
      <w:proofErr w:type="gramEnd"/>
      <w:r w:rsidR="003619E5" w:rsidRPr="003619E5">
        <w:t xml:space="preserve"> zpracování vnitřních signálů a signálů vnějších návazností, a to zejména návazností na rozvaděč elektročásti, na obě váhy na pasové dopravě, na velín palivového hospodářství, na technologii pro přípravu a dopravu paliva (doprava, sušení, třídění atd.). Rozsah použitých I/O modulů bude podle struktury technologie navržené </w:t>
      </w:r>
      <w:r w:rsidR="003619E5" w:rsidRPr="003619E5">
        <w:rPr>
          <w:smallCaps/>
        </w:rPr>
        <w:t xml:space="preserve">zhotovitelem </w:t>
      </w:r>
      <w:r w:rsidR="003619E5" w:rsidRPr="003619E5">
        <w:t xml:space="preserve">palivového hospodářství. Moduly I/O budou umístěné přímo v rozvaděči automatizační stanice, případně může být část I/O modulů umístěná v rozvaděčích instalovaných v technologii přípravy paliva. Automatizační stanice bude </w:t>
      </w:r>
      <w:r w:rsidR="003619E5" w:rsidRPr="003619E5">
        <w:lastRenderedPageBreak/>
        <w:t>komunikovat (komunikační linkou Profibus) s přístroji pro měření el.</w:t>
      </w:r>
      <w:r w:rsidR="00537AA8">
        <w:t xml:space="preserve"> </w:t>
      </w:r>
      <w:r w:rsidR="003619E5" w:rsidRPr="003619E5">
        <w:t>energie umístěných v rozvaděči elektročásti. Všechna tato zařízení budou vždy napájena ze dvou nezávislých přívodů napájení 230</w:t>
      </w:r>
      <w:r w:rsidR="003619E5">
        <w:t xml:space="preserve"> </w:t>
      </w:r>
      <w:r w:rsidR="003619E5" w:rsidRPr="003619E5">
        <w:t>VAC a 220</w:t>
      </w:r>
      <w:r w:rsidR="003619E5">
        <w:t xml:space="preserve"> </w:t>
      </w:r>
      <w:r w:rsidR="003619E5" w:rsidRPr="003619E5">
        <w:t xml:space="preserve">VDC z rozvaděčů elektročásti v místnosti stávající rozvodny zauhlování. Součástí dodávky bude i kabeláž a kabelové trasy pro připojení vnějších návazností. Pro signály připojené z venkovních prostorů palivového hospodářství budou zařízení řídicího systému vybavena prostředky pro ochranu I/O modulů před účinky atmosférických přepětí a případně dalšími moduly pro připojení signálů vedoucích z prostorů klasifikovaných jako prostředí s nebezpečím výbuchu (podklady musí poskytnout </w:t>
      </w:r>
      <w:r w:rsidR="003619E5" w:rsidRPr="003619E5">
        <w:rPr>
          <w:smallCaps/>
        </w:rPr>
        <w:t xml:space="preserve">zhotovitel </w:t>
      </w:r>
      <w:r w:rsidR="003619E5" w:rsidRPr="003619E5">
        <w:t xml:space="preserve">technologie ve spolupráci s </w:t>
      </w:r>
      <w:r w:rsidR="003619E5" w:rsidRPr="003619E5">
        <w:rPr>
          <w:smallCaps/>
        </w:rPr>
        <w:t>objednatelem</w:t>
      </w:r>
      <w:r w:rsidR="003619E5" w:rsidRPr="003619E5">
        <w:t>).</w:t>
      </w:r>
    </w:p>
    <w:p w14:paraId="17166733" w14:textId="48C6BFAF"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 xml:space="preserve">1ks nová operátorská stanice pro velín zauhlování, která nahradí stávající ovládací tablo. Stanice </w:t>
      </w:r>
      <w:r w:rsidR="00FE0C6F">
        <w:t xml:space="preserve">bude </w:t>
      </w:r>
      <w:r w:rsidR="00C27474" w:rsidRPr="00212EE3">
        <w:t>dodána včetně kabeláže pro připojení periferií (2x monitor 24“, klávesnice, myš) a bude umístěna v novém rozvaděči. Záložní ovládací pracoviště vnějšího palivového hospodářství bude na operátorských stanicích kotlů K5, K6</w:t>
      </w:r>
    </w:p>
    <w:p w14:paraId="5181D0B7" w14:textId="59CDD73A"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1ks nový rozvaděč 19“ (22U) s prosklenými dveřmi pro instalaci operátorské stanice, včetn</w:t>
      </w:r>
      <w:r w:rsidR="00714547">
        <w:t>ě</w:t>
      </w:r>
      <w:r w:rsidR="00C27474" w:rsidRPr="00212EE3">
        <w:t xml:space="preserve"> nezbytného p</w:t>
      </w:r>
      <w:r w:rsidR="00644769">
        <w:t>ř</w:t>
      </w:r>
      <w:r w:rsidR="00C27474" w:rsidRPr="00212EE3">
        <w:t>íslušenství (servisní zásuvka, ventilátor s filtrem, teplotní spínač ventilátoru). Součástí dodávky bude také 19“ UPS pro napájení operátorské stanice 230VAC/1500VA)</w:t>
      </w:r>
    </w:p>
    <w:p w14:paraId="7C30D75D" w14:textId="2FAB4DA1"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stůl + židle pro operátora palivového hospodářství, včetně kabelových tras pro propojení s 19“ rozvaděčem operátorské stanice</w:t>
      </w:r>
      <w:r w:rsidR="009A685E" w:rsidRPr="00212EE3">
        <w:t xml:space="preserve"> </w:t>
      </w:r>
    </w:p>
    <w:p w14:paraId="78C317A6" w14:textId="3E8FDA02"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nová dvojitá optická komunikační trasa pro redundantní připojení zařízení ŘS pro systém řízení vnějšího palivového hospodářství do nadřazené řídící úrovně (switche pro servery) vedoucí od serverů do rozvodny zauhlování a potom nová dvojitá optická trasa vedoucí z rozvodny zauhlování do velínu zauhlování. V prostoru rozvodny zauhlování a v prostoru podzemních tras pasové dopravy bude trasa provedena z materiálu odolného proti poškození hlodavci (např. z kovových trubek, nebo armované skel</w:t>
      </w:r>
      <w:r w:rsidR="00EE1101">
        <w:t xml:space="preserve">nými </w:t>
      </w:r>
      <w:r w:rsidR="00C27474" w:rsidRPr="00212EE3">
        <w:t xml:space="preserve">vlákny). </w:t>
      </w:r>
    </w:p>
    <w:p w14:paraId="6F6F27B9" w14:textId="153F759E"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pro propojení nadřazené řídící úrovn</w:t>
      </w:r>
      <w:r w:rsidR="0067502C">
        <w:t>ě</w:t>
      </w:r>
      <w:r w:rsidR="00C27474" w:rsidRPr="00212EE3">
        <w:t xml:space="preserve"> a ŘS pro řízení palivového hospodářství provedená ze 2ks opt</w:t>
      </w:r>
      <w:r w:rsidR="007C0555">
        <w:t xml:space="preserve">ických </w:t>
      </w:r>
      <w:r w:rsidR="00C27474" w:rsidRPr="00212EE3">
        <w:t>kabelů (multimode 50/125, OM3, min.</w:t>
      </w:r>
      <w:r w:rsidR="0046256E">
        <w:t xml:space="preserve"> </w:t>
      </w:r>
      <w:r w:rsidR="00C27474" w:rsidRPr="00212EE3">
        <w:t>24 ukončených vl</w:t>
      </w:r>
      <w:r w:rsidR="001D24F3">
        <w:t>áken</w:t>
      </w:r>
      <w:r w:rsidR="00C27474" w:rsidRPr="00212EE3">
        <w:t>, armování skel</w:t>
      </w:r>
      <w:r w:rsidR="001D24F3">
        <w:t xml:space="preserve">nými </w:t>
      </w:r>
      <w:r w:rsidR="00C27474" w:rsidRPr="00212EE3">
        <w:t>vlákny) a 2 nástěnné optické rozvaděče (pro výše popsané optické propojení částí ŘS. Poznámka: v jedné z tras povede propojení pro kamerový systém.</w:t>
      </w:r>
    </w:p>
    <w:p w14:paraId="1653DE1E" w14:textId="4A96C63A"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pro propojení nadřazené řídící úrovn</w:t>
      </w:r>
      <w:r w:rsidR="001D24F3">
        <w:t>ě</w:t>
      </w:r>
      <w:r w:rsidR="00C27474" w:rsidRPr="00212EE3">
        <w:t xml:space="preserve"> a operátorské stanice pro řízení palivového hospodářství ve velínu palivového hospodářství (dnes zauhlování) provedené ze 2ks opt</w:t>
      </w:r>
      <w:r w:rsidR="00B432E2">
        <w:t>ick</w:t>
      </w:r>
      <w:r w:rsidR="00683F36">
        <w:t xml:space="preserve">ých </w:t>
      </w:r>
      <w:r w:rsidR="00C27474" w:rsidRPr="00212EE3">
        <w:t>kabelů (multimode 50/125, OM3, min.</w:t>
      </w:r>
      <w:r w:rsidR="001D24F3">
        <w:t xml:space="preserve"> </w:t>
      </w:r>
      <w:r w:rsidR="00C27474" w:rsidRPr="00212EE3">
        <w:t>12</w:t>
      </w:r>
      <w:r w:rsidR="009A685E" w:rsidRPr="00212EE3">
        <w:t xml:space="preserve"> </w:t>
      </w:r>
      <w:r w:rsidR="00C27474" w:rsidRPr="00212EE3">
        <w:t>ukončených vl</w:t>
      </w:r>
      <w:r w:rsidR="00670F61">
        <w:t>áken</w:t>
      </w:r>
      <w:r w:rsidR="00C27474" w:rsidRPr="00212EE3">
        <w:t>, armování skel</w:t>
      </w:r>
      <w:r w:rsidR="00C119D5">
        <w:t xml:space="preserve">nými </w:t>
      </w:r>
      <w:r w:rsidR="00C27474" w:rsidRPr="00212EE3">
        <w:t>vlákny) a 2 nástěnné optické rozvaděče do velínu palivového hospodářství. Poznámka: v některé z tras může vést propojení pro kamerový systém</w:t>
      </w:r>
    </w:p>
    <w:p w14:paraId="2A7CECC2" w14:textId="59B9DE6C"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včetn</w:t>
      </w:r>
      <w:r w:rsidR="00A2492D">
        <w:t>ě</w:t>
      </w:r>
      <w:r w:rsidR="00C27474" w:rsidRPr="00212EE3">
        <w:t xml:space="preserve"> kabelových tras pro propojení DCS systému a systému pro monitoring emisí (kontejner s analyzátory umístěný u paty komína – nejprve u odsíření, ve druhé etapě u stávajícího komína)</w:t>
      </w:r>
    </w:p>
    <w:p w14:paraId="15938960" w14:textId="18FA69CF"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pár redundantních aplikačních serverů pro rozšíření kapacity stávajících serverů systému PCS7</w:t>
      </w:r>
    </w:p>
    <w:p w14:paraId="5809D282" w14:textId="0F39017A"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sada SW pro upgrade systému PCS7 v 8.1 na OS Win7Pro na verzi systému aktuální v době realizace (v souč</w:t>
      </w:r>
      <w:r w:rsidR="00682B73">
        <w:t xml:space="preserve">asné </w:t>
      </w:r>
      <w:r w:rsidR="00C27474" w:rsidRPr="00212EE3">
        <w:t xml:space="preserve">době: PCS7 v.9.0 na OS Win10). </w:t>
      </w:r>
    </w:p>
    <w:p w14:paraId="0BDDACA2" w14:textId="4EE701B3"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sada HW potřebná pro upgrade stávající nadřazené úrovně PCS7 (1 pár redundantních aplikačních serverů, 6xOS, 1xES)</w:t>
      </w:r>
    </w:p>
    <w:p w14:paraId="52346970" w14:textId="670F3EBF" w:rsidR="00C27474" w:rsidRPr="00212EE3" w:rsidRDefault="003A0AF0" w:rsidP="003A0AF0">
      <w:pPr>
        <w:pStyle w:val="Bod"/>
        <w:numPr>
          <w:ilvl w:val="0"/>
          <w:numId w:val="0"/>
        </w:numPr>
        <w:tabs>
          <w:tab w:val="left" w:pos="142"/>
        </w:tabs>
        <w:ind w:left="709" w:hanging="283"/>
      </w:pPr>
      <w:r w:rsidRPr="00212EE3">
        <w:rPr>
          <w:rFonts w:ascii="Symbol" w:hAnsi="Symbol"/>
        </w:rPr>
        <w:lastRenderedPageBreak/>
        <w:t></w:t>
      </w:r>
      <w:r w:rsidRPr="00212EE3">
        <w:rPr>
          <w:rFonts w:ascii="Symbol" w:hAnsi="Symbol"/>
        </w:rPr>
        <w:tab/>
      </w:r>
      <w:r w:rsidR="00C27474" w:rsidRPr="00212EE3">
        <w:t xml:space="preserve">Dodávky a práce potřebné pro </w:t>
      </w:r>
      <w:r w:rsidR="001F499F">
        <w:t xml:space="preserve">vytvoření nových </w:t>
      </w:r>
      <w:r w:rsidR="00C27474" w:rsidRPr="00212EE3">
        <w:t>operátorských pracovišť</w:t>
      </w:r>
      <w:r w:rsidR="00C27474" w:rsidRPr="00212EE3" w:rsidDel="001F499F">
        <w:t xml:space="preserve"> </w:t>
      </w:r>
      <w:r w:rsidR="00C27474" w:rsidRPr="00212EE3">
        <w:t>(</w:t>
      </w:r>
      <w:r w:rsidR="001F499F">
        <w:t>operátorské stanice a příslušenství - bezpečnostní</w:t>
      </w:r>
      <w:r w:rsidR="00C27474" w:rsidRPr="00212EE3">
        <w:t xml:space="preserve"> tlačítka)</w:t>
      </w:r>
      <w:r w:rsidR="00C27474" w:rsidRPr="00212EE3" w:rsidDel="001F499F">
        <w:t xml:space="preserve"> </w:t>
      </w:r>
      <w:r w:rsidR="00C27474" w:rsidRPr="00212EE3">
        <w:t>– dále popsáno v části 5.3.</w:t>
      </w:r>
      <w:r w:rsidR="001F499F">
        <w:t>4.</w:t>
      </w:r>
      <w:r w:rsidR="00A1261D">
        <w:t>2</w:t>
      </w:r>
      <w:r w:rsidR="00C27474" w:rsidRPr="00212EE3">
        <w:t xml:space="preserve"> </w:t>
      </w:r>
    </w:p>
    <w:p w14:paraId="3FBDDC6F" w14:textId="38927E97"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Doplnění zdroje zálohovaného napájení pro 2 nové servery (1xUPS 19“, 230VAC/3000VA) a zároveň výměna přídavných baterií ve stávajících zdrojích UPS v rozvaděči stávajících serverů (použité UPS APC: SMX3000RMHV2U, 2 ks</w:t>
      </w:r>
      <w:r w:rsidR="009A685E" w:rsidRPr="00212EE3">
        <w:t xml:space="preserve"> </w:t>
      </w:r>
      <w:r w:rsidR="00C27474" w:rsidRPr="00212EE3">
        <w:t>+ BAT APC: SMX120RMBP2U, 2 ks).</w:t>
      </w:r>
    </w:p>
    <w:p w14:paraId="71BE53A1" w14:textId="42569B53"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Případná úprava řídícího systému pro řízení odpopílkování (elektrofiltry) a to v případě, že to bude nutné z důvodu změn technologického celku</w:t>
      </w:r>
      <w:r w:rsidR="009A685E" w:rsidRPr="00212EE3">
        <w:t xml:space="preserve"> </w:t>
      </w:r>
      <w:r w:rsidR="00C27474" w:rsidRPr="00212EE3">
        <w:t xml:space="preserve">elektrofiltrů (upřesní </w:t>
      </w:r>
      <w:r w:rsidR="00D62250" w:rsidRPr="00212EE3">
        <w:rPr>
          <w:smallCaps/>
          <w:lang w:val="cs-CZ"/>
        </w:rPr>
        <w:t>zhotovitel</w:t>
      </w:r>
      <w:r w:rsidR="00C27474" w:rsidRPr="00212EE3">
        <w:t>).</w:t>
      </w:r>
    </w:p>
    <w:p w14:paraId="2D9B485E" w14:textId="4AF2092B"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96822" w:rsidRPr="00496822">
        <w:t xml:space="preserve">Využívání stávajícího ŘS zauhlování (a případně jeho nezbytné úpravy) po dobu přechodu na nový systém řízení palivového hospodářství. </w:t>
      </w:r>
      <w:r w:rsidR="00C27474" w:rsidRPr="00212EE3">
        <w:t>Demontáž stávajícího systému řízení technologie zauhlování. Stávající systém ovládání a monitorování palivového hospodářství bude vypnut a kompletně demo</w:t>
      </w:r>
      <w:r w:rsidR="00BE7357">
        <w:rPr>
          <w:lang w:val="cs-CZ"/>
        </w:rPr>
        <w:t>n</w:t>
      </w:r>
      <w:r w:rsidR="00C27474" w:rsidRPr="00212EE3">
        <w:t>tován až po úplném (postupně realizovaném) přechodu na nový systém řízení palivového hospodářs</w:t>
      </w:r>
      <w:r w:rsidR="007050F2">
        <w:rPr>
          <w:lang w:val="cs-CZ"/>
        </w:rPr>
        <w:t>t</w:t>
      </w:r>
      <w:r w:rsidR="00C27474">
        <w:rPr>
          <w:lang w:val="cs-CZ"/>
        </w:rPr>
        <w:t>ví</w:t>
      </w:r>
      <w:r w:rsidR="00C27474" w:rsidRPr="00212EE3">
        <w:t xml:space="preserve"> a </w:t>
      </w:r>
      <w:r w:rsidR="00672E5A" w:rsidRPr="00212EE3">
        <w:rPr>
          <w:smallCaps/>
          <w:lang w:val="cs-CZ"/>
        </w:rPr>
        <w:t>zhotovitel</w:t>
      </w:r>
      <w:r w:rsidR="00C27474" w:rsidRPr="00212EE3">
        <w:t xml:space="preserve"> nového řídícího systému palivového hospodářství musí v rámci </w:t>
      </w:r>
      <w:r w:rsidR="00EF347C" w:rsidRPr="00EF347C">
        <w:rPr>
          <w:smallCaps/>
          <w:lang w:val="cs-CZ"/>
        </w:rPr>
        <w:t>díla</w:t>
      </w:r>
      <w:r w:rsidR="00EF347C" w:rsidRPr="00212EE3">
        <w:t xml:space="preserve"> </w:t>
      </w:r>
      <w:r w:rsidR="00C27474" w:rsidRPr="00212EE3">
        <w:t>zajistit likvidaci původního systému ve všech jeho úrovních.</w:t>
      </w:r>
    </w:p>
    <w:p w14:paraId="393401CF" w14:textId="68A2DC80"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Demontáž stávajícího systému řízení nefunkčního kotle K1. Bude demontováno veš</w:t>
      </w:r>
      <w:r w:rsidR="006078AE">
        <w:rPr>
          <w:lang w:val="cs-CZ"/>
        </w:rPr>
        <w:t>k</w:t>
      </w:r>
      <w:r w:rsidR="00C27474" w:rsidRPr="00212EE3">
        <w:t xml:space="preserve">eré zařízení ASŘTP (rozvaděče ŘS, přepojovací skříňky). Budou demontovány všechny kabely včetně napájecích a všechny kabelové trasy určené pouze pro K1. </w:t>
      </w:r>
      <w:r w:rsidR="00672E5A" w:rsidRPr="00212EE3">
        <w:rPr>
          <w:smallCaps/>
          <w:lang w:val="cs-CZ"/>
        </w:rPr>
        <w:t>zhotovitel</w:t>
      </w:r>
      <w:r w:rsidR="00C27474" w:rsidRPr="00212EE3">
        <w:t xml:space="preserve"> úprav </w:t>
      </w:r>
      <w:proofErr w:type="gramStart"/>
      <w:r w:rsidR="00C27474" w:rsidRPr="00212EE3">
        <w:t>řídícího</w:t>
      </w:r>
      <w:proofErr w:type="gramEnd"/>
      <w:r w:rsidR="00C27474" w:rsidRPr="00212EE3">
        <w:t xml:space="preserve"> systému kotlů musí v rámci dodávky zajistit likvidaci původního systému řízení K1 a to ve všech jeho úrovních. </w:t>
      </w:r>
    </w:p>
    <w:p w14:paraId="1B363CDD" w14:textId="0ACCAA03"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Autonomní řídící systémy na bázi PLC (pokud nejsou jejich funkce integrovány do DCS), dodané jako vybavení technologického zařízení</w:t>
      </w:r>
    </w:p>
    <w:p w14:paraId="55A9AA06" w14:textId="55761948" w:rsidR="00C27474" w:rsidRDefault="001F499F" w:rsidP="00CA7D72">
      <w:r>
        <w:t>Upravené</w:t>
      </w:r>
      <w:r w:rsidR="00C27474" w:rsidRPr="00212EE3" w:rsidDel="001F499F">
        <w:t xml:space="preserve"> </w:t>
      </w:r>
      <w:proofErr w:type="gramStart"/>
      <w:r w:rsidR="00C27474" w:rsidRPr="00212EE3">
        <w:t>řídící</w:t>
      </w:r>
      <w:proofErr w:type="gramEnd"/>
      <w:r w:rsidR="00C27474" w:rsidRPr="00212EE3">
        <w:t xml:space="preserve"> systém</w:t>
      </w:r>
      <w:r>
        <w:t>y</w:t>
      </w:r>
      <w:r w:rsidR="00C27474" w:rsidRPr="00212EE3">
        <w:t xml:space="preserve"> </w:t>
      </w:r>
      <w:r>
        <w:t xml:space="preserve">kotlů </w:t>
      </w:r>
      <w:r w:rsidR="00C27474" w:rsidRPr="00212EE3">
        <w:t>zajistí, že provoz kotlů bude umožňovat provoz parního TG v regulaci výkonu a bude schopen při zadání změny výkonu na parním TG zajistit udržení tlaku a teploty páry v povolených tolerancích ve společné parní sběrně při změnách odběru páry vyvolaných změnami výkonu parního TG a to v obou možných režimech provozu kotlů a parního TG, tedy při provozu jednoho kotle + parního TG, provozu obou kotlů + provozu TG.</w:t>
      </w:r>
    </w:p>
    <w:p w14:paraId="68B0A335" w14:textId="77777777" w:rsidR="00EC1FA7" w:rsidRPr="00212EE3" w:rsidRDefault="00EC1FA7" w:rsidP="00EC1FA7">
      <w:pPr>
        <w:pStyle w:val="Podtitul"/>
      </w:pPr>
      <w:r w:rsidRPr="00212EE3">
        <w:t>Dodávky software:</w:t>
      </w:r>
    </w:p>
    <w:p w14:paraId="5B72217D" w14:textId="77777777" w:rsidR="00EC1FA7" w:rsidRPr="00212EE3" w:rsidRDefault="00EC1FA7" w:rsidP="005F209C">
      <w:pPr>
        <w:keepNext/>
      </w:pPr>
      <w:r w:rsidRPr="00212EE3">
        <w:t xml:space="preserve">Součástí </w:t>
      </w:r>
      <w:r w:rsidRPr="00212EE3">
        <w:rPr>
          <w:smallCaps/>
        </w:rPr>
        <w:t xml:space="preserve">díla </w:t>
      </w:r>
      <w:r w:rsidRPr="00212EE3">
        <w:t>bude minimálně:</w:t>
      </w:r>
    </w:p>
    <w:p w14:paraId="447B8E34" w14:textId="4B8D679C"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Dodávka veškerého systémového programového vybavení pro dodané programovatelné technické prostředky (SW realizující jejich veškeré standardní funkce, redundanci a komunikace - operační systémy, firmware) včetně originálních instalačních nosičů dat.</w:t>
      </w:r>
    </w:p>
    <w:p w14:paraId="530B39E8" w14:textId="7215DB5D"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 xml:space="preserve">Dodávka veškerého aplikačního software pro dodané programovatelné technické prostředky (SW vytvořený pro konkrétní aplikace určené pro řešení funkcí specifických pro </w:t>
      </w:r>
      <w:r w:rsidR="00EC1FA7" w:rsidRPr="00212EE3">
        <w:rPr>
          <w:smallCaps/>
        </w:rPr>
        <w:t>dílo</w:t>
      </w:r>
      <w:r w:rsidR="00EC1FA7" w:rsidRPr="00212EE3">
        <w:t>) včetně originálních instalačních nosičů dat.</w:t>
      </w:r>
    </w:p>
    <w:p w14:paraId="70B94B06" w14:textId="4C54F3B2"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w:t>
      </w:r>
      <w:r w:rsidR="00EC1FA7" w:rsidRPr="00212EE3">
        <w:rPr>
          <w:lang w:val="cs-CZ"/>
        </w:rPr>
        <w:t>a</w:t>
      </w:r>
      <w:r w:rsidR="00EC1FA7" w:rsidRPr="00212EE3">
        <w:t xml:space="preserve"> veškerého software pro komunikaci dodaných programovatelných technických prostředků s existujícími systémy Teplárny a případnými systémy jiných dodavatelů tam, kde se předpokládá přenos dat počítačovým způsobem. Tento software bude odladěný a plně přizpůsobený rozhraní, na které se systém bude připojovat.</w:t>
      </w:r>
    </w:p>
    <w:p w14:paraId="0F802BE7" w14:textId="04F8800C"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Dodávka veškerých softwarových prostředků potřebných pro zkoušení, testování, údržbu, úpravy a další rozvoj dodaných programovatelných technických prostředků, včetně licence na jejich používání.</w:t>
      </w:r>
    </w:p>
    <w:p w14:paraId="2A47878F" w14:textId="6E7A61B5" w:rsidR="001F499F" w:rsidRDefault="003A0AF0" w:rsidP="003A0AF0">
      <w:pPr>
        <w:pStyle w:val="Nadpis4"/>
        <w:numPr>
          <w:ilvl w:val="0"/>
          <w:numId w:val="0"/>
        </w:numPr>
        <w:ind w:left="1276" w:hanging="1134"/>
      </w:pPr>
      <w:r>
        <w:t>2.4.4.2</w:t>
      </w:r>
      <w:r>
        <w:tab/>
      </w:r>
      <w:r w:rsidR="001F499F">
        <w:t>Zařízení MaR</w:t>
      </w:r>
    </w:p>
    <w:p w14:paraId="68EC99FE" w14:textId="4A236242" w:rsidR="00C27474" w:rsidRPr="00212EE3" w:rsidRDefault="00C27474" w:rsidP="00CA7D72">
      <w:r w:rsidRPr="00212EE3">
        <w:t xml:space="preserve">Součástí dodávky je kromě jiného i dodávka všech kompletních měřících okruhů (MaR), potřebných pro monitorování a automatizované řízení doplněných technologií v dodávce </w:t>
      </w:r>
      <w:r w:rsidRPr="00212EE3">
        <w:rPr>
          <w:smallCaps/>
        </w:rPr>
        <w:lastRenderedPageBreak/>
        <w:t>zhotovitele</w:t>
      </w:r>
      <w:r w:rsidRPr="00212EE3">
        <w:t xml:space="preserve"> včetně všech souvisejících a kompletačních zařízení jako jsou impulsní potrubí, napájecí zdroje, případně převodníky na unifikovaný signál atd.</w:t>
      </w:r>
      <w:r w:rsidR="00CC7B12">
        <w:t>, zejména pak:</w:t>
      </w:r>
    </w:p>
    <w:p w14:paraId="57DCA21A" w14:textId="75061249" w:rsidR="00C27474" w:rsidRDefault="003A0AF0" w:rsidP="003A0AF0">
      <w:pPr>
        <w:pStyle w:val="Odrka"/>
        <w:numPr>
          <w:ilvl w:val="0"/>
          <w:numId w:val="0"/>
        </w:numPr>
        <w:tabs>
          <w:tab w:val="left" w:pos="0"/>
        </w:tabs>
        <w:ind w:left="284" w:hanging="284"/>
      </w:pPr>
      <w:r>
        <w:rPr>
          <w:rFonts w:ascii="Symbol" w:hAnsi="Symbol"/>
        </w:rPr>
        <w:t></w:t>
      </w:r>
      <w:r>
        <w:rPr>
          <w:rFonts w:ascii="Symbol" w:hAnsi="Symbol"/>
        </w:rPr>
        <w:tab/>
      </w:r>
      <w:r w:rsidR="00C27474" w:rsidRPr="00212EE3">
        <w:t>Dodávka teploměrných jímek kondenzačních nádob, oddělovací</w:t>
      </w:r>
      <w:r w:rsidR="00C27474" w:rsidRPr="00212EE3">
        <w:rPr>
          <w:lang w:val="cs-CZ"/>
        </w:rPr>
        <w:t>ch</w:t>
      </w:r>
      <w:r w:rsidR="00C27474" w:rsidRPr="00212EE3">
        <w:t xml:space="preserve"> nádob, měřící</w:t>
      </w:r>
      <w:r w:rsidR="00C27474" w:rsidRPr="00212EE3">
        <w:rPr>
          <w:lang w:val="cs-CZ"/>
        </w:rPr>
        <w:t>ch</w:t>
      </w:r>
      <w:r w:rsidR="00C27474" w:rsidRPr="00212EE3">
        <w:t xml:space="preserve"> škrtící</w:t>
      </w:r>
      <w:r w:rsidR="00C27474" w:rsidRPr="00212EE3">
        <w:rPr>
          <w:lang w:val="cs-CZ"/>
        </w:rPr>
        <w:t>ch</w:t>
      </w:r>
      <w:r w:rsidR="00C27474" w:rsidRPr="00212EE3">
        <w:t xml:space="preserve"> orgán</w:t>
      </w:r>
      <w:r w:rsidR="00C27474" w:rsidRPr="00212EE3">
        <w:rPr>
          <w:lang w:val="cs-CZ"/>
        </w:rPr>
        <w:t>ů</w:t>
      </w:r>
      <w:r w:rsidR="00C27474" w:rsidRPr="00212EE3">
        <w:t xml:space="preserve"> (clony a dýzy), </w:t>
      </w:r>
    </w:p>
    <w:p w14:paraId="4643B0D0" w14:textId="0047A82E" w:rsidR="00C27474" w:rsidRPr="00212EE3" w:rsidRDefault="00C27474" w:rsidP="00CB21DA">
      <w:pPr>
        <w:ind w:left="284"/>
      </w:pPr>
      <w:r w:rsidRPr="00212EE3">
        <w:t>Poznámka: návarky, tlakové odběry, protipříruby, odběrové ventily, regulační ventily,</w:t>
      </w:r>
      <w:r w:rsidR="003C1154">
        <w:t xml:space="preserve"> </w:t>
      </w:r>
      <w:r w:rsidRPr="00212EE3">
        <w:t>klapky se servopohony, místní ukazovací přístroje apod. jsou součástí dodávek strojní technologie.</w:t>
      </w:r>
    </w:p>
    <w:p w14:paraId="2DE2EE96" w14:textId="60CEB517"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konvenčních nástrojů pro styk s obsluhou tam, kde jsou nutné z bezpečnostních nebo servisních důvodů.</w:t>
      </w:r>
    </w:p>
    <w:p w14:paraId="75E7ADDB" w14:textId="600CA97B"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rozvaděčů (skříní) převodových relé, pokud budou použita mezi řídícím systémem a navazujícími systémy.</w:t>
      </w:r>
    </w:p>
    <w:p w14:paraId="5405A1B2" w14:textId="629DEFFD"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vnitřní kabeláže spojující jednotlivé komponenty ASŘTP vč. ranžírovacích rozvaděčů, pokud je systém bude vyžadovat, nosných a podpůrných konstrukcí a připevňovacího materiálu.</w:t>
      </w:r>
    </w:p>
    <w:p w14:paraId="7718FC4F" w14:textId="572FDF7F"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 xml:space="preserve">Dodávku veškeré vnější kabeláže, kterou jsou zařízení v dodávce </w:t>
      </w:r>
      <w:r w:rsidR="00241376" w:rsidRPr="00241376">
        <w:rPr>
          <w:smallCaps/>
        </w:rPr>
        <w:t xml:space="preserve">zhotovitele </w:t>
      </w:r>
      <w:r w:rsidR="00C27474" w:rsidRPr="00212EE3">
        <w:t>propojena na technologická zařízení a elektrotechnologii, včetně nosných a podpěrných konstrukcí a připevňovacího materiálu.</w:t>
      </w:r>
    </w:p>
    <w:p w14:paraId="149449F4" w14:textId="63FF60C2"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montážního materiálu k dodávaným zařízením, vč. sdružovacích krabic (pokud budou použity), kabelových tras, nátěrových a izolačních hmot, vč. materiálu potřebného pro zajištění kabelových tras a protipožárních prostupů.</w:t>
      </w:r>
    </w:p>
    <w:p w14:paraId="17E5D4CF" w14:textId="5D0FD0EA" w:rsidR="00C27474" w:rsidRPr="00212EE3" w:rsidRDefault="00C27474" w:rsidP="00CA7D72">
      <w:r w:rsidRPr="00212EE3">
        <w:t>Poznámka: veškeré nově dodávané dálkově ovládané regulační armatury budou dodány s elektropohony s integrovaným ovládáním na těle pohonu nebo s ovládáním</w:t>
      </w:r>
      <w:r w:rsidR="009A685E" w:rsidRPr="00212EE3">
        <w:t xml:space="preserve"> </w:t>
      </w:r>
      <w:r w:rsidRPr="00212EE3">
        <w:t>z místní ovládací skříňky a budou zajištěny v rámci strojně-technologické části. MOS, která není na těle serv</w:t>
      </w:r>
      <w:r w:rsidR="009C7203">
        <w:t>opohonu</w:t>
      </w:r>
      <w:r w:rsidRPr="00212EE3">
        <w:t>, bude řešena jako součást PS silnoproudu (PS09). Silová napájecí kabeláž, kabelové trasy a kabelové propojení z hlavice do elektrorozvaděče bude zahrnuta v dodávce silnoproudé části (PS09).</w:t>
      </w:r>
    </w:p>
    <w:p w14:paraId="6721C165" w14:textId="73C191B2"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uzemnění veškerého dodávaného zařízení ASŘTP</w:t>
      </w:r>
      <w:r w:rsidR="00797932">
        <w:rPr>
          <w:lang w:val="cs-CZ"/>
        </w:rPr>
        <w:t xml:space="preserve"> a MaR</w:t>
      </w:r>
      <w:r w:rsidR="00C27474" w:rsidRPr="00212EE3">
        <w:t>.</w:t>
      </w:r>
    </w:p>
    <w:p w14:paraId="15052260" w14:textId="6FF70D2E"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 xml:space="preserve">Dodávku spotřebního materiálu a médií nutných pro uvedení dodávaného zařízení do provozu. </w:t>
      </w:r>
    </w:p>
    <w:p w14:paraId="010478D2" w14:textId="2FF548CF"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Dodávky související s úpravami, rozšířením nebo přizpůsobením existujícího systému ASŘTP a MaR tak, aby byly umožněny všechny požadované činnosti a funkčnosti dle této specifikace.</w:t>
      </w:r>
    </w:p>
    <w:p w14:paraId="239BCFC1" w14:textId="77777777" w:rsidR="00C27474" w:rsidRPr="00212EE3" w:rsidRDefault="00C27474" w:rsidP="00CA7D72">
      <w:r w:rsidRPr="00212EE3">
        <w:t>Dodaný systém SKŘ musí být vybaven prostředky dálkové správy.</w:t>
      </w:r>
    </w:p>
    <w:p w14:paraId="2B7DF330" w14:textId="77777777" w:rsidR="00C27474" w:rsidRPr="00212EE3" w:rsidRDefault="00C27474" w:rsidP="00CA7D72">
      <w:r w:rsidRPr="00212EE3">
        <w:t>SKŘ musí obsahovat nejmodernější trendy automatického řízení, které jsou k datu realizace akce dostupné s minimálními nároky na údržbu a složitost obsluhy včetně propojení se systémy sledování bilancí energií. Požadujeme provést maximální možný stupeň automatizace rekonstruovaného zdroje.</w:t>
      </w:r>
    </w:p>
    <w:p w14:paraId="04B193DF" w14:textId="6488C855" w:rsidR="009059B4" w:rsidRPr="00212EE3" w:rsidRDefault="003A0AF0" w:rsidP="003A0AF0">
      <w:pPr>
        <w:pStyle w:val="Nadpis4"/>
        <w:numPr>
          <w:ilvl w:val="0"/>
          <w:numId w:val="0"/>
        </w:numPr>
        <w:ind w:left="1276" w:hanging="1134"/>
      </w:pPr>
      <w:r w:rsidRPr="00212EE3">
        <w:t>2.4.4.3</w:t>
      </w:r>
      <w:r w:rsidRPr="00212EE3">
        <w:tab/>
      </w:r>
      <w:r w:rsidR="00C02DDF" w:rsidRPr="00212EE3">
        <w:t>DPS 10.1</w:t>
      </w:r>
      <w:r w:rsidR="009A685E" w:rsidRPr="00212EE3">
        <w:t xml:space="preserve"> </w:t>
      </w:r>
      <w:r w:rsidR="00C02DDF" w:rsidRPr="00212EE3">
        <w:t>Demontáž části MaR kotle K1</w:t>
      </w:r>
    </w:p>
    <w:p w14:paraId="44D3F027" w14:textId="0EBB163D" w:rsidR="00376D7C" w:rsidRPr="00212EE3" w:rsidRDefault="005A0BD2" w:rsidP="00CA7D72">
      <w:r w:rsidRPr="00212EE3">
        <w:t>Bude demontována původní polní instrumentace kotle včetně její kabeláže a kabelových žlabů.</w:t>
      </w:r>
    </w:p>
    <w:p w14:paraId="6A79CEAB" w14:textId="659A1E49" w:rsidR="00C02DDF" w:rsidRPr="00212EE3" w:rsidRDefault="003A0AF0" w:rsidP="003A0AF0">
      <w:pPr>
        <w:pStyle w:val="Nadpis4"/>
        <w:numPr>
          <w:ilvl w:val="0"/>
          <w:numId w:val="0"/>
        </w:numPr>
        <w:ind w:left="1276" w:hanging="1134"/>
      </w:pPr>
      <w:r w:rsidRPr="00212EE3">
        <w:t>2.4.4.4</w:t>
      </w:r>
      <w:r w:rsidRPr="00212EE3">
        <w:tab/>
      </w:r>
      <w:r w:rsidR="00C02DDF" w:rsidRPr="00212EE3">
        <w:t>DPS 10.2</w:t>
      </w:r>
      <w:r w:rsidR="009A685E" w:rsidRPr="00212EE3">
        <w:t xml:space="preserve"> </w:t>
      </w:r>
      <w:r w:rsidR="00C02DDF" w:rsidRPr="00212EE3">
        <w:t>Část MaR kotel K5</w:t>
      </w:r>
    </w:p>
    <w:p w14:paraId="4143A042" w14:textId="6D21B8A7" w:rsidR="005A0BD2" w:rsidRPr="00212EE3" w:rsidRDefault="005A0BD2" w:rsidP="00CA7D72">
      <w:r w:rsidRPr="00212EE3">
        <w:t>Stávající ASŘTP kotle bude rozšířeno o řízení nově dodané technologie. Součástí rozsahu bude i nezbytná výměna a doplnění kabeláže, kabelových tras a souvisejícího zařízení včetně případných skříní řízení.</w:t>
      </w:r>
    </w:p>
    <w:p w14:paraId="5DFA72CD" w14:textId="58C3AB93" w:rsidR="00C02DDF" w:rsidRPr="00212EE3" w:rsidRDefault="003A0AF0" w:rsidP="003A0AF0">
      <w:pPr>
        <w:pStyle w:val="Nadpis4"/>
        <w:numPr>
          <w:ilvl w:val="0"/>
          <w:numId w:val="0"/>
        </w:numPr>
        <w:ind w:left="1276" w:hanging="1134"/>
      </w:pPr>
      <w:r w:rsidRPr="00212EE3">
        <w:lastRenderedPageBreak/>
        <w:t>2.4.4.5</w:t>
      </w:r>
      <w:r w:rsidRPr="00212EE3">
        <w:tab/>
      </w:r>
      <w:r w:rsidR="00C02DDF" w:rsidRPr="00212EE3">
        <w:t>DPS 10.3</w:t>
      </w:r>
      <w:r w:rsidR="009A685E" w:rsidRPr="00212EE3">
        <w:t xml:space="preserve"> </w:t>
      </w:r>
      <w:r w:rsidR="00C02DDF" w:rsidRPr="00212EE3">
        <w:t>Část MaR kotel K6</w:t>
      </w:r>
    </w:p>
    <w:p w14:paraId="3E9470C3" w14:textId="41B5C9E4" w:rsidR="001178C9" w:rsidRPr="00212EE3" w:rsidRDefault="001178C9" w:rsidP="00CA7D72">
      <w:r w:rsidRPr="00212EE3">
        <w:t>Stávající ASŘTP kotle bude rozšířeno o řízení nově dodané technologie. Součástí rozsahu bude i nezbytná výměna a doplnění kabeláže, kabelových tras a souvisejícího zařízení včetně případných skříní řízení.</w:t>
      </w:r>
    </w:p>
    <w:p w14:paraId="6C1305E6" w14:textId="3AD00103" w:rsidR="00C02DDF" w:rsidRPr="00212EE3" w:rsidRDefault="003A0AF0" w:rsidP="003A0AF0">
      <w:pPr>
        <w:pStyle w:val="Nadpis4"/>
        <w:numPr>
          <w:ilvl w:val="0"/>
          <w:numId w:val="0"/>
        </w:numPr>
        <w:ind w:left="1276" w:hanging="1134"/>
      </w:pPr>
      <w:r w:rsidRPr="00212EE3">
        <w:t>2.4.4.6</w:t>
      </w:r>
      <w:r w:rsidRPr="00212EE3">
        <w:tab/>
      </w:r>
      <w:r w:rsidR="00C02DDF" w:rsidRPr="00212EE3">
        <w:t>DPS 10.4</w:t>
      </w:r>
      <w:r w:rsidR="009A685E" w:rsidRPr="00212EE3">
        <w:t xml:space="preserve"> </w:t>
      </w:r>
      <w:r w:rsidR="00C02DDF" w:rsidRPr="00212EE3">
        <w:t>Část MaR venkovní hospodářství biomasy</w:t>
      </w:r>
    </w:p>
    <w:p w14:paraId="11D2CA75" w14:textId="2E5BB3B6" w:rsidR="001178C9" w:rsidRPr="00212EE3" w:rsidRDefault="001178C9" w:rsidP="00CA7D72">
      <w:r w:rsidRPr="00212EE3">
        <w:t>Řízení doprav biomasového hospodářství bude navazovat na řízení dopravníků paliva tak aby bylo sjednoceno s řídícím systémem kotlů.</w:t>
      </w:r>
    </w:p>
    <w:p w14:paraId="589C2F5D" w14:textId="39898788" w:rsidR="00376D7C" w:rsidRPr="00212EE3" w:rsidRDefault="001178C9" w:rsidP="00CA7D72">
      <w:r w:rsidRPr="00212EE3">
        <w:t>Požaduje se jednoduché řízení vypnout/zapnout obsluhou z místa s vizualizací na velín kotlů a možností zásahu z velínu kotlů.</w:t>
      </w:r>
    </w:p>
    <w:p w14:paraId="30D64A2F" w14:textId="0EB7C367" w:rsidR="00C02DDF" w:rsidRPr="00212EE3" w:rsidRDefault="003A0AF0" w:rsidP="003A0AF0">
      <w:pPr>
        <w:pStyle w:val="Nadpis4"/>
        <w:numPr>
          <w:ilvl w:val="0"/>
          <w:numId w:val="0"/>
        </w:numPr>
        <w:ind w:left="1276" w:hanging="1134"/>
      </w:pPr>
      <w:r w:rsidRPr="00212EE3">
        <w:t>2.4.4.7</w:t>
      </w:r>
      <w:r w:rsidRPr="00212EE3">
        <w:tab/>
      </w:r>
      <w:r w:rsidR="00C02DDF" w:rsidRPr="00212EE3">
        <w:t>DPS 10.5</w:t>
      </w:r>
      <w:r w:rsidR="009A685E" w:rsidRPr="00212EE3">
        <w:t xml:space="preserve"> </w:t>
      </w:r>
      <w:r w:rsidR="00C02DDF" w:rsidRPr="00212EE3">
        <w:t>Část MaR stávajících dopravníků uhlí</w:t>
      </w:r>
    </w:p>
    <w:p w14:paraId="2A990080" w14:textId="398B3B73" w:rsidR="00F30230" w:rsidRPr="00212EE3" w:rsidRDefault="001178C9" w:rsidP="00CA7D72">
      <w:r w:rsidRPr="00212EE3">
        <w:t>Bude provedena kompletní výměna a rozšíření systému ASŘTP pro řízení nové a stávající technologie vnější dopravy paliva do zásobníků kotlů. Řízení doprav paliva tak bude sjednoceno s řídícím systémem kotlů</w:t>
      </w:r>
    </w:p>
    <w:p w14:paraId="27E8A9D8" w14:textId="674CF74A" w:rsidR="00C02DDF" w:rsidRPr="00212EE3" w:rsidRDefault="003A0AF0" w:rsidP="003A0AF0">
      <w:pPr>
        <w:pStyle w:val="Nadpis4"/>
        <w:numPr>
          <w:ilvl w:val="0"/>
          <w:numId w:val="0"/>
        </w:numPr>
        <w:ind w:left="1276" w:hanging="1134"/>
      </w:pPr>
      <w:r w:rsidRPr="00212EE3">
        <w:t>2.4.4.8</w:t>
      </w:r>
      <w:r w:rsidRPr="00212EE3">
        <w:tab/>
      </w:r>
      <w:r w:rsidR="00C02DDF" w:rsidRPr="00212EE3">
        <w:t>DPS 10.6</w:t>
      </w:r>
      <w:r w:rsidR="009A685E" w:rsidRPr="00212EE3">
        <w:t xml:space="preserve"> </w:t>
      </w:r>
      <w:r w:rsidR="00C02DDF" w:rsidRPr="00212EE3">
        <w:t>Kamerový systém</w:t>
      </w:r>
    </w:p>
    <w:p w14:paraId="5E9D7F79" w14:textId="42CE8423" w:rsidR="00F30230" w:rsidRPr="00212EE3" w:rsidRDefault="001178C9" w:rsidP="00CA7D72">
      <w:r w:rsidRPr="00212EE3">
        <w:t xml:space="preserve">Stávající kamerový systém bude vhodně rozšířen. Monitorovaný rozsah se požaduje zejména, ale v principu se neomezuje, v prostoru skládky biomasy včetně kryté haly a doprav paliva. Konkrétní řešení je v kompetenci </w:t>
      </w:r>
      <w:r w:rsidR="00DE5A85" w:rsidRPr="00212EE3">
        <w:rPr>
          <w:smallCaps/>
        </w:rPr>
        <w:t>zhotovitele</w:t>
      </w:r>
      <w:r w:rsidR="00DE5A85" w:rsidRPr="00212EE3">
        <w:t>.</w:t>
      </w:r>
    </w:p>
    <w:p w14:paraId="23C882DC" w14:textId="5E7C72CC" w:rsidR="00C02DDF" w:rsidRPr="00212EE3" w:rsidRDefault="003A0AF0" w:rsidP="003A0AF0">
      <w:pPr>
        <w:pStyle w:val="Nadpis4"/>
        <w:numPr>
          <w:ilvl w:val="0"/>
          <w:numId w:val="0"/>
        </w:numPr>
        <w:ind w:left="1276" w:hanging="1134"/>
      </w:pPr>
      <w:r w:rsidRPr="00212EE3">
        <w:t>2.4.4.9</w:t>
      </w:r>
      <w:r w:rsidRPr="00212EE3">
        <w:tab/>
      </w:r>
      <w:r w:rsidR="00C02DDF" w:rsidRPr="00212EE3">
        <w:t>DPS 10.7</w:t>
      </w:r>
      <w:r w:rsidR="009A685E" w:rsidRPr="00212EE3">
        <w:t xml:space="preserve"> </w:t>
      </w:r>
      <w:r w:rsidR="00C02DDF" w:rsidRPr="00212EE3">
        <w:t>Nový velín kotlů K5 a K6</w:t>
      </w:r>
    </w:p>
    <w:p w14:paraId="4C25A9D5" w14:textId="357DFFB0" w:rsidR="00F30230" w:rsidRPr="00212EE3" w:rsidRDefault="001178C9" w:rsidP="00CA7D72">
      <w:r w:rsidRPr="00212EE3">
        <w:t xml:space="preserve">V prostoru stávající zasedací místnosti v administrativní budově bude zbudován nový velín. Stavební připravenost nového velína je protiplnění </w:t>
      </w:r>
      <w:r w:rsidR="00DE5A85" w:rsidRPr="00212EE3">
        <w:rPr>
          <w:smallCaps/>
        </w:rPr>
        <w:t>objednatele</w:t>
      </w:r>
      <w:r w:rsidRPr="00212EE3">
        <w:t>.</w:t>
      </w:r>
    </w:p>
    <w:p w14:paraId="5E50FF06" w14:textId="57F148A3" w:rsidR="00C02DDF" w:rsidRPr="00212EE3" w:rsidRDefault="003A0AF0" w:rsidP="003A0AF0">
      <w:pPr>
        <w:pStyle w:val="Nadpis4"/>
        <w:numPr>
          <w:ilvl w:val="0"/>
          <w:numId w:val="0"/>
        </w:numPr>
        <w:ind w:left="1276" w:hanging="1134"/>
      </w:pPr>
      <w:r w:rsidRPr="00212EE3">
        <w:t>2.4.4.10</w:t>
      </w:r>
      <w:r w:rsidRPr="00212EE3">
        <w:tab/>
      </w:r>
      <w:r w:rsidR="00C02DDF" w:rsidRPr="00212EE3">
        <w:t>DPS 10.8</w:t>
      </w:r>
      <w:r w:rsidR="009A685E" w:rsidRPr="00212EE3">
        <w:t xml:space="preserve"> </w:t>
      </w:r>
      <w:r w:rsidR="00C02DDF" w:rsidRPr="00212EE3">
        <w:t>Kontinuální měření emisí na starém i novém komínu</w:t>
      </w:r>
    </w:p>
    <w:p w14:paraId="5C268229" w14:textId="77777777" w:rsidR="001178C9" w:rsidRPr="00212EE3" w:rsidRDefault="001178C9" w:rsidP="00CA7D72">
      <w:r w:rsidRPr="00212EE3">
        <w:t>Bude instalován systém emisního monitoringu, který musí v době jeho realizace odpovídat platné legislativě.</w:t>
      </w:r>
    </w:p>
    <w:p w14:paraId="4C5C458C" w14:textId="77777777" w:rsidR="001178C9" w:rsidRPr="00212EE3" w:rsidRDefault="001178C9" w:rsidP="00CA7D72">
      <w:r w:rsidRPr="00212EE3">
        <w:t xml:space="preserve">Do měřícího kontejneru bude přivedena optická komunikační linka sítě Ethernet pro komunikaci s DCS. </w:t>
      </w:r>
    </w:p>
    <w:p w14:paraId="3FCD57B5" w14:textId="0D428E76" w:rsidR="008E481F" w:rsidRPr="00212EE3" w:rsidRDefault="001178C9" w:rsidP="00CA7D72">
      <w:r w:rsidRPr="00212EE3">
        <w:t xml:space="preserve">Dispoziční umístění z pohledu etapizace </w:t>
      </w:r>
      <w:r w:rsidR="00E83CEB" w:rsidRPr="00212EE3">
        <w:rPr>
          <w:smallCaps/>
        </w:rPr>
        <w:t xml:space="preserve">díla </w:t>
      </w:r>
      <w:r w:rsidRPr="00212EE3">
        <w:t xml:space="preserve">bude řešeno v projektu a odsouhlaseno </w:t>
      </w:r>
      <w:r w:rsidR="00073359" w:rsidRPr="00212EE3">
        <w:rPr>
          <w:smallCaps/>
        </w:rPr>
        <w:t>objednatelem</w:t>
      </w:r>
      <w:r w:rsidRPr="00212EE3">
        <w:t>.</w:t>
      </w:r>
    </w:p>
    <w:p w14:paraId="695E74D6" w14:textId="569CC9A9" w:rsidR="00C70B5F" w:rsidRPr="00212EE3" w:rsidRDefault="003A0AF0" w:rsidP="003A0AF0">
      <w:pPr>
        <w:pStyle w:val="Nadpis3"/>
        <w:numPr>
          <w:ilvl w:val="0"/>
          <w:numId w:val="0"/>
        </w:numPr>
        <w:ind w:left="1134" w:hanging="1134"/>
      </w:pPr>
      <w:r w:rsidRPr="00212EE3">
        <w:t>2.4.5</w:t>
      </w:r>
      <w:r w:rsidRPr="00212EE3">
        <w:tab/>
      </w:r>
      <w:r w:rsidR="00C70B5F" w:rsidRPr="00212EE3">
        <w:t>PS 1</w:t>
      </w:r>
      <w:r w:rsidR="008E0048" w:rsidRPr="00212EE3">
        <w:t>1</w:t>
      </w:r>
      <w:r w:rsidR="00C70B5F" w:rsidRPr="00212EE3">
        <w:tab/>
      </w:r>
      <w:r w:rsidR="00F85E71">
        <w:t>S</w:t>
      </w:r>
      <w:r w:rsidR="008E0048" w:rsidRPr="00212EE3">
        <w:t>pojovací potrubí</w:t>
      </w:r>
      <w:r w:rsidR="00F85E71">
        <w:t xml:space="preserve"> vnější</w:t>
      </w:r>
    </w:p>
    <w:p w14:paraId="061AD49B" w14:textId="77777777" w:rsidR="001178C9" w:rsidRPr="00212EE3" w:rsidRDefault="001178C9" w:rsidP="00CA7D72">
      <w:r w:rsidRPr="00212EE3">
        <w:t xml:space="preserve">Provozní soubor vnější spojovací potrubí představuje veškeré technologické propojovací potrubní trasy, které budou realizovány vně stávajících i případných nových objekt (např. mimo objekt kotelny) nebo trasy, které z opodstatněných důvodů nebude projektově nebo dispozičně vhodné včlenit do jiných technologických souborů. </w:t>
      </w:r>
    </w:p>
    <w:p w14:paraId="4E5AEF9C" w14:textId="77777777" w:rsidR="001178C9" w:rsidRPr="00212EE3" w:rsidRDefault="001178C9" w:rsidP="001178C9">
      <w:pPr>
        <w:pStyle w:val="Default"/>
        <w:rPr>
          <w:color w:val="auto"/>
          <w:sz w:val="22"/>
          <w:szCs w:val="22"/>
        </w:rPr>
      </w:pPr>
      <w:r w:rsidRPr="00212EE3">
        <w:rPr>
          <w:color w:val="auto"/>
          <w:sz w:val="22"/>
          <w:szCs w:val="22"/>
        </w:rPr>
        <w:t xml:space="preserve">PS bude obsahovat zejména: </w:t>
      </w:r>
    </w:p>
    <w:p w14:paraId="11A72172" w14:textId="77777777" w:rsidR="001178C9" w:rsidRPr="00212EE3" w:rsidRDefault="001178C9" w:rsidP="001178C9">
      <w:pPr>
        <w:pStyle w:val="Default"/>
        <w:spacing w:after="150"/>
        <w:rPr>
          <w:color w:val="auto"/>
          <w:sz w:val="22"/>
          <w:szCs w:val="22"/>
        </w:rPr>
      </w:pPr>
      <w:r w:rsidRPr="00212EE3">
        <w:rPr>
          <w:color w:val="auto"/>
          <w:sz w:val="22"/>
          <w:szCs w:val="22"/>
        </w:rPr>
        <w:t xml:space="preserve">potrubní rozvody páry, </w:t>
      </w:r>
    </w:p>
    <w:p w14:paraId="53BAC9DC" w14:textId="56810DA5"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napájecí vody, </w:t>
      </w:r>
    </w:p>
    <w:p w14:paraId="3FDEE6A5" w14:textId="3A291E6D"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chladící vody, </w:t>
      </w:r>
    </w:p>
    <w:p w14:paraId="65432D18" w14:textId="46EAD639"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13DAF">
        <w:rPr>
          <w:lang w:val="cs-CZ"/>
        </w:rPr>
        <w:t>potrubní</w:t>
      </w:r>
      <w:r w:rsidR="001178C9" w:rsidRPr="00212EE3">
        <w:t xml:space="preserve"> rozvody topné vody, </w:t>
      </w:r>
    </w:p>
    <w:p w14:paraId="5D25D3CC" w14:textId="214DF633"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případných dalších médií, </w:t>
      </w:r>
    </w:p>
    <w:p w14:paraId="0F3B3066" w14:textId="2813F941"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na všech potrubních trasách potřebný počet armatur, tvarovek, přírub, kompenzátorů a dalších potrubních prvků, </w:t>
      </w:r>
    </w:p>
    <w:p w14:paraId="6CBC731F" w14:textId="454CA2F2" w:rsidR="001178C9"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1178C9" w:rsidRPr="00212EE3">
        <w:t xml:space="preserve">nátěry, izolace, potrubní uložení </w:t>
      </w:r>
    </w:p>
    <w:p w14:paraId="149963B3" w14:textId="39852E43"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pomocné ocelové konstrukce </w:t>
      </w:r>
    </w:p>
    <w:p w14:paraId="5B92922F" w14:textId="4BFCBA55"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místní měřící zařízení, </w:t>
      </w:r>
    </w:p>
    <w:p w14:paraId="2D3E4761" w14:textId="3617D96B" w:rsidR="005D12A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případná další nezbytná zařízení </w:t>
      </w:r>
    </w:p>
    <w:p w14:paraId="5BF2C41F" w14:textId="2B32CADA" w:rsidR="00BF0D0E" w:rsidRPr="00212EE3" w:rsidRDefault="003A0AF0" w:rsidP="003A0AF0">
      <w:pPr>
        <w:pStyle w:val="Nadpis3"/>
        <w:numPr>
          <w:ilvl w:val="0"/>
          <w:numId w:val="0"/>
        </w:numPr>
        <w:ind w:left="1134" w:hanging="1134"/>
      </w:pPr>
      <w:r w:rsidRPr="00212EE3">
        <w:t>2.4.6</w:t>
      </w:r>
      <w:r w:rsidRPr="00212EE3">
        <w:tab/>
      </w:r>
      <w:r w:rsidR="00BF0D0E" w:rsidRPr="00212EE3">
        <w:t>PS 12</w:t>
      </w:r>
      <w:r w:rsidR="00BF0D0E" w:rsidRPr="00212EE3">
        <w:tab/>
        <w:t>Zdvihací mechanismy</w:t>
      </w:r>
      <w:r w:rsidR="00E5666E" w:rsidRPr="00212EE3">
        <w:t xml:space="preserve"> (pokud </w:t>
      </w:r>
      <w:r w:rsidR="00CC7F4B" w:rsidRPr="00212EE3">
        <w:t>budou</w:t>
      </w:r>
      <w:r w:rsidR="00D160DC" w:rsidRPr="00212EE3">
        <w:t>)</w:t>
      </w:r>
    </w:p>
    <w:p w14:paraId="2B20B2A5" w14:textId="77777777" w:rsidR="00782C60" w:rsidRPr="00212EE3" w:rsidRDefault="00782C60" w:rsidP="00CA7D72">
      <w:r w:rsidRPr="00212EE3">
        <w:t>Provozní soubor zahrnuje zdvihací mechanismy (jeřáby, drážky, kladkostroje apod.) pro jednoduchou a rychlou opravu a údržbu zařízení v potřebném rozsahu.</w:t>
      </w:r>
    </w:p>
    <w:p w14:paraId="2E4D68A5" w14:textId="7F7AF5C0" w:rsidR="00AF68BA" w:rsidRPr="00212EE3" w:rsidRDefault="003A0AF0" w:rsidP="003A0AF0">
      <w:pPr>
        <w:pStyle w:val="Nadpis3"/>
        <w:numPr>
          <w:ilvl w:val="0"/>
          <w:numId w:val="0"/>
        </w:numPr>
        <w:ind w:left="1134" w:hanging="1134"/>
      </w:pPr>
      <w:r w:rsidRPr="00212EE3">
        <w:t>2.4.7</w:t>
      </w:r>
      <w:r w:rsidRPr="00212EE3">
        <w:tab/>
      </w:r>
      <w:r w:rsidR="00F95509" w:rsidRPr="00212EE3">
        <w:t>PS 13</w:t>
      </w:r>
      <w:r w:rsidR="00B2038B" w:rsidRPr="00212EE3">
        <w:tab/>
      </w:r>
      <w:r w:rsidR="00F34E3D" w:rsidRPr="00212EE3">
        <w:t>Skládka biomasy</w:t>
      </w:r>
    </w:p>
    <w:p w14:paraId="75F45C8B" w14:textId="7B8C6D4B" w:rsidR="00E0588B" w:rsidRPr="00212EE3" w:rsidRDefault="00E0588B" w:rsidP="00CA7D72">
      <w:r w:rsidRPr="00212EE3">
        <w:t xml:space="preserve">V rámci PS 13 </w:t>
      </w:r>
      <w:r w:rsidRPr="00212EE3">
        <w:rPr>
          <w:smallCaps/>
        </w:rPr>
        <w:t>zhotovitel</w:t>
      </w:r>
      <w:r w:rsidRPr="00212EE3">
        <w:t xml:space="preserve"> vybuduje v určeném pro</w:t>
      </w:r>
      <w:r w:rsidR="004A604D">
        <w:t>s</w:t>
      </w:r>
      <w:r w:rsidRPr="00212EE3">
        <w:t>toru (viz situace na generelu, výkres CC1</w:t>
      </w:r>
      <w:r w:rsidR="009016C8">
        <w:t>9</w:t>
      </w:r>
      <w:r w:rsidRPr="00212EE3">
        <w:t>U00Z001)</w:t>
      </w:r>
      <w:r w:rsidRPr="00212EE3">
        <w:rPr>
          <w:color w:val="FF0000"/>
        </w:rPr>
        <w:t xml:space="preserve"> </w:t>
      </w:r>
      <w:r w:rsidRPr="00212EE3">
        <w:t>vnější skládku biomasy.</w:t>
      </w:r>
    </w:p>
    <w:p w14:paraId="7C7F3F03" w14:textId="6078671A" w:rsidR="00D06243" w:rsidRPr="00212EE3" w:rsidRDefault="00D06243" w:rsidP="00CA7D72">
      <w:r w:rsidRPr="00212EE3">
        <w:t>Na skládce bude vybudována zpevněná plocha pro venkovní skladování</w:t>
      </w:r>
      <w:r w:rsidRPr="00212EE3">
        <w:rPr>
          <w:vertAlign w:val="superscript"/>
        </w:rPr>
        <w:t xml:space="preserve"> </w:t>
      </w:r>
      <w:r w:rsidRPr="00212EE3">
        <w:t xml:space="preserve">štěpky jak v prostoru přední, tak i zadní části skládky (viz generel). Bude postavena budova skladu dřevní </w:t>
      </w:r>
      <w:proofErr w:type="gramStart"/>
      <w:r w:rsidRPr="00212EE3">
        <w:t>štěpky ve</w:t>
      </w:r>
      <w:proofErr w:type="gramEnd"/>
      <w:r w:rsidRPr="00212EE3">
        <w:t xml:space="preserve"> které bude třeba skladovat minimálně 2000 m</w:t>
      </w:r>
      <w:r w:rsidRPr="00212EE3">
        <w:rPr>
          <w:vertAlign w:val="superscript"/>
        </w:rPr>
        <w:t>3</w:t>
      </w:r>
      <w:r w:rsidRPr="00212EE3">
        <w:t xml:space="preserve"> dřevní štěpky.</w:t>
      </w:r>
    </w:p>
    <w:p w14:paraId="0DEB08D9" w14:textId="7AE69F6E" w:rsidR="00956D52" w:rsidRPr="00212EE3" w:rsidRDefault="00956D52" w:rsidP="00CA7D72">
      <w:r w:rsidRPr="00212EE3">
        <w:t>Na ploše skládky dojde ke zvážení plného nákladního automobilu při příjezdu a odjezdu, vykládce nákladu, vizuální kontrole kvality přivezené štěpky a odebrání jejího vzorku, k uskladnění štěpky, jejímu předsušení, vytřídění, dopravě do krytého skladu.</w:t>
      </w:r>
    </w:p>
    <w:p w14:paraId="0CBF342B" w14:textId="77777777" w:rsidR="00956D52" w:rsidRPr="00212EE3" w:rsidRDefault="00956D52" w:rsidP="00CA7D72">
      <w:r w:rsidRPr="00212EE3">
        <w:t>Z krytého skladu bude štěpka dopravována na stávající dopravníky uhlí s tím, že musí být zachována možnost provozu obou stávajících dopravních cest uhlí do kotelny tak, aby byla zachována záloha v případě poruchy nebo opravy jedné trasy.</w:t>
      </w:r>
    </w:p>
    <w:p w14:paraId="1E41061A" w14:textId="4A1E3A45" w:rsidR="00956D52" w:rsidRPr="00212EE3" w:rsidRDefault="00EE603D" w:rsidP="00CA7D72">
      <w:r w:rsidRPr="00212EE3">
        <w:rPr>
          <w:smallCaps/>
        </w:rPr>
        <w:t>z</w:t>
      </w:r>
      <w:r w:rsidR="001D08D9" w:rsidRPr="00212EE3">
        <w:rPr>
          <w:smallCaps/>
        </w:rPr>
        <w:t>hotovitel</w:t>
      </w:r>
      <w:r w:rsidR="001D08D9" w:rsidRPr="00212EE3">
        <w:t xml:space="preserve"> </w:t>
      </w:r>
      <w:r w:rsidR="00956D52" w:rsidRPr="00212EE3">
        <w:t>musí celou koncepci rozmístění a skladby technologie na skládce navrhnout tak, aby porucha jednoho zařízení neznemožnila dopravu paliva ze skládky ke kotlům.</w:t>
      </w:r>
    </w:p>
    <w:p w14:paraId="3F93DAED" w14:textId="5E53D10F" w:rsidR="00956D52" w:rsidRPr="00212EE3" w:rsidRDefault="00956D52" w:rsidP="00CA7D72">
      <w:r w:rsidRPr="00212EE3">
        <w:t xml:space="preserve">Nemožnost zásobovat kotelnu palivem ze skládky bude započítávána do nedisponibility dle </w:t>
      </w:r>
      <w:r w:rsidR="00304A85" w:rsidRPr="00212EE3">
        <w:t>P</w:t>
      </w:r>
      <w:r w:rsidRPr="00212EE3">
        <w:t>řílohy č</w:t>
      </w:r>
      <w:r w:rsidR="001D08D9" w:rsidRPr="00212EE3">
        <w:t xml:space="preserve">. 2 </w:t>
      </w:r>
      <w:r w:rsidR="001D08D9" w:rsidRPr="00212EE3">
        <w:rPr>
          <w:smallCaps/>
        </w:rPr>
        <w:t>smlouvy</w:t>
      </w:r>
      <w:r w:rsidR="00E731A2" w:rsidRPr="00212EE3">
        <w:t>.</w:t>
      </w:r>
    </w:p>
    <w:p w14:paraId="6AA901E7" w14:textId="06182E69" w:rsidR="001365B6" w:rsidRPr="00212EE3" w:rsidRDefault="00956D52" w:rsidP="00CA7D72">
      <w:r w:rsidRPr="00212EE3">
        <w:t>Návrh skládky biomasy je</w:t>
      </w:r>
      <w:r w:rsidR="004F38C3" w:rsidRPr="00212EE3">
        <w:t xml:space="preserve">, při dodržení všech </w:t>
      </w:r>
      <w:r w:rsidR="002A5807" w:rsidRPr="00212EE3">
        <w:t xml:space="preserve">relevantních požadavků této </w:t>
      </w:r>
      <w:r w:rsidR="008C69A8" w:rsidRPr="00212EE3">
        <w:t>P</w:t>
      </w:r>
      <w:r w:rsidR="002A5807" w:rsidRPr="00212EE3">
        <w:t xml:space="preserve">řílohy 1 </w:t>
      </w:r>
      <w:r w:rsidR="002A5807" w:rsidRPr="00212EE3">
        <w:rPr>
          <w:smallCaps/>
        </w:rPr>
        <w:t>smlouvy</w:t>
      </w:r>
      <w:r w:rsidR="002A5807" w:rsidRPr="00212EE3">
        <w:t>,</w:t>
      </w:r>
      <w:r w:rsidRPr="00212EE3">
        <w:t xml:space="preserve"> věcí technického řešení </w:t>
      </w:r>
      <w:r w:rsidR="00A13B9D" w:rsidRPr="00212EE3">
        <w:rPr>
          <w:smallCaps/>
        </w:rPr>
        <w:t>zhotovitele</w:t>
      </w:r>
      <w:r w:rsidRPr="00212EE3">
        <w:t xml:space="preserve">, součástí </w:t>
      </w:r>
      <w:r w:rsidR="009A2DE6" w:rsidRPr="00212EE3">
        <w:t xml:space="preserve">tohoto DPS </w:t>
      </w:r>
      <w:r w:rsidRPr="00212EE3">
        <w:t>však musí být následující technologie:</w:t>
      </w:r>
    </w:p>
    <w:p w14:paraId="75CF643B" w14:textId="2F843F3E" w:rsidR="00F95509" w:rsidRPr="00212EE3" w:rsidRDefault="003A0AF0" w:rsidP="003A0AF0">
      <w:pPr>
        <w:pStyle w:val="Nadpis4"/>
        <w:numPr>
          <w:ilvl w:val="0"/>
          <w:numId w:val="0"/>
        </w:numPr>
        <w:ind w:left="1276" w:hanging="1134"/>
      </w:pPr>
      <w:r w:rsidRPr="00212EE3">
        <w:t>2.4.7.1</w:t>
      </w:r>
      <w:r w:rsidRPr="00212EE3">
        <w:tab/>
      </w:r>
      <w:r w:rsidR="00F95509" w:rsidRPr="00212EE3">
        <w:t>DPS 13.1</w:t>
      </w:r>
      <w:r w:rsidR="009A685E" w:rsidRPr="00212EE3">
        <w:t xml:space="preserve"> </w:t>
      </w:r>
      <w:r w:rsidR="00F95509" w:rsidRPr="00212EE3">
        <w:t>Kolový nakladač</w:t>
      </w:r>
    </w:p>
    <w:p w14:paraId="4C6AEF1F" w14:textId="77777777" w:rsidR="00C0209A" w:rsidRPr="00212EE3" w:rsidRDefault="00C0209A" w:rsidP="00C0209A">
      <w:r w:rsidRPr="00212EE3">
        <w:t xml:space="preserve">Kolový nakladač bude nový se snadnou a rychlou údržbou. Obsluha nakladače musí mít dostatečný výhled a nakladač musí být schopen plynulé a snadné manipulace s biomasou. </w:t>
      </w:r>
    </w:p>
    <w:p w14:paraId="3D645BC4" w14:textId="05DCF1C0" w:rsidR="00C0209A" w:rsidRPr="00212EE3" w:rsidRDefault="00C0209A" w:rsidP="00C0209A">
      <w:r w:rsidRPr="00212EE3">
        <w:t>Kolový nakladač bude s pohonem všech 4 kol, s automatickou převodovkou, s vytápěním a automatickou klimatizací kabiny. Nakladač bude vybaven velkoobjemovou lžící (min. 7 m</w:t>
      </w:r>
      <w:r w:rsidRPr="00212EE3">
        <w:rPr>
          <w:vertAlign w:val="superscript"/>
        </w:rPr>
        <w:t>3</w:t>
      </w:r>
      <w:r w:rsidRPr="00212EE3">
        <w:t>).</w:t>
      </w:r>
      <w:r w:rsidR="008E4B0C" w:rsidRPr="00212EE3">
        <w:t xml:space="preserve"> Výška zdvihu musí odpovídat technickému řešení skladování, které </w:t>
      </w:r>
      <w:r w:rsidR="008E4B0C" w:rsidRPr="00212EE3">
        <w:rPr>
          <w:smallCaps/>
        </w:rPr>
        <w:t>zhotovitel</w:t>
      </w:r>
      <w:r w:rsidR="008E4B0C" w:rsidRPr="00212EE3">
        <w:t xml:space="preserve"> navrhne.</w:t>
      </w:r>
      <w:r w:rsidRPr="00212EE3">
        <w:t xml:space="preserve"> se zdvihem min. 4,4 m. Součástí dodávky bude i 1 náhradní kolo.</w:t>
      </w:r>
    </w:p>
    <w:p w14:paraId="4E21506F" w14:textId="1968FD33" w:rsidR="00C0209A" w:rsidRPr="00212EE3" w:rsidRDefault="00C0209A" w:rsidP="00C0209A">
      <w:r w:rsidRPr="00212EE3">
        <w:t xml:space="preserve">Nosnost nakladače při plném </w:t>
      </w:r>
      <w:r w:rsidR="00DA7E09">
        <w:t>n</w:t>
      </w:r>
      <w:r w:rsidRPr="00212EE3">
        <w:t>atočení bude minimálně odpovídat hmotnosti přepravovaného materiálu (min. však 9600 kg).</w:t>
      </w:r>
    </w:p>
    <w:p w14:paraId="3045341B" w14:textId="5EB060F3" w:rsidR="00F95509" w:rsidRPr="00212EE3" w:rsidRDefault="003A0AF0" w:rsidP="003A0AF0">
      <w:pPr>
        <w:pStyle w:val="Nadpis4"/>
        <w:numPr>
          <w:ilvl w:val="0"/>
          <w:numId w:val="0"/>
        </w:numPr>
        <w:ind w:left="1276" w:hanging="1134"/>
      </w:pPr>
      <w:r w:rsidRPr="00212EE3">
        <w:t>2.4.7.2</w:t>
      </w:r>
      <w:r w:rsidRPr="00212EE3">
        <w:tab/>
      </w:r>
      <w:r w:rsidR="00F95509" w:rsidRPr="00212EE3">
        <w:t>DPS 13.2</w:t>
      </w:r>
      <w:r w:rsidR="009A685E" w:rsidRPr="00212EE3">
        <w:t xml:space="preserve"> </w:t>
      </w:r>
      <w:r w:rsidR="00F95509" w:rsidRPr="00212EE3">
        <w:t>Technologie skladové haly</w:t>
      </w:r>
    </w:p>
    <w:p w14:paraId="317718BC" w14:textId="4F97AC7E" w:rsidR="00CB59E1" w:rsidRPr="00212EE3" w:rsidRDefault="00F44A4C" w:rsidP="00CA7D72">
      <w:r w:rsidRPr="00212EE3">
        <w:t xml:space="preserve">V rámci tohoto DPS </w:t>
      </w:r>
      <w:r w:rsidRPr="00212EE3">
        <w:rPr>
          <w:smallCaps/>
        </w:rPr>
        <w:t xml:space="preserve">zhotovitel </w:t>
      </w:r>
      <w:r w:rsidRPr="00212EE3">
        <w:t>dodá technologii skladové haly</w:t>
      </w:r>
      <w:r w:rsidR="00236BD6">
        <w:t>,</w:t>
      </w:r>
      <w:r w:rsidRPr="00212EE3">
        <w:t xml:space="preserve"> která umožní bezobslužnou dopravu již přetříděné dřevní štěpky do skladové haly a bezobslužné naskladnění minimálně 2000 m</w:t>
      </w:r>
      <w:r w:rsidRPr="00212EE3">
        <w:rPr>
          <w:vertAlign w:val="superscript"/>
        </w:rPr>
        <w:t>3</w:t>
      </w:r>
      <w:r w:rsidRPr="00212EE3">
        <w:t xml:space="preserve"> dřevní štěpky v hale.</w:t>
      </w:r>
    </w:p>
    <w:p w14:paraId="69ECAF45" w14:textId="6CE9C17A" w:rsidR="00F95509" w:rsidRPr="00212EE3" w:rsidRDefault="003A0AF0" w:rsidP="003A0AF0">
      <w:pPr>
        <w:pStyle w:val="Nadpis4"/>
        <w:numPr>
          <w:ilvl w:val="0"/>
          <w:numId w:val="0"/>
        </w:numPr>
        <w:ind w:left="1276" w:hanging="1134"/>
      </w:pPr>
      <w:r w:rsidRPr="00212EE3">
        <w:lastRenderedPageBreak/>
        <w:t>2.4.7.3</w:t>
      </w:r>
      <w:r w:rsidRPr="00212EE3">
        <w:tab/>
      </w:r>
      <w:r w:rsidR="00F95509" w:rsidRPr="00212EE3">
        <w:t>DPS 13.3</w:t>
      </w:r>
      <w:r w:rsidR="009A685E" w:rsidRPr="00212EE3">
        <w:t xml:space="preserve"> </w:t>
      </w:r>
      <w:r w:rsidR="00F95509" w:rsidRPr="00212EE3">
        <w:t>Sušk</w:t>
      </w:r>
      <w:r w:rsidR="00C471F5">
        <w:t>y</w:t>
      </w:r>
      <w:r w:rsidR="00F95509" w:rsidRPr="00212EE3">
        <w:t xml:space="preserve"> dřevní štěpky</w:t>
      </w:r>
    </w:p>
    <w:p w14:paraId="2E7D234C" w14:textId="4EB883B7" w:rsidR="00FD301E" w:rsidRPr="00212EE3" w:rsidRDefault="00FD301E" w:rsidP="00CA7D72">
      <w:r w:rsidRPr="00212EE3">
        <w:t xml:space="preserve">V rámci tohoto DPS </w:t>
      </w:r>
      <w:r w:rsidRPr="00212EE3">
        <w:rPr>
          <w:smallCaps/>
        </w:rPr>
        <w:t>zhotovitel</w:t>
      </w:r>
      <w:r w:rsidRPr="00212EE3">
        <w:t xml:space="preserve"> dodá</w:t>
      </w:r>
      <w:r w:rsidR="009A685E" w:rsidRPr="00212EE3">
        <w:t xml:space="preserve"> </w:t>
      </w:r>
      <w:r w:rsidRPr="00212EE3">
        <w:t xml:space="preserve">minimálně dvě sušky dřevní štěpky (z důvodu provozní zálohy) o celkové kapacitě sušení </w:t>
      </w:r>
      <w:r w:rsidR="006706FB">
        <w:t>4</w:t>
      </w:r>
      <w:r w:rsidRPr="00212EE3">
        <w:t xml:space="preserve">0 t dřevní štěpky za hodinu (společně pro všechny sušky). </w:t>
      </w:r>
    </w:p>
    <w:p w14:paraId="11BFEA30" w14:textId="17A1E20B" w:rsidR="00FD301E" w:rsidRPr="00212EE3" w:rsidRDefault="00FD301E" w:rsidP="00CA7D72">
      <w:r w:rsidRPr="00212EE3">
        <w:t xml:space="preserve">Sušky musí zvládnout vysušit uvedených </w:t>
      </w:r>
      <w:r w:rsidR="006706FB">
        <w:t>4</w:t>
      </w:r>
      <w:r w:rsidRPr="00212EE3">
        <w:t>0 t/h vstupující dřevní štěpky minimálně o 10 % vlhkosti (například vysušit štěpku o vlhkosti 60 % na štěpku s vlhkostí maximálně 50 %).</w:t>
      </w:r>
    </w:p>
    <w:p w14:paraId="0A87E32C" w14:textId="38697C50" w:rsidR="00FD301E" w:rsidRPr="00212EE3" w:rsidRDefault="00FD301E" w:rsidP="00CA7D72">
      <w:r w:rsidRPr="00212EE3">
        <w:t xml:space="preserve">Technologie sušení je věcí technického návrhu </w:t>
      </w:r>
      <w:r w:rsidR="008324FE" w:rsidRPr="00212EE3">
        <w:rPr>
          <w:smallCaps/>
        </w:rPr>
        <w:t>zhotovitele</w:t>
      </w:r>
      <w:r w:rsidRPr="00212EE3">
        <w:t xml:space="preserve">. Pro sušení lze využít spaliny z kotlů K5 a K6 a/nebo teplou vodu z HVS </w:t>
      </w:r>
      <w:r w:rsidR="00783C33">
        <w:t>T</w:t>
      </w:r>
      <w:r w:rsidRPr="00212EE3">
        <w:t>eplárny. K dispozici je voda z vratky systému CZT o průměrné teplotě 65 °C (min 60 °C; max. 100 °C) nebo voda z výstupu systému o průměrné teplotě 80 °C (min. 60</w:t>
      </w:r>
      <w:r w:rsidR="005F4250">
        <w:t xml:space="preserve"> </w:t>
      </w:r>
      <w:r w:rsidRPr="00212EE3">
        <w:t>°C; max. 110</w:t>
      </w:r>
      <w:r w:rsidR="005F4250">
        <w:t xml:space="preserve"> </w:t>
      </w:r>
      <w:r w:rsidRPr="00212EE3">
        <w:t>°C). Tlak vody v HVS je minimálně 1 MPa.</w:t>
      </w:r>
    </w:p>
    <w:p w14:paraId="1A22B726" w14:textId="77777777" w:rsidR="00FD301E" w:rsidRPr="00212EE3" w:rsidRDefault="00FD301E" w:rsidP="00CA7D72">
      <w:r w:rsidRPr="00212EE3">
        <w:t>Preferováno je řešení s primárním využitím vody z vratky systému.</w:t>
      </w:r>
    </w:p>
    <w:p w14:paraId="380CE480" w14:textId="676370C2" w:rsidR="00F95509" w:rsidRPr="00212EE3" w:rsidRDefault="003A0AF0" w:rsidP="003A0AF0">
      <w:pPr>
        <w:pStyle w:val="Nadpis4"/>
        <w:numPr>
          <w:ilvl w:val="0"/>
          <w:numId w:val="0"/>
        </w:numPr>
        <w:ind w:left="1276" w:hanging="1134"/>
      </w:pPr>
      <w:r w:rsidRPr="00212EE3">
        <w:t>2.4.7.4</w:t>
      </w:r>
      <w:r w:rsidRPr="00212EE3">
        <w:tab/>
      </w:r>
      <w:r w:rsidR="00F95509" w:rsidRPr="00212EE3">
        <w:t>DPS 13.4</w:t>
      </w:r>
      <w:r w:rsidR="009A685E" w:rsidRPr="00212EE3">
        <w:t xml:space="preserve"> </w:t>
      </w:r>
      <w:r w:rsidR="00F95509" w:rsidRPr="00212EE3">
        <w:t>Dopravníky dřevní štěpky</w:t>
      </w:r>
    </w:p>
    <w:p w14:paraId="724D5D39" w14:textId="18C00937" w:rsidR="007B1DAB" w:rsidRPr="00212EE3" w:rsidRDefault="007B1DAB" w:rsidP="00CA7D72">
      <w:r w:rsidRPr="00212EE3">
        <w:t xml:space="preserve">V rámci tohoto DPS </w:t>
      </w:r>
      <w:r w:rsidRPr="00212EE3">
        <w:rPr>
          <w:smallCaps/>
        </w:rPr>
        <w:t xml:space="preserve">zhotovitel </w:t>
      </w:r>
      <w:r w:rsidRPr="00212EE3">
        <w:t>dodá zařízení pro</w:t>
      </w:r>
      <w:r w:rsidR="009A685E" w:rsidRPr="00212EE3">
        <w:t xml:space="preserve"> </w:t>
      </w:r>
      <w:r w:rsidRPr="00212EE3">
        <w:t>bezobslužnou dopravu dřevní štěpky ze skladovací plochy, přes zařízení pro třídění dřevní štěpky a separátor kovů</w:t>
      </w:r>
      <w:r w:rsidR="009A685E" w:rsidRPr="00212EE3">
        <w:t xml:space="preserve"> </w:t>
      </w:r>
      <w:r w:rsidRPr="00212EE3">
        <w:t>do skladové haly a dále pro následnou dopravu dřevní štěpky na obě stávající linky dopravy uhlí ke kotlům K5 a K6.</w:t>
      </w:r>
    </w:p>
    <w:p w14:paraId="1CFE54A9" w14:textId="77777777" w:rsidR="007B1DAB" w:rsidRPr="00212EE3" w:rsidRDefault="007B1DAB" w:rsidP="00CA7D72">
      <w:r w:rsidRPr="00212EE3">
        <w:t xml:space="preserve">Vlastní návrh počtu, typu a dispozic zařízení k dopravě dřevní štěpky je věcí technického řešení </w:t>
      </w:r>
      <w:r w:rsidRPr="00212EE3">
        <w:rPr>
          <w:smallCaps/>
        </w:rPr>
        <w:t>zhotovitele.</w:t>
      </w:r>
      <w:r w:rsidRPr="00212EE3">
        <w:t xml:space="preserve"> </w:t>
      </w:r>
    </w:p>
    <w:p w14:paraId="6402A219" w14:textId="77777777" w:rsidR="007B1DAB" w:rsidRPr="00212EE3" w:rsidRDefault="007B1DAB" w:rsidP="00CA7D72">
      <w:r w:rsidRPr="00212EE3">
        <w:t>Kapacita dopravní cesty ze skládky do skladové haly musí být minimálně 40 t/hod.</w:t>
      </w:r>
    </w:p>
    <w:p w14:paraId="0C705323" w14:textId="539C5AFA" w:rsidR="00471F35" w:rsidRPr="00212EE3" w:rsidRDefault="007B1DAB" w:rsidP="00CA7D72">
      <w:r w:rsidRPr="00212EE3">
        <w:t xml:space="preserve">Kapacita dopravní cesty ze skladové haly na stávající pasové dopravy ke kotlům musí být minimálně </w:t>
      </w:r>
      <w:r w:rsidR="001F499F">
        <w:t>70</w:t>
      </w:r>
      <w:r w:rsidRPr="00212EE3">
        <w:t xml:space="preserve"> t/hod.</w:t>
      </w:r>
    </w:p>
    <w:p w14:paraId="61A6D4B2" w14:textId="3ED0B2AD" w:rsidR="00F95509" w:rsidRPr="00212EE3" w:rsidRDefault="003A0AF0" w:rsidP="003A0AF0">
      <w:pPr>
        <w:pStyle w:val="Nadpis4"/>
        <w:numPr>
          <w:ilvl w:val="0"/>
          <w:numId w:val="0"/>
        </w:numPr>
        <w:ind w:left="1276" w:hanging="1134"/>
      </w:pPr>
      <w:r w:rsidRPr="00212EE3">
        <w:t>2.4.7.5</w:t>
      </w:r>
      <w:r w:rsidRPr="00212EE3">
        <w:tab/>
      </w:r>
      <w:r w:rsidR="00F95509" w:rsidRPr="00212EE3">
        <w:t>DPS 13.5</w:t>
      </w:r>
      <w:r w:rsidR="009A685E" w:rsidRPr="00212EE3">
        <w:t xml:space="preserve"> </w:t>
      </w:r>
      <w:r w:rsidR="00F95509" w:rsidRPr="00212EE3">
        <w:t>Separátor kovů</w:t>
      </w:r>
    </w:p>
    <w:p w14:paraId="0A4AD704" w14:textId="305AFCE4" w:rsidR="00D10128" w:rsidRPr="00212EE3" w:rsidRDefault="00D10128" w:rsidP="00CA7D72">
      <w:r w:rsidRPr="00212EE3">
        <w:t>Na dvou různých místech dopravní trasy ze skládky paliva do skladovací haly bud</w:t>
      </w:r>
      <w:r w:rsidR="00E14EBF">
        <w:t>ou</w:t>
      </w:r>
      <w:r w:rsidRPr="00212EE3">
        <w:t xml:space="preserve"> umístěn</w:t>
      </w:r>
      <w:r w:rsidR="00E14EBF">
        <w:t>y</w:t>
      </w:r>
      <w:r w:rsidRPr="00212EE3">
        <w:t xml:space="preserve"> separátor</w:t>
      </w:r>
      <w:r w:rsidR="00E14EBF">
        <w:t>y</w:t>
      </w:r>
      <w:r w:rsidRPr="00212EE3">
        <w:t xml:space="preserve"> kovů s velikostí dostatečnou pro dopravované množství dřevní štěpky</w:t>
      </w:r>
    </w:p>
    <w:p w14:paraId="583A9478" w14:textId="5EBAC97D" w:rsidR="00F95509" w:rsidRPr="00212EE3" w:rsidRDefault="003A0AF0" w:rsidP="003A0AF0">
      <w:pPr>
        <w:pStyle w:val="Nadpis4"/>
        <w:numPr>
          <w:ilvl w:val="0"/>
          <w:numId w:val="0"/>
        </w:numPr>
        <w:ind w:left="1276" w:hanging="1134"/>
      </w:pPr>
      <w:r w:rsidRPr="00212EE3">
        <w:t>2.4.7.6</w:t>
      </w:r>
      <w:r w:rsidRPr="00212EE3">
        <w:tab/>
      </w:r>
      <w:r w:rsidR="00F95509" w:rsidRPr="00212EE3">
        <w:t>DPS 13.6</w:t>
      </w:r>
      <w:r w:rsidR="009A685E" w:rsidRPr="00212EE3">
        <w:t xml:space="preserve"> </w:t>
      </w:r>
      <w:r w:rsidR="00F95509" w:rsidRPr="00212EE3">
        <w:t>Zařízení pro třídění dřevní štěpky</w:t>
      </w:r>
    </w:p>
    <w:p w14:paraId="758D96A7" w14:textId="2E1E4447" w:rsidR="00892E97" w:rsidRPr="00212EE3" w:rsidRDefault="00816446" w:rsidP="00CA7D72">
      <w:r w:rsidRPr="00212EE3">
        <w:t xml:space="preserve">Do dopravní trasy ze skládky paliva do skladovací haly bude zařazeno zařízení pro třídění velikosti dřevní štěpky s kapacitou 40 t/h. Návrh a nastavení třídiče musí odpovídat </w:t>
      </w:r>
      <w:r w:rsidR="00717FE7" w:rsidRPr="00212EE3">
        <w:rPr>
          <w:smallCaps/>
        </w:rPr>
        <w:t>zhotovitelem</w:t>
      </w:r>
      <w:r w:rsidRPr="00212EE3">
        <w:t xml:space="preserve"> zvolené technologii spalování v kotlích K5 a K6</w:t>
      </w:r>
      <w:r w:rsidR="009D696F" w:rsidRPr="00212EE3">
        <w:t>.</w:t>
      </w:r>
    </w:p>
    <w:p w14:paraId="5A5E9755" w14:textId="7D591D02" w:rsidR="00F95509" w:rsidRPr="00212EE3" w:rsidRDefault="003A0AF0" w:rsidP="003A0AF0">
      <w:pPr>
        <w:pStyle w:val="Nadpis4"/>
        <w:numPr>
          <w:ilvl w:val="0"/>
          <w:numId w:val="0"/>
        </w:numPr>
        <w:ind w:left="1276" w:hanging="1134"/>
      </w:pPr>
      <w:r w:rsidRPr="00212EE3">
        <w:t>2.4.7.7</w:t>
      </w:r>
      <w:r w:rsidRPr="00212EE3">
        <w:tab/>
      </w:r>
      <w:r w:rsidR="00F95509" w:rsidRPr="00212EE3">
        <w:t>DPS 13.7</w:t>
      </w:r>
      <w:r w:rsidR="009A685E" w:rsidRPr="00212EE3">
        <w:t xml:space="preserve"> </w:t>
      </w:r>
      <w:r w:rsidR="00F95509" w:rsidRPr="00212EE3">
        <w:t>Zařízení pro drcení nadrozměrných částí dřevní štěpky</w:t>
      </w:r>
    </w:p>
    <w:p w14:paraId="3825556F" w14:textId="5D3852D1" w:rsidR="00B402F3" w:rsidRPr="00212EE3" w:rsidRDefault="00B402F3" w:rsidP="00CA7D72">
      <w:r w:rsidRPr="00212EE3">
        <w:t xml:space="preserve">Na výstup nadrozměrných částí z třídiče bude zařazen drtič. Velikost a kapacita drtiče je dána technologií </w:t>
      </w:r>
      <w:r w:rsidRPr="00212EE3">
        <w:rPr>
          <w:smallCaps/>
        </w:rPr>
        <w:t>zhotovitele</w:t>
      </w:r>
      <w:r w:rsidRPr="00212EE3">
        <w:t xml:space="preserve">, zvolenou v předchozí kapitole. </w:t>
      </w:r>
    </w:p>
    <w:p w14:paraId="65DCFB30" w14:textId="0ED14B95" w:rsidR="00F44259" w:rsidRPr="00212EE3" w:rsidRDefault="00B402F3" w:rsidP="00CA7D72">
      <w:r w:rsidRPr="00212EE3">
        <w:t>Počítá se s automatickým provozem drtiče, bez zásahu obsluhy.</w:t>
      </w:r>
    </w:p>
    <w:p w14:paraId="79E08C9D" w14:textId="624E9FE6" w:rsidR="00F95509" w:rsidRPr="00212EE3" w:rsidRDefault="003A0AF0" w:rsidP="003A0AF0">
      <w:pPr>
        <w:pStyle w:val="Nadpis4"/>
        <w:numPr>
          <w:ilvl w:val="0"/>
          <w:numId w:val="0"/>
        </w:numPr>
        <w:ind w:left="1276" w:hanging="1134"/>
      </w:pPr>
      <w:r w:rsidRPr="00212EE3">
        <w:t>2.4.7.8</w:t>
      </w:r>
      <w:r w:rsidRPr="00212EE3">
        <w:tab/>
      </w:r>
      <w:r w:rsidR="00F95509" w:rsidRPr="00212EE3">
        <w:t>DPS 13.8</w:t>
      </w:r>
      <w:r w:rsidR="009A685E" w:rsidRPr="00212EE3">
        <w:t xml:space="preserve"> </w:t>
      </w:r>
      <w:r w:rsidR="00F95509" w:rsidRPr="00212EE3">
        <w:t>Kontejner na vytříděný kov</w:t>
      </w:r>
    </w:p>
    <w:p w14:paraId="00E1BE41" w14:textId="2B695A0B" w:rsidR="00F44259" w:rsidRPr="00212EE3" w:rsidRDefault="00EE603D" w:rsidP="00CA7D72">
      <w:r w:rsidRPr="00212EE3">
        <w:rPr>
          <w:smallCaps/>
        </w:rPr>
        <w:t>z</w:t>
      </w:r>
      <w:r w:rsidR="00FA4837" w:rsidRPr="00212EE3">
        <w:rPr>
          <w:smallCaps/>
        </w:rPr>
        <w:t>hotovitel</w:t>
      </w:r>
      <w:r w:rsidR="00FA4837" w:rsidRPr="00212EE3">
        <w:t xml:space="preserve"> dodá j</w:t>
      </w:r>
      <w:r w:rsidR="009236CF" w:rsidRPr="00212EE3">
        <w:t>eden kontejner na shromáždění materiálu ze separátorů kovu s kapacitou minimálně 3 m</w:t>
      </w:r>
      <w:r w:rsidR="009236CF" w:rsidRPr="00212EE3">
        <w:rPr>
          <w:vertAlign w:val="superscript"/>
        </w:rPr>
        <w:t>3</w:t>
      </w:r>
      <w:r w:rsidR="009236CF" w:rsidRPr="00212EE3">
        <w:t>. Pokud nebude z dispozičního důvodu využít jeden kontejner pro oba separátory, budou dodány dva kontejnery o shodném objemu minimálně 3 m</w:t>
      </w:r>
      <w:r w:rsidR="009236CF" w:rsidRPr="00212EE3">
        <w:rPr>
          <w:vertAlign w:val="superscript"/>
        </w:rPr>
        <w:t>3</w:t>
      </w:r>
      <w:r w:rsidR="009236CF" w:rsidRPr="00212EE3">
        <w:t>.</w:t>
      </w:r>
    </w:p>
    <w:p w14:paraId="367F6317" w14:textId="2ECF5077" w:rsidR="00F95509" w:rsidRPr="00212EE3" w:rsidRDefault="003A0AF0" w:rsidP="003A0AF0">
      <w:pPr>
        <w:pStyle w:val="Nadpis4"/>
        <w:numPr>
          <w:ilvl w:val="0"/>
          <w:numId w:val="0"/>
        </w:numPr>
        <w:ind w:left="1276" w:hanging="1134"/>
      </w:pPr>
      <w:r w:rsidRPr="00212EE3">
        <w:t>2.4.7.9</w:t>
      </w:r>
      <w:r w:rsidRPr="00212EE3">
        <w:tab/>
      </w:r>
      <w:r w:rsidR="00F95509" w:rsidRPr="00212EE3">
        <w:t>DPS 13.9</w:t>
      </w:r>
      <w:r w:rsidR="009A685E" w:rsidRPr="00212EE3">
        <w:t xml:space="preserve"> </w:t>
      </w:r>
      <w:r w:rsidR="00F95509" w:rsidRPr="00212EE3">
        <w:t>Silniční váha včetně místního panelu</w:t>
      </w:r>
    </w:p>
    <w:p w14:paraId="2F726629" w14:textId="15D15A52" w:rsidR="003946FE" w:rsidRPr="00212EE3" w:rsidRDefault="00EE603D" w:rsidP="00CA7D72">
      <w:r w:rsidRPr="00212EE3">
        <w:rPr>
          <w:smallCaps/>
        </w:rPr>
        <w:t>z</w:t>
      </w:r>
      <w:r w:rsidR="003946FE" w:rsidRPr="00212EE3">
        <w:rPr>
          <w:smallCaps/>
        </w:rPr>
        <w:t>hotovitel</w:t>
      </w:r>
      <w:r w:rsidR="003946FE" w:rsidRPr="00212EE3">
        <w:t xml:space="preserve"> dodá silniční váhu pro zvážení přijíždějících a odjíždějících nákladních aut s dřevní štěpkou. U silniční váhy bude místní panel, který bude automaticky vydávat vážní lístek řidiči. </w:t>
      </w:r>
    </w:p>
    <w:p w14:paraId="1584A3ED" w14:textId="1FBFB35F" w:rsidR="00FA4837" w:rsidRPr="00212EE3" w:rsidRDefault="00E46C4D" w:rsidP="00CA7D72">
      <w:r w:rsidRPr="00212EE3">
        <w:t xml:space="preserve">Požadovaný </w:t>
      </w:r>
      <w:r w:rsidR="00FA4837" w:rsidRPr="00212EE3">
        <w:t xml:space="preserve">rozměr </w:t>
      </w:r>
      <w:r w:rsidRPr="00212EE3">
        <w:t xml:space="preserve">váhy </w:t>
      </w:r>
      <w:r w:rsidR="00FA4837" w:rsidRPr="00212EE3">
        <w:t>je 3 x 16 m (šířka x délka).</w:t>
      </w:r>
    </w:p>
    <w:p w14:paraId="20358C35" w14:textId="1179D1E4" w:rsidR="00A6056D" w:rsidRPr="00212EE3" w:rsidRDefault="00A6056D" w:rsidP="00A6056D">
      <w:r w:rsidRPr="00212EE3">
        <w:lastRenderedPageBreak/>
        <w:t xml:space="preserve">Silniční váha bude v rámci </w:t>
      </w:r>
      <w:r w:rsidRPr="00212EE3">
        <w:rPr>
          <w:smallCaps/>
        </w:rPr>
        <w:t>díla</w:t>
      </w:r>
      <w:r w:rsidRPr="00212EE3">
        <w:t xml:space="preserve"> vybavena autonomním komplexním systémem pro sledování vážení v reálném čase a zpracování statistik, tisk vážních lístků, se samostatným PC s</w:t>
      </w:r>
      <w:r w:rsidR="0085411B" w:rsidRPr="00212EE3">
        <w:t> </w:t>
      </w:r>
      <w:r w:rsidRPr="00212EE3">
        <w:t>monitorem</w:t>
      </w:r>
      <w:r w:rsidR="0085411B" w:rsidRPr="00212EE3">
        <w:t>.</w:t>
      </w:r>
      <w:r w:rsidRPr="00212EE3">
        <w:t xml:space="preserve"> </w:t>
      </w:r>
      <w:r w:rsidR="0085411B" w:rsidRPr="00212EE3">
        <w:t>Váha bude komunikovat s nadřazeným řídícím systémem pro kontrolu a evidenci dat</w:t>
      </w:r>
      <w:r w:rsidRPr="00212EE3">
        <w:t>, vč. veškeré potřebné kabeláže, programového vybavení a komunikační jednotky pro přenos dat.</w:t>
      </w:r>
    </w:p>
    <w:p w14:paraId="41509855" w14:textId="77777777" w:rsidR="00A6056D" w:rsidRPr="00212EE3" w:rsidRDefault="00A6056D" w:rsidP="00A6056D">
      <w:r w:rsidRPr="00212EE3">
        <w:t>Váha bude vybavena dvěma čtečkami čárových kódů pro bezobslužné vážení a dvojicí LED semaforů.</w:t>
      </w:r>
    </w:p>
    <w:p w14:paraId="4BF0CEDE" w14:textId="77777777" w:rsidR="00A6056D" w:rsidRPr="00212EE3" w:rsidRDefault="00A6056D" w:rsidP="00A6056D">
      <w:r w:rsidRPr="00212EE3">
        <w:t xml:space="preserve">SW silniční váhy bude umožňovat samoobslužné vážení vč. automatického ovládání semaforů. </w:t>
      </w:r>
    </w:p>
    <w:p w14:paraId="703CFA41" w14:textId="2200E2F8" w:rsidR="00A6056D" w:rsidRPr="00212EE3" w:rsidRDefault="00A6056D" w:rsidP="00A6056D">
      <w:r w:rsidRPr="00212EE3">
        <w:t>Váha bude vybavena kamerovým systémem pro záznam přední i zadní SPZ váženého vozidla a kamerou pro sledování ložné plochy vozidla</w:t>
      </w:r>
      <w:r w:rsidR="007C39EE" w:rsidRPr="00212EE3">
        <w:t xml:space="preserve"> pro jasnou identifikaci </w:t>
      </w:r>
      <w:r w:rsidR="009D4470" w:rsidRPr="00212EE3">
        <w:t>převáženého materiálu</w:t>
      </w:r>
      <w:r w:rsidRPr="00212EE3">
        <w:t>, vše s časovým údajem a archivací.</w:t>
      </w:r>
    </w:p>
    <w:p w14:paraId="50092D2A" w14:textId="40D7B88A" w:rsidR="00F95509" w:rsidRPr="00212EE3" w:rsidRDefault="003A0AF0" w:rsidP="003A0AF0">
      <w:pPr>
        <w:pStyle w:val="Nadpis4"/>
        <w:numPr>
          <w:ilvl w:val="0"/>
          <w:numId w:val="0"/>
        </w:numPr>
        <w:ind w:left="1276" w:hanging="1134"/>
      </w:pPr>
      <w:r w:rsidRPr="00212EE3">
        <w:t>2.4.7.10</w:t>
      </w:r>
      <w:r w:rsidRPr="00212EE3">
        <w:tab/>
      </w:r>
      <w:r w:rsidR="00F95509" w:rsidRPr="00212EE3">
        <w:t>DPS 13.10</w:t>
      </w:r>
      <w:r w:rsidR="009A685E" w:rsidRPr="00212EE3">
        <w:t xml:space="preserve"> </w:t>
      </w:r>
      <w:r w:rsidR="00F95509" w:rsidRPr="00212EE3">
        <w:t>P</w:t>
      </w:r>
      <w:r w:rsidR="00DD034C" w:rsidRPr="00212EE3">
        <w:t>a</w:t>
      </w:r>
      <w:r w:rsidR="00F95509" w:rsidRPr="00212EE3">
        <w:t>sov</w:t>
      </w:r>
      <w:r w:rsidR="00CD4BC1" w:rsidRPr="00212EE3">
        <w:t>é</w:t>
      </w:r>
      <w:r w:rsidR="00F95509" w:rsidRPr="00212EE3">
        <w:t xml:space="preserve"> váh</w:t>
      </w:r>
      <w:r w:rsidR="00CD4BC1" w:rsidRPr="00212EE3">
        <w:t>y</w:t>
      </w:r>
    </w:p>
    <w:p w14:paraId="0FBFE417" w14:textId="7E59E314" w:rsidR="00E05267" w:rsidRPr="00212EE3" w:rsidRDefault="00EE603D" w:rsidP="00CA7D72">
      <w:r w:rsidRPr="00212EE3">
        <w:rPr>
          <w:smallCaps/>
        </w:rPr>
        <w:t>z</w:t>
      </w:r>
      <w:r w:rsidR="00E05267" w:rsidRPr="00212EE3">
        <w:rPr>
          <w:smallCaps/>
        </w:rPr>
        <w:t>hotovitel</w:t>
      </w:r>
      <w:r w:rsidR="00E05267" w:rsidRPr="00212EE3">
        <w:t xml:space="preserve"> dodá dvě nové pasové váhy na stávající pasové dopravy uhlí (dřevní štěpky), které budou zajišťovat vážení dřevní štěpky dopravované ke kotlům. </w:t>
      </w:r>
    </w:p>
    <w:p w14:paraId="4F9DF662" w14:textId="780232A8" w:rsidR="00E05267" w:rsidRPr="00212EE3" w:rsidRDefault="00E05267" w:rsidP="00CA7D72">
      <w:r w:rsidRPr="00212EE3">
        <w:t xml:space="preserve">Umístění vah na stávajících dopravnících je věcí technického návrhu </w:t>
      </w:r>
      <w:r w:rsidR="00717FE7" w:rsidRPr="00212EE3">
        <w:rPr>
          <w:smallCaps/>
        </w:rPr>
        <w:t>zhotovitele</w:t>
      </w:r>
      <w:r w:rsidRPr="00212EE3">
        <w:t>.</w:t>
      </w:r>
    </w:p>
    <w:p w14:paraId="7A01F7FF" w14:textId="5CA89447" w:rsidR="00E05267" w:rsidRPr="00212EE3" w:rsidRDefault="00E05267" w:rsidP="00CA7D72">
      <w:r w:rsidRPr="00212EE3">
        <w:t>Požadovaná přesnost váhy je 0,5</w:t>
      </w:r>
      <w:r w:rsidR="008D3BD7">
        <w:t xml:space="preserve"> </w:t>
      </w:r>
      <w:r w:rsidRPr="00212EE3">
        <w:t>%.</w:t>
      </w:r>
    </w:p>
    <w:p w14:paraId="530BAD11" w14:textId="1BAC6CD4" w:rsidR="00A00423" w:rsidRPr="00212EE3" w:rsidRDefault="003A0AF0" w:rsidP="003A0AF0">
      <w:pPr>
        <w:pStyle w:val="Nadpis4"/>
        <w:numPr>
          <w:ilvl w:val="0"/>
          <w:numId w:val="0"/>
        </w:numPr>
        <w:ind w:left="1276" w:hanging="1134"/>
      </w:pPr>
      <w:r w:rsidRPr="00212EE3">
        <w:t>2.4.7.11</w:t>
      </w:r>
      <w:r w:rsidRPr="00212EE3">
        <w:tab/>
      </w:r>
      <w:r w:rsidR="00A00423" w:rsidRPr="00212EE3">
        <w:t>DPS 13.11</w:t>
      </w:r>
      <w:r w:rsidR="009A685E" w:rsidRPr="00212EE3">
        <w:t xml:space="preserve"> </w:t>
      </w:r>
      <w:r w:rsidR="00536FAD" w:rsidRPr="00212EE3">
        <w:t xml:space="preserve">Rekonstrukce </w:t>
      </w:r>
      <w:r w:rsidR="00A00423" w:rsidRPr="00212EE3">
        <w:t>stávající pasov</w:t>
      </w:r>
      <w:r w:rsidR="00536FAD" w:rsidRPr="00212EE3">
        <w:t>é</w:t>
      </w:r>
      <w:r w:rsidR="00A00423" w:rsidRPr="00212EE3">
        <w:t xml:space="preserve"> doprav</w:t>
      </w:r>
      <w:r w:rsidR="00536FAD" w:rsidRPr="00212EE3">
        <w:t>y</w:t>
      </w:r>
      <w:r w:rsidR="00A00423" w:rsidRPr="00212EE3">
        <w:t xml:space="preserve"> uhlí</w:t>
      </w:r>
    </w:p>
    <w:p w14:paraId="01FB3727" w14:textId="401A9283" w:rsidR="00A00423" w:rsidRPr="00212EE3" w:rsidRDefault="00EE603D" w:rsidP="00CA7D72">
      <w:r w:rsidRPr="00212EE3">
        <w:rPr>
          <w:smallCaps/>
        </w:rPr>
        <w:t>z</w:t>
      </w:r>
      <w:r w:rsidR="00A00423" w:rsidRPr="00212EE3">
        <w:rPr>
          <w:smallCaps/>
        </w:rPr>
        <w:t>hotovitel</w:t>
      </w:r>
      <w:r w:rsidR="00A00423" w:rsidRPr="00212EE3">
        <w:t xml:space="preserve"> posoudí stav stávající pasové dopravy uhlí </w:t>
      </w:r>
      <w:r w:rsidR="002D5C48" w:rsidRPr="00212EE3">
        <w:t xml:space="preserve">a její vhodnost pro dopravu </w:t>
      </w:r>
      <w:r w:rsidR="00A00423" w:rsidRPr="00212EE3">
        <w:t xml:space="preserve">dřevní štěpky ze skládky paliva ke kotlům K5 a K6. Provede její </w:t>
      </w:r>
      <w:r w:rsidR="002D5C48" w:rsidRPr="00212EE3">
        <w:t>rekonstrukci</w:t>
      </w:r>
      <w:r w:rsidR="00A00423" w:rsidRPr="00212EE3">
        <w:t>, pro kterou dodá a namontuje minimálně následující díly:</w:t>
      </w:r>
    </w:p>
    <w:p w14:paraId="1D7F7BB5" w14:textId="106E6EF6" w:rsidR="00A00423" w:rsidRPr="00212EE3" w:rsidRDefault="00A00423" w:rsidP="00CA7D72">
      <w:r w:rsidRPr="00212EE3">
        <w:t>2 ks - pryžové pásy 3vl. na válečkové do</w:t>
      </w:r>
      <w:r w:rsidR="007357E1">
        <w:t>p</w:t>
      </w:r>
      <w:r w:rsidRPr="00212EE3">
        <w:t>ravníky žlabové – dopravovaný materiál – štěpka, šíře pasu 800 mm - hladký, délka – 500 m</w:t>
      </w:r>
    </w:p>
    <w:p w14:paraId="6F4FC863" w14:textId="164F44FD" w:rsidR="00A00423" w:rsidRPr="00212EE3" w:rsidRDefault="00A00423" w:rsidP="00CA7D72">
      <w:r w:rsidRPr="00212EE3">
        <w:t>2 ks - pryžové pásy 3vl.</w:t>
      </w:r>
      <w:r w:rsidR="009A685E" w:rsidRPr="00212EE3">
        <w:t xml:space="preserve"> </w:t>
      </w:r>
      <w:r w:rsidRPr="00212EE3">
        <w:t>na válečkové dopravníky žlabové – dopravovaný materiál štěpka, šíře pasu 800mm – profilový, délka - 900 m</w:t>
      </w:r>
    </w:p>
    <w:p w14:paraId="1A73C70B" w14:textId="77777777" w:rsidR="00A00423" w:rsidRPr="00212EE3" w:rsidRDefault="00A00423" w:rsidP="00CA7D72">
      <w:r w:rsidRPr="00212EE3">
        <w:t xml:space="preserve">1500 ks - podpěrné ocelové válečky průměr 108 mm, délka 300mm </w:t>
      </w:r>
    </w:p>
    <w:p w14:paraId="49B957FB" w14:textId="77777777" w:rsidR="00A00423" w:rsidRPr="00212EE3" w:rsidRDefault="00A00423" w:rsidP="00CA7D72">
      <w:r w:rsidRPr="00212EE3">
        <w:t>2 ks - ocelový vodící válec průměr 320 mm délka 900 mm</w:t>
      </w:r>
    </w:p>
    <w:p w14:paraId="1ABEE280" w14:textId="77777777" w:rsidR="00A00423" w:rsidRPr="00212EE3" w:rsidRDefault="00A00423" w:rsidP="00CA7D72">
      <w:r w:rsidRPr="00212EE3">
        <w:t>2 ks - ocelový tažný válec průměr 320 mm délka 900 mm</w:t>
      </w:r>
    </w:p>
    <w:p w14:paraId="3EEBB4B4" w14:textId="77777777" w:rsidR="00A00423" w:rsidRPr="00212EE3" w:rsidRDefault="00A00423" w:rsidP="00CA7D72">
      <w:r w:rsidRPr="00212EE3">
        <w:t>16 ks - ocelový vodící válec průměr 500 mm délka 900 mm</w:t>
      </w:r>
    </w:p>
    <w:p w14:paraId="195ABE08" w14:textId="77777777" w:rsidR="00A00423" w:rsidRPr="00212EE3" w:rsidRDefault="00A00423" w:rsidP="00CA7D72">
      <w:r w:rsidRPr="00212EE3">
        <w:t>2 ks - ocelový tažný válec průměr 800 mm délka 900 mm</w:t>
      </w:r>
    </w:p>
    <w:p w14:paraId="277B0128" w14:textId="77777777" w:rsidR="00A00423" w:rsidRPr="00212EE3" w:rsidRDefault="00A00423" w:rsidP="00CA7D72">
      <w:r w:rsidRPr="00212EE3">
        <w:t>2 ks - ocelový tažný válec průměr 650 mm délka 900 mm</w:t>
      </w:r>
    </w:p>
    <w:p w14:paraId="46CB036E" w14:textId="77777777" w:rsidR="00A00423" w:rsidRPr="00212EE3" w:rsidRDefault="00A00423" w:rsidP="00CA7D72">
      <w:r w:rsidRPr="00212EE3">
        <w:t>2 ks - ocelový tažný válec průměr 500 mm délka 900 mm</w:t>
      </w:r>
    </w:p>
    <w:p w14:paraId="0546EC8B" w14:textId="77777777" w:rsidR="00A00423" w:rsidRPr="00212EE3" w:rsidRDefault="00A00423" w:rsidP="00CA7D72">
      <w:r w:rsidRPr="00212EE3">
        <w:t>8 ks - stěrače pasu</w:t>
      </w:r>
    </w:p>
    <w:p w14:paraId="03B78BC1" w14:textId="5804C15D" w:rsidR="00A00423" w:rsidRPr="00212EE3" w:rsidRDefault="00A00423" w:rsidP="00CA7D72">
      <w:r w:rsidRPr="00212EE3">
        <w:t>2 ks - převodovky:</w:t>
      </w:r>
      <w:r w:rsidR="009A685E" w:rsidRPr="00212EE3">
        <w:t xml:space="preserve"> </w:t>
      </w:r>
      <w:r w:rsidRPr="00212EE3">
        <w:t>dodavatel -</w:t>
      </w:r>
      <w:r w:rsidR="009A685E" w:rsidRPr="00212EE3">
        <w:t xml:space="preserve"> </w:t>
      </w:r>
      <w:r w:rsidRPr="00212EE3">
        <w:t>Přerovské strojírny -</w:t>
      </w:r>
      <w:r w:rsidR="009A685E" w:rsidRPr="00212EE3">
        <w:t xml:space="preserve"> </w:t>
      </w:r>
      <w:r w:rsidRPr="00212EE3">
        <w:t>typ KP 225</w:t>
      </w:r>
    </w:p>
    <w:p w14:paraId="4B37FA44" w14:textId="0E1EB512" w:rsidR="00A00423" w:rsidRPr="00212EE3" w:rsidRDefault="00A00423" w:rsidP="00CA7D72">
      <w:r w:rsidRPr="00212EE3">
        <w:t>1 ks - převodovka:</w:t>
      </w:r>
      <w:r w:rsidR="009A685E" w:rsidRPr="00212EE3">
        <w:t xml:space="preserve"> </w:t>
      </w:r>
      <w:r w:rsidRPr="00212EE3">
        <w:t>dodavatel – Transporta Chrudim – typ IS 030409</w:t>
      </w:r>
    </w:p>
    <w:p w14:paraId="45A71BFF" w14:textId="0849B651" w:rsidR="00A00423" w:rsidRPr="00212EE3" w:rsidRDefault="00A00423" w:rsidP="00CA7D72">
      <w:r w:rsidRPr="00212EE3">
        <w:t>1 ks - převodovka:</w:t>
      </w:r>
      <w:r w:rsidR="009A685E" w:rsidRPr="00212EE3">
        <w:t xml:space="preserve"> </w:t>
      </w:r>
      <w:r w:rsidRPr="00212EE3">
        <w:t>dodavatel – Transporta Chrudim – typ IS 030406</w:t>
      </w:r>
    </w:p>
    <w:p w14:paraId="460F52E8" w14:textId="77777777" w:rsidR="00A00423" w:rsidRPr="00212EE3" w:rsidRDefault="00A00423" w:rsidP="00CA7D72">
      <w:r w:rsidRPr="00212EE3">
        <w:t>6 ks - ocelový podpěrný válec průměr 200 mm délka 900mm</w:t>
      </w:r>
    </w:p>
    <w:p w14:paraId="0A2458CD" w14:textId="57B3308F" w:rsidR="00A00423" w:rsidRPr="00212EE3" w:rsidRDefault="00A00423" w:rsidP="00CA7D72">
      <w:r w:rsidRPr="00212EE3">
        <w:t>2 ks - nových přesypů, výroba včetně vyplastování</w:t>
      </w:r>
      <w:r w:rsidR="009A685E" w:rsidRPr="00212EE3">
        <w:t xml:space="preserve"> </w:t>
      </w:r>
      <w:r w:rsidRPr="00212EE3">
        <w:t xml:space="preserve">a utěsnění, přesypy rozděleny klapkou pro požadovaný tok </w:t>
      </w:r>
      <w:proofErr w:type="gramStart"/>
      <w:r w:rsidRPr="00212EE3">
        <w:t>materiálu , požadovaný</w:t>
      </w:r>
      <w:proofErr w:type="gramEnd"/>
      <w:r w:rsidRPr="00212EE3">
        <w:t xml:space="preserve"> materiál přesypů ocelový plech tl. 4mm hmotnost přesypů cca 2570 kg</w:t>
      </w:r>
    </w:p>
    <w:p w14:paraId="6211D3A7" w14:textId="77777777" w:rsidR="00A00423" w:rsidRPr="00212EE3" w:rsidRDefault="00A00423" w:rsidP="00CA7D72">
      <w:r w:rsidRPr="00212EE3">
        <w:lastRenderedPageBreak/>
        <w:t>1 ks – nový přesyp, výroba včetně vyplastování a utěsnění bez předělovací klapky materiál ocelový plech tl. 4mm – váha přesypu cca 1500 kg</w:t>
      </w:r>
    </w:p>
    <w:p w14:paraId="2CDCD86B" w14:textId="607E20A8" w:rsidR="00A00423" w:rsidRPr="00212EE3" w:rsidRDefault="00A00423" w:rsidP="00CA7D72">
      <w:r w:rsidRPr="00212EE3">
        <w:t>2 ks – elektromotor pohonu pasového dopravníku č. 8/9; typ: MEZ</w:t>
      </w:r>
      <w:r w:rsidR="009A685E" w:rsidRPr="00212EE3">
        <w:t xml:space="preserve"> </w:t>
      </w:r>
      <w:r w:rsidRPr="00212EE3">
        <w:t xml:space="preserve">AP744/4H 080A, výkon 28 kW, napětí 0,4 kV, 1475 otáček/min; provedení dle požadavků uvedených v kapitole </w:t>
      </w:r>
      <w:r w:rsidR="00E60E9B">
        <w:t>5.3.3.2</w:t>
      </w:r>
      <w:r w:rsidRPr="00212EE3">
        <w:t>; převodovka samostatná, do L, typ Transporta Chrudim 15030406/vel 330, převodový poměr 28; brzda mezi motorem a převodovkou, typ brzdy EM Brno EP50/50, 0,2 kW, 380 V</w:t>
      </w:r>
    </w:p>
    <w:p w14:paraId="27B73054" w14:textId="61B7C48A" w:rsidR="00A00423" w:rsidRPr="00212EE3" w:rsidRDefault="00A00423" w:rsidP="00CA7D72">
      <w:r w:rsidRPr="00212EE3">
        <w:t xml:space="preserve">2 ks – elektromotor pohonu pasového dopravníku č. 10/11; typ: MEZ DPV 100L-4S, výkon 2,2 kW, napětí 0,4 kV, 1420 otáček/min; provedení dle požadavků uvedených v kapitole </w:t>
      </w:r>
      <w:r w:rsidR="00E60E9B">
        <w:t>5.3.3.2</w:t>
      </w:r>
      <w:r w:rsidRPr="00212EE3">
        <w:t>; převodovka v bubnu, typ Slavia 71411, převodový poměr 15,75; brzda ne</w:t>
      </w:r>
    </w:p>
    <w:p w14:paraId="773CD4BA" w14:textId="61FBD778" w:rsidR="00A00423" w:rsidRPr="00212EE3" w:rsidRDefault="00A00423" w:rsidP="00CA7D72">
      <w:r w:rsidRPr="00212EE3">
        <w:t xml:space="preserve">2 ks – elektromotor pohonu pasového dopravníku č. 15/16; typ: MEZ 1P10AV4, výkon 36 kW, napětí 0,4 kV, 1450 otáček/min; provedení dle požadavků uvedených v kapitole </w:t>
      </w:r>
      <w:r w:rsidR="00E60E9B">
        <w:t>5.3.3.2</w:t>
      </w:r>
      <w:r w:rsidRPr="00212EE3">
        <w:t>; převodovka samostatná, do L, typ Přerov KP 225, převodový poměr 31,5; brzda mezi motorem a převodovkou, typ brzdy MEZ ELDRO 3, 120 W, 380 V</w:t>
      </w:r>
    </w:p>
    <w:p w14:paraId="3D52B574" w14:textId="158601AB" w:rsidR="00A00423" w:rsidRPr="00212EE3" w:rsidRDefault="00A00423" w:rsidP="00CA7D72">
      <w:r w:rsidRPr="00212EE3">
        <w:t>2 ks – elektromotor pohonu pasového dopravníku č. 19/20; typ: MEZ OR67b,</w:t>
      </w:r>
      <w:r w:rsidR="009A685E" w:rsidRPr="00212EE3">
        <w:t xml:space="preserve"> </w:t>
      </w:r>
      <w:r w:rsidRPr="00212EE3">
        <w:t xml:space="preserve">výkon 12 kW, napětí 0,4 kV,1440 otáček/min; provedení dle požadavků uvedených v kapitole </w:t>
      </w:r>
      <w:r w:rsidR="00E60E9B">
        <w:t>5.</w:t>
      </w:r>
      <w:r w:rsidR="007043FB">
        <w:t>3</w:t>
      </w:r>
      <w:r w:rsidR="00E60E9B">
        <w:t>.3.2</w:t>
      </w:r>
      <w:r w:rsidRPr="00212EE3">
        <w:t>; převodovka samostatná, do L, typ Transporta Chrudim 15030406/vel 250, převodový poměr 22,4; brzda ne</w:t>
      </w:r>
    </w:p>
    <w:p w14:paraId="5CBB6991" w14:textId="50FAC640" w:rsidR="00DD034C" w:rsidRDefault="00A00423" w:rsidP="00CA7D72">
      <w:r w:rsidRPr="00212EE3">
        <w:t xml:space="preserve">2 ks – setřásač (vibrátor), typ Stavostroj 06-537/MEZ 3PV 80-26, parametry I=1,4 A, napětí 0,4 kV,2890 otáček/min; provedení dle požadavků uvedených v kapitole </w:t>
      </w:r>
      <w:r w:rsidR="007043FB">
        <w:t>5.3.3.2.</w:t>
      </w:r>
    </w:p>
    <w:p w14:paraId="17BB315D" w14:textId="21CB9F56" w:rsidR="001F499F" w:rsidRDefault="003A0AF0" w:rsidP="003A0AF0">
      <w:pPr>
        <w:pStyle w:val="Nadpis4"/>
        <w:numPr>
          <w:ilvl w:val="0"/>
          <w:numId w:val="0"/>
        </w:numPr>
        <w:ind w:left="1276" w:hanging="1134"/>
      </w:pPr>
      <w:r>
        <w:t>2.4.7.12</w:t>
      </w:r>
      <w:r>
        <w:tab/>
      </w:r>
      <w:r w:rsidR="001F499F">
        <w:t>DPS 13.13 Sušárna vzorků</w:t>
      </w:r>
    </w:p>
    <w:p w14:paraId="3613C84B" w14:textId="70558194" w:rsidR="001F499F" w:rsidRPr="001F499F" w:rsidRDefault="001F499F" w:rsidP="001F499F">
      <w:r w:rsidRPr="001F499F">
        <w:t xml:space="preserve">Součástí rozsahu bude dodávka sušárna pro sušení vzorků biomasy (štěpky) dle níže uvedené specifikace. Sušárna bude umístěna do existující laboratoře </w:t>
      </w:r>
      <w:r>
        <w:t>T</w:t>
      </w:r>
      <w:r w:rsidRPr="001F499F">
        <w:t>eplárny jako doplnění vybavení této laboratoře.</w:t>
      </w:r>
    </w:p>
    <w:p w14:paraId="2FF7B8DE" w14:textId="77777777" w:rsidR="001F499F" w:rsidRPr="001F499F" w:rsidRDefault="001F499F" w:rsidP="001F499F">
      <w:r w:rsidRPr="001F499F">
        <w:t>Specifikace sušárny:</w:t>
      </w:r>
    </w:p>
    <w:p w14:paraId="4D7BEB66" w14:textId="44D4E311"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objem  700 – 750 litrů (preferuje se co největší objem)</w:t>
      </w:r>
    </w:p>
    <w:p w14:paraId="26027E39" w14:textId="77604F73"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rozměry sušárny jsou omezeny prostorem v laboratoři omezení; vnějšími rozměry sušárny šířka max. 1300 mm, hloubka max. 880 mm, výška bez omezení</w:t>
      </w:r>
    </w:p>
    <w:p w14:paraId="48B12633" w14:textId="50340994"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provedení s nuceným prouděním vzduchu v komoře, aby byla zajištěna během sušení stejná teplota v celém objemu sušárny</w:t>
      </w:r>
    </w:p>
    <w:p w14:paraId="4F135608" w14:textId="7CBF412B"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provedení s ventilátorem</w:t>
      </w:r>
    </w:p>
    <w:p w14:paraId="33D85323" w14:textId="3F09F9C1"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programovatelná</w:t>
      </w:r>
    </w:p>
    <w:p w14:paraId="0CFA4494" w14:textId="3FEB402E"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teplota 5 – 300</w:t>
      </w:r>
      <w:r w:rsidR="00EA209E">
        <w:rPr>
          <w:lang w:val="cs-CZ"/>
        </w:rPr>
        <w:t xml:space="preserve"> </w:t>
      </w:r>
      <w:r w:rsidR="001F499F" w:rsidRPr="001F499F">
        <w:t>°C</w:t>
      </w:r>
    </w:p>
    <w:p w14:paraId="78259397" w14:textId="79DD7555"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vybavení s co největším počtem polic</w:t>
      </w:r>
    </w:p>
    <w:p w14:paraId="549C000A" w14:textId="7CF2636E"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plná obsazenost sušárny policemi</w:t>
      </w:r>
    </w:p>
    <w:p w14:paraId="1F271C0F" w14:textId="77777777" w:rsidR="001F499F" w:rsidRPr="001F499F" w:rsidRDefault="001F499F" w:rsidP="001F499F"/>
    <w:p w14:paraId="5AFBA620" w14:textId="12715B63" w:rsidR="00E03DFE" w:rsidRPr="00212EE3" w:rsidRDefault="003A0AF0" w:rsidP="003A0AF0">
      <w:pPr>
        <w:pStyle w:val="Nadpis2"/>
        <w:numPr>
          <w:ilvl w:val="0"/>
          <w:numId w:val="0"/>
        </w:numPr>
        <w:ind w:left="1134" w:hanging="1134"/>
      </w:pPr>
      <w:r w:rsidRPr="00212EE3">
        <w:t>2.5</w:t>
      </w:r>
      <w:r w:rsidRPr="00212EE3">
        <w:tab/>
      </w:r>
      <w:r w:rsidR="00E03DFE" w:rsidRPr="00212EE3">
        <w:t>Náhradní díly a rychle se opotřebující díly</w:t>
      </w:r>
    </w:p>
    <w:p w14:paraId="3D149378" w14:textId="01F08F7E" w:rsidR="00CB27C6" w:rsidRPr="00212EE3" w:rsidRDefault="00E03DFE" w:rsidP="00CA7D72">
      <w:pPr>
        <w:rPr>
          <w:b/>
          <w:smallCaps/>
        </w:rPr>
      </w:pPr>
      <w:r w:rsidRPr="00212EE3">
        <w:t>Náhradní díly a rychle se opotřebující díly budou dodány v souladu s č</w:t>
      </w:r>
      <w:r w:rsidR="00AA369C" w:rsidRPr="00212EE3">
        <w:t>l</w:t>
      </w:r>
      <w:r w:rsidRPr="00212EE3">
        <w:t xml:space="preserve">. </w:t>
      </w:r>
      <w:r w:rsidR="003925CF" w:rsidRPr="00212EE3">
        <w:t>35</w:t>
      </w:r>
      <w:r w:rsidR="003D3F5E" w:rsidRPr="00212EE3">
        <w:t xml:space="preserve"> </w:t>
      </w:r>
      <w:r w:rsidRPr="00212EE3">
        <w:rPr>
          <w:smallCaps/>
        </w:rPr>
        <w:t>smlouvy.</w:t>
      </w:r>
      <w:r w:rsidRPr="00212EE3">
        <w:rPr>
          <w:b/>
          <w:smallCaps/>
        </w:rPr>
        <w:t xml:space="preserve"> </w:t>
      </w:r>
    </w:p>
    <w:p w14:paraId="2AF7D1BE" w14:textId="0F1E24AB" w:rsidR="00CE76DE" w:rsidRPr="00212EE3" w:rsidRDefault="003A0AF0" w:rsidP="003A0AF0">
      <w:pPr>
        <w:pStyle w:val="Nadpis2"/>
        <w:numPr>
          <w:ilvl w:val="0"/>
          <w:numId w:val="0"/>
        </w:numPr>
        <w:ind w:left="1134" w:hanging="1134"/>
      </w:pPr>
      <w:r w:rsidRPr="00212EE3">
        <w:lastRenderedPageBreak/>
        <w:t>2.6</w:t>
      </w:r>
      <w:r w:rsidRPr="00212EE3">
        <w:tab/>
      </w:r>
      <w:r w:rsidR="00CE76DE" w:rsidRPr="00212EE3">
        <w:t>Zvláštní nářadí a přístrojové vybavení</w:t>
      </w:r>
    </w:p>
    <w:p w14:paraId="0036396C" w14:textId="43BEF086" w:rsidR="00CE76DE" w:rsidRPr="00212EE3" w:rsidRDefault="003A0AF0" w:rsidP="003A0AF0">
      <w:pPr>
        <w:pStyle w:val="Nadpis3"/>
        <w:numPr>
          <w:ilvl w:val="0"/>
          <w:numId w:val="0"/>
        </w:numPr>
        <w:ind w:left="1134" w:hanging="1134"/>
      </w:pPr>
      <w:r w:rsidRPr="00212EE3">
        <w:t>2.6.1</w:t>
      </w:r>
      <w:r w:rsidRPr="00212EE3">
        <w:tab/>
      </w:r>
      <w:r w:rsidR="00CE76DE" w:rsidRPr="00212EE3">
        <w:t>Zvláštní nářadí</w:t>
      </w:r>
    </w:p>
    <w:p w14:paraId="10B15D02" w14:textId="75FC5EA3" w:rsidR="00192915" w:rsidRPr="00212EE3" w:rsidRDefault="00EE603D" w:rsidP="00CA7D72">
      <w:r w:rsidRPr="00212EE3">
        <w:rPr>
          <w:smallCaps/>
        </w:rPr>
        <w:t>z</w:t>
      </w:r>
      <w:r w:rsidR="00192915" w:rsidRPr="00212EE3">
        <w:rPr>
          <w:smallCaps/>
        </w:rPr>
        <w:t>hotovitel</w:t>
      </w:r>
      <w:r w:rsidR="00192915" w:rsidRPr="00212EE3">
        <w:t xml:space="preserve"> dodá veškeré zvláštní nářadí potřebné pro </w:t>
      </w:r>
      <w:r w:rsidR="004B6F02" w:rsidRPr="00212EE3">
        <w:t xml:space="preserve">provozování, </w:t>
      </w:r>
      <w:r w:rsidR="00192915" w:rsidRPr="00212EE3">
        <w:t xml:space="preserve">údržbu, oživování a zkoušení </w:t>
      </w:r>
      <w:r w:rsidRPr="00212EE3">
        <w:rPr>
          <w:smallCaps/>
        </w:rPr>
        <w:t>d</w:t>
      </w:r>
      <w:r w:rsidR="00192915" w:rsidRPr="00212EE3">
        <w:rPr>
          <w:smallCaps/>
        </w:rPr>
        <w:t>íla</w:t>
      </w:r>
      <w:r w:rsidR="00192915" w:rsidRPr="00212EE3">
        <w:t xml:space="preserve">, přičemž zvláštním nářadím se rozumí nářadí, přípravky a dále pomůcky montážní i jiné vyrobené speciálně pro údržbu a oživování dodávaného </w:t>
      </w:r>
      <w:r w:rsidRPr="00212EE3">
        <w:rPr>
          <w:smallCaps/>
        </w:rPr>
        <w:t>z</w:t>
      </w:r>
      <w:r w:rsidR="00192915" w:rsidRPr="00212EE3">
        <w:rPr>
          <w:smallCaps/>
        </w:rPr>
        <w:t>hotovitelem</w:t>
      </w:r>
      <w:r w:rsidR="00192915" w:rsidRPr="00212EE3">
        <w:t xml:space="preserve"> jako jsou např.:</w:t>
      </w:r>
    </w:p>
    <w:p w14:paraId="7F49C84D" w14:textId="03A8C74C"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speciální nářadí pro montáž a demontáž zařízení</w:t>
      </w:r>
    </w:p>
    <w:p w14:paraId="4C96231D" w14:textId="79F9EA91"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zvedací zařízení,</w:t>
      </w:r>
    </w:p>
    <w:p w14:paraId="36CDF42A" w14:textId="664ED979"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zařízení pro demontáž,</w:t>
      </w:r>
    </w:p>
    <w:p w14:paraId="161CC6ED" w14:textId="6C71D6EB"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potřebné momentové klíče,</w:t>
      </w:r>
    </w:p>
    <w:p w14:paraId="69083981" w14:textId="44F0FEF5"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apod.</w:t>
      </w:r>
    </w:p>
    <w:p w14:paraId="7B92E7AC" w14:textId="24EF907D" w:rsidR="00192915" w:rsidRPr="00212EE3" w:rsidRDefault="00192915" w:rsidP="00CA7D72">
      <w:r w:rsidRPr="00212EE3">
        <w:t xml:space="preserve">Toto vybavení bude zahrnovat, kromě jiného i veškerý sortiment zvláštního nářadí, které bude používat </w:t>
      </w:r>
      <w:r w:rsidR="00EE603D" w:rsidRPr="00212EE3">
        <w:rPr>
          <w:smallCaps/>
        </w:rPr>
        <w:t>z</w:t>
      </w:r>
      <w:r w:rsidRPr="00212EE3">
        <w:rPr>
          <w:smallCaps/>
        </w:rPr>
        <w:t>hotovitel</w:t>
      </w:r>
      <w:r w:rsidRPr="00212EE3">
        <w:t xml:space="preserve"> pro zkoušky, </w:t>
      </w:r>
      <w:r w:rsidR="00AA7067" w:rsidRPr="00212EE3">
        <w:rPr>
          <w:smallCaps/>
        </w:rPr>
        <w:t>uvedení</w:t>
      </w:r>
      <w:r w:rsidRPr="00212EE3">
        <w:rPr>
          <w:smallCaps/>
        </w:rPr>
        <w:t xml:space="preserve"> do provozu</w:t>
      </w:r>
      <w:r w:rsidRPr="00212EE3">
        <w:t xml:space="preserve">, provoz a odstraňování závad. To znamená, že </w:t>
      </w:r>
      <w:r w:rsidR="00EE603D" w:rsidRPr="00212EE3">
        <w:rPr>
          <w:smallCaps/>
        </w:rPr>
        <w:t>z</w:t>
      </w:r>
      <w:r w:rsidRPr="00212EE3">
        <w:rPr>
          <w:smallCaps/>
        </w:rPr>
        <w:t>hotovitel</w:t>
      </w:r>
      <w:r w:rsidRPr="00212EE3">
        <w:t xml:space="preserve"> nebude pro tyto účely používat jiné druhy a typy speciálního nářadí než ty, které současně dodal </w:t>
      </w:r>
      <w:r w:rsidR="006B1F00" w:rsidRPr="00212EE3">
        <w:rPr>
          <w:smallCaps/>
        </w:rPr>
        <w:t>objednateli</w:t>
      </w:r>
      <w:r w:rsidRPr="00212EE3">
        <w:t>. Zvláštní nářadí bude dodáno v počtech a druzích odpovídajících obvyklému způsobu údržby.</w:t>
      </w:r>
    </w:p>
    <w:p w14:paraId="547B13BF" w14:textId="70DC7387" w:rsidR="00192915" w:rsidRPr="00212EE3" w:rsidRDefault="00192915" w:rsidP="00CA7D72">
      <w:r w:rsidRPr="00212EE3">
        <w:t>Standardní, tj. běžně dostupné nářadí a pomůcky nebo jejich části vy</w:t>
      </w:r>
      <w:r w:rsidRPr="00212EE3">
        <w:softHyphen/>
        <w:t xml:space="preserve">ráběné i jinými dodavateli nejsou součástí </w:t>
      </w:r>
      <w:r w:rsidR="00EE603D" w:rsidRPr="00212EE3">
        <w:rPr>
          <w:smallCaps/>
        </w:rPr>
        <w:t>d</w:t>
      </w:r>
      <w:r w:rsidRPr="00212EE3">
        <w:rPr>
          <w:smallCaps/>
        </w:rPr>
        <w:t>íla</w:t>
      </w:r>
      <w:r w:rsidRPr="00212EE3">
        <w:t>.</w:t>
      </w:r>
    </w:p>
    <w:p w14:paraId="22FDC6E8" w14:textId="77777777" w:rsidR="0008079B" w:rsidRPr="00212EE3" w:rsidRDefault="0008079B" w:rsidP="008D31AA">
      <w:r w:rsidRPr="00212EE3">
        <w:t xml:space="preserve">Způsob užívání zvláštního nářadí bude v plném rozsahu součástí přípravy pracovníků správy, provozu a údržby </w:t>
      </w:r>
      <w:r w:rsidRPr="00212EE3">
        <w:rPr>
          <w:smallCaps/>
        </w:rPr>
        <w:t>objednatele</w:t>
      </w:r>
      <w:r w:rsidRPr="00212EE3">
        <w:t xml:space="preserve"> a bude taktéž popsán v pracovních postupech pro údržbu. </w:t>
      </w:r>
    </w:p>
    <w:p w14:paraId="439D92A6" w14:textId="77777777" w:rsidR="00C45FF7" w:rsidRPr="00212EE3" w:rsidRDefault="00C45FF7" w:rsidP="008D31AA">
      <w:r w:rsidRPr="00212EE3">
        <w:t xml:space="preserve">Zvláštní nářadí bude dodáno v počtech a druzích odpovídajících obvyklému způsobu údržby. </w:t>
      </w:r>
    </w:p>
    <w:p w14:paraId="7CC46C6C" w14:textId="77777777" w:rsidR="0008079B" w:rsidRPr="00212EE3" w:rsidRDefault="0008079B" w:rsidP="008D31AA">
      <w:r w:rsidRPr="00212EE3">
        <w:t xml:space="preserve">Zvláštní nářadí bude dodáno včetně pracovních postupů pro jeho kontrolu a údržbu. </w:t>
      </w:r>
    </w:p>
    <w:p w14:paraId="298E1D6E" w14:textId="75F499D8" w:rsidR="00CE76DE" w:rsidRPr="00212EE3" w:rsidRDefault="003A0AF0" w:rsidP="003A0AF0">
      <w:pPr>
        <w:pStyle w:val="Nadpis3"/>
        <w:numPr>
          <w:ilvl w:val="0"/>
          <w:numId w:val="0"/>
        </w:numPr>
        <w:ind w:left="1134" w:hanging="1134"/>
      </w:pPr>
      <w:r w:rsidRPr="00212EE3">
        <w:t>2.6.2</w:t>
      </w:r>
      <w:r w:rsidRPr="00212EE3">
        <w:tab/>
      </w:r>
      <w:r w:rsidR="00CE76DE" w:rsidRPr="00212EE3">
        <w:t xml:space="preserve">Zvláštní přístrojové vybavení </w:t>
      </w:r>
    </w:p>
    <w:p w14:paraId="3829641E" w14:textId="423DEA64" w:rsidR="00EF2442" w:rsidRPr="00212EE3" w:rsidRDefault="00CE76DE" w:rsidP="00CA7D72">
      <w:r w:rsidRPr="00212EE3">
        <w:rPr>
          <w:smallCaps/>
        </w:rPr>
        <w:t>zhotovitel</w:t>
      </w:r>
      <w:r w:rsidRPr="00212EE3">
        <w:t xml:space="preserve"> dodá veškeré zvláštní přístrojové HW a SW vybavení potřebné pro provoz a údržbu </w:t>
      </w:r>
      <w:r w:rsidRPr="00212EE3">
        <w:rPr>
          <w:smallCaps/>
        </w:rPr>
        <w:t>díla</w:t>
      </w:r>
      <w:r w:rsidR="00EF2442" w:rsidRPr="00212EE3">
        <w:t xml:space="preserve">, přičemž zvláštním přístrojovým vybavením se rozumí měřící a testovací zařízení a přístroje vč. příslušného programového vybavení, vyrobené speciálně pro montáž, oživování, zkoušení a údržbu zařízení dodávaného </w:t>
      </w:r>
      <w:r w:rsidR="00EF2442" w:rsidRPr="00630323">
        <w:rPr>
          <w:smallCaps/>
        </w:rPr>
        <w:t>zhotovitelem</w:t>
      </w:r>
      <w:r w:rsidR="00EF2442" w:rsidRPr="00212EE3">
        <w:t xml:space="preserve">. Toto vybavení bude zahrnovat i speciální SW produkty, potřebné pro výše uvedené účely, včetně licencí pro instalaci na standardních prostředcích a počítačích bez ohledu na to, zda jsou nebo nejsou tyto prostředky a počítače součástí </w:t>
      </w:r>
      <w:r w:rsidR="00EF2442" w:rsidRPr="00212EE3">
        <w:rPr>
          <w:smallCaps/>
        </w:rPr>
        <w:t>díla</w:t>
      </w:r>
      <w:r w:rsidR="00EF2442" w:rsidRPr="00212EE3">
        <w:t xml:space="preserve">. </w:t>
      </w:r>
    </w:p>
    <w:p w14:paraId="26F2B056" w14:textId="2BB51CE9" w:rsidR="00EF2442" w:rsidRPr="00212EE3" w:rsidRDefault="00EF2442" w:rsidP="00CA7D72">
      <w:r w:rsidRPr="00212EE3">
        <w:t xml:space="preserve">Zvláštní přístrojové vybavení bude zahrnovat, kromě jiného i veškerý sortiment speciálního přístrojového vybavení vč. SW, které bude používat </w:t>
      </w:r>
      <w:r w:rsidRPr="00212EE3">
        <w:rPr>
          <w:smallCaps/>
        </w:rPr>
        <w:t>zhotovitel</w:t>
      </w:r>
      <w:r w:rsidRPr="00212EE3">
        <w:t xml:space="preserve"> pro montáž, zkoušky, </w:t>
      </w:r>
      <w:r w:rsidR="00BC2801" w:rsidRPr="00212EE3">
        <w:rPr>
          <w:smallCaps/>
        </w:rPr>
        <w:t xml:space="preserve">uvedení </w:t>
      </w:r>
      <w:r w:rsidRPr="00212EE3">
        <w:rPr>
          <w:smallCaps/>
        </w:rPr>
        <w:t>do provozu</w:t>
      </w:r>
      <w:r w:rsidRPr="00212EE3">
        <w:t xml:space="preserve"> a odstraňování závad. To znamená, že </w:t>
      </w:r>
      <w:r w:rsidRPr="00630323">
        <w:rPr>
          <w:smallCaps/>
        </w:rPr>
        <w:t>zhotovitel</w:t>
      </w:r>
      <w:r w:rsidRPr="00212EE3">
        <w:t xml:space="preserve"> nebude pro tyto účely používat jiné druhy a typy zvláštního přístrojového vybavení než ty, které současně dodá </w:t>
      </w:r>
      <w:r w:rsidRPr="00A2111E">
        <w:rPr>
          <w:smallCaps/>
        </w:rPr>
        <w:t>objednateli</w:t>
      </w:r>
      <w:r w:rsidRPr="00212EE3">
        <w:t>. Zvláštní přístrojové vybavení bude dodáno v počtech a druzích odpovídajících obvyklému způsobu údržby.</w:t>
      </w:r>
    </w:p>
    <w:p w14:paraId="31C9FE61" w14:textId="77777777" w:rsidR="002F2B10" w:rsidRPr="00212EE3" w:rsidRDefault="002F2B10" w:rsidP="00CA7D72">
      <w:r w:rsidRPr="00212EE3">
        <w:t xml:space="preserve">Způsob užívání zvláštního přístrojového vybavení bude v plném rozsahu součástí přípravy pracovníků správy, provozu a údržby </w:t>
      </w:r>
      <w:r w:rsidRPr="00212EE3">
        <w:rPr>
          <w:smallCaps/>
        </w:rPr>
        <w:t>objednatele</w:t>
      </w:r>
      <w:r w:rsidRPr="00212EE3">
        <w:t xml:space="preserve"> a bude taktéž popsán v pracovních postupech pro údržbu. </w:t>
      </w:r>
    </w:p>
    <w:p w14:paraId="4C0BD655" w14:textId="46414775" w:rsidR="00CE76DE" w:rsidRPr="00212EE3" w:rsidRDefault="002F2B10" w:rsidP="00CA7D72">
      <w:pPr>
        <w:rPr>
          <w:smallCaps/>
        </w:rPr>
      </w:pPr>
      <w:r w:rsidRPr="00212EE3">
        <w:t>Zvláštní přístrojové vybavení bude dodáno včetně pracovních postupů pro jeho kontrolu a údržbu.</w:t>
      </w:r>
    </w:p>
    <w:p w14:paraId="36A41B4F" w14:textId="2C488A76" w:rsidR="00D90CEF" w:rsidRPr="00212EE3" w:rsidRDefault="003A0AF0" w:rsidP="003A0AF0">
      <w:pPr>
        <w:pStyle w:val="Nadpis2"/>
        <w:numPr>
          <w:ilvl w:val="0"/>
          <w:numId w:val="0"/>
        </w:numPr>
        <w:ind w:left="1134" w:hanging="1134"/>
      </w:pPr>
      <w:r w:rsidRPr="00212EE3">
        <w:lastRenderedPageBreak/>
        <w:t>2.7</w:t>
      </w:r>
      <w:r w:rsidRPr="00212EE3">
        <w:tab/>
      </w:r>
      <w:r w:rsidR="00D90CEF" w:rsidRPr="00212EE3">
        <w:t>Dodávka služeb a prací</w:t>
      </w:r>
    </w:p>
    <w:p w14:paraId="50B871FA" w14:textId="68AD67AA" w:rsidR="00D90CEF" w:rsidRPr="00212EE3" w:rsidRDefault="00D90CEF" w:rsidP="00CA7D72">
      <w:r w:rsidRPr="00212EE3">
        <w:t>Dodávky služeb a prací zahrnují služby a práce</w:t>
      </w:r>
      <w:r w:rsidRPr="00212EE3">
        <w:rPr>
          <w:smallCaps/>
        </w:rPr>
        <w:t xml:space="preserve"> </w:t>
      </w:r>
      <w:r w:rsidRPr="00212EE3">
        <w:t xml:space="preserve">uvedené v bodech </w:t>
      </w:r>
      <w:r w:rsidR="00597945" w:rsidRPr="00212EE3">
        <w:t>(</w:t>
      </w:r>
      <w:r w:rsidR="00DA6AD6" w:rsidRPr="00212EE3">
        <w:t>a)</w:t>
      </w:r>
      <w:r w:rsidRPr="00212EE3">
        <w:t xml:space="preserve"> až </w:t>
      </w:r>
      <w:r w:rsidR="00597945" w:rsidRPr="00212EE3">
        <w:t>(</w:t>
      </w:r>
      <w:r w:rsidR="00E06737">
        <w:t>ee</w:t>
      </w:r>
      <w:r w:rsidR="00DA6AD6" w:rsidRPr="00212EE3">
        <w:t>)</w:t>
      </w:r>
      <w:r w:rsidRPr="00212EE3">
        <w:t xml:space="preserve"> kapitoly </w:t>
      </w:r>
      <w:r w:rsidR="0060287C" w:rsidRPr="00212EE3">
        <w:t>2.1</w:t>
      </w:r>
      <w:r w:rsidRPr="00212EE3">
        <w:t xml:space="preserve"> výše, při současném respektování požadavků a podmínek uvedených ve </w:t>
      </w:r>
      <w:r w:rsidRPr="00212EE3">
        <w:rPr>
          <w:smallCaps/>
        </w:rPr>
        <w:t>smlouvě</w:t>
      </w:r>
      <w:r w:rsidRPr="00212EE3">
        <w:t xml:space="preserve"> na jejich provádění.</w:t>
      </w:r>
    </w:p>
    <w:p w14:paraId="0EAB6FDD" w14:textId="5F571EE1" w:rsidR="00FE4EFD" w:rsidRPr="00212EE3" w:rsidRDefault="003A0AF0" w:rsidP="003A0AF0">
      <w:pPr>
        <w:pStyle w:val="Nadpis2"/>
        <w:numPr>
          <w:ilvl w:val="0"/>
          <w:numId w:val="0"/>
        </w:numPr>
        <w:ind w:left="1134" w:hanging="1134"/>
      </w:pPr>
      <w:r w:rsidRPr="00212EE3">
        <w:t>2.8</w:t>
      </w:r>
      <w:r w:rsidRPr="00212EE3">
        <w:tab/>
      </w:r>
      <w:r w:rsidR="00FE4EFD" w:rsidRPr="00212EE3">
        <w:t>Užívací práva a software</w:t>
      </w:r>
    </w:p>
    <w:p w14:paraId="61EF18B2" w14:textId="2192A93C" w:rsidR="00FE4EFD" w:rsidRPr="00212EE3" w:rsidRDefault="00FE4EFD" w:rsidP="00CA7D72">
      <w:r w:rsidRPr="00212EE3">
        <w:t xml:space="preserve">Licence a užívací práva udělená </w:t>
      </w:r>
      <w:r w:rsidRPr="00212EE3">
        <w:rPr>
          <w:smallCaps/>
        </w:rPr>
        <w:t>zhotovitelem</w:t>
      </w:r>
      <w:r w:rsidRPr="00212EE3">
        <w:t xml:space="preserve"> v souladu a za podmínek uvedených v čl. </w:t>
      </w:r>
      <w:r w:rsidR="001E331F" w:rsidRPr="00212EE3">
        <w:t>17</w:t>
      </w:r>
      <w:r w:rsidRPr="00212EE3">
        <w:t xml:space="preserve"> </w:t>
      </w:r>
      <w:r w:rsidRPr="00212EE3">
        <w:rPr>
          <w:smallCaps/>
        </w:rPr>
        <w:t>smlouvy</w:t>
      </w:r>
      <w:r w:rsidRPr="00212EE3">
        <w:t xml:space="preserve"> budou zahrnovat i licence a užívací práva k dodávanému software, přičemž součástí </w:t>
      </w:r>
      <w:r w:rsidRPr="00212EE3">
        <w:rPr>
          <w:smallCaps/>
        </w:rPr>
        <w:t>díla</w:t>
      </w:r>
      <w:r w:rsidRPr="00212EE3">
        <w:t xml:space="preserve"> je zejména:</w:t>
      </w:r>
    </w:p>
    <w:p w14:paraId="2C935356" w14:textId="51D9799D"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Dodávka veškerého systémového programového vybavení pro dodané programovatelné technické prostředky (SW realizující jejich veškeré standardní funkce a komunikace - operační systémy, firmware) včetně originálních instalačních nosičů dat.</w:t>
      </w:r>
    </w:p>
    <w:p w14:paraId="2AF0C896" w14:textId="4D1C4D97"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Dodávka veškerého aplikačního software pro dodané programovatelné technické prostředky (SW vytvořený pro konkrétní aplikace určené pro řešení funkcí specifických</w:t>
      </w:r>
      <w:r w:rsidR="00FE4EFD" w:rsidRPr="00212EE3" w:rsidDel="00527096">
        <w:t xml:space="preserve"> </w:t>
      </w:r>
      <w:r w:rsidR="00FE4EFD" w:rsidRPr="00212EE3">
        <w:t xml:space="preserve">pro </w:t>
      </w:r>
      <w:r w:rsidR="00FE4EFD" w:rsidRPr="00212EE3">
        <w:rPr>
          <w:smallCaps/>
        </w:rPr>
        <w:t>dílo</w:t>
      </w:r>
      <w:r w:rsidR="00FE4EFD" w:rsidRPr="00212EE3">
        <w:t>) včetně originálních instalačních nosičů dat.</w:t>
      </w:r>
    </w:p>
    <w:p w14:paraId="724BDAC3" w14:textId="0E437641"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Dodávka veškerých softwarových prostředků potřebných pro zkoušení, testování, údržbu, úpravy a další rozvoj dodaných programovatelných technických prostředků, včetně licence na jejich používání.</w:t>
      </w:r>
    </w:p>
    <w:p w14:paraId="6314547D" w14:textId="25281893"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 xml:space="preserve">Provedení úprav aplikačního software programovatelných prostředků, které vyplynou ze zjištěných nedostatků v průběhu zkoušek, </w:t>
      </w:r>
      <w:r w:rsidR="00FB31D5" w:rsidRPr="00212EE3">
        <w:rPr>
          <w:smallCaps/>
          <w:lang w:val="cs-CZ"/>
        </w:rPr>
        <w:t xml:space="preserve">uvedení </w:t>
      </w:r>
      <w:r w:rsidR="00FE4EFD" w:rsidRPr="00212EE3">
        <w:rPr>
          <w:smallCaps/>
        </w:rPr>
        <w:t>do provozu</w:t>
      </w:r>
      <w:r w:rsidR="00FE4EFD" w:rsidRPr="00212EE3">
        <w:t xml:space="preserve">, </w:t>
      </w:r>
      <w:r w:rsidR="00FE4EFD" w:rsidRPr="00212EE3">
        <w:rPr>
          <w:smallCaps/>
        </w:rPr>
        <w:t>zkušebního provozu</w:t>
      </w:r>
      <w:r w:rsidR="00FE4EFD" w:rsidRPr="00212EE3">
        <w:t xml:space="preserve"> a v </w:t>
      </w:r>
      <w:r w:rsidR="00FE4EFD" w:rsidRPr="00212EE3">
        <w:rPr>
          <w:smallCaps/>
        </w:rPr>
        <w:t xml:space="preserve">záruční lhůtě. </w:t>
      </w:r>
      <w:r w:rsidR="00FE4EFD" w:rsidRPr="00212EE3">
        <w:t>Součástí</w:t>
      </w:r>
      <w:r w:rsidR="00FE4EFD" w:rsidRPr="00212EE3">
        <w:rPr>
          <w:smallCaps/>
        </w:rPr>
        <w:t xml:space="preserve"> díla </w:t>
      </w:r>
      <w:r w:rsidR="00FE4EFD" w:rsidRPr="00212EE3">
        <w:t xml:space="preserve">jsou i změny SW do rozsahu 20% zdrojových souborů celého aplikačního SW vyvolané důvody na straně </w:t>
      </w:r>
      <w:r w:rsidR="00FE4EFD" w:rsidRPr="00212EE3">
        <w:rPr>
          <w:smallCaps/>
        </w:rPr>
        <w:t xml:space="preserve">objednatele, </w:t>
      </w:r>
      <w:r w:rsidR="00FE4EFD" w:rsidRPr="00212EE3">
        <w:t>jako jsou</w:t>
      </w:r>
      <w:r w:rsidR="00FE4EFD" w:rsidRPr="00212EE3">
        <w:rPr>
          <w:smallCaps/>
        </w:rPr>
        <w:t xml:space="preserve"> </w:t>
      </w:r>
      <w:r w:rsidR="00FE4EFD" w:rsidRPr="00212EE3">
        <w:t xml:space="preserve">např. dodatečné požadavky </w:t>
      </w:r>
      <w:r w:rsidR="00FE4EFD" w:rsidRPr="00212EE3">
        <w:rPr>
          <w:smallCaps/>
        </w:rPr>
        <w:t>objednatele</w:t>
      </w:r>
      <w:r w:rsidR="00FE4EFD" w:rsidRPr="00212EE3">
        <w:t xml:space="preserve"> na změny SW vyplývající z provozních zkušeností získaných před uplynutím </w:t>
      </w:r>
      <w:r w:rsidR="00FE4EFD" w:rsidRPr="00212EE3">
        <w:rPr>
          <w:smallCaps/>
        </w:rPr>
        <w:t>záruční lhůty</w:t>
      </w:r>
      <w:r w:rsidR="00FE4EFD" w:rsidRPr="00212EE3">
        <w:t>.</w:t>
      </w:r>
    </w:p>
    <w:p w14:paraId="028B977E" w14:textId="7A9C7590" w:rsidR="00823204" w:rsidRPr="00212EE3" w:rsidRDefault="003A0AF0" w:rsidP="003A0AF0">
      <w:pPr>
        <w:pStyle w:val="Nadpis1"/>
        <w:numPr>
          <w:ilvl w:val="0"/>
          <w:numId w:val="0"/>
        </w:numPr>
        <w:ind w:left="1134" w:hanging="1134"/>
      </w:pPr>
      <w:r w:rsidRPr="00212EE3">
        <w:t>3.</w:t>
      </w:r>
      <w:r w:rsidRPr="00212EE3">
        <w:tab/>
      </w:r>
      <w:r w:rsidR="003622D5" w:rsidRPr="00212EE3">
        <w:t xml:space="preserve">Hranice </w:t>
      </w:r>
      <w:r w:rsidR="009B1627" w:rsidRPr="00212EE3">
        <w:rPr>
          <w:caps w:val="0"/>
        </w:rPr>
        <w:t>DÍLA</w:t>
      </w:r>
    </w:p>
    <w:p w14:paraId="557D4B9E" w14:textId="3EAFD573" w:rsidR="009569FC" w:rsidRPr="00212EE3" w:rsidRDefault="003A0AF0" w:rsidP="003A0AF0">
      <w:pPr>
        <w:pStyle w:val="Nadpis2"/>
        <w:numPr>
          <w:ilvl w:val="0"/>
          <w:numId w:val="0"/>
        </w:numPr>
        <w:ind w:left="1134" w:hanging="1134"/>
      </w:pPr>
      <w:r w:rsidRPr="00212EE3">
        <w:t>3.1</w:t>
      </w:r>
      <w:r w:rsidRPr="00212EE3">
        <w:tab/>
      </w:r>
      <w:r w:rsidR="009569FC" w:rsidRPr="00212EE3">
        <w:t>Obecně</w:t>
      </w:r>
    </w:p>
    <w:p w14:paraId="42CACC02" w14:textId="6A6A3CBB" w:rsidR="009569FC" w:rsidRPr="00212EE3" w:rsidRDefault="009569FC" w:rsidP="00CA7D72">
      <w:r w:rsidRPr="00212EE3">
        <w:t xml:space="preserve">Vnějšími hranicemi </w:t>
      </w:r>
      <w:r w:rsidR="00710AE0" w:rsidRPr="00212EE3">
        <w:rPr>
          <w:smallCaps/>
        </w:rPr>
        <w:t>d</w:t>
      </w:r>
      <w:r w:rsidR="005E687B" w:rsidRPr="00212EE3">
        <w:rPr>
          <w:smallCaps/>
        </w:rPr>
        <w:t>íla</w:t>
      </w:r>
      <w:r w:rsidRPr="00212EE3">
        <w:t xml:space="preserve"> (dodávek) se rozumí hranice mezi </w:t>
      </w:r>
      <w:r w:rsidRPr="00212EE3">
        <w:rPr>
          <w:smallCaps/>
        </w:rPr>
        <w:t>dílem</w:t>
      </w:r>
      <w:r w:rsidRPr="00212EE3">
        <w:t xml:space="preserve"> a </w:t>
      </w:r>
      <w:r w:rsidRPr="00212EE3">
        <w:rPr>
          <w:smallCaps/>
        </w:rPr>
        <w:t>dílem</w:t>
      </w:r>
      <w:r w:rsidRPr="00212EE3">
        <w:t xml:space="preserve"> nedotčeným „okolím“, kde „okolím“ se ve smyslu tohoto a dalších obdobných ustanovení rozumí na </w:t>
      </w:r>
      <w:r w:rsidR="00710AE0" w:rsidRPr="00212EE3">
        <w:rPr>
          <w:smallCaps/>
        </w:rPr>
        <w:t>d</w:t>
      </w:r>
      <w:r w:rsidR="005E687B" w:rsidRPr="00212EE3">
        <w:rPr>
          <w:smallCaps/>
        </w:rPr>
        <w:t>ílo</w:t>
      </w:r>
      <w:r w:rsidRPr="00212EE3">
        <w:t xml:space="preserve"> navazující:</w:t>
      </w:r>
    </w:p>
    <w:p w14:paraId="790139DF" w14:textId="00C5F26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strojní zařízení,</w:t>
      </w:r>
    </w:p>
    <w:p w14:paraId="3F16155A" w14:textId="03697BF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stavební budovy a konstrukce,</w:t>
      </w:r>
    </w:p>
    <w:p w14:paraId="4D3DE28E" w14:textId="5B3E630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elektrická zařízení včetně existujících zdrojů určených pro napájení </w:t>
      </w:r>
      <w:r w:rsidR="00EE603D" w:rsidRPr="00212EE3">
        <w:rPr>
          <w:smallCaps/>
        </w:rPr>
        <w:t>d</w:t>
      </w:r>
      <w:r w:rsidR="005E687B" w:rsidRPr="00212EE3">
        <w:rPr>
          <w:smallCaps/>
        </w:rPr>
        <w:t>íla</w:t>
      </w:r>
      <w:r w:rsidR="009569FC" w:rsidRPr="00212EE3">
        <w:t>,</w:t>
      </w:r>
    </w:p>
    <w:p w14:paraId="5A2938A7" w14:textId="3DE6D32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80ED1" w:rsidRPr="00212EE3">
        <w:t xml:space="preserve">ASŘTP </w:t>
      </w:r>
    </w:p>
    <w:p w14:paraId="7A6F3B0D" w14:textId="1C24769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další navazující</w:t>
      </w:r>
      <w:r w:rsidR="00EB38A5" w:rsidRPr="00212EE3">
        <w:t xml:space="preserve"> stávající</w:t>
      </w:r>
      <w:r w:rsidR="009569FC" w:rsidRPr="00212EE3">
        <w:t xml:space="preserve"> zařízení,</w:t>
      </w:r>
    </w:p>
    <w:p w14:paraId="50CAF00D" w14:textId="77777777" w:rsidR="00BC4048" w:rsidRDefault="009569FC" w:rsidP="00CA7D72">
      <w:r w:rsidRPr="00212EE3">
        <w:t xml:space="preserve">Vnější hranice </w:t>
      </w:r>
      <w:r w:rsidR="00710AE0" w:rsidRPr="00212EE3">
        <w:rPr>
          <w:smallCaps/>
        </w:rPr>
        <w:t>d</w:t>
      </w:r>
      <w:r w:rsidR="005E687B" w:rsidRPr="00212EE3">
        <w:rPr>
          <w:smallCaps/>
        </w:rPr>
        <w:t>íla</w:t>
      </w:r>
      <w:r w:rsidRPr="00212EE3">
        <w:t xml:space="preserve"> jsou stanoveny tak, jak je pro jednotlivé oblasti uvedeno dále v kapitolách </w:t>
      </w:r>
      <w:r w:rsidR="00CF43D7" w:rsidRPr="00212EE3">
        <w:t>3.2</w:t>
      </w:r>
      <w:r w:rsidR="003F1F45" w:rsidRPr="00212EE3">
        <w:t xml:space="preserve"> až 3.5</w:t>
      </w:r>
      <w:r w:rsidRPr="00212EE3">
        <w:t xml:space="preserve"> s následujícími výjimkami nebo upřesněními:</w:t>
      </w:r>
    </w:p>
    <w:p w14:paraId="39C78D09" w14:textId="1740D441" w:rsidR="009569FC" w:rsidRPr="00212EE3" w:rsidRDefault="009569FC" w:rsidP="00CA7D72">
      <w:r w:rsidRPr="00212EE3">
        <w:t xml:space="preserve">Pro vazby </w:t>
      </w:r>
      <w:r w:rsidR="00EE603D" w:rsidRPr="00212EE3">
        <w:rPr>
          <w:smallCaps/>
        </w:rPr>
        <w:t>d</w:t>
      </w:r>
      <w:r w:rsidR="005E687B" w:rsidRPr="00212EE3">
        <w:rPr>
          <w:smallCaps/>
        </w:rPr>
        <w:t>íla</w:t>
      </w:r>
      <w:r w:rsidRPr="00212EE3">
        <w:t xml:space="preserve"> na stávající zařízení nebo konstrukce </w:t>
      </w:r>
      <w:r w:rsidR="00EE603D" w:rsidRPr="00212EE3">
        <w:rPr>
          <w:smallCaps/>
        </w:rPr>
        <w:t>o</w:t>
      </w:r>
      <w:r w:rsidR="00CC65C3" w:rsidRPr="00212EE3">
        <w:rPr>
          <w:smallCaps/>
        </w:rPr>
        <w:t>bjednatel</w:t>
      </w:r>
      <w:r w:rsidR="006F0DAD" w:rsidRPr="00212EE3">
        <w:rPr>
          <w:smallCaps/>
        </w:rPr>
        <w:t>e</w:t>
      </w:r>
      <w:r w:rsidRPr="00212EE3">
        <w:t xml:space="preserve"> platí:</w:t>
      </w:r>
    </w:p>
    <w:p w14:paraId="377A5987" w14:textId="08B3A0AF" w:rsidR="009569FC" w:rsidRPr="00212EE3" w:rsidRDefault="00EE603D" w:rsidP="00CA7D72">
      <w:r w:rsidRPr="00212EE3">
        <w:rPr>
          <w:smallCaps/>
        </w:rPr>
        <w:t>z</w:t>
      </w:r>
      <w:r w:rsidR="005E687B" w:rsidRPr="00212EE3">
        <w:rPr>
          <w:smallCaps/>
        </w:rPr>
        <w:t>hotovitel</w:t>
      </w:r>
      <w:r w:rsidR="00C73371" w:rsidRPr="00212EE3">
        <w:t xml:space="preserve"> je o</w:t>
      </w:r>
      <w:r w:rsidR="009569FC" w:rsidRPr="00212EE3">
        <w:t xml:space="preserve">dpovědný za to, aby dodané </w:t>
      </w:r>
      <w:r w:rsidRPr="00212EE3">
        <w:rPr>
          <w:smallCaps/>
        </w:rPr>
        <w:t>d</w:t>
      </w:r>
      <w:r w:rsidR="005E687B" w:rsidRPr="00212EE3">
        <w:rPr>
          <w:smallCaps/>
        </w:rPr>
        <w:t>ílo</w:t>
      </w:r>
      <w:r w:rsidR="009569FC" w:rsidRPr="00212EE3">
        <w:t xml:space="preserve"> správně fungovalo v součinnosti se stávajícím zařízením </w:t>
      </w:r>
      <w:r w:rsidRPr="00212EE3">
        <w:rPr>
          <w:smallCaps/>
        </w:rPr>
        <w:t>o</w:t>
      </w:r>
      <w:r w:rsidR="00CC65C3" w:rsidRPr="00212EE3">
        <w:rPr>
          <w:smallCaps/>
        </w:rPr>
        <w:t>bjednatel</w:t>
      </w:r>
      <w:r w:rsidR="006F0DAD" w:rsidRPr="00212EE3">
        <w:rPr>
          <w:smallCaps/>
        </w:rPr>
        <w:t>e</w:t>
      </w:r>
      <w:r w:rsidR="009569FC" w:rsidRPr="00212EE3">
        <w:rPr>
          <w:smallCaps/>
        </w:rPr>
        <w:t xml:space="preserve">, </w:t>
      </w:r>
      <w:r w:rsidR="009569FC" w:rsidRPr="00212EE3">
        <w:t>což znamená, že se stávající zařízení</w:t>
      </w:r>
      <w:r w:rsidR="00EB38A5" w:rsidRPr="00212EE3">
        <w:t xml:space="preserve"> </w:t>
      </w:r>
      <w:r w:rsidR="001C6A97">
        <w:t>T</w:t>
      </w:r>
      <w:r w:rsidR="00EB38A5" w:rsidRPr="00212EE3">
        <w:t>eplárny</w:t>
      </w:r>
      <w:r w:rsidR="009569FC" w:rsidRPr="00212EE3">
        <w:t xml:space="preserve"> a dodané </w:t>
      </w:r>
      <w:r w:rsidRPr="00212EE3">
        <w:rPr>
          <w:smallCaps/>
        </w:rPr>
        <w:t>d</w:t>
      </w:r>
      <w:r w:rsidR="005E687B" w:rsidRPr="00212EE3">
        <w:rPr>
          <w:smallCaps/>
        </w:rPr>
        <w:t>ílo</w:t>
      </w:r>
      <w:r w:rsidR="009569FC" w:rsidRPr="00212EE3">
        <w:t xml:space="preserve"> nebudou navzájem negativně ovlivňovat.</w:t>
      </w:r>
    </w:p>
    <w:p w14:paraId="6BC95FEA" w14:textId="31C41985" w:rsidR="00EB38A5" w:rsidRPr="00212EE3" w:rsidRDefault="005E687B" w:rsidP="00CA7D72">
      <w:r w:rsidRPr="00212EE3">
        <w:rPr>
          <w:smallCaps/>
        </w:rPr>
        <w:lastRenderedPageBreak/>
        <w:t>Zhotovitel</w:t>
      </w:r>
      <w:r w:rsidR="009569FC" w:rsidRPr="00212EE3">
        <w:t xml:space="preserve"> je současně zodpovědný za dosažení </w:t>
      </w:r>
      <w:r w:rsidR="00D45B99" w:rsidRPr="00212EE3">
        <w:t>kompatibility</w:t>
      </w:r>
      <w:r w:rsidR="009569FC" w:rsidRPr="00212EE3">
        <w:t xml:space="preserve"> </w:t>
      </w:r>
      <w:r w:rsidR="00EE603D" w:rsidRPr="00212EE3">
        <w:rPr>
          <w:smallCaps/>
        </w:rPr>
        <w:t>d</w:t>
      </w:r>
      <w:r w:rsidRPr="00212EE3">
        <w:rPr>
          <w:smallCaps/>
        </w:rPr>
        <w:t>íla</w:t>
      </w:r>
      <w:r w:rsidR="009569FC" w:rsidRPr="00212EE3">
        <w:t xml:space="preserve"> a existujících zařízení nebo stavebních konstrukcí </w:t>
      </w:r>
      <w:r w:rsidR="00EE603D" w:rsidRPr="00212EE3">
        <w:rPr>
          <w:smallCaps/>
        </w:rPr>
        <w:t>o</w:t>
      </w:r>
      <w:r w:rsidR="00CC65C3" w:rsidRPr="00212EE3">
        <w:rPr>
          <w:smallCaps/>
        </w:rPr>
        <w:t>bjednatel</w:t>
      </w:r>
      <w:r w:rsidR="006F0DAD" w:rsidRPr="00212EE3">
        <w:rPr>
          <w:smallCaps/>
        </w:rPr>
        <w:t>e</w:t>
      </w:r>
      <w:r w:rsidR="00EB38A5" w:rsidRPr="00212EE3">
        <w:t>.</w:t>
      </w:r>
    </w:p>
    <w:p w14:paraId="277185FA" w14:textId="518809EF" w:rsidR="009569FC" w:rsidRPr="00212EE3" w:rsidRDefault="00D45B99" w:rsidP="00CA7D72">
      <w:r w:rsidRPr="00212EE3">
        <w:t xml:space="preserve">Tam, kde by úpravy pro dosažení kompatibility na straně </w:t>
      </w:r>
      <w:r w:rsidR="00EE603D" w:rsidRPr="00212EE3">
        <w:rPr>
          <w:smallCaps/>
        </w:rPr>
        <w:t>d</w:t>
      </w:r>
      <w:r w:rsidRPr="00212EE3">
        <w:rPr>
          <w:smallCaps/>
        </w:rPr>
        <w:t>íla</w:t>
      </w:r>
      <w:r w:rsidRPr="00212EE3">
        <w:t xml:space="preserve"> byly nemožné nebo zjevně neekonomické, navrhne </w:t>
      </w:r>
      <w:r w:rsidR="00EE603D" w:rsidRPr="00212EE3">
        <w:rPr>
          <w:smallCaps/>
        </w:rPr>
        <w:t>z</w:t>
      </w:r>
      <w:r w:rsidRPr="00212EE3">
        <w:rPr>
          <w:smallCaps/>
        </w:rPr>
        <w:t>hotovitel</w:t>
      </w:r>
      <w:r w:rsidRPr="00212EE3">
        <w:t xml:space="preserve"> takové nezbytné modifikace nebo doplnění na straně stávajících zařízení nebo konstrukcí </w:t>
      </w:r>
      <w:r w:rsidR="00EE603D" w:rsidRPr="00212EE3">
        <w:rPr>
          <w:smallCaps/>
        </w:rPr>
        <w:t>o</w:t>
      </w:r>
      <w:r w:rsidR="00CC65C3" w:rsidRPr="00212EE3">
        <w:rPr>
          <w:smallCaps/>
        </w:rPr>
        <w:t>bjednatel</w:t>
      </w:r>
      <w:r w:rsidRPr="00212EE3">
        <w:rPr>
          <w:smallCaps/>
        </w:rPr>
        <w:t>e</w:t>
      </w:r>
      <w:r w:rsidRPr="00212EE3">
        <w:t xml:space="preserve">, aby požadované kompatibility mezi </w:t>
      </w:r>
      <w:r w:rsidRPr="00212EE3">
        <w:rPr>
          <w:smallCaps/>
        </w:rPr>
        <w:t>dílem</w:t>
      </w:r>
      <w:r w:rsidRPr="00212EE3">
        <w:t xml:space="preserve"> a jeho okolím bylo dosaženo. </w:t>
      </w:r>
      <w:r w:rsidR="009569FC" w:rsidRPr="00212EE3">
        <w:t xml:space="preserve">Takovéto modifikace nebo doplnění stávajícího zařízení nebo konstrukcí </w:t>
      </w:r>
      <w:r w:rsidR="00EE603D" w:rsidRPr="00212EE3">
        <w:rPr>
          <w:smallCaps/>
        </w:rPr>
        <w:t>o</w:t>
      </w:r>
      <w:r w:rsidR="00CC65C3" w:rsidRPr="00212EE3">
        <w:rPr>
          <w:smallCaps/>
        </w:rPr>
        <w:t>bjednatel</w:t>
      </w:r>
      <w:r w:rsidR="006F0DAD" w:rsidRPr="00212EE3">
        <w:rPr>
          <w:smallCaps/>
        </w:rPr>
        <w:t>e</w:t>
      </w:r>
      <w:r w:rsidR="009569FC" w:rsidRPr="00212EE3">
        <w:t xml:space="preserve"> za formálně stanovenými hranicemi dodávek </w:t>
      </w:r>
      <w:r w:rsidR="00EE603D" w:rsidRPr="00212EE3">
        <w:rPr>
          <w:smallCaps/>
        </w:rPr>
        <w:t>z</w:t>
      </w:r>
      <w:r w:rsidR="006F0DAD" w:rsidRPr="00212EE3">
        <w:rPr>
          <w:smallCaps/>
        </w:rPr>
        <w:t>hotovitele</w:t>
      </w:r>
      <w:r w:rsidR="009569FC" w:rsidRPr="00212EE3">
        <w:t xml:space="preserve"> jsou součástí </w:t>
      </w:r>
      <w:r w:rsidR="00EE603D" w:rsidRPr="00212EE3">
        <w:rPr>
          <w:smallCaps/>
        </w:rPr>
        <w:t>d</w:t>
      </w:r>
      <w:r w:rsidR="005E687B" w:rsidRPr="00212EE3">
        <w:rPr>
          <w:smallCaps/>
        </w:rPr>
        <w:t>íla</w:t>
      </w:r>
      <w:r w:rsidR="009569FC" w:rsidRPr="00212EE3">
        <w:t xml:space="preserve">. </w:t>
      </w:r>
    </w:p>
    <w:p w14:paraId="492D85F0" w14:textId="77777777" w:rsidR="009569FC" w:rsidRPr="00212EE3" w:rsidRDefault="009569FC" w:rsidP="00CA7D72">
      <w:r w:rsidRPr="00212EE3">
        <w:t>To znamená, že:</w:t>
      </w:r>
    </w:p>
    <w:p w14:paraId="727811EA" w14:textId="5D3A2ED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rPr>
          <w:smallCaps/>
        </w:rPr>
        <w:t xml:space="preserve"> </w:t>
      </w:r>
      <w:r w:rsidR="009569FC" w:rsidRPr="00212EE3">
        <w:t xml:space="preserve">vyžaduje zásah do existujících stavebních objektů, jsou součástí </w:t>
      </w:r>
      <w:r w:rsidR="00EE603D" w:rsidRPr="00212EE3">
        <w:rPr>
          <w:smallCaps/>
        </w:rPr>
        <w:t>d</w:t>
      </w:r>
      <w:r w:rsidR="005E687B" w:rsidRPr="00212EE3">
        <w:rPr>
          <w:smallCaps/>
        </w:rPr>
        <w:t>íla</w:t>
      </w:r>
      <w:r w:rsidR="009569FC" w:rsidRPr="00212EE3">
        <w:t xml:space="preserve"> veškeré vyvolané úpravy těchto objektů. </w:t>
      </w:r>
    </w:p>
    <w:p w14:paraId="03543406" w14:textId="5483BEC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Mezi tyto stavební úpravy patří i úpravy vyvolané položením nových částí kabeláže pro připojení systémů </w:t>
      </w:r>
      <w:r w:rsidR="00F80ED1" w:rsidRPr="00212EE3">
        <w:t>ASŘTP</w:t>
      </w:r>
      <w:r w:rsidR="009569FC" w:rsidRPr="00212EE3">
        <w:t xml:space="preserve"> a elektro, dodávaných v rámci </w:t>
      </w:r>
      <w:r w:rsidR="00EE603D" w:rsidRPr="00212EE3">
        <w:rPr>
          <w:smallCaps/>
        </w:rPr>
        <w:t>d</w:t>
      </w:r>
      <w:r w:rsidR="005E687B" w:rsidRPr="00212EE3">
        <w:rPr>
          <w:smallCaps/>
        </w:rPr>
        <w:t>íla</w:t>
      </w:r>
      <w:r w:rsidR="009569FC" w:rsidRPr="00212EE3">
        <w:t xml:space="preserve">, k zařízením </w:t>
      </w:r>
      <w:r w:rsidR="00EE603D" w:rsidRPr="00212EE3">
        <w:rPr>
          <w:smallCaps/>
        </w:rPr>
        <w:t>o</w:t>
      </w:r>
      <w:r w:rsidR="00CC65C3" w:rsidRPr="00212EE3">
        <w:rPr>
          <w:smallCaps/>
        </w:rPr>
        <w:t>bjednatel</w:t>
      </w:r>
      <w:r w:rsidR="006F0DAD" w:rsidRPr="00212EE3">
        <w:rPr>
          <w:smallCaps/>
        </w:rPr>
        <w:t>e</w:t>
      </w:r>
      <w:r w:rsidR="009569FC" w:rsidRPr="00212EE3">
        <w:t>, umístěným ve stávajících objektech. Totéž platí pro potrubní trasy.</w:t>
      </w:r>
    </w:p>
    <w:p w14:paraId="505C80F4" w14:textId="7B2EFBE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t xml:space="preserve"> vyžaduje zásah do existujících strojně-technologických zařízení, jsou součástí </w:t>
      </w:r>
      <w:r w:rsidR="00EE603D" w:rsidRPr="00212EE3">
        <w:rPr>
          <w:smallCaps/>
        </w:rPr>
        <w:t>d</w:t>
      </w:r>
      <w:r w:rsidR="005E687B" w:rsidRPr="00212EE3">
        <w:rPr>
          <w:smallCaps/>
        </w:rPr>
        <w:t>íla</w:t>
      </w:r>
      <w:r w:rsidR="009569FC" w:rsidRPr="00212EE3">
        <w:t xml:space="preserve"> veškeré vyvolané úpravy těchto stávajících zařízení. </w:t>
      </w:r>
    </w:p>
    <w:p w14:paraId="07CBE205" w14:textId="603C0F9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t xml:space="preserve"> vyžaduje zásah do existujících elektrických zařízení nebo řídících systémů </w:t>
      </w:r>
      <w:r w:rsidR="00EE603D" w:rsidRPr="00212EE3">
        <w:rPr>
          <w:smallCaps/>
        </w:rPr>
        <w:t>o</w:t>
      </w:r>
      <w:r w:rsidR="00CC65C3" w:rsidRPr="00212EE3">
        <w:rPr>
          <w:smallCaps/>
        </w:rPr>
        <w:t>bjednatel</w:t>
      </w:r>
      <w:r w:rsidR="006F0DAD" w:rsidRPr="00212EE3">
        <w:rPr>
          <w:smallCaps/>
        </w:rPr>
        <w:t>e</w:t>
      </w:r>
      <w:r w:rsidR="009569FC" w:rsidRPr="00212EE3">
        <w:t xml:space="preserve">, jsou součástí </w:t>
      </w:r>
      <w:r w:rsidR="00EE603D" w:rsidRPr="00212EE3">
        <w:rPr>
          <w:smallCaps/>
        </w:rPr>
        <w:t>d</w:t>
      </w:r>
      <w:r w:rsidR="005E687B" w:rsidRPr="00212EE3">
        <w:rPr>
          <w:smallCaps/>
        </w:rPr>
        <w:t>íla</w:t>
      </w:r>
      <w:r w:rsidR="009569FC" w:rsidRPr="00212EE3">
        <w:t xml:space="preserve"> veškeré vyvolané úpravy těchto stávajících zařízení.</w:t>
      </w:r>
    </w:p>
    <w:p w14:paraId="33AA87F9" w14:textId="77777777" w:rsidR="00F80ED1" w:rsidRPr="00212EE3" w:rsidRDefault="00F80ED1" w:rsidP="00CA7D72">
      <w:r w:rsidRPr="00212EE3">
        <w:t>Pro kabelové vazby platí:</w:t>
      </w:r>
    </w:p>
    <w:p w14:paraId="302F311A" w14:textId="075197E0" w:rsidR="00F80ED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80ED1" w:rsidRPr="00212EE3">
        <w:t xml:space="preserve">U vazeb </w:t>
      </w:r>
      <w:r w:rsidR="00EE603D" w:rsidRPr="00212EE3">
        <w:rPr>
          <w:smallCaps/>
        </w:rPr>
        <w:t>d</w:t>
      </w:r>
      <w:r w:rsidR="005E687B" w:rsidRPr="00212EE3">
        <w:rPr>
          <w:smallCaps/>
        </w:rPr>
        <w:t>íla</w:t>
      </w:r>
      <w:r w:rsidR="00F80ED1" w:rsidRPr="00212EE3">
        <w:t xml:space="preserve"> na stávající zařízení ASŘTP nebo jiná slaboproudá zařízení </w:t>
      </w:r>
      <w:r w:rsidR="00EE603D" w:rsidRPr="00212EE3">
        <w:rPr>
          <w:smallCaps/>
        </w:rPr>
        <w:t>o</w:t>
      </w:r>
      <w:r w:rsidR="00CC65C3" w:rsidRPr="00212EE3">
        <w:rPr>
          <w:smallCaps/>
        </w:rPr>
        <w:t>bjednatel</w:t>
      </w:r>
      <w:r w:rsidR="006F0DAD" w:rsidRPr="00212EE3">
        <w:rPr>
          <w:smallCaps/>
        </w:rPr>
        <w:t>e</w:t>
      </w:r>
      <w:r w:rsidR="00F80ED1" w:rsidRPr="00212EE3">
        <w:t xml:space="preserve"> jsou obecně hranicí </w:t>
      </w:r>
      <w:r w:rsidR="00EE603D" w:rsidRPr="00212EE3">
        <w:rPr>
          <w:smallCaps/>
        </w:rPr>
        <w:t>d</w:t>
      </w:r>
      <w:r w:rsidR="005E687B" w:rsidRPr="00212EE3">
        <w:rPr>
          <w:smallCaps/>
        </w:rPr>
        <w:t>íla</w:t>
      </w:r>
      <w:r w:rsidR="00F80ED1" w:rsidRPr="00212EE3">
        <w:t xml:space="preserve"> vstupní a výstupní svorkovnice stávajících systémů. V případě, že nebude vstup nebo výstup stávajícího zařízení ASŘTP funkčně odpovídat provedení nebo funkci připojovaného systému dodávaného v rámci </w:t>
      </w:r>
      <w:r w:rsidR="00EE603D" w:rsidRPr="00212EE3">
        <w:rPr>
          <w:smallCaps/>
        </w:rPr>
        <w:t>d</w:t>
      </w:r>
      <w:r w:rsidR="005E687B" w:rsidRPr="00212EE3">
        <w:rPr>
          <w:smallCaps/>
        </w:rPr>
        <w:t>íla</w:t>
      </w:r>
      <w:r w:rsidR="00F80ED1" w:rsidRPr="00212EE3">
        <w:t xml:space="preserve">, je úprava vstupních nebo výstupních obvodů stávajícího zařízení ASŘTP (vč. případného SW pro komunikaci) součástí </w:t>
      </w:r>
      <w:r w:rsidR="00EE603D" w:rsidRPr="00212EE3">
        <w:rPr>
          <w:smallCaps/>
        </w:rPr>
        <w:t>d</w:t>
      </w:r>
      <w:r w:rsidR="005E687B" w:rsidRPr="00212EE3">
        <w:rPr>
          <w:smallCaps/>
        </w:rPr>
        <w:t>íla</w:t>
      </w:r>
      <w:r w:rsidR="00F80ED1" w:rsidRPr="00212EE3">
        <w:t xml:space="preserve">. Součástí </w:t>
      </w:r>
      <w:r w:rsidR="00EE603D" w:rsidRPr="00212EE3">
        <w:rPr>
          <w:smallCaps/>
        </w:rPr>
        <w:t>d</w:t>
      </w:r>
      <w:r w:rsidR="005E687B" w:rsidRPr="00212EE3">
        <w:rPr>
          <w:smallCaps/>
        </w:rPr>
        <w:t>íla</w:t>
      </w:r>
      <w:r w:rsidR="00F80ED1" w:rsidRPr="00212EE3">
        <w:t xml:space="preserve"> jsou však i takové úpravy ostatních navazujících zařízení ASŘTP, které se nedotýkají pouze jejich vstupních a výstupních obvodů, pokud jsou nutné pro dosažení </w:t>
      </w:r>
      <w:r w:rsidR="00D45B99" w:rsidRPr="00212EE3">
        <w:t>kompatibility</w:t>
      </w:r>
      <w:r w:rsidR="00F80ED1" w:rsidRPr="00212EE3">
        <w:t xml:space="preserve"> </w:t>
      </w:r>
      <w:r w:rsidR="00EE603D" w:rsidRPr="00212EE3">
        <w:rPr>
          <w:smallCaps/>
        </w:rPr>
        <w:t>d</w:t>
      </w:r>
      <w:r w:rsidR="005E687B" w:rsidRPr="00212EE3">
        <w:rPr>
          <w:smallCaps/>
        </w:rPr>
        <w:t>íla</w:t>
      </w:r>
      <w:r w:rsidR="00F80ED1" w:rsidRPr="00212EE3">
        <w:t xml:space="preserve"> a stávajícího zařízení </w:t>
      </w:r>
      <w:r w:rsidR="0017707C" w:rsidRPr="00212EE3">
        <w:rPr>
          <w:smallCaps/>
        </w:rPr>
        <w:t>objednatele</w:t>
      </w:r>
      <w:r w:rsidR="00F80ED1" w:rsidRPr="00212EE3">
        <w:t>.</w:t>
      </w:r>
    </w:p>
    <w:p w14:paraId="1D7B7D87" w14:textId="3D2D20D6" w:rsidR="00F80ED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80ED1" w:rsidRPr="00212EE3">
        <w:t xml:space="preserve">U vazeb na existující napájecí rozvaděče jsou obecně hranicí </w:t>
      </w:r>
      <w:r w:rsidR="0017707C" w:rsidRPr="00212EE3">
        <w:rPr>
          <w:smallCaps/>
        </w:rPr>
        <w:t xml:space="preserve">díla </w:t>
      </w:r>
      <w:r w:rsidR="00F80ED1" w:rsidRPr="00212EE3">
        <w:t xml:space="preserve">svorkovnice stávajících napájecích rozvaděčů. V případě, že parametry na napájecích vývodech (napájecí soustava, způsob a hodnota jištění) nebudou odpovídat požadavkům dodávaného zařízení, je úprava napájecích vývodů, resp. dodávka nových napájecích rozvaděčů, součástí </w:t>
      </w:r>
      <w:r w:rsidR="00EE603D" w:rsidRPr="00212EE3">
        <w:rPr>
          <w:smallCaps/>
        </w:rPr>
        <w:t>d</w:t>
      </w:r>
      <w:r w:rsidR="005E687B" w:rsidRPr="00212EE3">
        <w:rPr>
          <w:smallCaps/>
        </w:rPr>
        <w:t>íla</w:t>
      </w:r>
      <w:r w:rsidR="00F80ED1" w:rsidRPr="00212EE3">
        <w:t>.</w:t>
      </w:r>
    </w:p>
    <w:p w14:paraId="258B57AC" w14:textId="12DCE0FC" w:rsidR="009569FC" w:rsidRPr="00212EE3" w:rsidRDefault="003A0AF0" w:rsidP="003A0AF0">
      <w:pPr>
        <w:pStyle w:val="Nadpis2"/>
        <w:numPr>
          <w:ilvl w:val="0"/>
          <w:numId w:val="0"/>
        </w:numPr>
        <w:ind w:left="1134" w:hanging="1134"/>
      </w:pPr>
      <w:r w:rsidRPr="00212EE3">
        <w:t>3.2</w:t>
      </w:r>
      <w:r w:rsidRPr="00212EE3">
        <w:tab/>
      </w:r>
      <w:r w:rsidR="009569FC" w:rsidRPr="00212EE3">
        <w:t>Stavební část</w:t>
      </w:r>
    </w:p>
    <w:p w14:paraId="633BC44B" w14:textId="3ABA5567" w:rsidR="00E2052E" w:rsidRPr="00212EE3" w:rsidRDefault="00E2052E" w:rsidP="00CA7D72">
      <w:r w:rsidRPr="00212EE3">
        <w:t xml:space="preserve">Hranice dodávek stavební části jsou určeny vymezeným prostorem pro výstavbu stavebních a inženýrských objektů, ve specifikovaném rozsahu, se všemi pomocnými provozy, dále jejich kontaktem souvisejícím s původními stavebními objekty. </w:t>
      </w:r>
    </w:p>
    <w:p w14:paraId="06E65C2C" w14:textId="77777777" w:rsidR="00E2052E" w:rsidRPr="00212EE3" w:rsidRDefault="00E2052E" w:rsidP="00CA7D72">
      <w:r w:rsidRPr="00212EE3">
        <w:t>Dalšími hranicemi dodávek jsou linie vazeb přípojek inženýrských sítí, přechodů nových zpevněných ploch, komunikací, dotčených přeložek stávajících sítí, konečných terénních úprav a úprav zeleně, vzniklých kontaktem s těmito objekty.</w:t>
      </w:r>
    </w:p>
    <w:p w14:paraId="70350E37" w14:textId="3C2C0341" w:rsidR="00E2052E" w:rsidRPr="00212EE3" w:rsidRDefault="00E2052E" w:rsidP="00CA7D72">
      <w:r w:rsidRPr="00212EE3">
        <w:t xml:space="preserve">Součástí </w:t>
      </w:r>
      <w:r w:rsidR="0017707C" w:rsidRPr="00212EE3">
        <w:rPr>
          <w:smallCaps/>
        </w:rPr>
        <w:t xml:space="preserve">díla </w:t>
      </w:r>
      <w:r w:rsidRPr="00212EE3">
        <w:t>jsou i požadované rekonstrukce a sanace stávajících stavebních konstrukcí, které budou využívat nová zařízení nebo budou mít na ně bezprostřední vliv nebo budou zasaženy či jinak dotčeny novou výstavbou a instalací zařízení. Konstrukce takto určené k rekonstrukci/sanaci budou vždy rekonstruovány/sanovány v rozsahu ucelených místností. Dílčí rekonstrukce/sanace v rámci jedné místnosti není přípustná. Místnosti určené k rekonstrukci/sanaci budou rekonstruovány/sanovány kompletně</w:t>
      </w:r>
      <w:r w:rsidRPr="00212EE3">
        <w:rPr>
          <w:strike/>
        </w:rPr>
        <w:t>.</w:t>
      </w:r>
    </w:p>
    <w:p w14:paraId="3E6F5143" w14:textId="77777777" w:rsidR="00E2052E" w:rsidRPr="00212EE3" w:rsidRDefault="00E2052E" w:rsidP="00CA7D72">
      <w:r w:rsidRPr="00212EE3">
        <w:lastRenderedPageBreak/>
        <w:t>Hranicemi dodávek pro osvětlení zauhlování jsou stávající přívodní kabely do stávajícího rušeného rozváděče RS1.</w:t>
      </w:r>
    </w:p>
    <w:p w14:paraId="4F8D45CA" w14:textId="77777777" w:rsidR="00E2052E" w:rsidRPr="00212EE3" w:rsidRDefault="00E2052E" w:rsidP="00CA7D72">
      <w:r w:rsidRPr="00212EE3">
        <w:t>Stávající rozváděč RES1 ve velínu zauhlování zůstane zachován a hranicemi dodávek jsou jeho přívodní a vývodové svorky.</w:t>
      </w:r>
    </w:p>
    <w:p w14:paraId="79BB370A" w14:textId="196B338D" w:rsidR="00E2052E" w:rsidRPr="00212EE3" w:rsidRDefault="00E2052E" w:rsidP="00CA7D72">
      <w:r w:rsidRPr="00212EE3">
        <w:t>Rozváděč nouzového osvětlení RS2N bude zrušen a nahrazen novým rozváděčem pro napětí 220 V</w:t>
      </w:r>
      <w:r w:rsidR="00EF4189">
        <w:t>DC</w:t>
      </w:r>
      <w:r w:rsidRPr="00212EE3">
        <w:t>, který ale nebude složit pro napájení nouzového osvětlení, ale pro napájení ovládacích obvodů elektro, MaR a ASŘTP. Hranicí dodávek je stávající přívodní kabel z BUA04.</w:t>
      </w:r>
    </w:p>
    <w:p w14:paraId="47AE7977" w14:textId="1E3B609D" w:rsidR="00E2052E" w:rsidRPr="00212EE3" w:rsidRDefault="00E2052E" w:rsidP="00CA7D72">
      <w:r w:rsidRPr="00212EE3">
        <w:t>Nový systém nouzového osvětlení zauhlování bude plně autonomní, připojený vývod z nového rozváděče BJZ.</w:t>
      </w:r>
    </w:p>
    <w:p w14:paraId="341D76B5" w14:textId="494FBB9A" w:rsidR="009569FC" w:rsidRPr="00212EE3" w:rsidRDefault="003A0AF0" w:rsidP="003A0AF0">
      <w:pPr>
        <w:pStyle w:val="Nadpis2"/>
        <w:numPr>
          <w:ilvl w:val="0"/>
          <w:numId w:val="0"/>
        </w:numPr>
        <w:ind w:left="1134" w:hanging="1134"/>
      </w:pPr>
      <w:r w:rsidRPr="00212EE3">
        <w:t>3.3</w:t>
      </w:r>
      <w:r w:rsidRPr="00212EE3">
        <w:tab/>
      </w:r>
      <w:r w:rsidR="009569FC" w:rsidRPr="00212EE3">
        <w:t>Strojní technologie</w:t>
      </w:r>
    </w:p>
    <w:p w14:paraId="52BA78F4" w14:textId="330B7499" w:rsidR="005E581B" w:rsidRPr="00212EE3" w:rsidRDefault="005E581B" w:rsidP="00CA7D72">
      <w:pPr>
        <w:rPr>
          <w:color w:val="000000"/>
        </w:rPr>
      </w:pPr>
      <w:r w:rsidRPr="00212EE3">
        <w:t xml:space="preserve">Hranice dodávek strojních technologií budou závislé hlavně na technickém řešení </w:t>
      </w:r>
      <w:r w:rsidR="001217C5" w:rsidRPr="00212EE3">
        <w:rPr>
          <w:smallCaps/>
        </w:rPr>
        <w:t>zhotovitele</w:t>
      </w:r>
      <w:r w:rsidRPr="00212EE3">
        <w:t xml:space="preserve">. V tabulce níže jsou uvedena vybraná připojovací místa pro potřeby </w:t>
      </w:r>
      <w:r w:rsidR="001217C5" w:rsidRPr="00212EE3">
        <w:rPr>
          <w:smallCaps/>
        </w:rPr>
        <w:t>zhotovitele</w:t>
      </w:r>
      <w:r w:rsidRPr="00212EE3">
        <w:t xml:space="preserve">. </w:t>
      </w:r>
      <w:r w:rsidRPr="00212EE3">
        <w:rPr>
          <w:color w:val="000000"/>
        </w:rPr>
        <w:t xml:space="preserve">Upřesnění připojovacích míst z hlediska dispozic a technického provedení bude provedeno v součinnosti </w:t>
      </w:r>
      <w:r w:rsidR="00086741" w:rsidRPr="00212EE3">
        <w:rPr>
          <w:color w:val="000000"/>
        </w:rPr>
        <w:t>z</w:t>
      </w:r>
      <w:r w:rsidRPr="00212EE3">
        <w:rPr>
          <w:smallCaps/>
          <w:color w:val="000000"/>
        </w:rPr>
        <w:t>hotovitele</w:t>
      </w:r>
      <w:r w:rsidRPr="00212EE3">
        <w:rPr>
          <w:color w:val="000000"/>
        </w:rPr>
        <w:t xml:space="preserve"> a </w:t>
      </w:r>
      <w:r w:rsidR="00086741" w:rsidRPr="00212EE3">
        <w:rPr>
          <w:smallCaps/>
          <w:color w:val="000000"/>
        </w:rPr>
        <w:t>objednatele</w:t>
      </w:r>
      <w:r w:rsidRPr="00212EE3">
        <w:rPr>
          <w:smallCaps/>
          <w:color w:val="000000"/>
        </w:rPr>
        <w:t xml:space="preserve"> </w:t>
      </w:r>
      <w:r w:rsidRPr="00212EE3">
        <w:rPr>
          <w:color w:val="000000"/>
        </w:rPr>
        <w:t xml:space="preserve">v projektové fázi </w:t>
      </w:r>
      <w:r w:rsidRPr="00212EE3">
        <w:rPr>
          <w:smallCaps/>
          <w:color w:val="000000"/>
        </w:rPr>
        <w:t>stavby</w:t>
      </w:r>
      <w:r w:rsidRPr="00212EE3">
        <w:rPr>
          <w:color w:val="000000"/>
        </w:rPr>
        <w:t>.</w:t>
      </w:r>
    </w:p>
    <w:p w14:paraId="56BEF8AA" w14:textId="77777777" w:rsidR="005E581B" w:rsidRPr="00212EE3" w:rsidRDefault="005E581B" w:rsidP="00CA7D72">
      <w:r w:rsidRPr="00212EE3">
        <w:t xml:space="preserve">Úpravy na stávající technologii související s napojením nových technologií, stejně jako vlastní napojení nových zařízení provede </w:t>
      </w:r>
      <w:r w:rsidRPr="00212EE3">
        <w:rPr>
          <w:smallCaps/>
        </w:rPr>
        <w:t>Zhotovitel</w:t>
      </w:r>
      <w:r w:rsidRPr="00212EE3">
        <w:t xml:space="preserve">. </w:t>
      </w:r>
    </w:p>
    <w:tbl>
      <w:tblPr>
        <w:tblW w:w="9371" w:type="dxa"/>
        <w:tblInd w:w="55" w:type="dxa"/>
        <w:tblCellMar>
          <w:left w:w="70" w:type="dxa"/>
          <w:right w:w="70" w:type="dxa"/>
        </w:tblCellMar>
        <w:tblLook w:val="04A0" w:firstRow="1" w:lastRow="0" w:firstColumn="1" w:lastColumn="0" w:noHBand="0" w:noVBand="1"/>
      </w:tblPr>
      <w:tblGrid>
        <w:gridCol w:w="1216"/>
        <w:gridCol w:w="3226"/>
        <w:gridCol w:w="1021"/>
        <w:gridCol w:w="998"/>
        <w:gridCol w:w="992"/>
        <w:gridCol w:w="1918"/>
      </w:tblGrid>
      <w:tr w:rsidR="004A1E21" w:rsidRPr="00212EE3" w14:paraId="1ED8020B" w14:textId="77777777" w:rsidTr="002264FE">
        <w:trPr>
          <w:trHeight w:val="735"/>
        </w:trPr>
        <w:tc>
          <w:tcPr>
            <w:tcW w:w="1216"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5C38BF93" w14:textId="77777777" w:rsidR="004A1E21" w:rsidRPr="00212EE3" w:rsidRDefault="004A1E21" w:rsidP="00CA7D72">
            <w:r w:rsidRPr="00212EE3">
              <w:t>Číslo PM</w:t>
            </w:r>
          </w:p>
        </w:tc>
        <w:tc>
          <w:tcPr>
            <w:tcW w:w="3226"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081A5AE0" w14:textId="77777777" w:rsidR="004A1E21" w:rsidRPr="00212EE3" w:rsidRDefault="004A1E21" w:rsidP="00CA7D72">
            <w:r w:rsidRPr="00212EE3">
              <w:t>Výchozí systém</w:t>
            </w:r>
          </w:p>
        </w:tc>
        <w:tc>
          <w:tcPr>
            <w:tcW w:w="1021"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761CE923" w14:textId="77777777" w:rsidR="004A1E21" w:rsidRPr="00212EE3" w:rsidRDefault="004A1E21" w:rsidP="00CA7D72">
            <w:r w:rsidRPr="00212EE3">
              <w:t>Rozměr (mm)</w:t>
            </w:r>
          </w:p>
        </w:tc>
        <w:tc>
          <w:tcPr>
            <w:tcW w:w="998"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4E28D289" w14:textId="77777777" w:rsidR="004A1E21" w:rsidRPr="00212EE3" w:rsidRDefault="004A1E21" w:rsidP="00CA7D72">
            <w:r w:rsidRPr="00212EE3">
              <w:t>Teplota (°C)</w:t>
            </w:r>
          </w:p>
        </w:tc>
        <w:tc>
          <w:tcPr>
            <w:tcW w:w="992"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0F219E20" w14:textId="5FB423BA" w:rsidR="004A1E21" w:rsidRPr="00212EE3" w:rsidRDefault="004A1E21" w:rsidP="00CA7D72">
            <w:r w:rsidRPr="00212EE3">
              <w:t>Tlak</w:t>
            </w:r>
            <w:r w:rsidR="009A685E" w:rsidRPr="00212EE3">
              <w:t xml:space="preserve"> </w:t>
            </w:r>
            <w:r w:rsidRPr="00212EE3">
              <w:t>(MPa)</w:t>
            </w:r>
          </w:p>
        </w:tc>
        <w:tc>
          <w:tcPr>
            <w:tcW w:w="1918" w:type="dxa"/>
            <w:tcBorders>
              <w:top w:val="single" w:sz="12" w:space="0" w:color="auto"/>
              <w:left w:val="nil"/>
              <w:bottom w:val="single" w:sz="12" w:space="0" w:color="auto"/>
              <w:right w:val="single" w:sz="12" w:space="0" w:color="auto"/>
            </w:tcBorders>
            <w:shd w:val="clear" w:color="auto" w:fill="D9D9D9" w:themeFill="background1" w:themeFillShade="D9"/>
            <w:vAlign w:val="center"/>
          </w:tcPr>
          <w:p w14:paraId="17BBE8A0" w14:textId="77777777" w:rsidR="004A1E21" w:rsidRPr="00212EE3" w:rsidRDefault="004A1E21" w:rsidP="00CA7D72">
            <w:r w:rsidRPr="00212EE3">
              <w:t>Poznámka</w:t>
            </w:r>
          </w:p>
        </w:tc>
      </w:tr>
      <w:tr w:rsidR="004A1E21" w:rsidRPr="00212EE3" w14:paraId="17E5441D" w14:textId="77777777" w:rsidTr="002264FE">
        <w:trPr>
          <w:trHeight w:hRule="exact" w:val="680"/>
        </w:trPr>
        <w:tc>
          <w:tcPr>
            <w:tcW w:w="1216"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5FD31126" w14:textId="77777777" w:rsidR="004A1E21" w:rsidRPr="00212EE3" w:rsidRDefault="004A1E21" w:rsidP="00CA7D72">
            <w:r w:rsidRPr="00212EE3">
              <w:t>PM1</w:t>
            </w:r>
          </w:p>
        </w:tc>
        <w:tc>
          <w:tcPr>
            <w:tcW w:w="3226" w:type="dxa"/>
            <w:tcBorders>
              <w:top w:val="single" w:sz="12" w:space="0" w:color="auto"/>
              <w:left w:val="nil"/>
              <w:bottom w:val="single" w:sz="4" w:space="0" w:color="auto"/>
              <w:right w:val="single" w:sz="4" w:space="0" w:color="auto"/>
            </w:tcBorders>
            <w:shd w:val="clear" w:color="auto" w:fill="auto"/>
            <w:vAlign w:val="center"/>
          </w:tcPr>
          <w:p w14:paraId="3F45BEA3" w14:textId="77777777" w:rsidR="004A1E21" w:rsidRPr="00212EE3" w:rsidRDefault="004A1E21" w:rsidP="00CA7D72">
            <w:r w:rsidRPr="00212EE3">
              <w:t>Topná voda – vratka CZT</w:t>
            </w:r>
          </w:p>
        </w:tc>
        <w:tc>
          <w:tcPr>
            <w:tcW w:w="1021" w:type="dxa"/>
            <w:tcBorders>
              <w:top w:val="single" w:sz="12" w:space="0" w:color="auto"/>
              <w:left w:val="nil"/>
              <w:bottom w:val="single" w:sz="4" w:space="0" w:color="auto"/>
              <w:right w:val="single" w:sz="4" w:space="0" w:color="auto"/>
            </w:tcBorders>
            <w:shd w:val="clear" w:color="auto" w:fill="auto"/>
            <w:vAlign w:val="center"/>
          </w:tcPr>
          <w:p w14:paraId="71AF5944" w14:textId="77777777" w:rsidR="004A1E21" w:rsidRPr="00212EE3" w:rsidRDefault="004A1E21" w:rsidP="00CA7D72">
            <w:r w:rsidRPr="00212EE3">
              <w:t>DN 400</w:t>
            </w:r>
          </w:p>
        </w:tc>
        <w:tc>
          <w:tcPr>
            <w:tcW w:w="998" w:type="dxa"/>
            <w:tcBorders>
              <w:top w:val="single" w:sz="12" w:space="0" w:color="auto"/>
              <w:left w:val="nil"/>
              <w:bottom w:val="single" w:sz="4" w:space="0" w:color="auto"/>
              <w:right w:val="single" w:sz="4" w:space="0" w:color="auto"/>
            </w:tcBorders>
            <w:shd w:val="clear" w:color="auto" w:fill="auto"/>
            <w:noWrap/>
            <w:vAlign w:val="center"/>
          </w:tcPr>
          <w:p w14:paraId="6F006EAD" w14:textId="77777777" w:rsidR="004A1E21" w:rsidRPr="00212EE3" w:rsidRDefault="004A1E21" w:rsidP="00CA7D72">
            <w:r w:rsidRPr="00212EE3">
              <w:t>65</w:t>
            </w:r>
          </w:p>
        </w:tc>
        <w:tc>
          <w:tcPr>
            <w:tcW w:w="992" w:type="dxa"/>
            <w:tcBorders>
              <w:top w:val="single" w:sz="12" w:space="0" w:color="auto"/>
              <w:left w:val="nil"/>
              <w:bottom w:val="single" w:sz="4" w:space="0" w:color="auto"/>
              <w:right w:val="single" w:sz="4" w:space="0" w:color="auto"/>
            </w:tcBorders>
            <w:shd w:val="clear" w:color="auto" w:fill="auto"/>
            <w:noWrap/>
            <w:vAlign w:val="center"/>
          </w:tcPr>
          <w:p w14:paraId="7EA2CF1E" w14:textId="77777777" w:rsidR="004A1E21" w:rsidRPr="00212EE3" w:rsidRDefault="004A1E21" w:rsidP="00CA7D72">
            <w:r w:rsidRPr="00212EE3">
              <w:t>0,4</w:t>
            </w:r>
          </w:p>
        </w:tc>
        <w:tc>
          <w:tcPr>
            <w:tcW w:w="1918" w:type="dxa"/>
            <w:tcBorders>
              <w:top w:val="single" w:sz="12" w:space="0" w:color="auto"/>
              <w:left w:val="nil"/>
              <w:bottom w:val="single" w:sz="4" w:space="0" w:color="auto"/>
              <w:right w:val="single" w:sz="12" w:space="0" w:color="auto"/>
            </w:tcBorders>
            <w:shd w:val="clear" w:color="auto" w:fill="auto"/>
            <w:noWrap/>
            <w:vAlign w:val="center"/>
          </w:tcPr>
          <w:p w14:paraId="46F09DDF" w14:textId="77777777" w:rsidR="004A1E21" w:rsidRPr="00212EE3" w:rsidRDefault="004A1E21" w:rsidP="00CA7D72"/>
        </w:tc>
      </w:tr>
      <w:tr w:rsidR="004A1E21" w:rsidRPr="00212EE3" w14:paraId="4BD00649"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172C6AE" w14:textId="77777777" w:rsidR="004A1E21" w:rsidRPr="00212EE3" w:rsidRDefault="004A1E21" w:rsidP="00CA7D72">
            <w:r w:rsidRPr="00212EE3">
              <w:t>PM2</w:t>
            </w:r>
          </w:p>
        </w:tc>
        <w:tc>
          <w:tcPr>
            <w:tcW w:w="3226" w:type="dxa"/>
            <w:tcBorders>
              <w:top w:val="single" w:sz="4" w:space="0" w:color="auto"/>
              <w:left w:val="nil"/>
              <w:bottom w:val="single" w:sz="4" w:space="0" w:color="auto"/>
              <w:right w:val="single" w:sz="4" w:space="0" w:color="auto"/>
            </w:tcBorders>
            <w:shd w:val="clear" w:color="auto" w:fill="auto"/>
            <w:vAlign w:val="center"/>
          </w:tcPr>
          <w:p w14:paraId="3B3CD941" w14:textId="77777777" w:rsidR="004A1E21" w:rsidRPr="00212EE3" w:rsidRDefault="004A1E21" w:rsidP="00CA7D72">
            <w:r w:rsidRPr="00212EE3">
              <w:t>Topná voda – výstup z HVS</w:t>
            </w:r>
          </w:p>
        </w:tc>
        <w:tc>
          <w:tcPr>
            <w:tcW w:w="1021" w:type="dxa"/>
            <w:tcBorders>
              <w:top w:val="single" w:sz="4" w:space="0" w:color="auto"/>
              <w:left w:val="nil"/>
              <w:bottom w:val="single" w:sz="4" w:space="0" w:color="auto"/>
              <w:right w:val="single" w:sz="4" w:space="0" w:color="auto"/>
            </w:tcBorders>
            <w:shd w:val="clear" w:color="auto" w:fill="auto"/>
            <w:vAlign w:val="center"/>
          </w:tcPr>
          <w:p w14:paraId="28675680" w14:textId="77777777" w:rsidR="004A1E21" w:rsidRPr="00212EE3" w:rsidRDefault="004A1E21" w:rsidP="00CA7D72">
            <w:r w:rsidRPr="00212EE3">
              <w:t>DN 400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1F6E35B5" w14:textId="77777777" w:rsidR="004A1E21" w:rsidRPr="00212EE3" w:rsidRDefault="004A1E21" w:rsidP="00CA7D72">
            <w:r w:rsidRPr="00212EE3">
              <w:t>80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20F25FC" w14:textId="77777777" w:rsidR="004A1E21" w:rsidRPr="00212EE3" w:rsidRDefault="004A1E21" w:rsidP="00CA7D72">
            <w:r w:rsidRPr="00212EE3">
              <w:t>1,0</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7A312E74" w14:textId="77777777" w:rsidR="004A1E21" w:rsidRPr="00212EE3" w:rsidRDefault="004A1E21" w:rsidP="00CA7D72"/>
        </w:tc>
      </w:tr>
      <w:tr w:rsidR="004A1E21" w:rsidRPr="00212EE3" w14:paraId="59EFEA56"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68DF8F6" w14:textId="77777777" w:rsidR="004A1E21" w:rsidRPr="00212EE3" w:rsidRDefault="004A1E21" w:rsidP="00CA7D72">
            <w:r w:rsidRPr="00212EE3">
              <w:t>PM3</w:t>
            </w:r>
          </w:p>
        </w:tc>
        <w:tc>
          <w:tcPr>
            <w:tcW w:w="3226" w:type="dxa"/>
            <w:tcBorders>
              <w:top w:val="single" w:sz="4" w:space="0" w:color="auto"/>
              <w:left w:val="nil"/>
              <w:bottom w:val="single" w:sz="4" w:space="0" w:color="auto"/>
              <w:right w:val="single" w:sz="4" w:space="0" w:color="auto"/>
            </w:tcBorders>
            <w:shd w:val="clear" w:color="auto" w:fill="auto"/>
            <w:vAlign w:val="center"/>
          </w:tcPr>
          <w:p w14:paraId="0F94B210" w14:textId="77777777" w:rsidR="004A1E21" w:rsidRPr="00212EE3" w:rsidRDefault="004A1E21" w:rsidP="00CA7D72">
            <w:r w:rsidRPr="00212EE3">
              <w:t>Chladící voda - výtlak čerpadel</w:t>
            </w:r>
          </w:p>
        </w:tc>
        <w:tc>
          <w:tcPr>
            <w:tcW w:w="1021" w:type="dxa"/>
            <w:tcBorders>
              <w:top w:val="single" w:sz="4" w:space="0" w:color="auto"/>
              <w:left w:val="nil"/>
              <w:bottom w:val="single" w:sz="4" w:space="0" w:color="auto"/>
              <w:right w:val="single" w:sz="4" w:space="0" w:color="auto"/>
            </w:tcBorders>
            <w:shd w:val="clear" w:color="auto" w:fill="auto"/>
            <w:vAlign w:val="center"/>
          </w:tcPr>
          <w:p w14:paraId="567FC83C" w14:textId="77777777" w:rsidR="004A1E21" w:rsidRPr="00212EE3" w:rsidRDefault="004A1E21" w:rsidP="00CA7D72">
            <w:r w:rsidRPr="00212EE3">
              <w:t>DN 900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7F317704" w14:textId="77777777" w:rsidR="004A1E21" w:rsidRPr="00212EE3" w:rsidRDefault="004A1E21" w:rsidP="00CA7D72">
            <w:r w:rsidRPr="00212EE3">
              <w:t>22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7AFD0C3" w14:textId="77777777" w:rsidR="004A1E21" w:rsidRPr="00212EE3" w:rsidRDefault="004A1E21" w:rsidP="00CA7D72">
            <w:r w:rsidRPr="00212EE3">
              <w:t>0,07-0,152</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1EE88981" w14:textId="77777777" w:rsidR="004A1E21" w:rsidRPr="00212EE3" w:rsidRDefault="004A1E21" w:rsidP="00CA7D72"/>
        </w:tc>
      </w:tr>
      <w:tr w:rsidR="004A1E21" w:rsidRPr="00212EE3" w14:paraId="4E2C47C8"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3FDC23A" w14:textId="77777777" w:rsidR="004A1E21" w:rsidRPr="00212EE3" w:rsidRDefault="004A1E21" w:rsidP="00CA7D72">
            <w:r w:rsidRPr="00212EE3">
              <w:t>PM4</w:t>
            </w:r>
          </w:p>
        </w:tc>
        <w:tc>
          <w:tcPr>
            <w:tcW w:w="3226" w:type="dxa"/>
            <w:tcBorders>
              <w:top w:val="single" w:sz="4" w:space="0" w:color="auto"/>
              <w:left w:val="nil"/>
              <w:bottom w:val="single" w:sz="4" w:space="0" w:color="auto"/>
              <w:right w:val="single" w:sz="4" w:space="0" w:color="auto"/>
            </w:tcBorders>
            <w:shd w:val="clear" w:color="auto" w:fill="auto"/>
            <w:vAlign w:val="center"/>
          </w:tcPr>
          <w:p w14:paraId="191114DF" w14:textId="77777777" w:rsidR="004A1E21" w:rsidRPr="00212EE3" w:rsidRDefault="004A1E21" w:rsidP="00CA7D72">
            <w:r w:rsidRPr="00212EE3">
              <w:t>Chladící voda - výtlak čerpadel</w:t>
            </w:r>
          </w:p>
        </w:tc>
        <w:tc>
          <w:tcPr>
            <w:tcW w:w="1021" w:type="dxa"/>
            <w:tcBorders>
              <w:top w:val="single" w:sz="4" w:space="0" w:color="auto"/>
              <w:left w:val="nil"/>
              <w:bottom w:val="single" w:sz="4" w:space="0" w:color="auto"/>
              <w:right w:val="single" w:sz="4" w:space="0" w:color="auto"/>
            </w:tcBorders>
            <w:shd w:val="clear" w:color="auto" w:fill="auto"/>
            <w:vAlign w:val="center"/>
          </w:tcPr>
          <w:p w14:paraId="3F5A74C5" w14:textId="77777777" w:rsidR="004A1E21" w:rsidRPr="00212EE3" w:rsidRDefault="004A1E21" w:rsidP="00CA7D72">
            <w:r w:rsidRPr="00212EE3">
              <w:t>DN 900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0C3E8788" w14:textId="77777777" w:rsidR="004A1E21" w:rsidRPr="00212EE3" w:rsidRDefault="004A1E21" w:rsidP="00CA7D72">
            <w:r w:rsidRPr="00212EE3">
              <w:t>22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5E21757" w14:textId="77777777" w:rsidR="004A1E21" w:rsidRPr="00212EE3" w:rsidRDefault="004A1E21" w:rsidP="00CA7D72">
            <w:r w:rsidRPr="00212EE3">
              <w:t>0,07-0,152</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5DA64184" w14:textId="77777777" w:rsidR="004A1E21" w:rsidRPr="00212EE3" w:rsidRDefault="004A1E21" w:rsidP="00CA7D72"/>
        </w:tc>
      </w:tr>
      <w:tr w:rsidR="004A1E21" w:rsidRPr="00212EE3" w14:paraId="02CB07D6"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13CAB3E7" w14:textId="77777777" w:rsidR="004A1E21" w:rsidRPr="00212EE3" w:rsidRDefault="004A1E21" w:rsidP="00CA7D72">
            <w:r w:rsidRPr="00212EE3">
              <w:t>PM5</w:t>
            </w:r>
          </w:p>
        </w:tc>
        <w:tc>
          <w:tcPr>
            <w:tcW w:w="3226" w:type="dxa"/>
            <w:tcBorders>
              <w:top w:val="nil"/>
              <w:left w:val="nil"/>
              <w:bottom w:val="single" w:sz="4" w:space="0" w:color="auto"/>
              <w:right w:val="single" w:sz="4" w:space="0" w:color="auto"/>
            </w:tcBorders>
            <w:shd w:val="clear" w:color="auto" w:fill="auto"/>
            <w:vAlign w:val="center"/>
          </w:tcPr>
          <w:p w14:paraId="62645C23" w14:textId="77777777" w:rsidR="004A1E21" w:rsidRPr="00212EE3" w:rsidRDefault="004A1E21" w:rsidP="00CA7D72">
            <w:r w:rsidRPr="00212EE3">
              <w:t>Chladící voda - oteplená</w:t>
            </w:r>
          </w:p>
        </w:tc>
        <w:tc>
          <w:tcPr>
            <w:tcW w:w="1021" w:type="dxa"/>
            <w:tcBorders>
              <w:top w:val="nil"/>
              <w:left w:val="nil"/>
              <w:bottom w:val="single" w:sz="4" w:space="0" w:color="auto"/>
              <w:right w:val="single" w:sz="4" w:space="0" w:color="auto"/>
            </w:tcBorders>
            <w:shd w:val="clear" w:color="auto" w:fill="auto"/>
            <w:vAlign w:val="center"/>
          </w:tcPr>
          <w:p w14:paraId="3F2FA5E6" w14:textId="77777777" w:rsidR="004A1E21" w:rsidRPr="00212EE3" w:rsidRDefault="004A1E21" w:rsidP="00CA7D72">
            <w:r w:rsidRPr="00212EE3">
              <w:t>DN 900</w:t>
            </w:r>
          </w:p>
        </w:tc>
        <w:tc>
          <w:tcPr>
            <w:tcW w:w="998" w:type="dxa"/>
            <w:tcBorders>
              <w:top w:val="nil"/>
              <w:left w:val="nil"/>
              <w:bottom w:val="single" w:sz="4" w:space="0" w:color="auto"/>
              <w:right w:val="single" w:sz="4" w:space="0" w:color="auto"/>
            </w:tcBorders>
            <w:shd w:val="clear" w:color="auto" w:fill="auto"/>
            <w:noWrap/>
            <w:vAlign w:val="center"/>
          </w:tcPr>
          <w:p w14:paraId="21FC33B6" w14:textId="77777777" w:rsidR="004A1E21" w:rsidRPr="00212EE3" w:rsidRDefault="004A1E21" w:rsidP="00CA7D72">
            <w:r w:rsidRPr="00212EE3">
              <w:t>32</w:t>
            </w:r>
          </w:p>
        </w:tc>
        <w:tc>
          <w:tcPr>
            <w:tcW w:w="992" w:type="dxa"/>
            <w:tcBorders>
              <w:top w:val="nil"/>
              <w:left w:val="nil"/>
              <w:bottom w:val="single" w:sz="4" w:space="0" w:color="auto"/>
              <w:right w:val="single" w:sz="4" w:space="0" w:color="auto"/>
            </w:tcBorders>
            <w:shd w:val="clear" w:color="auto" w:fill="auto"/>
            <w:noWrap/>
            <w:vAlign w:val="center"/>
          </w:tcPr>
          <w:p w14:paraId="635887B6" w14:textId="77777777" w:rsidR="004A1E21" w:rsidRPr="00212EE3" w:rsidRDefault="004A1E21" w:rsidP="00CA7D72">
            <w:r w:rsidRPr="00212EE3">
              <w:t>0,07-0,152</w:t>
            </w:r>
          </w:p>
        </w:tc>
        <w:tc>
          <w:tcPr>
            <w:tcW w:w="1918" w:type="dxa"/>
            <w:tcBorders>
              <w:top w:val="nil"/>
              <w:left w:val="nil"/>
              <w:bottom w:val="single" w:sz="4" w:space="0" w:color="auto"/>
              <w:right w:val="single" w:sz="12" w:space="0" w:color="auto"/>
            </w:tcBorders>
            <w:shd w:val="clear" w:color="auto" w:fill="auto"/>
            <w:noWrap/>
            <w:vAlign w:val="center"/>
          </w:tcPr>
          <w:p w14:paraId="565B2C9B" w14:textId="77777777" w:rsidR="004A1E21" w:rsidRPr="00212EE3" w:rsidRDefault="004A1E21" w:rsidP="00CA7D72"/>
        </w:tc>
      </w:tr>
      <w:tr w:rsidR="004A1E21" w:rsidRPr="00212EE3" w14:paraId="4EAA8657"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41F841D5" w14:textId="77777777" w:rsidR="004A1E21" w:rsidRPr="00212EE3" w:rsidRDefault="004A1E21" w:rsidP="00CA7D72">
            <w:r w:rsidRPr="00212EE3">
              <w:t>PM6</w:t>
            </w:r>
          </w:p>
        </w:tc>
        <w:tc>
          <w:tcPr>
            <w:tcW w:w="3226" w:type="dxa"/>
            <w:tcBorders>
              <w:top w:val="nil"/>
              <w:left w:val="nil"/>
              <w:bottom w:val="single" w:sz="4" w:space="0" w:color="auto"/>
              <w:right w:val="single" w:sz="4" w:space="0" w:color="auto"/>
            </w:tcBorders>
            <w:shd w:val="clear" w:color="auto" w:fill="auto"/>
            <w:vAlign w:val="center"/>
          </w:tcPr>
          <w:p w14:paraId="6C025ED9" w14:textId="77777777" w:rsidR="004A1E21" w:rsidRPr="00212EE3" w:rsidRDefault="004A1E21" w:rsidP="00CA7D72">
            <w:r w:rsidRPr="00212EE3">
              <w:t>Chladící voda - oteplená</w:t>
            </w:r>
          </w:p>
        </w:tc>
        <w:tc>
          <w:tcPr>
            <w:tcW w:w="1021" w:type="dxa"/>
            <w:tcBorders>
              <w:top w:val="nil"/>
              <w:left w:val="nil"/>
              <w:bottom w:val="single" w:sz="4" w:space="0" w:color="auto"/>
              <w:right w:val="single" w:sz="4" w:space="0" w:color="auto"/>
            </w:tcBorders>
            <w:shd w:val="clear" w:color="auto" w:fill="auto"/>
            <w:vAlign w:val="center"/>
          </w:tcPr>
          <w:p w14:paraId="31FD8CD7" w14:textId="77777777" w:rsidR="004A1E21" w:rsidRPr="00212EE3" w:rsidRDefault="004A1E21" w:rsidP="00CA7D72">
            <w:r w:rsidRPr="00212EE3">
              <w:t>DN 900</w:t>
            </w:r>
          </w:p>
        </w:tc>
        <w:tc>
          <w:tcPr>
            <w:tcW w:w="998" w:type="dxa"/>
            <w:tcBorders>
              <w:top w:val="nil"/>
              <w:left w:val="nil"/>
              <w:bottom w:val="single" w:sz="4" w:space="0" w:color="auto"/>
              <w:right w:val="single" w:sz="4" w:space="0" w:color="auto"/>
            </w:tcBorders>
            <w:shd w:val="clear" w:color="auto" w:fill="auto"/>
            <w:noWrap/>
            <w:vAlign w:val="center"/>
          </w:tcPr>
          <w:p w14:paraId="6710DE0F" w14:textId="77777777" w:rsidR="004A1E21" w:rsidRPr="00212EE3" w:rsidRDefault="004A1E21" w:rsidP="00CA7D72">
            <w:r w:rsidRPr="00212EE3">
              <w:t>32</w:t>
            </w:r>
          </w:p>
        </w:tc>
        <w:tc>
          <w:tcPr>
            <w:tcW w:w="992" w:type="dxa"/>
            <w:tcBorders>
              <w:top w:val="nil"/>
              <w:left w:val="nil"/>
              <w:bottom w:val="single" w:sz="4" w:space="0" w:color="auto"/>
              <w:right w:val="single" w:sz="4" w:space="0" w:color="auto"/>
            </w:tcBorders>
            <w:shd w:val="clear" w:color="auto" w:fill="auto"/>
            <w:noWrap/>
            <w:vAlign w:val="center"/>
          </w:tcPr>
          <w:p w14:paraId="0D23CA02" w14:textId="77777777" w:rsidR="004A1E21" w:rsidRPr="00212EE3" w:rsidRDefault="004A1E21" w:rsidP="00CA7D72">
            <w:r w:rsidRPr="00212EE3">
              <w:t>0,07-0,152</w:t>
            </w:r>
          </w:p>
        </w:tc>
        <w:tc>
          <w:tcPr>
            <w:tcW w:w="1918" w:type="dxa"/>
            <w:tcBorders>
              <w:top w:val="nil"/>
              <w:left w:val="nil"/>
              <w:bottom w:val="single" w:sz="4" w:space="0" w:color="auto"/>
              <w:right w:val="single" w:sz="12" w:space="0" w:color="auto"/>
            </w:tcBorders>
            <w:shd w:val="clear" w:color="auto" w:fill="auto"/>
            <w:noWrap/>
            <w:vAlign w:val="center"/>
          </w:tcPr>
          <w:p w14:paraId="31095910" w14:textId="77777777" w:rsidR="004A1E21" w:rsidRPr="00212EE3" w:rsidRDefault="004A1E21" w:rsidP="00CA7D72"/>
        </w:tc>
      </w:tr>
      <w:tr w:rsidR="004A1E21" w:rsidRPr="00212EE3" w14:paraId="1429E2BC"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7EF0950A" w14:textId="77777777" w:rsidR="004A1E21" w:rsidRPr="00212EE3" w:rsidRDefault="004A1E21" w:rsidP="00CA7D72">
            <w:r w:rsidRPr="00212EE3">
              <w:t>PM7 - 8</w:t>
            </w:r>
          </w:p>
        </w:tc>
        <w:tc>
          <w:tcPr>
            <w:tcW w:w="3226" w:type="dxa"/>
            <w:tcBorders>
              <w:top w:val="nil"/>
              <w:left w:val="nil"/>
              <w:bottom w:val="single" w:sz="4" w:space="0" w:color="auto"/>
              <w:right w:val="single" w:sz="4" w:space="0" w:color="auto"/>
            </w:tcBorders>
            <w:shd w:val="clear" w:color="auto" w:fill="auto"/>
            <w:vAlign w:val="center"/>
          </w:tcPr>
          <w:p w14:paraId="6E928DE0" w14:textId="639E32A4" w:rsidR="004A1E21" w:rsidRPr="00212EE3" w:rsidRDefault="004A1E21" w:rsidP="00CA7D72">
            <w:r w:rsidRPr="00212EE3">
              <w:t>Zauhlování - shoz do provozních zásobníků K5</w:t>
            </w:r>
          </w:p>
        </w:tc>
        <w:tc>
          <w:tcPr>
            <w:tcW w:w="1021" w:type="dxa"/>
            <w:tcBorders>
              <w:top w:val="nil"/>
              <w:left w:val="nil"/>
              <w:bottom w:val="single" w:sz="4" w:space="0" w:color="auto"/>
              <w:right w:val="single" w:sz="4" w:space="0" w:color="auto"/>
            </w:tcBorders>
            <w:shd w:val="clear" w:color="auto" w:fill="auto"/>
            <w:vAlign w:val="center"/>
          </w:tcPr>
          <w:p w14:paraId="0759C44A" w14:textId="6931CD34" w:rsidR="004A1E21" w:rsidRPr="00212EE3" w:rsidRDefault="004A1E21" w:rsidP="00CA7D72"/>
        </w:tc>
        <w:tc>
          <w:tcPr>
            <w:tcW w:w="998" w:type="dxa"/>
            <w:tcBorders>
              <w:top w:val="nil"/>
              <w:left w:val="nil"/>
              <w:bottom w:val="single" w:sz="4" w:space="0" w:color="auto"/>
              <w:right w:val="single" w:sz="4" w:space="0" w:color="auto"/>
            </w:tcBorders>
            <w:shd w:val="clear" w:color="auto" w:fill="auto"/>
            <w:noWrap/>
            <w:vAlign w:val="center"/>
          </w:tcPr>
          <w:p w14:paraId="19CBEC61" w14:textId="369A45E4" w:rsidR="004A1E21" w:rsidRPr="00212EE3" w:rsidRDefault="004A1E21" w:rsidP="00CA7D72"/>
        </w:tc>
        <w:tc>
          <w:tcPr>
            <w:tcW w:w="992" w:type="dxa"/>
            <w:tcBorders>
              <w:top w:val="nil"/>
              <w:left w:val="nil"/>
              <w:bottom w:val="single" w:sz="4" w:space="0" w:color="auto"/>
              <w:right w:val="single" w:sz="4" w:space="0" w:color="auto"/>
            </w:tcBorders>
            <w:shd w:val="clear" w:color="auto" w:fill="auto"/>
            <w:noWrap/>
            <w:vAlign w:val="center"/>
          </w:tcPr>
          <w:p w14:paraId="3F380022" w14:textId="57781B49" w:rsidR="004A1E21" w:rsidRPr="00212EE3" w:rsidRDefault="004A1E21" w:rsidP="00CA7D72"/>
        </w:tc>
        <w:tc>
          <w:tcPr>
            <w:tcW w:w="1918" w:type="dxa"/>
            <w:tcBorders>
              <w:top w:val="nil"/>
              <w:left w:val="nil"/>
              <w:bottom w:val="single" w:sz="4" w:space="0" w:color="auto"/>
              <w:right w:val="single" w:sz="12" w:space="0" w:color="auto"/>
            </w:tcBorders>
            <w:shd w:val="clear" w:color="auto" w:fill="auto"/>
            <w:noWrap/>
            <w:vAlign w:val="center"/>
          </w:tcPr>
          <w:p w14:paraId="6269E959" w14:textId="35BBA918" w:rsidR="004A1E21" w:rsidRPr="00212EE3" w:rsidRDefault="004A1E21" w:rsidP="00CA7D72"/>
        </w:tc>
      </w:tr>
      <w:tr w:rsidR="004A1E21" w:rsidRPr="00212EE3" w14:paraId="24FE2978" w14:textId="77777777" w:rsidTr="002264FE">
        <w:trPr>
          <w:trHeight w:hRule="exact" w:val="680"/>
        </w:trPr>
        <w:tc>
          <w:tcPr>
            <w:tcW w:w="1216" w:type="dxa"/>
            <w:tcBorders>
              <w:top w:val="nil"/>
              <w:left w:val="single" w:sz="12" w:space="0" w:color="auto"/>
              <w:bottom w:val="single" w:sz="12" w:space="0" w:color="auto"/>
              <w:right w:val="single" w:sz="4" w:space="0" w:color="auto"/>
            </w:tcBorders>
            <w:shd w:val="clear" w:color="auto" w:fill="auto"/>
            <w:noWrap/>
            <w:vAlign w:val="center"/>
          </w:tcPr>
          <w:p w14:paraId="25EC1340" w14:textId="77777777" w:rsidR="004A1E21" w:rsidRPr="00212EE3" w:rsidRDefault="004A1E21" w:rsidP="00CA7D72">
            <w:r w:rsidRPr="00212EE3">
              <w:t>PM9 - 10</w:t>
            </w:r>
          </w:p>
        </w:tc>
        <w:tc>
          <w:tcPr>
            <w:tcW w:w="3226" w:type="dxa"/>
            <w:tcBorders>
              <w:top w:val="nil"/>
              <w:left w:val="nil"/>
              <w:bottom w:val="single" w:sz="12" w:space="0" w:color="auto"/>
              <w:right w:val="single" w:sz="4" w:space="0" w:color="auto"/>
            </w:tcBorders>
            <w:shd w:val="clear" w:color="auto" w:fill="auto"/>
            <w:vAlign w:val="center"/>
          </w:tcPr>
          <w:p w14:paraId="6CAB46A1" w14:textId="4709B59D" w:rsidR="004A1E21" w:rsidRPr="00212EE3" w:rsidRDefault="004A1E21" w:rsidP="00CA7D72">
            <w:r w:rsidRPr="00212EE3">
              <w:t>Zauhlování - shoz do provozních zásobníků K6</w:t>
            </w:r>
          </w:p>
        </w:tc>
        <w:tc>
          <w:tcPr>
            <w:tcW w:w="1021" w:type="dxa"/>
            <w:tcBorders>
              <w:top w:val="nil"/>
              <w:left w:val="nil"/>
              <w:bottom w:val="single" w:sz="12" w:space="0" w:color="auto"/>
              <w:right w:val="single" w:sz="4" w:space="0" w:color="auto"/>
            </w:tcBorders>
            <w:shd w:val="clear" w:color="auto" w:fill="auto"/>
            <w:vAlign w:val="center"/>
          </w:tcPr>
          <w:p w14:paraId="01C17A2A" w14:textId="77777777" w:rsidR="004A1E21" w:rsidRPr="00212EE3" w:rsidRDefault="004A1E21" w:rsidP="00CA7D72">
            <w:r w:rsidRPr="00212EE3">
              <w:t> </w:t>
            </w:r>
          </w:p>
        </w:tc>
        <w:tc>
          <w:tcPr>
            <w:tcW w:w="998" w:type="dxa"/>
            <w:tcBorders>
              <w:top w:val="nil"/>
              <w:left w:val="nil"/>
              <w:bottom w:val="single" w:sz="12" w:space="0" w:color="auto"/>
              <w:right w:val="single" w:sz="4" w:space="0" w:color="auto"/>
            </w:tcBorders>
            <w:shd w:val="clear" w:color="auto" w:fill="auto"/>
            <w:noWrap/>
            <w:vAlign w:val="center"/>
          </w:tcPr>
          <w:p w14:paraId="7678517B" w14:textId="77777777" w:rsidR="004A1E21" w:rsidRPr="00212EE3" w:rsidRDefault="004A1E21" w:rsidP="00CA7D72">
            <w:r w:rsidRPr="00212EE3">
              <w:t> </w:t>
            </w:r>
          </w:p>
        </w:tc>
        <w:tc>
          <w:tcPr>
            <w:tcW w:w="992" w:type="dxa"/>
            <w:tcBorders>
              <w:top w:val="nil"/>
              <w:left w:val="nil"/>
              <w:bottom w:val="single" w:sz="12" w:space="0" w:color="auto"/>
              <w:right w:val="single" w:sz="4" w:space="0" w:color="auto"/>
            </w:tcBorders>
            <w:shd w:val="clear" w:color="auto" w:fill="auto"/>
            <w:noWrap/>
            <w:vAlign w:val="center"/>
          </w:tcPr>
          <w:p w14:paraId="00DACCAF" w14:textId="77777777" w:rsidR="004A1E21" w:rsidRPr="00212EE3" w:rsidRDefault="004A1E21" w:rsidP="00CA7D72">
            <w:r w:rsidRPr="00212EE3">
              <w:t> </w:t>
            </w:r>
          </w:p>
        </w:tc>
        <w:tc>
          <w:tcPr>
            <w:tcW w:w="1918" w:type="dxa"/>
            <w:tcBorders>
              <w:top w:val="nil"/>
              <w:left w:val="nil"/>
              <w:bottom w:val="single" w:sz="12" w:space="0" w:color="auto"/>
              <w:right w:val="single" w:sz="12" w:space="0" w:color="auto"/>
            </w:tcBorders>
            <w:shd w:val="clear" w:color="auto" w:fill="auto"/>
            <w:noWrap/>
            <w:vAlign w:val="center"/>
          </w:tcPr>
          <w:p w14:paraId="64EAF677" w14:textId="77777777" w:rsidR="004A1E21" w:rsidRPr="00212EE3" w:rsidRDefault="004A1E21" w:rsidP="00CA7D72">
            <w:r w:rsidRPr="00212EE3">
              <w:t> </w:t>
            </w:r>
          </w:p>
        </w:tc>
      </w:tr>
    </w:tbl>
    <w:p w14:paraId="0C41A570" w14:textId="5252B0A6" w:rsidR="009569FC" w:rsidRPr="00212EE3" w:rsidRDefault="003A0AF0" w:rsidP="003A0AF0">
      <w:pPr>
        <w:pStyle w:val="Nadpis2"/>
        <w:numPr>
          <w:ilvl w:val="0"/>
          <w:numId w:val="0"/>
        </w:numPr>
        <w:ind w:left="1134" w:hanging="1134"/>
      </w:pPr>
      <w:r w:rsidRPr="00212EE3">
        <w:t>3.4</w:t>
      </w:r>
      <w:r w:rsidRPr="00212EE3">
        <w:tab/>
      </w:r>
      <w:r w:rsidR="009569FC" w:rsidRPr="00212EE3">
        <w:t>Elektro</w:t>
      </w:r>
    </w:p>
    <w:p w14:paraId="433D681E" w14:textId="77777777" w:rsidR="00B7241D" w:rsidRPr="00212EE3" w:rsidRDefault="00B7241D" w:rsidP="00CA7D72">
      <w:r w:rsidRPr="00212EE3">
        <w:t xml:space="preserve">Dodávky elektro budou končit na dále uvedených připojovacích místech na navazující stávající zařízení </w:t>
      </w:r>
      <w:r w:rsidRPr="00212EE3">
        <w:rPr>
          <w:smallCaps/>
        </w:rPr>
        <w:t xml:space="preserve">objednatele </w:t>
      </w:r>
      <w:r w:rsidRPr="00212EE3">
        <w:t xml:space="preserve">nebo na navazující </w:t>
      </w:r>
      <w:r w:rsidRPr="00212EE3">
        <w:rPr>
          <w:smallCaps/>
        </w:rPr>
        <w:t>části stavby</w:t>
      </w:r>
      <w:r w:rsidRPr="00212EE3">
        <w:t xml:space="preserve">. </w:t>
      </w:r>
    </w:p>
    <w:p w14:paraId="25D017BF" w14:textId="77777777" w:rsidR="00B7241D" w:rsidRPr="00212EE3" w:rsidRDefault="00B7241D" w:rsidP="00CA7D72">
      <w:r w:rsidRPr="00212EE3">
        <w:lastRenderedPageBreak/>
        <w:t xml:space="preserve">Upřesnění připojovacích míst z hlediska dispozic, technického řešení, popř. zapojení bude provedeno v součinnosti </w:t>
      </w:r>
      <w:r w:rsidRPr="00212EE3">
        <w:rPr>
          <w:smallCaps/>
        </w:rPr>
        <w:t xml:space="preserve">zhotovitele </w:t>
      </w:r>
      <w:r w:rsidRPr="00212EE3">
        <w:t xml:space="preserve">a </w:t>
      </w:r>
      <w:r w:rsidRPr="00212EE3">
        <w:rPr>
          <w:smallCaps/>
        </w:rPr>
        <w:t xml:space="preserve">objednatele </w:t>
      </w:r>
      <w:r w:rsidRPr="00212EE3">
        <w:t xml:space="preserve">v projektové fázi </w:t>
      </w:r>
      <w:r w:rsidRPr="00212EE3">
        <w:rPr>
          <w:smallCaps/>
        </w:rPr>
        <w:t>stavby</w:t>
      </w:r>
      <w:r w:rsidRPr="00212EE3">
        <w:t>.</w:t>
      </w:r>
    </w:p>
    <w:tbl>
      <w:tblPr>
        <w:tblW w:w="9800"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07"/>
        <w:gridCol w:w="2225"/>
        <w:gridCol w:w="837"/>
        <w:gridCol w:w="1254"/>
        <w:gridCol w:w="2225"/>
        <w:gridCol w:w="2252"/>
      </w:tblGrid>
      <w:tr w:rsidR="00C479F8" w:rsidRPr="00212EE3" w14:paraId="779297BB" w14:textId="77777777" w:rsidTr="00966C4F">
        <w:tc>
          <w:tcPr>
            <w:tcW w:w="1007" w:type="dxa"/>
            <w:tcBorders>
              <w:top w:val="single" w:sz="12" w:space="0" w:color="auto"/>
              <w:bottom w:val="single" w:sz="12" w:space="0" w:color="auto"/>
            </w:tcBorders>
            <w:shd w:val="clear" w:color="auto" w:fill="D9D9D9" w:themeFill="background1" w:themeFillShade="D9"/>
            <w:vAlign w:val="center"/>
          </w:tcPr>
          <w:p w14:paraId="223DAFBE" w14:textId="77777777" w:rsidR="00AA4951" w:rsidRPr="00212EE3" w:rsidRDefault="00AA4951" w:rsidP="00CA7D72">
            <w:r w:rsidRPr="00212EE3">
              <w:t>KKS</w:t>
            </w:r>
          </w:p>
        </w:tc>
        <w:tc>
          <w:tcPr>
            <w:tcW w:w="2225" w:type="dxa"/>
            <w:tcBorders>
              <w:top w:val="single" w:sz="12" w:space="0" w:color="auto"/>
              <w:bottom w:val="single" w:sz="12" w:space="0" w:color="auto"/>
            </w:tcBorders>
            <w:shd w:val="clear" w:color="auto" w:fill="D9D9D9" w:themeFill="background1" w:themeFillShade="D9"/>
            <w:vAlign w:val="center"/>
          </w:tcPr>
          <w:p w14:paraId="338BDA8D" w14:textId="77777777" w:rsidR="00AA4951" w:rsidRPr="00212EE3" w:rsidRDefault="00AA4951" w:rsidP="00CA7D72">
            <w:r w:rsidRPr="00212EE3">
              <w:t>POPIS</w:t>
            </w:r>
          </w:p>
        </w:tc>
        <w:tc>
          <w:tcPr>
            <w:tcW w:w="837" w:type="dxa"/>
            <w:tcBorders>
              <w:top w:val="single" w:sz="12" w:space="0" w:color="auto"/>
              <w:bottom w:val="single" w:sz="12" w:space="0" w:color="auto"/>
            </w:tcBorders>
            <w:shd w:val="clear" w:color="auto" w:fill="D9D9D9" w:themeFill="background1" w:themeFillShade="D9"/>
            <w:vAlign w:val="center"/>
          </w:tcPr>
          <w:p w14:paraId="174C147D" w14:textId="77777777" w:rsidR="00AA4951" w:rsidRPr="00212EE3" w:rsidRDefault="00AA4951" w:rsidP="00CA7D72">
            <w:r w:rsidRPr="00212EE3">
              <w:t>stav</w:t>
            </w:r>
          </w:p>
        </w:tc>
        <w:tc>
          <w:tcPr>
            <w:tcW w:w="1254" w:type="dxa"/>
            <w:tcBorders>
              <w:top w:val="single" w:sz="12" w:space="0" w:color="auto"/>
              <w:bottom w:val="single" w:sz="12" w:space="0" w:color="auto"/>
            </w:tcBorders>
            <w:shd w:val="clear" w:color="auto" w:fill="D9D9D9" w:themeFill="background1" w:themeFillShade="D9"/>
            <w:vAlign w:val="center"/>
          </w:tcPr>
          <w:p w14:paraId="5CBABAE7" w14:textId="77777777" w:rsidR="00AA4951" w:rsidRPr="00212EE3" w:rsidRDefault="00AA4951" w:rsidP="00CA7D72">
            <w:r w:rsidRPr="00212EE3">
              <w:t>do</w:t>
            </w:r>
          </w:p>
        </w:tc>
        <w:tc>
          <w:tcPr>
            <w:tcW w:w="2225" w:type="dxa"/>
            <w:tcBorders>
              <w:top w:val="single" w:sz="12" w:space="0" w:color="auto"/>
              <w:bottom w:val="single" w:sz="12" w:space="0" w:color="auto"/>
            </w:tcBorders>
            <w:shd w:val="clear" w:color="auto" w:fill="D9D9D9" w:themeFill="background1" w:themeFillShade="D9"/>
          </w:tcPr>
          <w:p w14:paraId="02A1124E" w14:textId="77777777" w:rsidR="00AA4951" w:rsidRPr="00212EE3" w:rsidRDefault="00AA4951" w:rsidP="00CA7D72">
            <w:r w:rsidRPr="00212EE3">
              <w:t>Poznámka</w:t>
            </w:r>
          </w:p>
        </w:tc>
        <w:tc>
          <w:tcPr>
            <w:tcW w:w="2252" w:type="dxa"/>
            <w:tcBorders>
              <w:top w:val="single" w:sz="12" w:space="0" w:color="auto"/>
              <w:bottom w:val="single" w:sz="12" w:space="0" w:color="auto"/>
            </w:tcBorders>
            <w:shd w:val="clear" w:color="auto" w:fill="D9D9D9" w:themeFill="background1" w:themeFillShade="D9"/>
          </w:tcPr>
          <w:p w14:paraId="7847DA67" w14:textId="3CBFC764" w:rsidR="00AA4951" w:rsidRPr="00212EE3" w:rsidRDefault="00EA209E" w:rsidP="00CA7D72">
            <w:r>
              <w:t>Umístění</w:t>
            </w:r>
          </w:p>
        </w:tc>
      </w:tr>
      <w:tr w:rsidR="00AA4951" w:rsidRPr="00212EE3" w14:paraId="3D2E83DC" w14:textId="77777777" w:rsidTr="00966C4F">
        <w:tc>
          <w:tcPr>
            <w:tcW w:w="1007" w:type="dxa"/>
            <w:tcBorders>
              <w:top w:val="single" w:sz="12" w:space="0" w:color="auto"/>
            </w:tcBorders>
            <w:vAlign w:val="center"/>
          </w:tcPr>
          <w:p w14:paraId="6AA21E6B" w14:textId="77777777" w:rsidR="00AA4951" w:rsidRDefault="00AA4951" w:rsidP="00CA7D72">
            <w:r w:rsidRPr="00212EE3">
              <w:t>BJZ</w:t>
            </w:r>
          </w:p>
          <w:p w14:paraId="06BDAA7C" w14:textId="77777777" w:rsidR="00EA209E" w:rsidRDefault="00EA209E" w:rsidP="00CA7D72">
            <w:r>
              <w:t>(RS1)</w:t>
            </w:r>
          </w:p>
          <w:p w14:paraId="4DD3CA82" w14:textId="090F30D4" w:rsidR="00EA209E" w:rsidRPr="00212EE3" w:rsidRDefault="00EA209E" w:rsidP="00CA7D72">
            <w:r>
              <w:t>RS2N)</w:t>
            </w:r>
          </w:p>
        </w:tc>
        <w:tc>
          <w:tcPr>
            <w:tcW w:w="2225" w:type="dxa"/>
            <w:tcBorders>
              <w:top w:val="single" w:sz="12" w:space="0" w:color="auto"/>
            </w:tcBorders>
            <w:vAlign w:val="center"/>
          </w:tcPr>
          <w:p w14:paraId="510CB484" w14:textId="7A6FECE2" w:rsidR="00AA4951" w:rsidRPr="00212EE3" w:rsidRDefault="00AA4951" w:rsidP="00EA209E">
            <w:pPr>
              <w:jc w:val="left"/>
            </w:pPr>
            <w:r w:rsidRPr="00212EE3">
              <w:t>Rozvaděč</w:t>
            </w:r>
            <w:r w:rsidR="009A685E" w:rsidRPr="00212EE3">
              <w:t xml:space="preserve"> </w:t>
            </w:r>
            <w:r w:rsidRPr="00212EE3">
              <w:t>nn pro napájení hospodářství biomasy i zauhlování štěpkou i uhlím.</w:t>
            </w:r>
          </w:p>
        </w:tc>
        <w:tc>
          <w:tcPr>
            <w:tcW w:w="837" w:type="dxa"/>
            <w:tcBorders>
              <w:top w:val="single" w:sz="12" w:space="0" w:color="auto"/>
            </w:tcBorders>
            <w:vAlign w:val="center"/>
          </w:tcPr>
          <w:p w14:paraId="6F761D3E" w14:textId="77777777" w:rsidR="00AA4951" w:rsidRPr="00212EE3" w:rsidRDefault="00AA4951" w:rsidP="00CA7D72">
            <w:r w:rsidRPr="00212EE3">
              <w:t>nový</w:t>
            </w:r>
          </w:p>
        </w:tc>
        <w:tc>
          <w:tcPr>
            <w:tcW w:w="1254" w:type="dxa"/>
            <w:tcBorders>
              <w:top w:val="single" w:sz="12" w:space="0" w:color="auto"/>
            </w:tcBorders>
            <w:vAlign w:val="center"/>
          </w:tcPr>
          <w:p w14:paraId="1BCDBDB8" w14:textId="78F19514" w:rsidR="00860C53" w:rsidRDefault="00860C53" w:rsidP="00CA7D72">
            <w:r>
              <w:t>Kabely od</w:t>
            </w:r>
          </w:p>
          <w:p w14:paraId="214CC5F1" w14:textId="0A6D3D1A" w:rsidR="00AA4951" w:rsidRPr="00212EE3" w:rsidRDefault="00AA4951" w:rsidP="00CA7D72">
            <w:r w:rsidRPr="00212EE3">
              <w:t>BFA</w:t>
            </w:r>
          </w:p>
          <w:p w14:paraId="1952701E" w14:textId="77777777" w:rsidR="00AA4951" w:rsidRPr="00212EE3" w:rsidRDefault="00AA4951" w:rsidP="00CA7D72">
            <w:r w:rsidRPr="00212EE3">
              <w:t>BFB</w:t>
            </w:r>
          </w:p>
        </w:tc>
        <w:tc>
          <w:tcPr>
            <w:tcW w:w="2225" w:type="dxa"/>
            <w:tcBorders>
              <w:top w:val="single" w:sz="12" w:space="0" w:color="auto"/>
            </w:tcBorders>
            <w:vAlign w:val="center"/>
          </w:tcPr>
          <w:p w14:paraId="100C25FF" w14:textId="77777777" w:rsidR="00EA209E" w:rsidRDefault="00AA4951" w:rsidP="00EA209E">
            <w:pPr>
              <w:jc w:val="left"/>
            </w:pPr>
            <w:r w:rsidRPr="00212EE3">
              <w:t>Stávající</w:t>
            </w:r>
            <w:r w:rsidR="009A685E" w:rsidRPr="00212EE3">
              <w:t xml:space="preserve"> </w:t>
            </w:r>
            <w:r w:rsidRPr="00212EE3">
              <w:t>úsekové rozváděče pro napájení hlavního výrobního bloku</w:t>
            </w:r>
            <w:r w:rsidR="00EA209E">
              <w:t>.</w:t>
            </w:r>
          </w:p>
          <w:p w14:paraId="0AA3DFE8" w14:textId="3D1A6289" w:rsidR="00AA4951" w:rsidRPr="00212EE3" w:rsidRDefault="00EA209E" w:rsidP="00EA209E">
            <w:pPr>
              <w:jc w:val="left"/>
            </w:pPr>
            <w:r w:rsidRPr="00212EE3">
              <w:t>Stávající napájecí přívodní kabely budou znovu použity a v případě potřeby se naspojkují</w:t>
            </w:r>
            <w:r w:rsidR="00AA4951" w:rsidRPr="00212EE3">
              <w:t xml:space="preserve"> </w:t>
            </w:r>
          </w:p>
        </w:tc>
        <w:tc>
          <w:tcPr>
            <w:tcW w:w="2252" w:type="dxa"/>
            <w:tcBorders>
              <w:top w:val="single" w:sz="12" w:space="0" w:color="auto"/>
            </w:tcBorders>
            <w:vAlign w:val="center"/>
          </w:tcPr>
          <w:p w14:paraId="4BD172D0" w14:textId="4FB765CF" w:rsidR="00AA4951" w:rsidRPr="00EA209E" w:rsidRDefault="00EA209E" w:rsidP="00EA209E">
            <w:pPr>
              <w:jc w:val="left"/>
            </w:pPr>
            <w:r w:rsidRPr="00EA209E">
              <w:t>Objekt rozvodny zauhlování – stykovny (SO 11)</w:t>
            </w:r>
          </w:p>
        </w:tc>
      </w:tr>
      <w:tr w:rsidR="00F8515C" w:rsidRPr="00212EE3" w14:paraId="451DCB02" w14:textId="77777777" w:rsidTr="00966C4F">
        <w:tc>
          <w:tcPr>
            <w:tcW w:w="1007" w:type="dxa"/>
            <w:vAlign w:val="center"/>
          </w:tcPr>
          <w:p w14:paraId="3C8550C9" w14:textId="77777777" w:rsidR="00F8515C" w:rsidRPr="00212EE3" w:rsidRDefault="00F8515C" w:rsidP="00F8515C">
            <w:r w:rsidRPr="00212EE3">
              <w:t>05BJA</w:t>
            </w:r>
          </w:p>
        </w:tc>
        <w:tc>
          <w:tcPr>
            <w:tcW w:w="2225" w:type="dxa"/>
            <w:vAlign w:val="center"/>
          </w:tcPr>
          <w:p w14:paraId="6178FBE5" w14:textId="77777777" w:rsidR="00F8515C" w:rsidRPr="00212EE3" w:rsidRDefault="00F8515C" w:rsidP="00F8515C">
            <w:pPr>
              <w:jc w:val="left"/>
            </w:pPr>
            <w:r w:rsidRPr="00212EE3">
              <w:t>Podružný rozvaděč nn pro nové spotřebiče K5</w:t>
            </w:r>
          </w:p>
        </w:tc>
        <w:tc>
          <w:tcPr>
            <w:tcW w:w="837" w:type="dxa"/>
            <w:vAlign w:val="center"/>
          </w:tcPr>
          <w:p w14:paraId="796467F7" w14:textId="77777777" w:rsidR="00F8515C" w:rsidRPr="00212EE3" w:rsidRDefault="00F8515C" w:rsidP="00F8515C">
            <w:r w:rsidRPr="00212EE3">
              <w:t>nový</w:t>
            </w:r>
          </w:p>
        </w:tc>
        <w:tc>
          <w:tcPr>
            <w:tcW w:w="1254" w:type="dxa"/>
            <w:vAlign w:val="center"/>
          </w:tcPr>
          <w:p w14:paraId="1BF55E87" w14:textId="77777777" w:rsidR="00F8515C" w:rsidRPr="00212EE3" w:rsidRDefault="00F8515C" w:rsidP="00F8515C">
            <w:r w:rsidRPr="00212EE3">
              <w:t>Stávající</w:t>
            </w:r>
          </w:p>
          <w:p w14:paraId="2F3814D2" w14:textId="77777777" w:rsidR="00F8515C" w:rsidRPr="00212EE3" w:rsidRDefault="00F8515C" w:rsidP="00F8515C">
            <w:r w:rsidRPr="00212EE3">
              <w:t>05BJA</w:t>
            </w:r>
          </w:p>
        </w:tc>
        <w:tc>
          <w:tcPr>
            <w:tcW w:w="2225" w:type="dxa"/>
            <w:vAlign w:val="center"/>
          </w:tcPr>
          <w:p w14:paraId="64A37A24" w14:textId="77777777" w:rsidR="00F8515C" w:rsidRDefault="00F8515C" w:rsidP="00F8515C">
            <w:pPr>
              <w:jc w:val="left"/>
            </w:pPr>
            <w:r w:rsidRPr="00212EE3">
              <w:t>Stávající rozvaděč pro kotel K5</w:t>
            </w:r>
          </w:p>
          <w:p w14:paraId="15838379" w14:textId="6E91957C" w:rsidR="00F8515C" w:rsidRPr="00212EE3" w:rsidRDefault="00F8515C" w:rsidP="00F8515C">
            <w:pPr>
              <w:jc w:val="left"/>
            </w:pPr>
            <w:r w:rsidRPr="00212EE3">
              <w:t>Kabelové propojení</w:t>
            </w:r>
          </w:p>
        </w:tc>
        <w:tc>
          <w:tcPr>
            <w:tcW w:w="2252" w:type="dxa"/>
            <w:vAlign w:val="center"/>
          </w:tcPr>
          <w:p w14:paraId="2A5183BF" w14:textId="17EA4CE2" w:rsidR="00F8515C" w:rsidRPr="00F8515C" w:rsidRDefault="00F8515C" w:rsidP="00F8515C">
            <w:pPr>
              <w:jc w:val="left"/>
            </w:pPr>
            <w:r w:rsidRPr="00F8515C">
              <w:t>Kotelna, +6,0</w:t>
            </w:r>
            <w:r w:rsidR="008676C4">
              <w:t xml:space="preserve"> </w:t>
            </w:r>
            <w:r w:rsidRPr="00F8515C">
              <w:t>m na čele K5</w:t>
            </w:r>
          </w:p>
          <w:p w14:paraId="715781DC" w14:textId="236E2A61" w:rsidR="00F8515C" w:rsidRPr="00F8515C" w:rsidRDefault="00F8515C" w:rsidP="00F8515C">
            <w:pPr>
              <w:jc w:val="left"/>
            </w:pPr>
          </w:p>
        </w:tc>
      </w:tr>
      <w:tr w:rsidR="00F8515C" w:rsidRPr="00212EE3" w14:paraId="30C39EEB" w14:textId="77777777" w:rsidTr="00966C4F">
        <w:tc>
          <w:tcPr>
            <w:tcW w:w="1007" w:type="dxa"/>
            <w:vAlign w:val="center"/>
          </w:tcPr>
          <w:p w14:paraId="2301EFC2" w14:textId="77777777" w:rsidR="00F8515C" w:rsidRPr="00212EE3" w:rsidRDefault="00F8515C" w:rsidP="00F8515C">
            <w:r w:rsidRPr="00212EE3">
              <w:t>06BJA</w:t>
            </w:r>
          </w:p>
        </w:tc>
        <w:tc>
          <w:tcPr>
            <w:tcW w:w="2225" w:type="dxa"/>
            <w:vAlign w:val="center"/>
          </w:tcPr>
          <w:p w14:paraId="1C57ABC3" w14:textId="77777777" w:rsidR="00F8515C" w:rsidRPr="00212EE3" w:rsidRDefault="00F8515C" w:rsidP="00F8515C">
            <w:pPr>
              <w:jc w:val="left"/>
            </w:pPr>
            <w:r w:rsidRPr="00212EE3">
              <w:t>Podružný rozvaděč nn pro nové spotřebiče K6</w:t>
            </w:r>
          </w:p>
        </w:tc>
        <w:tc>
          <w:tcPr>
            <w:tcW w:w="837" w:type="dxa"/>
            <w:vAlign w:val="center"/>
          </w:tcPr>
          <w:p w14:paraId="6A6519D9" w14:textId="77777777" w:rsidR="00F8515C" w:rsidRPr="00212EE3" w:rsidRDefault="00F8515C" w:rsidP="00F8515C">
            <w:r w:rsidRPr="00212EE3">
              <w:t>nový</w:t>
            </w:r>
          </w:p>
        </w:tc>
        <w:tc>
          <w:tcPr>
            <w:tcW w:w="1254" w:type="dxa"/>
            <w:vAlign w:val="center"/>
          </w:tcPr>
          <w:p w14:paraId="439D9B02" w14:textId="77777777" w:rsidR="00F8515C" w:rsidRPr="00212EE3" w:rsidRDefault="00F8515C" w:rsidP="00F8515C">
            <w:r w:rsidRPr="00212EE3">
              <w:t>Stávající</w:t>
            </w:r>
          </w:p>
          <w:p w14:paraId="10507B43" w14:textId="77777777" w:rsidR="00F8515C" w:rsidRPr="00212EE3" w:rsidRDefault="00F8515C" w:rsidP="00F8515C">
            <w:r w:rsidRPr="00212EE3">
              <w:t>06BJA</w:t>
            </w:r>
          </w:p>
        </w:tc>
        <w:tc>
          <w:tcPr>
            <w:tcW w:w="2225" w:type="dxa"/>
            <w:vAlign w:val="center"/>
          </w:tcPr>
          <w:p w14:paraId="13F3E6F5" w14:textId="77777777" w:rsidR="00F8515C" w:rsidRDefault="00F8515C" w:rsidP="00F8515C">
            <w:pPr>
              <w:jc w:val="left"/>
            </w:pPr>
            <w:r w:rsidRPr="00212EE3">
              <w:t>Stávající rozvaděč pro kotel K6</w:t>
            </w:r>
          </w:p>
          <w:p w14:paraId="7A958384" w14:textId="0EEFF423" w:rsidR="00F8515C" w:rsidRPr="00212EE3" w:rsidRDefault="00F8515C" w:rsidP="00F8515C">
            <w:pPr>
              <w:jc w:val="left"/>
            </w:pPr>
            <w:r w:rsidRPr="00212EE3">
              <w:t>Kabelové propojení</w:t>
            </w:r>
          </w:p>
        </w:tc>
        <w:tc>
          <w:tcPr>
            <w:tcW w:w="2252" w:type="dxa"/>
            <w:vAlign w:val="center"/>
          </w:tcPr>
          <w:p w14:paraId="143801FE" w14:textId="129442A3" w:rsidR="00F8515C" w:rsidRPr="00F8515C" w:rsidRDefault="00F8515C" w:rsidP="00F8515C">
            <w:pPr>
              <w:jc w:val="left"/>
            </w:pPr>
            <w:r w:rsidRPr="00F8515C">
              <w:t>Kotelna, +6,0</w:t>
            </w:r>
            <w:r w:rsidR="008676C4">
              <w:t xml:space="preserve"> </w:t>
            </w:r>
            <w:r w:rsidRPr="00F8515C">
              <w:t>m na čele K6</w:t>
            </w:r>
          </w:p>
          <w:p w14:paraId="54E35869" w14:textId="545C932B" w:rsidR="00F8515C" w:rsidRPr="00F8515C" w:rsidRDefault="00F8515C" w:rsidP="00F8515C">
            <w:pPr>
              <w:jc w:val="left"/>
            </w:pPr>
          </w:p>
        </w:tc>
      </w:tr>
      <w:tr w:rsidR="00485315" w:rsidRPr="00212EE3" w14:paraId="7B728E37" w14:textId="77777777" w:rsidTr="00966C4F">
        <w:tc>
          <w:tcPr>
            <w:tcW w:w="1007" w:type="dxa"/>
            <w:vAlign w:val="center"/>
          </w:tcPr>
          <w:p w14:paraId="210A5C33" w14:textId="77777777" w:rsidR="00485315" w:rsidRDefault="00485315" w:rsidP="00485315">
            <w:r>
              <w:t>05BFT</w:t>
            </w:r>
          </w:p>
          <w:p w14:paraId="5BB470FD" w14:textId="4E994AB7" w:rsidR="00485315" w:rsidRPr="00212EE3" w:rsidRDefault="00485315" w:rsidP="00485315">
            <w:r>
              <w:t>06BFT</w:t>
            </w:r>
          </w:p>
        </w:tc>
        <w:tc>
          <w:tcPr>
            <w:tcW w:w="2225" w:type="dxa"/>
            <w:vAlign w:val="center"/>
          </w:tcPr>
          <w:p w14:paraId="345F8F06" w14:textId="553E9A85" w:rsidR="00485315" w:rsidRPr="00485315" w:rsidRDefault="00485315" w:rsidP="00485315">
            <w:pPr>
              <w:jc w:val="left"/>
            </w:pPr>
            <w:r w:rsidRPr="00485315">
              <w:t>Transformátory pro elektroodlučovače a čištění spalin</w:t>
            </w:r>
          </w:p>
        </w:tc>
        <w:tc>
          <w:tcPr>
            <w:tcW w:w="837" w:type="dxa"/>
            <w:vAlign w:val="center"/>
          </w:tcPr>
          <w:p w14:paraId="50FEAF59" w14:textId="5DBAB476" w:rsidR="00485315" w:rsidRPr="00485315" w:rsidRDefault="00485315" w:rsidP="00485315">
            <w:r w:rsidRPr="00485315">
              <w:t>nové</w:t>
            </w:r>
          </w:p>
        </w:tc>
        <w:tc>
          <w:tcPr>
            <w:tcW w:w="1254" w:type="dxa"/>
            <w:vAlign w:val="center"/>
          </w:tcPr>
          <w:p w14:paraId="5EA9EC08" w14:textId="77777777" w:rsidR="00485315" w:rsidRPr="00485315" w:rsidRDefault="00485315" w:rsidP="00485315">
            <w:r w:rsidRPr="00485315">
              <w:t>Kabely od</w:t>
            </w:r>
          </w:p>
          <w:p w14:paraId="37D0CE97" w14:textId="77777777" w:rsidR="00485315" w:rsidRPr="00485315" w:rsidRDefault="00485315" w:rsidP="00485315">
            <w:r w:rsidRPr="00485315">
              <w:t>BBB11</w:t>
            </w:r>
          </w:p>
          <w:p w14:paraId="60924EF8" w14:textId="77777777" w:rsidR="00485315" w:rsidRPr="00485315" w:rsidRDefault="00485315" w:rsidP="00485315">
            <w:r w:rsidRPr="00485315">
              <w:t>BBB12</w:t>
            </w:r>
          </w:p>
          <w:p w14:paraId="063A8829" w14:textId="67EC714F" w:rsidR="00485315" w:rsidRPr="00485315" w:rsidRDefault="00485315" w:rsidP="00485315">
            <w:r w:rsidRPr="00485315">
              <w:t>(6 kV)</w:t>
            </w:r>
          </w:p>
        </w:tc>
        <w:tc>
          <w:tcPr>
            <w:tcW w:w="2225" w:type="dxa"/>
            <w:vAlign w:val="center"/>
          </w:tcPr>
          <w:p w14:paraId="0E8648C4" w14:textId="74C3CF25" w:rsidR="00485315" w:rsidRPr="00485315" w:rsidRDefault="00485315" w:rsidP="00485315">
            <w:pPr>
              <w:jc w:val="left"/>
            </w:pPr>
            <w:r w:rsidRPr="00485315">
              <w:t>Kabely 6kV od BBB zůstanou zachovány i pro nové transformátory</w:t>
            </w:r>
          </w:p>
        </w:tc>
        <w:tc>
          <w:tcPr>
            <w:tcW w:w="2252" w:type="dxa"/>
            <w:vAlign w:val="center"/>
          </w:tcPr>
          <w:p w14:paraId="50A23FB3" w14:textId="43B12B50" w:rsidR="00485315" w:rsidRPr="00F8515C" w:rsidRDefault="00485315" w:rsidP="00485315">
            <w:pPr>
              <w:jc w:val="left"/>
            </w:pPr>
            <w:r w:rsidRPr="00F8515C">
              <w:t>Objekt 5110 – rozvodna EO</w:t>
            </w:r>
          </w:p>
        </w:tc>
      </w:tr>
      <w:tr w:rsidR="00D60D3C" w:rsidRPr="00212EE3" w14:paraId="05D7FE58" w14:textId="77777777" w:rsidTr="00966C4F">
        <w:tc>
          <w:tcPr>
            <w:tcW w:w="1007" w:type="dxa"/>
            <w:vAlign w:val="center"/>
          </w:tcPr>
          <w:p w14:paraId="14BD6918" w14:textId="77777777" w:rsidR="00D60D3C" w:rsidRDefault="00D60D3C" w:rsidP="00D60D3C"/>
        </w:tc>
        <w:tc>
          <w:tcPr>
            <w:tcW w:w="2225" w:type="dxa"/>
            <w:vAlign w:val="center"/>
          </w:tcPr>
          <w:p w14:paraId="41756AC0" w14:textId="1C371EA0" w:rsidR="00D60D3C" w:rsidRPr="00212EE3" w:rsidRDefault="00D60D3C" w:rsidP="00D60D3C">
            <w:pPr>
              <w:jc w:val="left"/>
            </w:pPr>
            <w:r w:rsidRPr="00212EE3">
              <w:t>Nová elektrotechnologie čištění spalin</w:t>
            </w:r>
          </w:p>
        </w:tc>
        <w:tc>
          <w:tcPr>
            <w:tcW w:w="837" w:type="dxa"/>
            <w:vAlign w:val="center"/>
          </w:tcPr>
          <w:p w14:paraId="508D27F5" w14:textId="099EA01E" w:rsidR="00D60D3C" w:rsidRPr="00212EE3" w:rsidRDefault="00D60D3C" w:rsidP="00D60D3C">
            <w:r w:rsidRPr="00212EE3">
              <w:t>nová</w:t>
            </w:r>
          </w:p>
        </w:tc>
        <w:tc>
          <w:tcPr>
            <w:tcW w:w="1254" w:type="dxa"/>
            <w:vAlign w:val="center"/>
          </w:tcPr>
          <w:p w14:paraId="25715706" w14:textId="77777777" w:rsidR="00D60D3C" w:rsidRPr="00212EE3" w:rsidRDefault="00D60D3C" w:rsidP="00D60D3C">
            <w:r w:rsidRPr="00212EE3">
              <w:t>BFD</w:t>
            </w:r>
          </w:p>
          <w:p w14:paraId="5242C489" w14:textId="08243688" w:rsidR="00D60D3C" w:rsidRPr="00212EE3" w:rsidRDefault="00D60D3C" w:rsidP="00D60D3C">
            <w:r w:rsidRPr="00212EE3">
              <w:t>BFE</w:t>
            </w:r>
          </w:p>
        </w:tc>
        <w:tc>
          <w:tcPr>
            <w:tcW w:w="2225" w:type="dxa"/>
            <w:vAlign w:val="center"/>
          </w:tcPr>
          <w:p w14:paraId="667A9023" w14:textId="704CBF78" w:rsidR="00D60D3C" w:rsidRPr="00212EE3" w:rsidRDefault="00D60D3C" w:rsidP="00D60D3C">
            <w:pPr>
              <w:jc w:val="left"/>
            </w:pPr>
            <w:r w:rsidRPr="00212EE3">
              <w:t>Stávající rozváděče elektroodlučovačů</w:t>
            </w:r>
          </w:p>
        </w:tc>
        <w:tc>
          <w:tcPr>
            <w:tcW w:w="2252" w:type="dxa"/>
            <w:vAlign w:val="center"/>
          </w:tcPr>
          <w:p w14:paraId="06F87CCA" w14:textId="4B5A440C" w:rsidR="00D60D3C" w:rsidRPr="00F8515C" w:rsidRDefault="00D60D3C" w:rsidP="00D60D3C">
            <w:pPr>
              <w:jc w:val="left"/>
            </w:pPr>
            <w:r w:rsidRPr="00F8515C">
              <w:t>Objekt 5110 – rozvodna EO</w:t>
            </w:r>
          </w:p>
        </w:tc>
      </w:tr>
    </w:tbl>
    <w:p w14:paraId="52832AA3" w14:textId="133E265E" w:rsidR="003A1B52" w:rsidRPr="00212EE3" w:rsidRDefault="003A0AF0" w:rsidP="003A0AF0">
      <w:pPr>
        <w:pStyle w:val="Nadpis2"/>
        <w:numPr>
          <w:ilvl w:val="0"/>
          <w:numId w:val="0"/>
        </w:numPr>
        <w:ind w:left="1134" w:hanging="1134"/>
      </w:pPr>
      <w:r w:rsidRPr="00212EE3">
        <w:t>3.5</w:t>
      </w:r>
      <w:r w:rsidRPr="00212EE3">
        <w:tab/>
      </w:r>
      <w:r w:rsidR="003A1B52" w:rsidRPr="00212EE3">
        <w:t>ASŘTP</w:t>
      </w:r>
    </w:p>
    <w:p w14:paraId="2D5BEC95" w14:textId="6B910A34" w:rsidR="00002851" w:rsidRPr="00212EE3" w:rsidRDefault="00002851" w:rsidP="00CA7D72">
      <w:r w:rsidRPr="00212EE3">
        <w:t>Dodávky ASŘTP budou končit na připojovacích místech navazující</w:t>
      </w:r>
      <w:r w:rsidR="00040EA3" w:rsidRPr="00212EE3">
        <w:t>ch</w:t>
      </w:r>
      <w:r w:rsidRPr="00212EE3">
        <w:t xml:space="preserve"> </w:t>
      </w:r>
      <w:r w:rsidR="00040EA3" w:rsidRPr="00212EE3">
        <w:t xml:space="preserve">na </w:t>
      </w:r>
      <w:r w:rsidR="00D42DB0">
        <w:t>stávající</w:t>
      </w:r>
      <w:r w:rsidR="00D42DB0" w:rsidRPr="00212EE3">
        <w:t xml:space="preserve"> </w:t>
      </w:r>
      <w:r w:rsidRPr="00212EE3">
        <w:t>zařízení</w:t>
      </w:r>
      <w:r w:rsidR="00D42DB0">
        <w:t xml:space="preserve"> technologické </w:t>
      </w:r>
      <w:r w:rsidR="00976F97">
        <w:t>části a elektročásti</w:t>
      </w:r>
      <w:r w:rsidRPr="00212EE3">
        <w:t xml:space="preserve"> </w:t>
      </w:r>
      <w:r w:rsidR="00040EA3" w:rsidRPr="00212EE3">
        <w:rPr>
          <w:smallCaps/>
        </w:rPr>
        <w:t>objednatele</w:t>
      </w:r>
      <w:r w:rsidRPr="00212EE3">
        <w:t xml:space="preserve">. Upřesnění připojovacích míst z hlediska dispozic, technického řešení, popř. zapojení bude provedeno v součinnosti </w:t>
      </w:r>
      <w:r w:rsidR="00EE603D" w:rsidRPr="00212EE3">
        <w:rPr>
          <w:smallCaps/>
        </w:rPr>
        <w:t>z</w:t>
      </w:r>
      <w:r w:rsidRPr="00212EE3">
        <w:rPr>
          <w:smallCaps/>
        </w:rPr>
        <w:t>hotovitele</w:t>
      </w:r>
      <w:r w:rsidRPr="00212EE3">
        <w:t xml:space="preserve"> a </w:t>
      </w:r>
      <w:r w:rsidR="00040EA3" w:rsidRPr="00212EE3">
        <w:rPr>
          <w:smallCaps/>
        </w:rPr>
        <w:t>objednatele</w:t>
      </w:r>
      <w:r w:rsidRPr="00212EE3">
        <w:t xml:space="preserve"> v projektové fázi </w:t>
      </w:r>
      <w:r w:rsidRPr="00212EE3">
        <w:rPr>
          <w:smallCaps/>
        </w:rPr>
        <w:t>stavby</w:t>
      </w:r>
      <w:r w:rsidRPr="00212EE3">
        <w:t>.</w:t>
      </w:r>
    </w:p>
    <w:p w14:paraId="39FF0F95" w14:textId="2A9AF953" w:rsidR="00002851" w:rsidRPr="00212EE3" w:rsidRDefault="00002851" w:rsidP="00CA7D72">
      <w:r w:rsidRPr="00212EE3">
        <w:t xml:space="preserve">Hranice dodávky </w:t>
      </w:r>
      <w:r w:rsidR="007C3674">
        <w:t xml:space="preserve">nových zařízení </w:t>
      </w:r>
      <w:r w:rsidRPr="00212EE3">
        <w:t xml:space="preserve">bude záležet na technickém řešení </w:t>
      </w:r>
      <w:r w:rsidR="00551BF5" w:rsidRPr="00212EE3">
        <w:rPr>
          <w:smallCaps/>
        </w:rPr>
        <w:t>zhotovitele</w:t>
      </w:r>
      <w:r w:rsidRPr="00212EE3">
        <w:t xml:space="preserve">, proto je nelze v této fázi přesně určit a budou určeny až v projektové fázi </w:t>
      </w:r>
      <w:r w:rsidRPr="00212EE3">
        <w:rPr>
          <w:smallCaps/>
        </w:rPr>
        <w:t>stavby.</w:t>
      </w:r>
    </w:p>
    <w:p w14:paraId="09059C2D" w14:textId="041D64D6" w:rsidR="00002851" w:rsidRPr="00212EE3" w:rsidRDefault="00002851" w:rsidP="00CA7D72">
      <w:r w:rsidRPr="00212EE3">
        <w:t xml:space="preserve">Delimitace mezi jednotlivými PS profesemi je plně v zodpovědnosti </w:t>
      </w:r>
      <w:r w:rsidR="00EE603D" w:rsidRPr="00212EE3">
        <w:rPr>
          <w:smallCaps/>
        </w:rPr>
        <w:t>z</w:t>
      </w:r>
      <w:r w:rsidRPr="00212EE3">
        <w:rPr>
          <w:smallCaps/>
        </w:rPr>
        <w:t>hotovitele</w:t>
      </w:r>
      <w:r w:rsidRPr="00212EE3">
        <w:t>.</w:t>
      </w:r>
    </w:p>
    <w:tbl>
      <w:tblPr>
        <w:tblW w:w="5479" w:type="pct"/>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1E0" w:firstRow="1" w:lastRow="1" w:firstColumn="1" w:lastColumn="1" w:noHBand="0" w:noVBand="0"/>
      </w:tblPr>
      <w:tblGrid>
        <w:gridCol w:w="1297"/>
        <w:gridCol w:w="3493"/>
        <w:gridCol w:w="2622"/>
        <w:gridCol w:w="2766"/>
      </w:tblGrid>
      <w:tr w:rsidR="0026127F" w:rsidRPr="0026127F" w14:paraId="3CD0325A" w14:textId="77777777" w:rsidTr="000B4D4B">
        <w:trPr>
          <w:cantSplit/>
          <w:tblHeader/>
        </w:trPr>
        <w:tc>
          <w:tcPr>
            <w:tcW w:w="637" w:type="pct"/>
            <w:tcBorders>
              <w:top w:val="single" w:sz="12" w:space="0" w:color="auto"/>
              <w:left w:val="single" w:sz="12" w:space="0" w:color="auto"/>
              <w:bottom w:val="single" w:sz="12" w:space="0" w:color="auto"/>
              <w:right w:val="single" w:sz="4" w:space="0" w:color="auto"/>
            </w:tcBorders>
            <w:shd w:val="clear" w:color="auto" w:fill="D9D9D9"/>
            <w:vAlign w:val="center"/>
          </w:tcPr>
          <w:p w14:paraId="56F51DF5" w14:textId="77777777" w:rsidR="0026127F" w:rsidRPr="0026127F" w:rsidRDefault="0026127F" w:rsidP="0026127F">
            <w:r w:rsidRPr="0026127F">
              <w:t>KKS</w:t>
            </w:r>
          </w:p>
        </w:tc>
        <w:tc>
          <w:tcPr>
            <w:tcW w:w="1716" w:type="pct"/>
            <w:tcBorders>
              <w:top w:val="single" w:sz="12" w:space="0" w:color="auto"/>
              <w:left w:val="single" w:sz="4" w:space="0" w:color="auto"/>
              <w:bottom w:val="single" w:sz="12" w:space="0" w:color="auto"/>
              <w:right w:val="single" w:sz="4" w:space="0" w:color="auto"/>
            </w:tcBorders>
            <w:shd w:val="clear" w:color="auto" w:fill="D9D9D9"/>
            <w:vAlign w:val="center"/>
          </w:tcPr>
          <w:p w14:paraId="148B2DA1" w14:textId="77777777" w:rsidR="0026127F" w:rsidRPr="0026127F" w:rsidRDefault="0026127F" w:rsidP="0026127F">
            <w:r w:rsidRPr="0026127F">
              <w:t>Popis, účel</w:t>
            </w:r>
          </w:p>
        </w:tc>
        <w:tc>
          <w:tcPr>
            <w:tcW w:w="1288" w:type="pct"/>
            <w:tcBorders>
              <w:top w:val="single" w:sz="12" w:space="0" w:color="auto"/>
              <w:left w:val="single" w:sz="4" w:space="0" w:color="auto"/>
              <w:bottom w:val="single" w:sz="12" w:space="0" w:color="auto"/>
              <w:right w:val="single" w:sz="4" w:space="0" w:color="auto"/>
            </w:tcBorders>
            <w:shd w:val="clear" w:color="auto" w:fill="D9D9D9"/>
            <w:vAlign w:val="center"/>
          </w:tcPr>
          <w:p w14:paraId="3A622300" w14:textId="77777777" w:rsidR="0026127F" w:rsidRPr="0026127F" w:rsidRDefault="0026127F" w:rsidP="0026127F">
            <w:r w:rsidRPr="0026127F">
              <w:t>Umístění a provedení</w:t>
            </w:r>
          </w:p>
        </w:tc>
        <w:tc>
          <w:tcPr>
            <w:tcW w:w="1359" w:type="pct"/>
            <w:tcBorders>
              <w:top w:val="single" w:sz="12" w:space="0" w:color="auto"/>
              <w:left w:val="single" w:sz="4" w:space="0" w:color="auto"/>
              <w:bottom w:val="single" w:sz="12" w:space="0" w:color="auto"/>
              <w:right w:val="single" w:sz="12" w:space="0" w:color="auto"/>
            </w:tcBorders>
            <w:shd w:val="clear" w:color="auto" w:fill="D9D9D9"/>
            <w:vAlign w:val="center"/>
          </w:tcPr>
          <w:p w14:paraId="61E5829A" w14:textId="77777777" w:rsidR="0026127F" w:rsidRPr="0026127F" w:rsidRDefault="0026127F" w:rsidP="0026127F">
            <w:r w:rsidRPr="0026127F">
              <w:t xml:space="preserve">Nová navazující zařízení </w:t>
            </w:r>
          </w:p>
        </w:tc>
      </w:tr>
      <w:tr w:rsidR="00D07331" w:rsidRPr="0026127F" w14:paraId="5E5510A7"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1A286976" w14:textId="77777777" w:rsidR="0026127F" w:rsidRPr="0026127F" w:rsidRDefault="0026127F" w:rsidP="0026127F">
            <w:r w:rsidRPr="0026127F">
              <w:t>05CJF01</w:t>
            </w:r>
          </w:p>
        </w:tc>
        <w:tc>
          <w:tcPr>
            <w:tcW w:w="1716" w:type="pct"/>
            <w:tcBorders>
              <w:top w:val="single" w:sz="4" w:space="0" w:color="auto"/>
              <w:left w:val="single" w:sz="4" w:space="0" w:color="auto"/>
              <w:bottom w:val="single" w:sz="4" w:space="0" w:color="auto"/>
              <w:right w:val="single" w:sz="4" w:space="0" w:color="auto"/>
            </w:tcBorders>
            <w:vAlign w:val="center"/>
          </w:tcPr>
          <w:p w14:paraId="1B628147" w14:textId="77777777" w:rsidR="0026127F" w:rsidRPr="0026127F" w:rsidRDefault="0026127F" w:rsidP="000B4D4B">
            <w:pPr>
              <w:jc w:val="left"/>
            </w:pPr>
            <w:r w:rsidRPr="0026127F">
              <w:t>Rozvaděč ŘS PCS7 pro K5, připojení komunikace ( Profibus) doplněných  I/O (ET200M) a vyvedení napájení pro rozšířenou část ŘS</w:t>
            </w:r>
          </w:p>
        </w:tc>
        <w:tc>
          <w:tcPr>
            <w:tcW w:w="1288" w:type="pct"/>
            <w:tcBorders>
              <w:top w:val="single" w:sz="4" w:space="0" w:color="auto"/>
              <w:left w:val="single" w:sz="4" w:space="0" w:color="auto"/>
              <w:bottom w:val="single" w:sz="4" w:space="0" w:color="auto"/>
              <w:right w:val="single" w:sz="4" w:space="0" w:color="auto"/>
            </w:tcBorders>
            <w:vAlign w:val="center"/>
          </w:tcPr>
          <w:p w14:paraId="2D06371E" w14:textId="17EDC6A4" w:rsidR="0026127F" w:rsidRPr="0026127F" w:rsidRDefault="0026127F" w:rsidP="000B4D4B">
            <w:pPr>
              <w:jc w:val="left"/>
            </w:pPr>
            <w:r w:rsidRPr="0026127F">
              <w:t>Kotelna, +6,0</w:t>
            </w:r>
            <w:r w:rsidR="008676C4">
              <w:t xml:space="preserve"> </w:t>
            </w:r>
            <w:r w:rsidRPr="0026127F">
              <w:t>m na čele K5</w:t>
            </w:r>
          </w:p>
          <w:p w14:paraId="627D47D2" w14:textId="77777777" w:rsidR="0026127F" w:rsidRPr="0026127F" w:rsidRDefault="0026127F" w:rsidP="000B4D4B">
            <w:pPr>
              <w:jc w:val="left"/>
            </w:pPr>
            <w:proofErr w:type="gramStart"/>
            <w:r w:rsidRPr="0026127F">
              <w:t>Rozvaděč,  přívody</w:t>
            </w:r>
            <w:proofErr w:type="gramEnd"/>
            <w:r w:rsidRPr="0026127F">
              <w:t xml:space="preserve">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7B393FE4" w14:textId="77777777" w:rsidR="0026127F" w:rsidRPr="0026127F" w:rsidRDefault="0026127F" w:rsidP="000B4D4B">
            <w:pPr>
              <w:jc w:val="left"/>
            </w:pPr>
            <w:r w:rsidRPr="0026127F">
              <w:t>Nově doplněné části ŘS pro K5</w:t>
            </w:r>
          </w:p>
        </w:tc>
      </w:tr>
      <w:tr w:rsidR="00D07331" w:rsidRPr="0026127F" w14:paraId="7467FB84"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006CB635" w14:textId="77777777" w:rsidR="0026127F" w:rsidRPr="0026127F" w:rsidRDefault="0026127F" w:rsidP="0026127F">
            <w:r w:rsidRPr="0026127F">
              <w:lastRenderedPageBreak/>
              <w:t>06CJF01</w:t>
            </w:r>
          </w:p>
        </w:tc>
        <w:tc>
          <w:tcPr>
            <w:tcW w:w="1716" w:type="pct"/>
            <w:tcBorders>
              <w:top w:val="single" w:sz="4" w:space="0" w:color="auto"/>
              <w:left w:val="single" w:sz="4" w:space="0" w:color="auto"/>
              <w:bottom w:val="single" w:sz="4" w:space="0" w:color="auto"/>
              <w:right w:val="single" w:sz="4" w:space="0" w:color="auto"/>
            </w:tcBorders>
            <w:vAlign w:val="center"/>
          </w:tcPr>
          <w:p w14:paraId="6596B311" w14:textId="77777777" w:rsidR="0026127F" w:rsidRPr="0026127F" w:rsidRDefault="0026127F" w:rsidP="000B4D4B">
            <w:pPr>
              <w:jc w:val="left"/>
            </w:pPr>
            <w:r w:rsidRPr="0026127F">
              <w:t>Rozvaděč ŘS PCS7 pro K6, připojení komunikace (Profibus) doplněných  I/O (ET200M) a vyvedení napájení pro rozšířenou část ŘS</w:t>
            </w:r>
          </w:p>
        </w:tc>
        <w:tc>
          <w:tcPr>
            <w:tcW w:w="1288" w:type="pct"/>
            <w:tcBorders>
              <w:top w:val="single" w:sz="4" w:space="0" w:color="auto"/>
              <w:left w:val="single" w:sz="4" w:space="0" w:color="auto"/>
              <w:bottom w:val="single" w:sz="4" w:space="0" w:color="auto"/>
              <w:right w:val="single" w:sz="4" w:space="0" w:color="auto"/>
            </w:tcBorders>
            <w:vAlign w:val="center"/>
          </w:tcPr>
          <w:p w14:paraId="61608CA2" w14:textId="5CCD1418" w:rsidR="0026127F" w:rsidRPr="0026127F" w:rsidRDefault="0026127F" w:rsidP="000B4D4B">
            <w:pPr>
              <w:jc w:val="left"/>
            </w:pPr>
            <w:r w:rsidRPr="0026127F">
              <w:t>Kotelna, +6,0</w:t>
            </w:r>
            <w:r w:rsidR="008676C4">
              <w:t xml:space="preserve"> </w:t>
            </w:r>
            <w:r w:rsidRPr="0026127F">
              <w:t>m na čele K6</w:t>
            </w:r>
          </w:p>
          <w:p w14:paraId="50001903" w14:textId="77777777" w:rsidR="0026127F" w:rsidRPr="0026127F" w:rsidRDefault="0026127F" w:rsidP="000B4D4B">
            <w:pPr>
              <w:jc w:val="left"/>
            </w:pPr>
            <w:proofErr w:type="gramStart"/>
            <w:r w:rsidRPr="0026127F">
              <w:t>Rozvaděč,  přívody</w:t>
            </w:r>
            <w:proofErr w:type="gramEnd"/>
            <w:r w:rsidRPr="0026127F">
              <w:t xml:space="preserve">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2ECC7317" w14:textId="77777777" w:rsidR="0026127F" w:rsidRPr="0026127F" w:rsidRDefault="0026127F" w:rsidP="000B4D4B">
            <w:pPr>
              <w:jc w:val="left"/>
            </w:pPr>
            <w:r w:rsidRPr="0026127F">
              <w:t>Nově doplněné části ŘS pro K6</w:t>
            </w:r>
          </w:p>
        </w:tc>
      </w:tr>
      <w:tr w:rsidR="00D07331" w:rsidRPr="0026127F" w14:paraId="0C4BB912"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5428DFB4" w14:textId="77777777" w:rsidR="0026127F" w:rsidRPr="0026127F" w:rsidRDefault="0026127F" w:rsidP="0026127F">
            <w:r w:rsidRPr="0026127F">
              <w:t>00CRU01</w:t>
            </w:r>
          </w:p>
        </w:tc>
        <w:tc>
          <w:tcPr>
            <w:tcW w:w="1716" w:type="pct"/>
            <w:tcBorders>
              <w:top w:val="single" w:sz="4" w:space="0" w:color="auto"/>
              <w:left w:val="single" w:sz="4" w:space="0" w:color="auto"/>
              <w:bottom w:val="single" w:sz="4" w:space="0" w:color="auto"/>
              <w:right w:val="single" w:sz="4" w:space="0" w:color="auto"/>
            </w:tcBorders>
            <w:vAlign w:val="center"/>
          </w:tcPr>
          <w:p w14:paraId="3F1AD3D5" w14:textId="77777777" w:rsidR="0026127F" w:rsidRPr="0026127F" w:rsidRDefault="0026127F" w:rsidP="000B4D4B">
            <w:pPr>
              <w:jc w:val="left"/>
            </w:pPr>
            <w:r w:rsidRPr="0026127F">
              <w:t>Rozvaděč ŘS PCS7 (</w:t>
            </w:r>
            <w:proofErr w:type="gramStart"/>
            <w:r w:rsidRPr="0026127F">
              <w:t>servery)  pro</w:t>
            </w:r>
            <w:proofErr w:type="gramEnd"/>
            <w:r w:rsidRPr="0026127F">
              <w:t xml:space="preserve"> připojení komunikace z doplněné AS pro řízení palivového hospodářství  </w:t>
            </w:r>
          </w:p>
          <w:p w14:paraId="033D6B3F" w14:textId="77777777" w:rsidR="0026127F" w:rsidRPr="0026127F" w:rsidRDefault="0026127F" w:rsidP="000B4D4B">
            <w:pPr>
              <w:jc w:val="left"/>
            </w:pPr>
            <w:r w:rsidRPr="0026127F">
              <w:t>(2x Ethernet)</w:t>
            </w:r>
          </w:p>
        </w:tc>
        <w:tc>
          <w:tcPr>
            <w:tcW w:w="1288" w:type="pct"/>
            <w:tcBorders>
              <w:top w:val="single" w:sz="4" w:space="0" w:color="auto"/>
              <w:left w:val="single" w:sz="4" w:space="0" w:color="auto"/>
              <w:bottom w:val="single" w:sz="4" w:space="0" w:color="auto"/>
              <w:right w:val="single" w:sz="4" w:space="0" w:color="auto"/>
            </w:tcBorders>
            <w:vAlign w:val="center"/>
          </w:tcPr>
          <w:p w14:paraId="664813B2" w14:textId="4288D55A" w:rsidR="0026127F" w:rsidRPr="0026127F" w:rsidRDefault="0026127F" w:rsidP="000B4D4B">
            <w:pPr>
              <w:jc w:val="left"/>
            </w:pPr>
            <w:r w:rsidRPr="0026127F">
              <w:t xml:space="preserve">Místnost </w:t>
            </w:r>
            <w:proofErr w:type="gramStart"/>
            <w:r w:rsidRPr="0026127F">
              <w:t>řídících</w:t>
            </w:r>
            <w:proofErr w:type="gramEnd"/>
            <w:r w:rsidRPr="0026127F">
              <w:t xml:space="preserve"> systémů , +10,5</w:t>
            </w:r>
            <w:r w:rsidR="008676C4">
              <w:t xml:space="preserve"> </w:t>
            </w:r>
            <w:r w:rsidRPr="0026127F">
              <w:t>m</w:t>
            </w:r>
          </w:p>
          <w:p w14:paraId="76287C43" w14:textId="77777777" w:rsidR="0026127F" w:rsidRPr="0026127F" w:rsidRDefault="0026127F" w:rsidP="000B4D4B">
            <w:pPr>
              <w:jc w:val="left"/>
            </w:pPr>
            <w:proofErr w:type="gramStart"/>
            <w:r w:rsidRPr="0026127F">
              <w:t>Rozvaděč,  přívody</w:t>
            </w:r>
            <w:proofErr w:type="gramEnd"/>
            <w:r w:rsidRPr="0026127F">
              <w:t xml:space="preserve">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0A341D11" w14:textId="77777777" w:rsidR="0026127F" w:rsidRPr="0026127F" w:rsidRDefault="0026127F" w:rsidP="000B4D4B">
            <w:pPr>
              <w:jc w:val="left"/>
            </w:pPr>
            <w:r w:rsidRPr="0026127F">
              <w:t xml:space="preserve">Nová AS pro řízení palivového hospodářství (v místnosti rozvodny </w:t>
            </w:r>
            <w:proofErr w:type="gramStart"/>
            <w:r w:rsidRPr="0026127F">
              <w:t>NN  zauhlovací</w:t>
            </w:r>
            <w:proofErr w:type="gramEnd"/>
            <w:r w:rsidRPr="0026127F">
              <w:t xml:space="preserve"> věže (tzv.“stykovna“))</w:t>
            </w:r>
          </w:p>
        </w:tc>
      </w:tr>
      <w:tr w:rsidR="00D07331" w:rsidRPr="0026127F" w14:paraId="4428306D" w14:textId="77777777" w:rsidTr="000B4D4B">
        <w:trPr>
          <w:cantSplit/>
        </w:trPr>
        <w:tc>
          <w:tcPr>
            <w:tcW w:w="637" w:type="pct"/>
            <w:tcBorders>
              <w:top w:val="single" w:sz="4" w:space="0" w:color="auto"/>
              <w:left w:val="single" w:sz="12" w:space="0" w:color="auto"/>
              <w:bottom w:val="single" w:sz="12" w:space="0" w:color="auto"/>
              <w:right w:val="single" w:sz="4" w:space="0" w:color="auto"/>
            </w:tcBorders>
            <w:vAlign w:val="center"/>
          </w:tcPr>
          <w:p w14:paraId="50079B3D" w14:textId="77777777" w:rsidR="0026127F" w:rsidRPr="0026127F" w:rsidRDefault="0026127F" w:rsidP="0026127F">
            <w:r w:rsidRPr="0026127F">
              <w:t>00CRU02</w:t>
            </w:r>
          </w:p>
        </w:tc>
        <w:tc>
          <w:tcPr>
            <w:tcW w:w="1716" w:type="pct"/>
            <w:tcBorders>
              <w:top w:val="single" w:sz="4" w:space="0" w:color="auto"/>
              <w:left w:val="single" w:sz="4" w:space="0" w:color="auto"/>
              <w:bottom w:val="single" w:sz="12" w:space="0" w:color="auto"/>
              <w:right w:val="single" w:sz="4" w:space="0" w:color="auto"/>
            </w:tcBorders>
            <w:vAlign w:val="center"/>
          </w:tcPr>
          <w:p w14:paraId="4EDB59BD" w14:textId="77777777" w:rsidR="0026127F" w:rsidRPr="0026127F" w:rsidRDefault="0026127F" w:rsidP="000B4D4B">
            <w:pPr>
              <w:jc w:val="left"/>
            </w:pPr>
            <w:r w:rsidRPr="0026127F">
              <w:t xml:space="preserve">Rozvaděč ŘS PCS7 (operátorské </w:t>
            </w:r>
            <w:proofErr w:type="gramStart"/>
            <w:r w:rsidRPr="0026127F">
              <w:t>stanice)  pro</w:t>
            </w:r>
            <w:proofErr w:type="gramEnd"/>
            <w:r w:rsidRPr="0026127F">
              <w:t xml:space="preserve"> instalaci doplněné OS</w:t>
            </w:r>
          </w:p>
        </w:tc>
        <w:tc>
          <w:tcPr>
            <w:tcW w:w="1288" w:type="pct"/>
            <w:tcBorders>
              <w:top w:val="single" w:sz="4" w:space="0" w:color="auto"/>
              <w:left w:val="single" w:sz="4" w:space="0" w:color="auto"/>
              <w:bottom w:val="single" w:sz="12" w:space="0" w:color="auto"/>
              <w:right w:val="single" w:sz="4" w:space="0" w:color="auto"/>
            </w:tcBorders>
            <w:vAlign w:val="center"/>
          </w:tcPr>
          <w:p w14:paraId="500E74B0" w14:textId="77777777" w:rsidR="0026127F" w:rsidRPr="0026127F" w:rsidRDefault="0026127F" w:rsidP="000B4D4B">
            <w:pPr>
              <w:jc w:val="left"/>
            </w:pPr>
            <w:r w:rsidRPr="0026127F">
              <w:t xml:space="preserve">Místnost řídících systémů </w:t>
            </w:r>
          </w:p>
          <w:p w14:paraId="559F5349" w14:textId="77777777" w:rsidR="0026127F" w:rsidRPr="0026127F" w:rsidRDefault="0026127F" w:rsidP="000B4D4B">
            <w:pPr>
              <w:jc w:val="left"/>
            </w:pPr>
            <w:proofErr w:type="gramStart"/>
            <w:r w:rsidRPr="0026127F">
              <w:t>Rozvaděč,  přívody</w:t>
            </w:r>
            <w:proofErr w:type="gramEnd"/>
            <w:r w:rsidRPr="0026127F">
              <w:t xml:space="preserve"> spodem</w:t>
            </w:r>
          </w:p>
        </w:tc>
        <w:tc>
          <w:tcPr>
            <w:tcW w:w="1359" w:type="pct"/>
            <w:tcBorders>
              <w:top w:val="single" w:sz="4" w:space="0" w:color="auto"/>
              <w:left w:val="single" w:sz="4" w:space="0" w:color="auto"/>
              <w:bottom w:val="single" w:sz="12" w:space="0" w:color="auto"/>
              <w:right w:val="single" w:sz="12" w:space="0" w:color="auto"/>
            </w:tcBorders>
            <w:shd w:val="clear" w:color="auto" w:fill="auto"/>
            <w:vAlign w:val="center"/>
          </w:tcPr>
          <w:p w14:paraId="5C4AFF12" w14:textId="77777777" w:rsidR="0026127F" w:rsidRPr="0026127F" w:rsidRDefault="0026127F" w:rsidP="000B4D4B">
            <w:pPr>
              <w:jc w:val="left"/>
            </w:pPr>
            <w:r w:rsidRPr="0026127F">
              <w:t xml:space="preserve">Nová OS pro řízení palivového hospodářství </w:t>
            </w:r>
          </w:p>
        </w:tc>
      </w:tr>
    </w:tbl>
    <w:p w14:paraId="2A44F7C9" w14:textId="2397D7CA" w:rsidR="00F754A0" w:rsidRPr="00212EE3" w:rsidRDefault="003A0AF0" w:rsidP="003A0AF0">
      <w:pPr>
        <w:pStyle w:val="Nadpis1"/>
        <w:numPr>
          <w:ilvl w:val="0"/>
          <w:numId w:val="0"/>
        </w:numPr>
        <w:ind w:left="1134" w:hanging="1134"/>
      </w:pPr>
      <w:r w:rsidRPr="00212EE3">
        <w:t>4.</w:t>
      </w:r>
      <w:r w:rsidRPr="00212EE3">
        <w:tab/>
      </w:r>
      <w:r w:rsidR="00763159" w:rsidRPr="00212EE3">
        <w:t>Požadavky na výkonnost</w:t>
      </w:r>
    </w:p>
    <w:p w14:paraId="6957D884" w14:textId="77777777" w:rsidR="003D6997" w:rsidRPr="00212EE3" w:rsidRDefault="003D6997" w:rsidP="00CA7D72">
      <w:r w:rsidRPr="00212EE3">
        <w:rPr>
          <w:smallCaps/>
        </w:rPr>
        <w:t xml:space="preserve">dílo </w:t>
      </w:r>
      <w:r w:rsidRPr="00212EE3">
        <w:t xml:space="preserve">bude plnit parametry a podmínky, stanovené v samostatné Příloze 2 </w:t>
      </w:r>
      <w:r w:rsidRPr="00212EE3">
        <w:rPr>
          <w:smallCaps/>
        </w:rPr>
        <w:t>smlouvy</w:t>
      </w:r>
      <w:r w:rsidRPr="00212EE3">
        <w:t xml:space="preserve">, sankce za jejich nesplnění jsou uvedeny ve </w:t>
      </w:r>
      <w:r w:rsidRPr="00212EE3">
        <w:rPr>
          <w:smallCaps/>
        </w:rPr>
        <w:t>smlouvě</w:t>
      </w:r>
      <w:r w:rsidRPr="00212EE3">
        <w:t>.</w:t>
      </w:r>
    </w:p>
    <w:p w14:paraId="7A4B06C0" w14:textId="3843FEEF" w:rsidR="009569FC" w:rsidRPr="00212EE3" w:rsidRDefault="003A0AF0" w:rsidP="003A0AF0">
      <w:pPr>
        <w:pStyle w:val="Nadpis1"/>
        <w:numPr>
          <w:ilvl w:val="0"/>
          <w:numId w:val="0"/>
        </w:numPr>
        <w:ind w:left="1134" w:hanging="1134"/>
      </w:pPr>
      <w:r w:rsidRPr="00212EE3">
        <w:t>5.</w:t>
      </w:r>
      <w:r w:rsidRPr="00212EE3">
        <w:tab/>
      </w:r>
      <w:r w:rsidR="009569FC" w:rsidRPr="00212EE3">
        <w:t xml:space="preserve">Požadavky na technické řešení </w:t>
      </w:r>
      <w:r w:rsidR="005E687B" w:rsidRPr="00212EE3">
        <w:t>DÍLA</w:t>
      </w:r>
    </w:p>
    <w:p w14:paraId="0A10CA11" w14:textId="28D4B2A6" w:rsidR="00C80442" w:rsidRPr="00212EE3" w:rsidRDefault="00DC1F02" w:rsidP="00CA7D72">
      <w:pPr>
        <w:rPr>
          <w:color w:val="000000"/>
        </w:rPr>
      </w:pPr>
      <w:r w:rsidRPr="00212EE3">
        <w:t xml:space="preserve">Při návrhu konkrétních technických řešení je třeba vzít v úvahu požadavky </w:t>
      </w:r>
      <w:r w:rsidRPr="00212EE3">
        <w:rPr>
          <w:smallCaps/>
        </w:rPr>
        <w:t>objednatele</w:t>
      </w:r>
      <w:r w:rsidRPr="00212EE3">
        <w:t xml:space="preserve"> uvedené v této kapitole; je však třeba splnit i další požadavky této </w:t>
      </w:r>
      <w:r w:rsidR="009460B6" w:rsidRPr="00212EE3">
        <w:t>P</w:t>
      </w:r>
      <w:r w:rsidRPr="00212EE3">
        <w:t xml:space="preserve">řílohy 1 </w:t>
      </w:r>
      <w:r w:rsidRPr="00212EE3">
        <w:rPr>
          <w:smallCaps/>
        </w:rPr>
        <w:t>smlouvy</w:t>
      </w:r>
      <w:r w:rsidRPr="00212EE3">
        <w:t xml:space="preserve">, jako např. požadavky na základní parametry </w:t>
      </w:r>
      <w:r w:rsidRPr="00212EE3">
        <w:rPr>
          <w:smallCaps/>
        </w:rPr>
        <w:t>díla</w:t>
      </w:r>
      <w:r w:rsidRPr="00212EE3">
        <w:t xml:space="preserve"> (kapitola </w:t>
      </w:r>
      <w:r w:rsidR="00CC6C9D" w:rsidRPr="00212EE3">
        <w:t>5</w:t>
      </w:r>
      <w:r w:rsidRPr="00212EE3">
        <w:t xml:space="preserve">), provozní požadavky (kapitola </w:t>
      </w:r>
      <w:r w:rsidR="00CC6C9D" w:rsidRPr="00212EE3">
        <w:t>6</w:t>
      </w:r>
      <w:r w:rsidRPr="00212EE3">
        <w:t xml:space="preserve">), požadavky na údržbu (kapitola </w:t>
      </w:r>
      <w:r w:rsidR="00CC6C9D" w:rsidRPr="00212EE3">
        <w:t>7</w:t>
      </w:r>
      <w:r w:rsidRPr="00212EE3">
        <w:t xml:space="preserve">), požadavky na životnost zařízení (kapitola </w:t>
      </w:r>
      <w:r w:rsidR="004A2682" w:rsidRPr="00212EE3">
        <w:t>8</w:t>
      </w:r>
      <w:r w:rsidRPr="00212EE3">
        <w:t xml:space="preserve">), jakož i ostatní požadavky uvedené v dalších dokumentech </w:t>
      </w:r>
      <w:r w:rsidRPr="00212EE3">
        <w:rPr>
          <w:smallCaps/>
        </w:rPr>
        <w:t>smlouvy</w:t>
      </w:r>
      <w:r w:rsidRPr="00212EE3">
        <w:t>.</w:t>
      </w:r>
      <w:r w:rsidR="00D96028" w:rsidRPr="00212EE3">
        <w:rPr>
          <w:color w:val="000000"/>
        </w:rPr>
        <w:t xml:space="preserve"> </w:t>
      </w:r>
      <w:r w:rsidR="00C80442" w:rsidRPr="00212EE3">
        <w:rPr>
          <w:color w:val="000000"/>
        </w:rPr>
        <w:t xml:space="preserve">Dále je třeba </w:t>
      </w:r>
      <w:r w:rsidR="00EE603D" w:rsidRPr="00212EE3">
        <w:rPr>
          <w:smallCaps/>
          <w:color w:val="000000"/>
        </w:rPr>
        <w:t>d</w:t>
      </w:r>
      <w:r w:rsidR="00C80442" w:rsidRPr="00212EE3">
        <w:rPr>
          <w:smallCaps/>
          <w:color w:val="000000"/>
        </w:rPr>
        <w:t>ílo</w:t>
      </w:r>
      <w:r w:rsidR="00C80442" w:rsidRPr="00212EE3">
        <w:rPr>
          <w:color w:val="000000"/>
        </w:rPr>
        <w:t xml:space="preserve"> provést tak, aby bylo funkční se stávající technologií, na kterou je napojeno a provoz stávající</w:t>
      </w:r>
      <w:r w:rsidR="00AC3881" w:rsidRPr="00212EE3">
        <w:rPr>
          <w:color w:val="000000"/>
        </w:rPr>
        <w:t>ch</w:t>
      </w:r>
      <w:r w:rsidR="00C80442" w:rsidRPr="00212EE3">
        <w:rPr>
          <w:color w:val="000000"/>
        </w:rPr>
        <w:t xml:space="preserve"> technologi</w:t>
      </w:r>
      <w:r w:rsidR="00AC3881" w:rsidRPr="00212EE3">
        <w:rPr>
          <w:color w:val="000000"/>
        </w:rPr>
        <w:t>í</w:t>
      </w:r>
      <w:r w:rsidR="00C80442" w:rsidRPr="00212EE3">
        <w:rPr>
          <w:color w:val="000000"/>
        </w:rPr>
        <w:t xml:space="preserve"> negativně provozně neovlivňoval. </w:t>
      </w:r>
    </w:p>
    <w:p w14:paraId="74F21837" w14:textId="71EFDD99" w:rsidR="00DC1F02" w:rsidRPr="00212EE3" w:rsidRDefault="00C80442" w:rsidP="00CA7D72">
      <w:r w:rsidRPr="00212EE3">
        <w:t xml:space="preserve">Pokud jde o návrh a konstrukcí z hlediska technologie a funkce, </w:t>
      </w:r>
      <w:r w:rsidR="00EE603D" w:rsidRPr="00212EE3">
        <w:rPr>
          <w:smallCaps/>
        </w:rPr>
        <w:t>z</w:t>
      </w:r>
      <w:r w:rsidRPr="00212EE3">
        <w:rPr>
          <w:smallCaps/>
        </w:rPr>
        <w:t>hotovitel</w:t>
      </w:r>
      <w:r w:rsidRPr="00212EE3">
        <w:t xml:space="preserve"> a jeho </w:t>
      </w:r>
      <w:r w:rsidR="00574B87" w:rsidRPr="00212EE3">
        <w:rPr>
          <w:smallCaps/>
        </w:rPr>
        <w:t>pod</w:t>
      </w:r>
      <w:r w:rsidRPr="00212EE3">
        <w:rPr>
          <w:smallCaps/>
        </w:rPr>
        <w:t>dodavatelé</w:t>
      </w:r>
      <w:r w:rsidRPr="00212EE3">
        <w:t xml:space="preserve"> mají úplnou volnost uplatnit svoje nejlepší znalosti, inženýrskou praxi a zkušenost a nabídnout </w:t>
      </w:r>
      <w:r w:rsidR="000C2E87" w:rsidRPr="00212EE3">
        <w:rPr>
          <w:smallCaps/>
        </w:rPr>
        <w:t>objednateli</w:t>
      </w:r>
      <w:r w:rsidRPr="00212EE3">
        <w:t xml:space="preserve"> nejlepší dostupnou technologii (BAT - Best Available Technigues). </w:t>
      </w:r>
    </w:p>
    <w:p w14:paraId="66153742" w14:textId="515B57CC" w:rsidR="009569FC" w:rsidRPr="00212EE3" w:rsidRDefault="003A0AF0" w:rsidP="003A0AF0">
      <w:pPr>
        <w:pStyle w:val="Nadpis2"/>
        <w:numPr>
          <w:ilvl w:val="0"/>
          <w:numId w:val="0"/>
        </w:numPr>
        <w:ind w:left="1134" w:hanging="1134"/>
      </w:pPr>
      <w:r w:rsidRPr="00212EE3">
        <w:t>5.1</w:t>
      </w:r>
      <w:r w:rsidRPr="00212EE3">
        <w:tab/>
      </w:r>
      <w:r w:rsidR="009569FC" w:rsidRPr="00212EE3">
        <w:t>Základní požadavky</w:t>
      </w:r>
      <w:r w:rsidR="000E6C60" w:rsidRPr="00212EE3">
        <w:t xml:space="preserve"> na </w:t>
      </w:r>
      <w:r w:rsidR="00D26261" w:rsidRPr="00212EE3">
        <w:rPr>
          <w:caps w:val="0"/>
        </w:rPr>
        <w:t>DÍLO</w:t>
      </w:r>
      <w:r w:rsidR="000E6C60" w:rsidRPr="00212EE3">
        <w:rPr>
          <w:caps w:val="0"/>
        </w:rPr>
        <w:t xml:space="preserve"> </w:t>
      </w:r>
      <w:r w:rsidR="000E6C60" w:rsidRPr="00212EE3">
        <w:t>jako celek</w:t>
      </w:r>
    </w:p>
    <w:p w14:paraId="56F5C1F5" w14:textId="77777777" w:rsidR="009569FC" w:rsidRPr="00212EE3" w:rsidRDefault="009569FC" w:rsidP="00CA7D72">
      <w:pPr>
        <w:rPr>
          <w:b/>
          <w:bCs/>
        </w:rPr>
      </w:pPr>
      <w:r w:rsidRPr="00212EE3">
        <w:rPr>
          <w:b/>
          <w:bCs/>
        </w:rPr>
        <w:t>Osvědčený proces a zařízení</w:t>
      </w:r>
    </w:p>
    <w:p w14:paraId="1B1AC215" w14:textId="3A8D6993" w:rsidR="004D4D12" w:rsidRPr="00212EE3" w:rsidRDefault="00EE603D" w:rsidP="00CA7D72">
      <w:r w:rsidRPr="00212EE3">
        <w:rPr>
          <w:smallCaps/>
        </w:rPr>
        <w:t>d</w:t>
      </w:r>
      <w:r w:rsidR="004D4D12" w:rsidRPr="00212EE3">
        <w:rPr>
          <w:smallCaps/>
        </w:rPr>
        <w:t>ílo</w:t>
      </w:r>
      <w:r w:rsidR="004D4D12" w:rsidRPr="00212EE3">
        <w:t xml:space="preserve"> bude založeno na </w:t>
      </w:r>
      <w:r w:rsidR="007B1680" w:rsidRPr="00212EE3">
        <w:t xml:space="preserve">moderní </w:t>
      </w:r>
      <w:r w:rsidR="00FD1FFE" w:rsidRPr="00212EE3">
        <w:t xml:space="preserve">osvědčené </w:t>
      </w:r>
      <w:r w:rsidR="004D4D12" w:rsidRPr="00212EE3">
        <w:t xml:space="preserve">technologii, jejíž provozní spolehlivost byla ověřena v trvalém provozu a která vytváří předpoklady pro splnění kvalitativních a výkonových záruk za </w:t>
      </w:r>
      <w:r w:rsidR="004D4D12" w:rsidRPr="00212EE3">
        <w:rPr>
          <w:smallCaps/>
        </w:rPr>
        <w:t>dílo</w:t>
      </w:r>
      <w:r w:rsidR="004D4D12" w:rsidRPr="00212EE3">
        <w:t xml:space="preserve"> dle ustanovení </w:t>
      </w:r>
      <w:r w:rsidR="004D4D12" w:rsidRPr="00212EE3">
        <w:rPr>
          <w:smallCaps/>
        </w:rPr>
        <w:t>smlouvy</w:t>
      </w:r>
      <w:r w:rsidR="004D4D12" w:rsidRPr="00212EE3">
        <w:t>.</w:t>
      </w:r>
    </w:p>
    <w:p w14:paraId="6C946BE7" w14:textId="462C6621" w:rsidR="004D4D12" w:rsidRPr="00212EE3" w:rsidRDefault="004D4D12" w:rsidP="00CA7D72">
      <w:r w:rsidRPr="00212EE3">
        <w:t xml:space="preserve">Všechny </w:t>
      </w:r>
      <w:r w:rsidRPr="00212EE3">
        <w:rPr>
          <w:smallCaps/>
        </w:rPr>
        <w:t>věci,</w:t>
      </w:r>
      <w:r w:rsidRPr="00212EE3">
        <w:t xml:space="preserve"> tj. stroje, zařízení a aparáty budou, pokud není jinými ustanoveními </w:t>
      </w:r>
      <w:r w:rsidRPr="00212EE3">
        <w:rPr>
          <w:smallCaps/>
        </w:rPr>
        <w:t>smlouvy</w:t>
      </w:r>
      <w:r w:rsidRPr="00212EE3">
        <w:t xml:space="preserve"> uvedeno jinak, osvědčené konstrukce,</w:t>
      </w:r>
      <w:r w:rsidR="009A685E" w:rsidRPr="00212EE3">
        <w:t xml:space="preserve"> </w:t>
      </w:r>
      <w:r w:rsidRPr="00212EE3">
        <w:t xml:space="preserve">prvotřídního provedení, ověřené a prokázané referencemi. Zařízení všech druhů musí být vhodné pro daný účel, provozně ověřené, vysoké účinnosti, bezpečné, konstruováno a provedeno v souladu s ČSN nebo mezinárodně uznávanými normami (pokud není stanoveno jinak) a pořízeno od zkušených a spolehlivých výrobců, kteří mají zajištěn servis dodávaných zařízení v ČR. Vhodnou konstrukcí bude </w:t>
      </w:r>
      <w:r w:rsidRPr="00212EE3">
        <w:lastRenderedPageBreak/>
        <w:t xml:space="preserve">vyloučen únik provozních látek (např. u ucpávek čerpadel apod.), veškeré úniky provozních materiálů budou zachycovány a vraceny zpět do procesu nebo příslušným způsobem odstraněny. </w:t>
      </w:r>
    </w:p>
    <w:p w14:paraId="14FC79AD" w14:textId="77777777" w:rsidR="004D4D12" w:rsidRPr="00212EE3" w:rsidRDefault="004D4D12" w:rsidP="00CA7D72">
      <w:r w:rsidRPr="00212EE3">
        <w:t>Přístupnost jednotlivých zařízení pro údržbu musí být jednoduchá, bez nutnosti demontovat další zařízení.</w:t>
      </w:r>
    </w:p>
    <w:p w14:paraId="71E45425" w14:textId="77777777" w:rsidR="002D1929" w:rsidRPr="00212EE3" w:rsidRDefault="002D1929" w:rsidP="00CA7D72">
      <w:pPr>
        <w:pStyle w:val="Podtitul"/>
      </w:pPr>
      <w:r w:rsidRPr="00212EE3">
        <w:t xml:space="preserve">Nízké náklady na údržbu </w:t>
      </w:r>
    </w:p>
    <w:p w14:paraId="5F7CFAE3" w14:textId="77777777" w:rsidR="002D1929" w:rsidRPr="00212EE3" w:rsidRDefault="002D1929" w:rsidP="00CA7D72">
      <w:r w:rsidRPr="00212EE3">
        <w:t xml:space="preserve">Náklady na údržbu musí být co nejnižší, jak je racionální a dosažitelné, za předpokladu, že konečný záměr z hlediska životnosti a pohotovosti </w:t>
      </w:r>
      <w:r w:rsidRPr="00212EE3">
        <w:rPr>
          <w:smallCaps/>
        </w:rPr>
        <w:t>díla</w:t>
      </w:r>
      <w:r w:rsidRPr="00212EE3">
        <w:t xml:space="preserve"> nebude ovlivněn. Tyto obecné požadavky budou promítnuty v technologii, konstrukci a standardizaci zařízení, generelním a detailním uspořádání </w:t>
      </w:r>
      <w:r w:rsidRPr="00212EE3">
        <w:rPr>
          <w:smallCaps/>
        </w:rPr>
        <w:t>díla.</w:t>
      </w:r>
    </w:p>
    <w:p w14:paraId="58B1C296" w14:textId="77777777" w:rsidR="002D1929" w:rsidRPr="00212EE3" w:rsidRDefault="002D1929" w:rsidP="00CA7D72">
      <w:pPr>
        <w:pStyle w:val="Podtitul"/>
      </w:pPr>
      <w:r w:rsidRPr="00212EE3">
        <w:t>Nízké provozní náklady</w:t>
      </w:r>
    </w:p>
    <w:p w14:paraId="3682D274" w14:textId="44E86ABF" w:rsidR="002D1929" w:rsidRPr="00212EE3" w:rsidRDefault="002D1929" w:rsidP="00CA7D72">
      <w:r w:rsidRPr="00212EE3">
        <w:t xml:space="preserve">Zařízení bude vykazovat nízké spotřeby hmot, energií a vody při splnění zadané kapacity a všech kvalitativních parametrů v souladu s požadavky </w:t>
      </w:r>
      <w:r w:rsidRPr="00212EE3">
        <w:rPr>
          <w:smallCaps/>
        </w:rPr>
        <w:t>smlouvy</w:t>
      </w:r>
      <w:r w:rsidRPr="00212EE3">
        <w:t xml:space="preserve">. Tento požadavek znamená i optimalizaci návrhu koncepce celého </w:t>
      </w:r>
      <w:r w:rsidR="002C0487" w:rsidRPr="00212EE3">
        <w:rPr>
          <w:smallCaps/>
        </w:rPr>
        <w:t>díla.</w:t>
      </w:r>
      <w:r w:rsidRPr="00212EE3">
        <w:t xml:space="preserve"> z hlediska účinnosti využití energie z</w:t>
      </w:r>
      <w:r w:rsidR="0065290C" w:rsidRPr="00212EE3">
        <w:t> paliva</w:t>
      </w:r>
      <w:r w:rsidRPr="00212EE3">
        <w:t xml:space="preserve"> a z hlediska spotřeby elektrické energie, provozních prostředků a všech druhů vody.</w:t>
      </w:r>
    </w:p>
    <w:p w14:paraId="53D07D70" w14:textId="77777777" w:rsidR="002D1929" w:rsidRPr="00212EE3" w:rsidRDefault="002D1929" w:rsidP="002F24B5">
      <w:pPr>
        <w:pStyle w:val="Podtitul"/>
      </w:pPr>
      <w:r w:rsidRPr="00212EE3">
        <w:t>Bezpečnost procesu</w:t>
      </w:r>
    </w:p>
    <w:p w14:paraId="00690E9A" w14:textId="7D096984" w:rsidR="002D1929" w:rsidRPr="00212EE3" w:rsidRDefault="00EE603D" w:rsidP="00CA7D72">
      <w:r w:rsidRPr="00212EE3">
        <w:rPr>
          <w:smallCaps/>
        </w:rPr>
        <w:t>d</w:t>
      </w:r>
      <w:r w:rsidR="002D1929" w:rsidRPr="00212EE3">
        <w:rPr>
          <w:smallCaps/>
        </w:rPr>
        <w:t>ílo</w:t>
      </w:r>
      <w:r w:rsidR="002D1929" w:rsidRPr="00212EE3">
        <w:t xml:space="preserve"> bude navrženo a dodáno tak, aby byla omezena rizika vznikající z procesu. Proces musí být bezpečný a musí se provést všechna nutná opatření, aby se předešlo nebezpečí pro personál, zařízení a okolí během najíždění, normálního provozu, plánovaných odstávek, nouzového odstavení a výpadků. Uvolňovací a odvětrávací systémy budou řešit bezpečné odvedení uvolňovaných plynů nebo par. </w:t>
      </w:r>
      <w:r w:rsidR="002D1929" w:rsidRPr="00212EE3">
        <w:rPr>
          <w:smallCaps/>
        </w:rPr>
        <w:t>Dílo</w:t>
      </w:r>
      <w:r w:rsidR="002D1929" w:rsidRPr="00212EE3">
        <w:t xml:space="preserve"> musí současně splňovat všechny bezpečnostní předpisy, požadavky vyplývající z DSP a platného stavebního povolení</w:t>
      </w:r>
      <w:r w:rsidR="009A685E" w:rsidRPr="00212EE3">
        <w:t xml:space="preserve"> </w:t>
      </w:r>
      <w:r w:rsidR="002D1929" w:rsidRPr="00212EE3">
        <w:t>a požadavky schvalujících orgánů.</w:t>
      </w:r>
    </w:p>
    <w:p w14:paraId="5961E669" w14:textId="77777777" w:rsidR="002D1929" w:rsidRPr="00212EE3" w:rsidRDefault="002D1929" w:rsidP="00CA7D72">
      <w:pPr>
        <w:pStyle w:val="Podtitul"/>
      </w:pPr>
      <w:r w:rsidRPr="00212EE3">
        <w:t>Standardizace</w:t>
      </w:r>
    </w:p>
    <w:p w14:paraId="1BD13A64" w14:textId="4B20F2E1" w:rsidR="002D1929" w:rsidRPr="00212EE3" w:rsidRDefault="00EE603D" w:rsidP="00CA7D72">
      <w:r w:rsidRPr="00212EE3">
        <w:rPr>
          <w:smallCaps/>
        </w:rPr>
        <w:t>zhotovitel</w:t>
      </w:r>
      <w:r w:rsidR="002D1929" w:rsidRPr="00212EE3">
        <w:rPr>
          <w:smallCaps/>
        </w:rPr>
        <w:t xml:space="preserve"> </w:t>
      </w:r>
      <w:r w:rsidR="002D1929" w:rsidRPr="00212EE3">
        <w:t xml:space="preserve">musí vyvinout úsilí standardizovat zařízení, jak dalece je to možné tak, aby byl racionalizován provoz </w:t>
      </w:r>
      <w:r w:rsidR="002D1929" w:rsidRPr="00212EE3">
        <w:rPr>
          <w:smallCaps/>
        </w:rPr>
        <w:t>díla</w:t>
      </w:r>
      <w:r w:rsidR="002D1929" w:rsidRPr="00212EE3">
        <w:t>, jeho údržba a redukováno množství náhradních dílů. Doporučuje se zajistit zařízení téhož druhu a typu u jednoho výrobce. Týká se to např. čerpadel, armatur, elektrických motorů, řídících systémů atd. Nesmí to však mít negativní vliv na funkci, cenu a provozní spolehlivost daného zařízení.</w:t>
      </w:r>
    </w:p>
    <w:p w14:paraId="44B9D3F0" w14:textId="77777777" w:rsidR="002D1929" w:rsidRPr="00212EE3" w:rsidRDefault="002D1929" w:rsidP="00CA7D72">
      <w:pPr>
        <w:pStyle w:val="Podtitul"/>
      </w:pPr>
      <w:r w:rsidRPr="00212EE3">
        <w:t>Systém jednotného značení</w:t>
      </w:r>
    </w:p>
    <w:p w14:paraId="0BF752FA" w14:textId="280DFE4E" w:rsidR="006C7699" w:rsidRPr="00212EE3" w:rsidRDefault="002D1929" w:rsidP="00CA7D72">
      <w:r w:rsidRPr="00212EE3">
        <w:t>Veškeré značení nově dodávaných konstrukcí, systémů a komponent bude provedeno jednotným způsobem v souladu s identifikačním systémem KKS – viz kapitola</w:t>
      </w:r>
      <w:r w:rsidR="009A685E" w:rsidRPr="00212EE3">
        <w:t xml:space="preserve"> </w:t>
      </w:r>
      <w:r w:rsidR="001161D0" w:rsidRPr="00212EE3">
        <w:t>1.</w:t>
      </w:r>
      <w:r w:rsidR="00C669C4">
        <w:t>9</w:t>
      </w:r>
      <w:r w:rsidR="001161D0" w:rsidRPr="00212EE3">
        <w:t>.2.</w:t>
      </w:r>
    </w:p>
    <w:p w14:paraId="2A36F4F9" w14:textId="2583EE57" w:rsidR="009569FC" w:rsidRPr="00212EE3" w:rsidRDefault="003A0AF0" w:rsidP="003A0AF0">
      <w:pPr>
        <w:pStyle w:val="Nadpis2"/>
        <w:numPr>
          <w:ilvl w:val="0"/>
          <w:numId w:val="0"/>
        </w:numPr>
        <w:ind w:left="1134" w:hanging="1134"/>
      </w:pPr>
      <w:r w:rsidRPr="00212EE3">
        <w:t>5.2</w:t>
      </w:r>
      <w:r w:rsidRPr="00212EE3">
        <w:tab/>
      </w:r>
      <w:r w:rsidR="009569FC" w:rsidRPr="00212EE3">
        <w:t>Požadavky na stavební část</w:t>
      </w:r>
    </w:p>
    <w:p w14:paraId="1960B81F" w14:textId="4869FFB7" w:rsidR="009569FC" w:rsidRPr="00212EE3" w:rsidRDefault="003A0AF0" w:rsidP="003A0AF0">
      <w:pPr>
        <w:pStyle w:val="Nadpis3"/>
        <w:numPr>
          <w:ilvl w:val="0"/>
          <w:numId w:val="0"/>
        </w:numPr>
        <w:ind w:left="1134" w:hanging="1134"/>
      </w:pPr>
      <w:r w:rsidRPr="00212EE3">
        <w:t>5.2.1</w:t>
      </w:r>
      <w:r w:rsidRPr="00212EE3">
        <w:tab/>
      </w:r>
      <w:r w:rsidR="009569FC" w:rsidRPr="00212EE3">
        <w:t xml:space="preserve">Základní </w:t>
      </w:r>
      <w:r w:rsidR="008D4F8C" w:rsidRPr="00212EE3">
        <w:t xml:space="preserve">všeobecné </w:t>
      </w:r>
      <w:r w:rsidR="009569FC" w:rsidRPr="00212EE3">
        <w:t xml:space="preserve">požadavky </w:t>
      </w:r>
    </w:p>
    <w:p w14:paraId="411DF0AB" w14:textId="0BD3A812" w:rsidR="00E601B9" w:rsidRPr="00212EE3" w:rsidRDefault="00E601B9" w:rsidP="00CA7D72">
      <w:r w:rsidRPr="00212EE3">
        <w:t xml:space="preserve">Součástí </w:t>
      </w:r>
      <w:r w:rsidR="00EE603D" w:rsidRPr="00212EE3">
        <w:rPr>
          <w:smallCaps/>
        </w:rPr>
        <w:t>d</w:t>
      </w:r>
      <w:r w:rsidRPr="00212EE3">
        <w:rPr>
          <w:smallCaps/>
        </w:rPr>
        <w:t>íla</w:t>
      </w:r>
      <w:r w:rsidRPr="00212EE3">
        <w:t xml:space="preserve"> je provedení všech stavebních dodávek a prací včetně návrhu technických řešení, potřebných výpočtů a posudků a </w:t>
      </w:r>
      <w:r w:rsidRPr="00212EE3">
        <w:rPr>
          <w:smallCaps/>
        </w:rPr>
        <w:t>plánu jakosti</w:t>
      </w:r>
      <w:r w:rsidRPr="00212EE3">
        <w:t xml:space="preserve"> (viz </w:t>
      </w:r>
      <w:r w:rsidR="0082662A" w:rsidRPr="00212EE3">
        <w:t>P</w:t>
      </w:r>
      <w:r w:rsidRPr="00212EE3">
        <w:t xml:space="preserve">říloha </w:t>
      </w:r>
      <w:r w:rsidR="0082662A" w:rsidRPr="00212EE3">
        <w:t>3</w:t>
      </w:r>
      <w:r w:rsidRPr="00212EE3">
        <w:t xml:space="preserve"> </w:t>
      </w:r>
      <w:r w:rsidR="00EE603D" w:rsidRPr="00212EE3">
        <w:rPr>
          <w:smallCaps/>
        </w:rPr>
        <w:t>smlouvy</w:t>
      </w:r>
      <w:r w:rsidRPr="00212EE3">
        <w:t xml:space="preserve"> - Dokumentace) zpracovaného s ohledem na požadavky zajištění jakosti výstavby. </w:t>
      </w:r>
    </w:p>
    <w:p w14:paraId="34A69548" w14:textId="1C2E8A91" w:rsidR="00E601B9" w:rsidRPr="00212EE3" w:rsidRDefault="00EE603D" w:rsidP="00CA7D72">
      <w:r w:rsidRPr="00212EE3">
        <w:rPr>
          <w:smallCaps/>
        </w:rPr>
        <w:t>z</w:t>
      </w:r>
      <w:r w:rsidR="00E601B9" w:rsidRPr="00212EE3">
        <w:rPr>
          <w:smallCaps/>
        </w:rPr>
        <w:t>hotovitel</w:t>
      </w:r>
      <w:r w:rsidR="00E601B9" w:rsidRPr="00212EE3">
        <w:t xml:space="preserve"> navrhne a zhotoví stavební konstrukce pro všechny stavební a inženýrské objekty potřebné pro instalace předmětných technologických zařízen a doprovodných provozů. </w:t>
      </w:r>
    </w:p>
    <w:p w14:paraId="75B9B7BB" w14:textId="0A1AA2E1" w:rsidR="00E601B9" w:rsidRPr="00212EE3" w:rsidRDefault="00E601B9" w:rsidP="00CA7D72">
      <w:r w:rsidRPr="00212EE3">
        <w:lastRenderedPageBreak/>
        <w:t xml:space="preserve">Z návrhu </w:t>
      </w:r>
      <w:r w:rsidR="00EE603D" w:rsidRPr="00212EE3">
        <w:rPr>
          <w:smallCaps/>
        </w:rPr>
        <w:t>z</w:t>
      </w:r>
      <w:r w:rsidRPr="00212EE3">
        <w:rPr>
          <w:smallCaps/>
        </w:rPr>
        <w:t>hotovitele</w:t>
      </w:r>
      <w:r w:rsidRPr="00212EE3">
        <w:t xml:space="preserve"> vyplyne skutečný rozsah stavebních konstrukcí, stejně jako dispoziční rozmístění, včetně výškových úrovní, dimenzí a materiálové skladby.</w:t>
      </w:r>
    </w:p>
    <w:p w14:paraId="70CA7332" w14:textId="5742AA89" w:rsidR="00E601B9" w:rsidRPr="00212EE3" w:rsidRDefault="00E601B9" w:rsidP="00CA7D72">
      <w:r w:rsidRPr="00212EE3">
        <w:t>Návrh stavebního řešení uvedený v </w:t>
      </w:r>
      <w:r w:rsidR="007B60B6" w:rsidRPr="00212EE3">
        <w:t>DSP</w:t>
      </w:r>
      <w:r w:rsidRPr="00212EE3">
        <w:t xml:space="preserve"> není pro </w:t>
      </w:r>
      <w:r w:rsidR="00EE603D" w:rsidRPr="00212EE3">
        <w:rPr>
          <w:smallCaps/>
        </w:rPr>
        <w:t>z</w:t>
      </w:r>
      <w:r w:rsidRPr="00212EE3">
        <w:rPr>
          <w:smallCaps/>
        </w:rPr>
        <w:t>hotovitele</w:t>
      </w:r>
      <w:r w:rsidRPr="00212EE3">
        <w:t xml:space="preserve"> závazný, bude však součástí dokumentace</w:t>
      </w:r>
      <w:r w:rsidR="009A685E" w:rsidRPr="00212EE3">
        <w:t xml:space="preserve"> </w:t>
      </w:r>
      <w:r w:rsidRPr="00212EE3">
        <w:t xml:space="preserve">IPPC a pro stavební řízení. </w:t>
      </w:r>
      <w:r w:rsidR="000C2E87" w:rsidRPr="00212EE3">
        <w:rPr>
          <w:smallCaps/>
        </w:rPr>
        <w:t>objednatel</w:t>
      </w:r>
      <w:r w:rsidRPr="00212EE3">
        <w:rPr>
          <w:smallCaps/>
        </w:rPr>
        <w:t xml:space="preserve"> </w:t>
      </w:r>
      <w:r w:rsidRPr="00212EE3">
        <w:t>proto požaduje v možné míře navržené řešení respektovat.</w:t>
      </w:r>
    </w:p>
    <w:p w14:paraId="21B24585" w14:textId="77777777" w:rsidR="00E601B9" w:rsidRPr="00212EE3" w:rsidRDefault="00E601B9" w:rsidP="00CA7D72">
      <w:r w:rsidRPr="00212EE3">
        <w:t>Závaznou podmínkou je koncepce zastavovacího plánu daná výkresem celkové situace stavby, řešící dispoziční rozmístění jednotlivých objektů a zařízení.</w:t>
      </w:r>
    </w:p>
    <w:p w14:paraId="2FF8E86A" w14:textId="7E3864FC" w:rsidR="00D82C1C" w:rsidRPr="00212EE3" w:rsidRDefault="00D82C1C" w:rsidP="008D31AA">
      <w:r w:rsidRPr="00212EE3">
        <w:t xml:space="preserve">Návrh všech konstrukcí musí odpovídat zejména následujícím požadavkům: </w:t>
      </w:r>
    </w:p>
    <w:p w14:paraId="7AF90099" w14:textId="75DD12F4"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Návrh všech stavebních konstrukcí bude proveden v souladu s normami a předpisy platnými v České republice včetně předpisů pro zajištění požární bezpečnosti </w:t>
      </w:r>
      <w:r w:rsidR="00EE603D" w:rsidRPr="00212EE3">
        <w:rPr>
          <w:smallCaps/>
        </w:rPr>
        <w:t>d</w:t>
      </w:r>
      <w:r w:rsidR="00D82C1C" w:rsidRPr="00212EE3">
        <w:rPr>
          <w:smallCaps/>
        </w:rPr>
        <w:t>íla</w:t>
      </w:r>
      <w:r w:rsidR="00D82C1C" w:rsidRPr="00212EE3">
        <w:t xml:space="preserve"> a předpisů provozu týkajících se bezpečnosti práce. </w:t>
      </w:r>
    </w:p>
    <w:p w14:paraId="3D98E278" w14:textId="0DEA7026"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návrhu konstrukcí budou zohledněny místní podmínky - geologické podmínky, klimatické podmínky, korozní zatížení prostředí apod. </w:t>
      </w:r>
    </w:p>
    <w:p w14:paraId="2D34FD39" w14:textId="54279776"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návrhu nových konstrukcí bude zohledněn stávající stav zejména základových konstrukcí sousedních a navazujících objektů. Při práci v sousedství stávajících objektů nebudou tyto stavební činností ohroženy a poškozeny. </w:t>
      </w:r>
    </w:p>
    <w:p w14:paraId="64E32F33" w14:textId="38168CE2"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Architektonické řešení navrhovaných objektů včetně jejich barevného řešení bude navrženo s respektováním okolních stávající</w:t>
      </w:r>
      <w:r w:rsidR="00C86517">
        <w:rPr>
          <w:lang w:val="cs-CZ"/>
        </w:rPr>
        <w:t>c</w:t>
      </w:r>
      <w:r w:rsidR="00D82C1C" w:rsidRPr="00212EE3">
        <w:t xml:space="preserve">h objektů areálu ve smyslu požadavků </w:t>
      </w:r>
      <w:r w:rsidR="000F72E3" w:rsidRPr="00212EE3">
        <w:rPr>
          <w:smallCaps/>
          <w:lang w:val="cs-CZ"/>
        </w:rPr>
        <w:t>objednatele</w:t>
      </w:r>
      <w:r w:rsidR="00D82C1C" w:rsidRPr="00212EE3">
        <w:rPr>
          <w:smallCaps/>
        </w:rPr>
        <w:t xml:space="preserve"> </w:t>
      </w:r>
      <w:r w:rsidR="00D82C1C" w:rsidRPr="00212EE3">
        <w:t>související s jeho logovými zásadami.</w:t>
      </w:r>
    </w:p>
    <w:p w14:paraId="7A9699E8" w14:textId="0512AA29"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 zásadě budou nové základové konstrukce dilatačně odděleny od stávajících konstrukcí. Při provádění základových konstrukcí nesmí být opomenuty požadavky na uzemnění objektů. </w:t>
      </w:r>
    </w:p>
    <w:p w14:paraId="7E9B4613" w14:textId="15F5783E"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Budou používány pouze materiály a konstrukční řešení dostatečně prověřené praxí a odsouhlasené </w:t>
      </w:r>
      <w:r w:rsidR="000F72E3" w:rsidRPr="00212EE3">
        <w:rPr>
          <w:smallCaps/>
          <w:lang w:val="cs-CZ"/>
        </w:rPr>
        <w:t>o</w:t>
      </w:r>
      <w:r w:rsidR="00D82C1C" w:rsidRPr="00212EE3">
        <w:rPr>
          <w:smallCaps/>
        </w:rPr>
        <w:t>bjednatelem</w:t>
      </w:r>
      <w:r w:rsidR="00D82C1C" w:rsidRPr="00212EE3">
        <w:t xml:space="preserve">. </w:t>
      </w:r>
    </w:p>
    <w:p w14:paraId="25DC3D37" w14:textId="26F1667C"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Ve stavební části </w:t>
      </w:r>
      <w:r w:rsidR="000F72E3" w:rsidRPr="00212EE3">
        <w:rPr>
          <w:smallCaps/>
          <w:lang w:val="cs-CZ"/>
        </w:rPr>
        <w:t>d</w:t>
      </w:r>
      <w:r w:rsidR="00D82C1C" w:rsidRPr="00212EE3">
        <w:rPr>
          <w:smallCaps/>
        </w:rPr>
        <w:t>íla</w:t>
      </w:r>
      <w:r w:rsidR="00D82C1C" w:rsidRPr="00212EE3">
        <w:t xml:space="preserve"> je nutno zajistit nosnost podlaží objektů v souladu s požadavky pro umístění technologie. resp. s přihlédnutím k nutnosti odkládáním části demontované technologie z důvodu její nutné opravy v blízkosti místa opravy. </w:t>
      </w:r>
    </w:p>
    <w:p w14:paraId="0D2539A1" w14:textId="3FDD46C9"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Z požárního hlediska je nutno sledovat vzájemný vztah nových objektů i vztah nových objektů k požárnímu zabezpečení stávajících objektů.</w:t>
      </w:r>
    </w:p>
    <w:p w14:paraId="68209660" w14:textId="29410EB0"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Vstupy do objektů budou provedeny pro zajištění obsluhy technologie, zároveň však musí umožnit transport náhradních dílů či celků do místa opravy (použití v dodané technologii </w:t>
      </w:r>
      <w:r w:rsidR="00D82C1C" w:rsidRPr="00212EE3">
        <w:rPr>
          <w:smallCaps/>
        </w:rPr>
        <w:t>díla</w:t>
      </w:r>
      <w:r w:rsidR="00D82C1C" w:rsidRPr="00212EE3">
        <w:t>).</w:t>
      </w:r>
    </w:p>
    <w:p w14:paraId="4535C641" w14:textId="74818E68"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 souladu s požárně technickým řešením objektů budou navrženy únikové cesty i s ohledem na práce</w:t>
      </w:r>
      <w:r w:rsidR="009A685E" w:rsidRPr="00212EE3">
        <w:t xml:space="preserve"> </w:t>
      </w:r>
      <w:r w:rsidR="00D82C1C" w:rsidRPr="00212EE3">
        <w:t xml:space="preserve">a obsluhu vyhrazených zařízení. </w:t>
      </w:r>
    </w:p>
    <w:p w14:paraId="3B037C3D" w14:textId="2AB1727A"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 návaznosti na požárně technické řešení a zajištění BOZP budou objekty vybaveny nebo osazeny doplňkovými a kompletačními prvky jako jsou žebříky na střechy objektů, případné suchovody, požární stěny nebo clony, kotevní prvky a jiná zařízení proti pádu z výšky apod. </w:t>
      </w:r>
    </w:p>
    <w:p w14:paraId="0FC1F4B9" w14:textId="28539CC1"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Pokud budou při výstavbě nového zařízení používány stávající konstrukce např. potrubní mosty, jímky, základové konstrukce, </w:t>
      </w:r>
      <w:r w:rsidR="00F352CF" w:rsidRPr="00212EE3">
        <w:rPr>
          <w:lang w:val="cs-CZ"/>
        </w:rPr>
        <w:t xml:space="preserve">budova HVB, </w:t>
      </w:r>
      <w:r w:rsidR="00D82C1C" w:rsidRPr="00212EE3">
        <w:t xml:space="preserve">je nutno tyto konstrukce posoudit z hlediska jejich stavu a provést případné statické posudky. Na základě těchto posudků je nutno navrhnout způsoby sanace, rekonstrukce, zesílení, náhrady apod. a zohlednit vazby těchto konstrukcí na stávající provoz v areálu. </w:t>
      </w:r>
    </w:p>
    <w:p w14:paraId="1ED61867" w14:textId="67A7B83B"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Veškeré konstrukce budou navrženy a voleny s ohledem na</w:t>
      </w:r>
      <w:r w:rsidR="00D82C1C" w:rsidRPr="00212EE3">
        <w:rPr>
          <w:b/>
        </w:rPr>
        <w:t xml:space="preserve"> </w:t>
      </w:r>
      <w:r w:rsidR="00D82C1C" w:rsidRPr="00212EE3">
        <w:t xml:space="preserve">předpokládanou životnost a ekonomii stavby. </w:t>
      </w:r>
    </w:p>
    <w:p w14:paraId="1672EDEE" w14:textId="7061813B"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provádění ochrany proti korozi bude postupováno dle projektu provádění této ochrany a pracovních postupů výrobců materiálové základny či platných technických norem. Provedení bude kontrolováno dle plánu kvality. Při provádění nátěrových systémů budou </w:t>
      </w:r>
      <w:r w:rsidR="00D82C1C" w:rsidRPr="00212EE3">
        <w:lastRenderedPageBreak/>
        <w:t xml:space="preserve">tyto prováděny v každé vrstvě v odlišném odstínu z hlediska požadavku na možnost kontroly. </w:t>
      </w:r>
    </w:p>
    <w:p w14:paraId="521E7404" w14:textId="2E042739"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Součástí stavební dodávky budou i stavební úpravy zajišťující propojení do stávajících budov dle požadavků technologie, včetně návrhu úprav konstrukcí a včetně statického řešení. Bude zajištěno provedení prostupů, jejich patřičné dotěsnění a začištění po provedení instalace. </w:t>
      </w:r>
    </w:p>
    <w:p w14:paraId="75558BE6" w14:textId="2A2D7C3E"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Veškerá nová vzduchotechnika bude řešena ve stavební části. Rozvaděče pro tato zařízení budou vyzbrojeny tak, aby umožňovaly dálkovou signalizaci stavu zařízeni. Veškeré nové nebo doplň</w:t>
      </w:r>
      <w:r w:rsidR="00C31A39">
        <w:rPr>
          <w:lang w:val="cs-CZ"/>
        </w:rPr>
        <w:t>u</w:t>
      </w:r>
      <w:r w:rsidR="00D82C1C" w:rsidRPr="00212EE3">
        <w:t>jící vzduchotechnické zařízení vč. ovládání větracích klapek (oken) a všech servopohonů bude provázáno s řídícím systémem kotelny (kotle), který je součástí dodávky ASŘTP.</w:t>
      </w:r>
    </w:p>
    <w:p w14:paraId="6DE4FD93" w14:textId="7ED41B6F"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Veškerá řešení budou respektovat vydané stavební povolení. V</w:t>
      </w:r>
      <w:r w:rsidR="007D070A">
        <w:rPr>
          <w:lang w:val="cs-CZ"/>
        </w:rPr>
        <w:t>ý</w:t>
      </w:r>
      <w:r w:rsidR="00D82C1C" w:rsidRPr="00212EE3">
        <w:t>j</w:t>
      </w:r>
      <w:r w:rsidR="00FE0E31">
        <w:rPr>
          <w:lang w:val="cs-CZ"/>
        </w:rPr>
        <w:t>i</w:t>
      </w:r>
      <w:r w:rsidR="00D82C1C" w:rsidRPr="00212EE3">
        <w:t xml:space="preserve">mku může po projednání a odsouhlasení se stavebním úřadem povolit </w:t>
      </w:r>
      <w:r w:rsidR="00D82C1C" w:rsidRPr="00212EE3">
        <w:rPr>
          <w:smallCaps/>
          <w:lang w:val="cs-CZ"/>
        </w:rPr>
        <w:t>o</w:t>
      </w:r>
      <w:r w:rsidR="00D82C1C" w:rsidRPr="00212EE3">
        <w:rPr>
          <w:smallCaps/>
        </w:rPr>
        <w:t>bjednatel</w:t>
      </w:r>
      <w:r w:rsidR="00D82C1C" w:rsidRPr="00212EE3">
        <w:t>.</w:t>
      </w:r>
    </w:p>
    <w:p w14:paraId="18EA7B5E" w14:textId="6A8D43AC" w:rsidR="004259E4" w:rsidRPr="00212EE3" w:rsidRDefault="003A0AF0" w:rsidP="003A0AF0">
      <w:pPr>
        <w:pStyle w:val="Nadpis3"/>
        <w:numPr>
          <w:ilvl w:val="0"/>
          <w:numId w:val="0"/>
        </w:numPr>
        <w:ind w:left="1134" w:hanging="1134"/>
      </w:pPr>
      <w:r w:rsidRPr="00212EE3">
        <w:t>5.2.2</w:t>
      </w:r>
      <w:r w:rsidRPr="00212EE3">
        <w:tab/>
      </w:r>
      <w:r w:rsidR="0068217F" w:rsidRPr="00212EE3">
        <w:t xml:space="preserve">Požadavky na </w:t>
      </w:r>
      <w:r w:rsidR="009A685E" w:rsidRPr="00212EE3">
        <w:t>s</w:t>
      </w:r>
      <w:r w:rsidR="0068217F" w:rsidRPr="00212EE3">
        <w:t>tavebně konstrukční řešení stavebních a inženýrských objektů</w:t>
      </w:r>
    </w:p>
    <w:p w14:paraId="39FC6A63" w14:textId="5FAC2827" w:rsidR="009569FC" w:rsidRPr="00212EE3" w:rsidRDefault="003A0AF0" w:rsidP="003A0AF0">
      <w:pPr>
        <w:pStyle w:val="Nadpis4"/>
        <w:numPr>
          <w:ilvl w:val="0"/>
          <w:numId w:val="0"/>
        </w:numPr>
        <w:ind w:left="1276" w:hanging="1134"/>
      </w:pPr>
      <w:r w:rsidRPr="00212EE3">
        <w:t>5.2.2.1</w:t>
      </w:r>
      <w:r w:rsidRPr="00212EE3">
        <w:tab/>
      </w:r>
      <w:r w:rsidR="009569FC" w:rsidRPr="00212EE3">
        <w:t>Zemní práce</w:t>
      </w:r>
    </w:p>
    <w:p w14:paraId="238A3A1F" w14:textId="105CC54A" w:rsidR="006C7699" w:rsidRPr="00212EE3" w:rsidRDefault="009569FC" w:rsidP="00DC4D12">
      <w:r w:rsidRPr="00212EE3">
        <w:t>Výkopové práce nezbytné pro realizaci spodních staveb objektů</w:t>
      </w:r>
      <w:r w:rsidR="00413843" w:rsidRPr="00212EE3">
        <w:t xml:space="preserve"> (</w:t>
      </w:r>
      <w:r w:rsidRPr="00212EE3">
        <w:t>jejich založení nebo založení jednotlivých konstrukcí či zařízení</w:t>
      </w:r>
      <w:r w:rsidR="00413843" w:rsidRPr="00212EE3">
        <w:t>), vedení inženýrských sítí, úprav terénu a zpevněných ploch</w:t>
      </w:r>
      <w:r w:rsidRPr="00212EE3">
        <w:t xml:space="preserve"> budou navrženy a realizovány v nutném rozsahu odpovídajícím daným konstrukcím a v souladu se zásadami bezpečnosti a ochran</w:t>
      </w:r>
      <w:r w:rsidR="004A5DC8">
        <w:t>y</w:t>
      </w:r>
      <w:r w:rsidRPr="00212EE3">
        <w:t xml:space="preserve"> zdraví</w:t>
      </w:r>
      <w:r w:rsidR="004A5DC8">
        <w:t xml:space="preserve"> </w:t>
      </w:r>
      <w:r w:rsidRPr="00212EE3">
        <w:t>s ohledem na geologické poměry a blízkost sousedních objektů, konstrukcí nebo zařízení. Součástí zemních prací jsou i podsypy a obsypy daných konstrukcí</w:t>
      </w:r>
      <w:r w:rsidR="00273A43" w:rsidRPr="00212EE3">
        <w:t xml:space="preserve"> nebo práce na zkvalitnění </w:t>
      </w:r>
      <w:r w:rsidR="00970B98" w:rsidRPr="00212EE3">
        <w:t>podloží</w:t>
      </w:r>
      <w:r w:rsidRPr="00212EE3">
        <w:t>.</w:t>
      </w:r>
      <w:r w:rsidR="006C7699" w:rsidRPr="00212EE3">
        <w:t xml:space="preserve"> </w:t>
      </w:r>
    </w:p>
    <w:p w14:paraId="4354A77B" w14:textId="368E481A" w:rsidR="009569FC" w:rsidRPr="00212EE3" w:rsidRDefault="006C7699" w:rsidP="00DC4D12">
      <w:r w:rsidRPr="00212EE3">
        <w:t>Výkopy budou navrženy na základě geologických poměrů, a to buď jako otevřené s předepsanými sklony svahů nebo pažené.</w:t>
      </w:r>
      <w:r w:rsidRPr="00212EE3">
        <w:tab/>
      </w:r>
    </w:p>
    <w:p w14:paraId="21A9EB22" w14:textId="285F00BD" w:rsidR="009569FC" w:rsidRPr="00212EE3" w:rsidRDefault="003A0AF0" w:rsidP="003A0AF0">
      <w:pPr>
        <w:pStyle w:val="Nadpis4"/>
        <w:numPr>
          <w:ilvl w:val="0"/>
          <w:numId w:val="0"/>
        </w:numPr>
        <w:ind w:left="1276" w:hanging="1134"/>
      </w:pPr>
      <w:r w:rsidRPr="00212EE3">
        <w:t>5.2.2.2</w:t>
      </w:r>
      <w:r w:rsidRPr="00212EE3">
        <w:tab/>
      </w:r>
      <w:r w:rsidR="009569FC" w:rsidRPr="00212EE3">
        <w:t xml:space="preserve">Založení </w:t>
      </w:r>
    </w:p>
    <w:p w14:paraId="0EAE3BD7" w14:textId="77777777" w:rsidR="00896156" w:rsidRPr="00212EE3" w:rsidRDefault="009569FC" w:rsidP="00CA7D72">
      <w:r w:rsidRPr="00212EE3">
        <w:t xml:space="preserve">Stavební objekty a konstrukce inženýrských objektů budou založeny podle způsobu zatížení a </w:t>
      </w:r>
      <w:r w:rsidR="00413843" w:rsidRPr="00212EE3">
        <w:t>hydro</w:t>
      </w:r>
      <w:r w:rsidRPr="00212EE3">
        <w:t xml:space="preserve">geologických poměrů. </w:t>
      </w:r>
    </w:p>
    <w:p w14:paraId="4D3A5B54" w14:textId="77777777" w:rsidR="009569FC" w:rsidRPr="00212EE3" w:rsidRDefault="009569FC" w:rsidP="00CA7D72">
      <w:r w:rsidRPr="00212EE3">
        <w:t>Navrženo může být zakládání:</w:t>
      </w:r>
    </w:p>
    <w:p w14:paraId="52CE9682" w14:textId="611507A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plošné - betonové respektive železobetonové patky, pasy; </w:t>
      </w:r>
    </w:p>
    <w:p w14:paraId="5A70CFC4" w14:textId="46B9CDB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hlubinné - piloty vrtané, pažené; </w:t>
      </w:r>
    </w:p>
    <w:p w14:paraId="34DF8A8A" w14:textId="613B9B1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zvláštní - mikropiloty, injektáže, milánské stěny apod.</w:t>
      </w:r>
    </w:p>
    <w:p w14:paraId="7ED29F07" w14:textId="520956DD" w:rsidR="006C7699" w:rsidRPr="00212EE3" w:rsidRDefault="006C7699" w:rsidP="00DC4D12">
      <w:pPr>
        <w:rPr>
          <w:color w:val="000000"/>
        </w:rPr>
      </w:pPr>
      <w:r w:rsidRPr="00212EE3">
        <w:t xml:space="preserve">Nepředpokládá se použití ražených pilot, ani takových technologii, které by otřesy, nebo vibracemi při jejich provádění ohrožovali stávající zařízení (nebo jeho životnost), nebo provoz </w:t>
      </w:r>
      <w:r w:rsidR="001C6A97">
        <w:t>T</w:t>
      </w:r>
      <w:r w:rsidRPr="00212EE3">
        <w:t>eplárny.</w:t>
      </w:r>
    </w:p>
    <w:p w14:paraId="712BDA02" w14:textId="77777777" w:rsidR="009569FC" w:rsidRPr="00212EE3" w:rsidRDefault="009569FC" w:rsidP="00DC4D12">
      <w:r w:rsidRPr="00212EE3">
        <w:t>Nutno navrhnout způsob odvodnění základové spáry v případě, že bude navržena pod hladinou lokálního výskytu spodních vod.</w:t>
      </w:r>
    </w:p>
    <w:p w14:paraId="3A577257" w14:textId="77777777" w:rsidR="009569FC" w:rsidRPr="00212EE3" w:rsidRDefault="009569FC" w:rsidP="00DC4D12">
      <w:r w:rsidRPr="00212EE3">
        <w:t xml:space="preserve">Součástí základů je osazení a dodávka zabudovaných kotevních prvků, které budou součástí dodávky technologického zařízení nebo ocelových konstrukcí dodávaných v rámci stavební části. </w:t>
      </w:r>
    </w:p>
    <w:p w14:paraId="47CA57EF" w14:textId="6EB4C7B9" w:rsidR="009569FC" w:rsidRPr="00212EE3" w:rsidRDefault="003A0AF0" w:rsidP="003A0AF0">
      <w:pPr>
        <w:pStyle w:val="Nadpis4"/>
        <w:numPr>
          <w:ilvl w:val="0"/>
          <w:numId w:val="0"/>
        </w:numPr>
        <w:ind w:left="1276" w:hanging="1134"/>
      </w:pPr>
      <w:r w:rsidRPr="00212EE3">
        <w:t>5.2.2.3</w:t>
      </w:r>
      <w:r w:rsidRPr="00212EE3">
        <w:tab/>
      </w:r>
      <w:r w:rsidR="009569FC" w:rsidRPr="00212EE3">
        <w:t xml:space="preserve">Podzemní objekty </w:t>
      </w:r>
    </w:p>
    <w:p w14:paraId="389C4DFB" w14:textId="77777777" w:rsidR="009569FC" w:rsidRPr="00212EE3" w:rsidRDefault="009569FC" w:rsidP="00CA7D72">
      <w:r w:rsidRPr="00212EE3">
        <w:t>Konstrukce jímek, kanálů, kolektorů aj. může být navržena jako železobetonová monolitická, případně z prefabrikovaných železobetonových dílců pro kolektory. Navržena bude ochrana proti pronikání zemní vlhkosti, případně spodní a povrchové vody. Nutno zohlednit požadavek na případné zatížení od pojezdu vozidel.</w:t>
      </w:r>
    </w:p>
    <w:p w14:paraId="5F686E13" w14:textId="61D620CA" w:rsidR="009569FC" w:rsidRPr="00212EE3" w:rsidRDefault="003A0AF0" w:rsidP="003A0AF0">
      <w:pPr>
        <w:pStyle w:val="Nadpis4"/>
        <w:numPr>
          <w:ilvl w:val="0"/>
          <w:numId w:val="0"/>
        </w:numPr>
        <w:ind w:left="1276" w:hanging="1134"/>
      </w:pPr>
      <w:r w:rsidRPr="00212EE3">
        <w:lastRenderedPageBreak/>
        <w:t>5.2.2.4</w:t>
      </w:r>
      <w:r w:rsidRPr="00212EE3">
        <w:tab/>
      </w:r>
      <w:r w:rsidR="009569FC" w:rsidRPr="00212EE3">
        <w:t>Svislé nosné konstrukce pozemních objektů</w:t>
      </w:r>
    </w:p>
    <w:p w14:paraId="4453AB37" w14:textId="77777777" w:rsidR="009569FC" w:rsidRPr="00212EE3" w:rsidRDefault="009569FC" w:rsidP="00CA7D72">
      <w:r w:rsidRPr="00212EE3">
        <w:t>Jako svislých nadzemních konstrukcí může být použito skeletových konstrukcí ocelových, železobetonových monolitických nebo montovaných eventuelně kombinace; stěnových systémů železobetonových monolitických nebo montovaných, případně tradičně zděných. Je nutno přihlédnout k zajištění stability objektu, technologickým a požárně technickým požadavkům.</w:t>
      </w:r>
    </w:p>
    <w:p w14:paraId="58DC2E6D" w14:textId="1FC19DF9" w:rsidR="009569FC" w:rsidRPr="00212EE3" w:rsidRDefault="003A0AF0" w:rsidP="003A0AF0">
      <w:pPr>
        <w:pStyle w:val="Nadpis4"/>
        <w:numPr>
          <w:ilvl w:val="0"/>
          <w:numId w:val="0"/>
        </w:numPr>
        <w:ind w:left="1276" w:hanging="1134"/>
      </w:pPr>
      <w:r w:rsidRPr="00212EE3">
        <w:t>5.2.2.5</w:t>
      </w:r>
      <w:r w:rsidRPr="00212EE3">
        <w:tab/>
      </w:r>
      <w:r w:rsidR="009569FC" w:rsidRPr="00212EE3">
        <w:t>Horizontální nosné konstrukce</w:t>
      </w:r>
    </w:p>
    <w:p w14:paraId="11EDF673" w14:textId="77777777" w:rsidR="009569FC" w:rsidRPr="00212EE3" w:rsidRDefault="009569FC" w:rsidP="00CA7D72">
      <w:pPr>
        <w:rPr>
          <w:i/>
        </w:rPr>
      </w:pPr>
      <w:r w:rsidRPr="00212EE3">
        <w:t>S přihlédnutím ke konstrukčnímu systému mohou být tyto konstrukce navrženy ocelové s deskou ocelovou (plechy, pororošty</w:t>
      </w:r>
      <w:r w:rsidR="00CC6DB0" w:rsidRPr="00212EE3">
        <w:t xml:space="preserve"> – s pozinkovou povrchovou úpravou</w:t>
      </w:r>
      <w:r w:rsidRPr="00212EE3">
        <w:t>), železobetonovou monolitickou s použitím bednění nebo betonovou do ztraceného bednění (ocelový plech). Mohou být použity železobetonové prefabrikované panely pro konstrukce stropů a střech. Nutno akceptovat technologick</w:t>
      </w:r>
      <w:r w:rsidR="00CC6DB0" w:rsidRPr="00212EE3">
        <w:t>é a požárně technické požadavky.</w:t>
      </w:r>
    </w:p>
    <w:p w14:paraId="71144E00" w14:textId="01972DB8" w:rsidR="009569FC" w:rsidRPr="00212EE3" w:rsidRDefault="003A0AF0" w:rsidP="003A0AF0">
      <w:pPr>
        <w:pStyle w:val="Nadpis4"/>
        <w:numPr>
          <w:ilvl w:val="0"/>
          <w:numId w:val="0"/>
        </w:numPr>
        <w:ind w:left="1276" w:hanging="1134"/>
      </w:pPr>
      <w:r w:rsidRPr="00212EE3">
        <w:t>5.2.2.6</w:t>
      </w:r>
      <w:r w:rsidRPr="00212EE3">
        <w:tab/>
      </w:r>
      <w:r w:rsidR="009569FC" w:rsidRPr="00212EE3">
        <w:t>Podpůrné konstrukce strojně technologického zařízení</w:t>
      </w:r>
    </w:p>
    <w:p w14:paraId="330146FE" w14:textId="77777777" w:rsidR="009569FC" w:rsidRPr="00212EE3" w:rsidRDefault="009569FC" w:rsidP="00CA7D72">
      <w:r w:rsidRPr="00212EE3">
        <w:t>Podle zatěžovacích údajů budou řešeny ve stavební části jako konstrukce ocelové nebo železobetonové skeletové; případně železobetonové resp. betonové masivní (blokové). Volba systému dle umístění zařízení, požadavku zařízení a vlivu na okolí.</w:t>
      </w:r>
    </w:p>
    <w:p w14:paraId="530D54D1" w14:textId="64934A53" w:rsidR="009569FC" w:rsidRPr="00212EE3" w:rsidRDefault="003A0AF0" w:rsidP="003A0AF0">
      <w:pPr>
        <w:pStyle w:val="Nadpis4"/>
        <w:numPr>
          <w:ilvl w:val="0"/>
          <w:numId w:val="0"/>
        </w:numPr>
        <w:ind w:left="1276" w:hanging="1134"/>
      </w:pPr>
      <w:r w:rsidRPr="00212EE3">
        <w:t>5.2.2.7</w:t>
      </w:r>
      <w:r w:rsidRPr="00212EE3">
        <w:tab/>
      </w:r>
      <w:r w:rsidR="009569FC" w:rsidRPr="00212EE3">
        <w:t>Obvodové konstrukce</w:t>
      </w:r>
    </w:p>
    <w:p w14:paraId="417BA7E6" w14:textId="77777777" w:rsidR="009569FC" w:rsidRPr="00212EE3" w:rsidRDefault="009569FC" w:rsidP="00CA7D72">
      <w:r w:rsidRPr="00212EE3">
        <w:t>Budou navrženy tak, aby tepelné ztráty objektů odpovídaly normovým požadavkům pro jmenovité prostory, aby opláštění objektu splňovalo požadavky požárně technického řešení stavby. Dále je nutno posoudit provozní a estetické podmínky, požadavky na tepelné parametry a na protihlukovou ochranu jakož i sjednocení architektonického vzhledu fasád objektů areálu.</w:t>
      </w:r>
    </w:p>
    <w:p w14:paraId="3FE4F174" w14:textId="77777777" w:rsidR="009569FC" w:rsidRPr="00212EE3" w:rsidRDefault="009569FC" w:rsidP="00CA7D72">
      <w:r w:rsidRPr="00212EE3">
        <w:t>Pro opláštění je možno navrhnout fasádní prvky ze sendvičových panelů, skládaný plášť z tvarovaných plechů, popř. z kazetových prvků s vloženou tepelnou izolací. Obvodové stěny mohou být dále navrženy na bázi keramických materiálů nebo silikátů.</w:t>
      </w:r>
    </w:p>
    <w:p w14:paraId="7327E523" w14:textId="77777777" w:rsidR="009569FC" w:rsidRPr="00212EE3" w:rsidRDefault="009569FC" w:rsidP="00CA7D72">
      <w:r w:rsidRPr="00212EE3">
        <w:t>Sokly budov budou tradičně vyzdívané, případně betonové</w:t>
      </w:r>
      <w:r w:rsidR="00735403" w:rsidRPr="00212EE3">
        <w:t>,</w:t>
      </w:r>
      <w:r w:rsidRPr="00212EE3">
        <w:t xml:space="preserve"> respektive železobetonové.</w:t>
      </w:r>
    </w:p>
    <w:p w14:paraId="5C8E53F8" w14:textId="1F60EDE6" w:rsidR="009569FC" w:rsidRPr="00212EE3" w:rsidRDefault="003A0AF0" w:rsidP="003A0AF0">
      <w:pPr>
        <w:pStyle w:val="Nadpis4"/>
        <w:numPr>
          <w:ilvl w:val="0"/>
          <w:numId w:val="0"/>
        </w:numPr>
        <w:ind w:left="1276" w:hanging="1134"/>
      </w:pPr>
      <w:r w:rsidRPr="00212EE3">
        <w:t>5.2.2.8</w:t>
      </w:r>
      <w:r w:rsidRPr="00212EE3">
        <w:tab/>
      </w:r>
      <w:r w:rsidR="009569FC" w:rsidRPr="00212EE3">
        <w:t>Střešní konstrukce</w:t>
      </w:r>
    </w:p>
    <w:p w14:paraId="5B382C6E" w14:textId="77777777" w:rsidR="009569FC" w:rsidRPr="00212EE3" w:rsidRDefault="009569FC" w:rsidP="00CA7D72">
      <w:r w:rsidRPr="00212EE3">
        <w:t>Střešní konstrukce budou navrženy podle klimatických poměrů s respektováním tepelně technických a hlukových parametrů, požárně bezpečnostních kritérií a provozních požadavků. Možno navrhnout konstrukci střechy jednoplášťovou nebo dvouplášťovou. Střechy jsou vyspádovány ke střešním vpustem, respektive žlabům a odvodněny vnitřními nebo venkovními svody do stok dešťové kanalizace.</w:t>
      </w:r>
    </w:p>
    <w:p w14:paraId="150D61EA" w14:textId="3D4BC8BE" w:rsidR="009569FC" w:rsidRPr="00631251" w:rsidRDefault="003A0AF0" w:rsidP="003A0AF0">
      <w:pPr>
        <w:pStyle w:val="Nadpis4"/>
        <w:numPr>
          <w:ilvl w:val="0"/>
          <w:numId w:val="0"/>
        </w:numPr>
        <w:ind w:left="1276" w:hanging="1134"/>
      </w:pPr>
      <w:r w:rsidRPr="00631251">
        <w:t>5.2.2.9</w:t>
      </w:r>
      <w:r w:rsidRPr="00631251">
        <w:tab/>
      </w:r>
      <w:r w:rsidR="00631251" w:rsidRPr="00631251">
        <w:rPr>
          <w:rFonts w:hint="eastAsia"/>
        </w:rPr>
        <w:t>Svislé dělící a výplňové konstrukce</w:t>
      </w:r>
    </w:p>
    <w:p w14:paraId="3D71FB57" w14:textId="77777777" w:rsidR="009569FC" w:rsidRPr="00212EE3" w:rsidRDefault="009569FC" w:rsidP="00CA7D72">
      <w:r w:rsidRPr="00212EE3">
        <w:t>Svislé dělící a výplňové konstrukce, sloužící k oddělení jednotlivých prostorů případně požárních úseků v objektu, mohou být provedeny z tradičních zděných materiálů, montované z dílců silikátových, sádrokartonových, sendvičov</w:t>
      </w:r>
      <w:r w:rsidR="00D74D90" w:rsidRPr="00212EE3">
        <w:t>ých panelů, jednoduché z plechu ocelového pozinkovaného, lakovaného nebo</w:t>
      </w:r>
      <w:r w:rsidRPr="00212EE3">
        <w:t xml:space="preserve"> hliníkového. Budou splňovat požárně technické, tepelně technické</w:t>
      </w:r>
      <w:r w:rsidR="00D74D90" w:rsidRPr="00212EE3">
        <w:t>,</w:t>
      </w:r>
      <w:r w:rsidRPr="00212EE3">
        <w:t xml:space="preserve"> akustické požadavky</w:t>
      </w:r>
      <w:r w:rsidR="00D74D90" w:rsidRPr="00212EE3">
        <w:t xml:space="preserve"> a požadavky trvanlivosti a odolnosti proti korozi</w:t>
      </w:r>
      <w:r w:rsidRPr="00212EE3">
        <w:t>.</w:t>
      </w:r>
    </w:p>
    <w:p w14:paraId="58C40E52" w14:textId="02B6E3BF" w:rsidR="009569FC" w:rsidRPr="00212EE3" w:rsidRDefault="003A0AF0" w:rsidP="003A0AF0">
      <w:pPr>
        <w:pStyle w:val="Nadpis4"/>
        <w:numPr>
          <w:ilvl w:val="0"/>
          <w:numId w:val="0"/>
        </w:numPr>
        <w:ind w:left="1276" w:hanging="1134"/>
      </w:pPr>
      <w:r w:rsidRPr="00212EE3">
        <w:t>5.2.2.10</w:t>
      </w:r>
      <w:r w:rsidRPr="00212EE3">
        <w:tab/>
      </w:r>
      <w:r w:rsidR="00EB5C65" w:rsidRPr="00212EE3">
        <w:t>Povrchy, podlahy</w:t>
      </w:r>
    </w:p>
    <w:p w14:paraId="74665832" w14:textId="3034A862" w:rsidR="009569FC" w:rsidRPr="00212EE3" w:rsidRDefault="009569FC" w:rsidP="00CA7D72">
      <w:r w:rsidRPr="00212EE3">
        <w:rPr>
          <w:bCs/>
        </w:rPr>
        <w:t xml:space="preserve">Povrchy stěn, stropů </w:t>
      </w:r>
      <w:r w:rsidRPr="00212EE3">
        <w:t xml:space="preserve">- na zdivo, beton, silikáty </w:t>
      </w:r>
      <w:r w:rsidR="00CE323F">
        <w:t xml:space="preserve">budou </w:t>
      </w:r>
      <w:r w:rsidRPr="00212EE3">
        <w:t>provedeny omítky vnitřní, venkovní; v prostorech trvalých pracovišť konečná úprava malbou, obklady, podhledy. Podhledy v určených prostorách budou splňovat požadavky požární ochrany. Ocelové konstrukce budou opatřeny nátěry venkovními, vnitřními, popř. žárově zinkované, hliníkové plechy bez úprav, případně eloxované.</w:t>
      </w:r>
    </w:p>
    <w:p w14:paraId="15527266" w14:textId="77777777" w:rsidR="00D6352F" w:rsidRPr="00212EE3" w:rsidRDefault="00D6352F" w:rsidP="00CA7D72">
      <w:r w:rsidRPr="00212EE3">
        <w:lastRenderedPageBreak/>
        <w:t>Povrchy stěn a stropů v prostorech se zdroji hluku, zejména ve strojovně plynových motorů, budou mít povrch v provedení neodrážejícím hluk, tedy v provedení hlukově pohltivém, k tomuto účelu určeném.</w:t>
      </w:r>
    </w:p>
    <w:p w14:paraId="16FB6CD4" w14:textId="19556707" w:rsidR="006C7699" w:rsidRPr="00212EE3" w:rsidRDefault="009569FC" w:rsidP="00CA7D72">
      <w:r w:rsidRPr="00212EE3">
        <w:rPr>
          <w:bCs/>
        </w:rPr>
        <w:t>Podlahy</w:t>
      </w:r>
      <w:r w:rsidRPr="00212EE3">
        <w:rPr>
          <w:bCs/>
          <w:i/>
        </w:rPr>
        <w:t xml:space="preserve"> </w:t>
      </w:r>
      <w:r w:rsidRPr="00212EE3">
        <w:t xml:space="preserve">- nášlapné vrstvy podlah budou voleny podle účelu jednotlivých prostorů objektů, požadavků na únosnost, požární odolnost, vzhled, </w:t>
      </w:r>
      <w:r w:rsidR="00CC6DB0" w:rsidRPr="00212EE3">
        <w:t xml:space="preserve">trvanlivost, </w:t>
      </w:r>
      <w:r w:rsidRPr="00212EE3">
        <w:t>snadnou údržbu</w:t>
      </w:r>
      <w:r w:rsidR="00700B7E" w:rsidRPr="00212EE3">
        <w:t xml:space="preserve"> a bezpečnost pohybu (v místech s nebezpečím uklouznutí budou mít podlahy protiskluzovou úpravu)</w:t>
      </w:r>
      <w:r w:rsidRPr="00212EE3">
        <w:t xml:space="preserve">. Lze navrhnout širokou škálu </w:t>
      </w:r>
      <w:r w:rsidR="00CC6DB0" w:rsidRPr="00212EE3">
        <w:t xml:space="preserve">materiálů (nejlépe </w:t>
      </w:r>
      <w:r w:rsidRPr="00212EE3">
        <w:t>dlažby</w:t>
      </w:r>
      <w:r w:rsidR="00D74D90" w:rsidRPr="00212EE3">
        <w:t xml:space="preserve"> keramické nebo terracové</w:t>
      </w:r>
      <w:r w:rsidRPr="00212EE3">
        <w:t>). Je nezbytné posoudit nutnost chemické ochrany konstrukcí, případně jejich nepropustnost, antistatická opatření.</w:t>
      </w:r>
      <w:r w:rsidR="006C7699" w:rsidRPr="00212EE3">
        <w:t xml:space="preserve"> Konstrukce podlah budou splňovat výše uvedené požadavky, a přitom umožňovat předpokládaný provoz na nich (a to včetně manipulace mechanizačními prostředky jako jsou vysokozdvižné, nízkozdvižné a manipulační vozíky, vozidla apod.). V rámci prováděcí dokumentace navrhne a specifikuje </w:t>
      </w:r>
      <w:r w:rsidR="00ED6078" w:rsidRPr="00ED6078">
        <w:rPr>
          <w:smallCaps/>
        </w:rPr>
        <w:t xml:space="preserve">zhotovitel </w:t>
      </w:r>
      <w:r w:rsidR="006C7699" w:rsidRPr="00212EE3">
        <w:t xml:space="preserve">předpokládané zatížení jednotlivých podlah a předpokládaný provoz na nich, toto podléhá schválení </w:t>
      </w:r>
      <w:r w:rsidR="00C72F73" w:rsidRPr="00212EE3">
        <w:rPr>
          <w:smallCaps/>
        </w:rPr>
        <w:t>o</w:t>
      </w:r>
      <w:r w:rsidR="006C7699" w:rsidRPr="00212EE3">
        <w:rPr>
          <w:smallCaps/>
        </w:rPr>
        <w:t>bjednatelem</w:t>
      </w:r>
      <w:r w:rsidR="006C7699" w:rsidRPr="00212EE3">
        <w:t>.</w:t>
      </w:r>
    </w:p>
    <w:p w14:paraId="468AB637" w14:textId="738A2BF2" w:rsidR="006C7699" w:rsidRPr="00212EE3" w:rsidRDefault="006C7699" w:rsidP="00CA7D72">
      <w:r w:rsidRPr="00212EE3">
        <w:t>Podlahové konstrukce, včetně zejména nášlapných vrstev budou navrženy s ohledem na možnost vzniku úkapů a úniků provozních tekutin, a to i tam, kde se jinak předpokládá těsnost zařízení</w:t>
      </w:r>
      <w:r w:rsidR="00086222">
        <w:t>,</w:t>
      </w:r>
      <w:r w:rsidRPr="00212EE3">
        <w:t xml:space="preserve"> které provozní tekutiny obsahuje. </w:t>
      </w:r>
      <w:r w:rsidR="00ED6078" w:rsidRPr="00ED6078">
        <w:rPr>
          <w:smallCaps/>
        </w:rPr>
        <w:t xml:space="preserve">zhotovitel </w:t>
      </w:r>
      <w:r w:rsidRPr="00212EE3">
        <w:t xml:space="preserve">toto specifikuje v prováděcí dokumentaci a předloží k odsouhlasení </w:t>
      </w:r>
      <w:r w:rsidR="00C72F73" w:rsidRPr="00212EE3">
        <w:rPr>
          <w:smallCaps/>
        </w:rPr>
        <w:t>o</w:t>
      </w:r>
      <w:r w:rsidRPr="00212EE3">
        <w:rPr>
          <w:smallCaps/>
        </w:rPr>
        <w:t>bjednateli</w:t>
      </w:r>
      <w:r w:rsidRPr="00212EE3">
        <w:t>.</w:t>
      </w:r>
    </w:p>
    <w:p w14:paraId="527D3478" w14:textId="12BFBB08" w:rsidR="006C7699" w:rsidRPr="00212EE3" w:rsidRDefault="006C7699" w:rsidP="00CA7D72">
      <w:r w:rsidRPr="00212EE3">
        <w:t xml:space="preserve">Podlahové konstrukce, včetně zejména nášlapných vrstev budou navrženy s ohledem na předpokládaný způsob jejich úklidu. </w:t>
      </w:r>
      <w:r w:rsidR="00C72F73" w:rsidRPr="00212EE3">
        <w:rPr>
          <w:smallCaps/>
        </w:rPr>
        <w:t>z</w:t>
      </w:r>
      <w:r w:rsidRPr="00212EE3">
        <w:rPr>
          <w:smallCaps/>
        </w:rPr>
        <w:t>hotovitel</w:t>
      </w:r>
      <w:r w:rsidRPr="00212EE3">
        <w:t xml:space="preserve"> toto specifikuje v prováděcí dokumentaci a předloží k odsouhlasení </w:t>
      </w:r>
      <w:r w:rsidR="00C72F73" w:rsidRPr="00212EE3">
        <w:rPr>
          <w:smallCaps/>
        </w:rPr>
        <w:t>o</w:t>
      </w:r>
      <w:r w:rsidRPr="00212EE3">
        <w:rPr>
          <w:smallCaps/>
        </w:rPr>
        <w:t>bjednateli</w:t>
      </w:r>
      <w:r w:rsidRPr="00212EE3">
        <w:t xml:space="preserve">. S ohledem na způsob úklidu bude navrženo a provedeno soklování podlah. </w:t>
      </w:r>
    </w:p>
    <w:p w14:paraId="0B9A66BA" w14:textId="02B55CD4" w:rsidR="009569FC" w:rsidRPr="00212EE3" w:rsidRDefault="003A0AF0" w:rsidP="003A0AF0">
      <w:pPr>
        <w:pStyle w:val="Nadpis4"/>
        <w:numPr>
          <w:ilvl w:val="0"/>
          <w:numId w:val="0"/>
        </w:numPr>
        <w:ind w:left="1276" w:hanging="1134"/>
      </w:pPr>
      <w:r w:rsidRPr="00212EE3">
        <w:t>5.2.2.11</w:t>
      </w:r>
      <w:r w:rsidRPr="00212EE3">
        <w:tab/>
      </w:r>
      <w:r w:rsidR="009569FC" w:rsidRPr="00212EE3">
        <w:t>Výplně otvorů</w:t>
      </w:r>
    </w:p>
    <w:p w14:paraId="3D63B50D" w14:textId="77777777" w:rsidR="009569FC" w:rsidRPr="00212EE3" w:rsidRDefault="009569FC" w:rsidP="00CA7D72">
      <w:r w:rsidRPr="00212EE3">
        <w:t xml:space="preserve">Výplně otvorů budou navrženy s respektováním tepelně technických a hlukových parametrů, požárně bezpečnostních kritérií a provozních požadavků. </w:t>
      </w:r>
    </w:p>
    <w:p w14:paraId="35259881" w14:textId="77777777" w:rsidR="009569FC" w:rsidRPr="00212EE3" w:rsidRDefault="009569FC" w:rsidP="00CA7D72">
      <w:r w:rsidRPr="00212EE3">
        <w:rPr>
          <w:bCs/>
        </w:rPr>
        <w:t xml:space="preserve">Okna </w:t>
      </w:r>
      <w:r w:rsidRPr="00212EE3">
        <w:t>- podle nároků na tepelně technické vlastnosti možno použít okna zdvojená</w:t>
      </w:r>
      <w:r w:rsidR="00553665" w:rsidRPr="00212EE3">
        <w:t xml:space="preserve"> či ztrojená</w:t>
      </w:r>
      <w:r w:rsidRPr="00212EE3">
        <w:t xml:space="preserve">, v případě nevytápěných prostorů jednoduchá, rámy </w:t>
      </w:r>
      <w:r w:rsidR="00BB3385" w:rsidRPr="00212EE3">
        <w:t xml:space="preserve">a křídla </w:t>
      </w:r>
      <w:r w:rsidR="00553665" w:rsidRPr="00212EE3">
        <w:t>kovové (</w:t>
      </w:r>
      <w:r w:rsidRPr="00212EE3">
        <w:t>ocel</w:t>
      </w:r>
      <w:r w:rsidR="00553665" w:rsidRPr="00212EE3">
        <w:t>, Al)</w:t>
      </w:r>
      <w:r w:rsidRPr="00212EE3">
        <w:t>.</w:t>
      </w:r>
    </w:p>
    <w:p w14:paraId="7E584C19" w14:textId="77777777" w:rsidR="00BB3385" w:rsidRPr="00212EE3" w:rsidRDefault="009569FC" w:rsidP="00CA7D72">
      <w:pPr>
        <w:rPr>
          <w:color w:val="000000"/>
        </w:rPr>
      </w:pPr>
      <w:r w:rsidRPr="00212EE3">
        <w:rPr>
          <w:bCs/>
        </w:rPr>
        <w:t>Dveře, vrata - p</w:t>
      </w:r>
      <w:r w:rsidRPr="00212EE3">
        <w:t xml:space="preserve">odle provozních požadavků a druhu prostorů použity dveře dřevěné, ocelové, </w:t>
      </w:r>
      <w:r w:rsidR="00BB3385" w:rsidRPr="00212EE3">
        <w:t xml:space="preserve">hliníkové, </w:t>
      </w:r>
      <w:r w:rsidRPr="00212EE3">
        <w:t xml:space="preserve">podle </w:t>
      </w:r>
      <w:r w:rsidR="00D55AD7" w:rsidRPr="00212EE3">
        <w:t xml:space="preserve">požadavků a </w:t>
      </w:r>
      <w:r w:rsidRPr="00212EE3">
        <w:t xml:space="preserve">potřeby požárně odolné nebo tepelně izolační, jednokřídlové a dvoukřídlové. </w:t>
      </w:r>
      <w:r w:rsidR="00BB3385" w:rsidRPr="00212EE3">
        <w:rPr>
          <w:color w:val="000000"/>
        </w:rPr>
        <w:t>Dveře ve vstupech do budov a na obdobě exponovaných místech budou kovové. Vrata ocelová nebo hliníková, otevíravá nebo sekční, případně posuvná či výsuvná-rolovací.</w:t>
      </w:r>
    </w:p>
    <w:p w14:paraId="1C6C66FA" w14:textId="535DFE41" w:rsidR="00BB3385" w:rsidRPr="00212EE3" w:rsidRDefault="00BB3385" w:rsidP="00CA7D72">
      <w:r w:rsidRPr="00212EE3">
        <w:t xml:space="preserve">Zasklení bude navrženo v bezpečnostním provedení dle provozních požadavků. Odsouhlasí </w:t>
      </w:r>
      <w:r w:rsidR="0020632A" w:rsidRPr="00212EE3">
        <w:rPr>
          <w:smallCaps/>
        </w:rPr>
        <w:t>o</w:t>
      </w:r>
      <w:r w:rsidRPr="00212EE3">
        <w:rPr>
          <w:smallCaps/>
        </w:rPr>
        <w:t>bjednatel</w:t>
      </w:r>
      <w:r w:rsidRPr="00212EE3">
        <w:t>.</w:t>
      </w:r>
    </w:p>
    <w:p w14:paraId="05B73D18" w14:textId="76E322A7" w:rsidR="009569FC" w:rsidRPr="00212EE3" w:rsidRDefault="003A0AF0" w:rsidP="003A0AF0">
      <w:pPr>
        <w:pStyle w:val="Nadpis4"/>
        <w:numPr>
          <w:ilvl w:val="0"/>
          <w:numId w:val="0"/>
        </w:numPr>
        <w:ind w:left="1276" w:hanging="1134"/>
      </w:pPr>
      <w:r w:rsidRPr="00212EE3">
        <w:t>5.2.2.12</w:t>
      </w:r>
      <w:r w:rsidRPr="00212EE3">
        <w:tab/>
      </w:r>
      <w:r w:rsidR="009569FC" w:rsidRPr="00212EE3">
        <w:t>Izolace</w:t>
      </w:r>
    </w:p>
    <w:p w14:paraId="61AF8501" w14:textId="77777777" w:rsidR="009569FC" w:rsidRPr="00212EE3" w:rsidRDefault="009569FC" w:rsidP="00CA7D72">
      <w:r w:rsidRPr="00212EE3">
        <w:rPr>
          <w:bCs/>
        </w:rPr>
        <w:t xml:space="preserve">Izolace proti vodě a vlhkosti </w:t>
      </w:r>
      <w:r w:rsidRPr="00212EE3">
        <w:rPr>
          <w:i/>
          <w:iCs/>
        </w:rPr>
        <w:t xml:space="preserve">- </w:t>
      </w:r>
      <w:r w:rsidRPr="00212EE3">
        <w:t xml:space="preserve">živičné nebo foliové pásy a vodotěsnící přísady do betonových popř. </w:t>
      </w:r>
      <w:r w:rsidR="00D45B99" w:rsidRPr="00212EE3">
        <w:t>železobetonových</w:t>
      </w:r>
      <w:r w:rsidRPr="00212EE3">
        <w:t xml:space="preserve"> konstrukcí spodní stavby, návrh musí respektovat hydrogeologické podmínky </w:t>
      </w:r>
      <w:r w:rsidRPr="00212EE3">
        <w:rPr>
          <w:smallCaps/>
        </w:rPr>
        <w:t>staveniště</w:t>
      </w:r>
      <w:r w:rsidRPr="00212EE3">
        <w:t>.</w:t>
      </w:r>
    </w:p>
    <w:p w14:paraId="258E558D" w14:textId="77777777" w:rsidR="009569FC" w:rsidRPr="00212EE3" w:rsidRDefault="009569FC" w:rsidP="00CA7D72">
      <w:r w:rsidRPr="00212EE3">
        <w:rPr>
          <w:bCs/>
        </w:rPr>
        <w:t xml:space="preserve">Izolace tepelné </w:t>
      </w:r>
      <w:r w:rsidRPr="00212EE3">
        <w:t>- musí být použity takové izolace, které zajistí tepelně technické vlastnosti konstrukcí ve smyslu normových požadavků</w:t>
      </w:r>
      <w:r w:rsidR="00D55AD7" w:rsidRPr="00212EE3">
        <w:t xml:space="preserve"> a odolnost proti vlivu prostředí</w:t>
      </w:r>
      <w:r w:rsidRPr="00212EE3">
        <w:t xml:space="preserve">. Je možno navrhnout izolace deskové, izolační rohože, sypané izolační materiály. Volba izolací s ohledem na požárně technické řešení objektu. </w:t>
      </w:r>
      <w:r w:rsidR="00633838" w:rsidRPr="00212EE3">
        <w:t>Ochranný povrch tepelných izolací Al plech</w:t>
      </w:r>
      <w:r w:rsidR="00D74D90" w:rsidRPr="00212EE3">
        <w:t>,</w:t>
      </w:r>
      <w:r w:rsidR="00700B7E" w:rsidRPr="00212EE3">
        <w:t xml:space="preserve"> ve vnitřních suchých prostorech je možné využít také pozink. </w:t>
      </w:r>
      <w:r w:rsidR="00D74D90" w:rsidRPr="00212EE3">
        <w:t>ocelový</w:t>
      </w:r>
      <w:r w:rsidR="00700B7E" w:rsidRPr="00212EE3">
        <w:t xml:space="preserve"> plech</w:t>
      </w:r>
      <w:r w:rsidR="00633838" w:rsidRPr="00212EE3">
        <w:t>.</w:t>
      </w:r>
    </w:p>
    <w:p w14:paraId="6074C20F" w14:textId="77777777" w:rsidR="009569FC" w:rsidRPr="00212EE3" w:rsidRDefault="009569FC" w:rsidP="00CA7D72">
      <w:r w:rsidRPr="00212EE3">
        <w:rPr>
          <w:bCs/>
        </w:rPr>
        <w:t xml:space="preserve">Izolace akustické </w:t>
      </w:r>
      <w:r w:rsidRPr="00212EE3">
        <w:t>- použití akustických izolací vychází z posouzení hladiny hluku jednotlivých technologických zařízení a prostorů. Podle akustických výpočtů použito materiálů pohltivých nebo neprůzvučných pro obklady, akusticky účinné výplně do sendvičových konstrukcí.</w:t>
      </w:r>
      <w:r w:rsidR="00BB3385" w:rsidRPr="00212EE3">
        <w:t xml:space="preserve"> Akustická izolace bude zajištěna vždy primárně konstrukcí o vyšší plošné hmotnosti, než </w:t>
      </w:r>
      <w:r w:rsidR="00BB3385" w:rsidRPr="00212EE3">
        <w:lastRenderedPageBreak/>
        <w:t>alternativní konstrukcí lehkou, a to vždy když je to technicky možné a ekonomicky smysluplné.</w:t>
      </w:r>
    </w:p>
    <w:p w14:paraId="7A45B05B" w14:textId="77777777" w:rsidR="009569FC" w:rsidRPr="00212EE3" w:rsidRDefault="009569FC" w:rsidP="00CA7D72">
      <w:r w:rsidRPr="00212EE3">
        <w:rPr>
          <w:bCs/>
        </w:rPr>
        <w:t xml:space="preserve">Izolace chemické </w:t>
      </w:r>
      <w:r w:rsidRPr="00212EE3">
        <w:t>- použití chemických izolací vychází z nutnosti ochrany, jednak použitých stavebních materiálů a konstrukcí, jednak životního prostředí - zejména pak spodních vod, proti negativním vlivům chemických látek z provozu.</w:t>
      </w:r>
    </w:p>
    <w:p w14:paraId="5E8B9D60" w14:textId="31A3E05D" w:rsidR="009569FC" w:rsidRPr="00212EE3" w:rsidRDefault="003A0AF0" w:rsidP="003A0AF0">
      <w:pPr>
        <w:pStyle w:val="Nadpis4"/>
        <w:numPr>
          <w:ilvl w:val="0"/>
          <w:numId w:val="0"/>
        </w:numPr>
        <w:ind w:left="1276" w:hanging="1134"/>
      </w:pPr>
      <w:r w:rsidRPr="00212EE3">
        <w:t>5.2.2.13</w:t>
      </w:r>
      <w:r w:rsidRPr="00212EE3">
        <w:tab/>
      </w:r>
      <w:r w:rsidR="009569FC" w:rsidRPr="00212EE3">
        <w:t>Pomocné ocelové konstrukce</w:t>
      </w:r>
    </w:p>
    <w:p w14:paraId="2D2151B4" w14:textId="6C63D05D" w:rsidR="009569FC" w:rsidRPr="00212EE3" w:rsidRDefault="009569FC" w:rsidP="00CA7D72">
      <w:r w:rsidRPr="00212EE3">
        <w:t xml:space="preserve">Konstrukce budou z běžného válcovaného materiálu – jedná se o </w:t>
      </w:r>
      <w:r w:rsidR="00CD1B60" w:rsidRPr="00212EE3">
        <w:t xml:space="preserve">doplňková </w:t>
      </w:r>
      <w:r w:rsidRPr="00212EE3">
        <w:t>schodiště</w:t>
      </w:r>
      <w:r w:rsidR="00CD1B60" w:rsidRPr="00212EE3">
        <w:t xml:space="preserve"> případně žebříky</w:t>
      </w:r>
      <w:r w:rsidRPr="00212EE3">
        <w:t xml:space="preserve">, obslužné plošiny, pomocné podpůrné </w:t>
      </w:r>
      <w:proofErr w:type="gramStart"/>
      <w:r w:rsidRPr="00212EE3">
        <w:t>konstrukce</w:t>
      </w:r>
      <w:r w:rsidR="00CD1B60" w:rsidRPr="00212EE3">
        <w:t xml:space="preserve"> a pod.</w:t>
      </w:r>
      <w:proofErr w:type="gramEnd"/>
      <w:r w:rsidR="00BB3385" w:rsidRPr="00212EE3">
        <w:t xml:space="preserve"> Veškeré ocelové konstrukce umístěné vně budovy budou povrchově upraveny žárovým zinkováním minimálně o tloušťce 120 mikronů, a to na všech plochách, tedy i montážně skrytých. Nátěry barvou nejsou u vnějších konstrukcí přípustné, a to ani zinkovým nátěrem či spr</w:t>
      </w:r>
      <w:r w:rsidR="00630357">
        <w:t>ej</w:t>
      </w:r>
      <w:r w:rsidR="00BB3385" w:rsidRPr="00212EE3">
        <w:t>em</w:t>
      </w:r>
      <w:r w:rsidR="00F30C6D">
        <w:t>,</w:t>
      </w:r>
      <w:r w:rsidR="00BB3385" w:rsidRPr="00212EE3">
        <w:t xml:space="preserve"> a to ani lokálně.</w:t>
      </w:r>
    </w:p>
    <w:p w14:paraId="72483A75" w14:textId="5F8FFB2D" w:rsidR="009569FC" w:rsidRPr="00212EE3" w:rsidRDefault="003A0AF0" w:rsidP="003A0AF0">
      <w:pPr>
        <w:pStyle w:val="Nadpis4"/>
        <w:numPr>
          <w:ilvl w:val="0"/>
          <w:numId w:val="0"/>
        </w:numPr>
        <w:ind w:left="1276" w:hanging="1134"/>
      </w:pPr>
      <w:r w:rsidRPr="00212EE3">
        <w:t>5.2.2.14</w:t>
      </w:r>
      <w:r w:rsidRPr="00212EE3">
        <w:tab/>
      </w:r>
      <w:r w:rsidR="009569FC" w:rsidRPr="00212EE3">
        <w:t>Klempířské konstrukce</w:t>
      </w:r>
    </w:p>
    <w:p w14:paraId="57F79310" w14:textId="58201A69" w:rsidR="009569FC" w:rsidRPr="00212EE3" w:rsidRDefault="009569FC" w:rsidP="00CA7D72">
      <w:r w:rsidRPr="00212EE3">
        <w:t>Doplňkové konstrukce venkovní - oplechování říms, atik, parapetů - materiál podle použitých oken, střešních krytin - ocelový plech pozinkovaný, opatřený nátěrem</w:t>
      </w:r>
      <w:r w:rsidR="00CD1B60" w:rsidRPr="00212EE3">
        <w:t>,</w:t>
      </w:r>
      <w:r w:rsidR="007C660A">
        <w:t xml:space="preserve"> </w:t>
      </w:r>
      <w:r w:rsidR="00CD1B60" w:rsidRPr="00212EE3">
        <w:t>tovární povrchovou úpravou</w:t>
      </w:r>
      <w:r w:rsidRPr="00212EE3">
        <w:t xml:space="preserve"> nebo plastem.</w:t>
      </w:r>
      <w:r w:rsidR="00700B7E" w:rsidRPr="00212EE3">
        <w:t xml:space="preserve"> Je možné použít také</w:t>
      </w:r>
      <w:r w:rsidR="009A685E" w:rsidRPr="00212EE3">
        <w:t xml:space="preserve"> </w:t>
      </w:r>
      <w:r w:rsidR="00700B7E" w:rsidRPr="00212EE3">
        <w:t>Al plech, pokud by byl z</w:t>
      </w:r>
      <w:r w:rsidR="00CD1B60" w:rsidRPr="00212EE3">
        <w:t> </w:t>
      </w:r>
      <w:r w:rsidR="00700B7E" w:rsidRPr="00212EE3">
        <w:t>pevnostního</w:t>
      </w:r>
      <w:r w:rsidR="00CD1B60" w:rsidRPr="00212EE3">
        <w:t>, odolnostního</w:t>
      </w:r>
      <w:r w:rsidR="00222C18" w:rsidRPr="00212EE3">
        <w:t xml:space="preserve"> a konstrukčního</w:t>
      </w:r>
      <w:r w:rsidR="00700B7E" w:rsidRPr="00212EE3">
        <w:t xml:space="preserve"> hlediska vyhovující</w:t>
      </w:r>
      <w:r w:rsidR="00222C18" w:rsidRPr="00212EE3">
        <w:t>.</w:t>
      </w:r>
      <w:r w:rsidR="00BB3385" w:rsidRPr="00212EE3">
        <w:t xml:space="preserve"> </w:t>
      </w:r>
    </w:p>
    <w:p w14:paraId="4FD1B0B1" w14:textId="709A03C8" w:rsidR="009569FC" w:rsidRPr="00212EE3" w:rsidRDefault="003A0AF0" w:rsidP="003A0AF0">
      <w:pPr>
        <w:pStyle w:val="Nadpis4"/>
        <w:numPr>
          <w:ilvl w:val="0"/>
          <w:numId w:val="0"/>
        </w:numPr>
        <w:ind w:left="1276" w:hanging="1134"/>
      </w:pPr>
      <w:r w:rsidRPr="00212EE3">
        <w:t>5.2.2.15</w:t>
      </w:r>
      <w:r w:rsidRPr="00212EE3">
        <w:tab/>
      </w:r>
      <w:r w:rsidR="009569FC" w:rsidRPr="00212EE3">
        <w:t>Speciální úpravy</w:t>
      </w:r>
    </w:p>
    <w:p w14:paraId="3A745503" w14:textId="77777777" w:rsidR="008D4F8C" w:rsidRPr="00212EE3" w:rsidRDefault="009569FC" w:rsidP="00CA7D72">
      <w:r w:rsidRPr="00212EE3">
        <w:t xml:space="preserve">Speciální nátěry a nástřiky </w:t>
      </w:r>
      <w:r w:rsidR="00CD1B60" w:rsidRPr="00212EE3">
        <w:t xml:space="preserve">stavebních konstrukcí </w:t>
      </w:r>
      <w:r w:rsidRPr="00212EE3">
        <w:t>protipožární podle výpočtů, antireflexní, protikorozní, chemicky odolné podle konkrétních podmínek.</w:t>
      </w:r>
      <w:r w:rsidR="00BB3385" w:rsidRPr="00212EE3">
        <w:t xml:space="preserve"> Veškeré materiály, které mohou být osvíceny slunečním zářením budou UV stabilní.</w:t>
      </w:r>
    </w:p>
    <w:p w14:paraId="1BEE1E59" w14:textId="7D7AF1C5" w:rsidR="008D4F8C" w:rsidRPr="00212EE3" w:rsidRDefault="003A0AF0" w:rsidP="003A0AF0">
      <w:pPr>
        <w:pStyle w:val="Nadpis4"/>
        <w:numPr>
          <w:ilvl w:val="0"/>
          <w:numId w:val="0"/>
        </w:numPr>
        <w:ind w:left="1276" w:hanging="1134"/>
      </w:pPr>
      <w:r w:rsidRPr="00212EE3">
        <w:t>5.2.2.16</w:t>
      </w:r>
      <w:r w:rsidRPr="00212EE3">
        <w:tab/>
      </w:r>
      <w:r w:rsidR="008D4F8C" w:rsidRPr="00212EE3">
        <w:t>Komunikační a zpevněné plochy, terénní a sadové úpravy</w:t>
      </w:r>
    </w:p>
    <w:p w14:paraId="190EF009" w14:textId="28ADA953" w:rsidR="00CF1608" w:rsidRPr="00212EE3" w:rsidRDefault="00E17DAE" w:rsidP="00CA7D72">
      <w:r w:rsidRPr="00212EE3">
        <w:t>Při návrhu všech komunikací a zpevněných ploch bude použita TP 170 (navrhování vozovek pozemních komunikací a katalog vozovek pozemních komunikací). Konstrukce je navržena takovým způsobem, aby s požadovanou spolehlivostí (ve vztahu k pořizovacím nákladům a k nákladům na údržbu) odolala zatížením a jiným vlivům, které lze během provádění a užívaní očekávat. Plochy budou organizovaně odvodněny</w:t>
      </w:r>
      <w:r w:rsidR="00CF1608" w:rsidRPr="00212EE3">
        <w:t xml:space="preserve">, opatřeny lemováním z obrubníků. </w:t>
      </w:r>
      <w:r w:rsidR="009A37A9" w:rsidRPr="00212EE3">
        <w:t>V rámci řešení nových komunikačních ploch budou provedeny i nezbytné úpravy nebo přeložky na stávajících kolizních podzemních zařízeních nebo při zajištění nových</w:t>
      </w:r>
      <w:r w:rsidR="00F56110">
        <w:t>, případně i dalších</w:t>
      </w:r>
      <w:r w:rsidR="009A37A9" w:rsidRPr="00212EE3">
        <w:t xml:space="preserve"> křížení.</w:t>
      </w:r>
    </w:p>
    <w:p w14:paraId="6D1B497B" w14:textId="73D140F3" w:rsidR="008D4F8C" w:rsidRPr="00212EE3" w:rsidRDefault="00E17DAE" w:rsidP="00CA7D72">
      <w:r w:rsidRPr="00212EE3">
        <w:t>Problematiku úprav ploch kompletují i zpevněné plochy</w:t>
      </w:r>
      <w:r w:rsidR="00CF1608" w:rsidRPr="00212EE3">
        <w:t xml:space="preserve"> chodníků, </w:t>
      </w:r>
      <w:r w:rsidR="009A37A9" w:rsidRPr="00212EE3">
        <w:t xml:space="preserve">návazné </w:t>
      </w:r>
      <w:r w:rsidR="00CF1608" w:rsidRPr="00212EE3">
        <w:t>konstrukce terén</w:t>
      </w:r>
      <w:r w:rsidR="00C232AE">
        <w:t>n</w:t>
      </w:r>
      <w:r w:rsidR="00CF1608" w:rsidRPr="00212EE3">
        <w:t xml:space="preserve">ích úprav včetně sadových, které zahrnují i požadované přehodnocení stávající zeleně s případným vhodným doplněním novou výsadbou, zvláště pak v obvodu skládky uhlí </w:t>
      </w:r>
      <w:r w:rsidR="009A37A9" w:rsidRPr="00212EE3">
        <w:t>s</w:t>
      </w:r>
      <w:r w:rsidR="00CF1608" w:rsidRPr="00212EE3">
        <w:t xml:space="preserve"> funkc</w:t>
      </w:r>
      <w:r w:rsidR="009A37A9" w:rsidRPr="00212EE3">
        <w:t>í</w:t>
      </w:r>
      <w:r w:rsidR="00CF1608" w:rsidRPr="00212EE3">
        <w:t xml:space="preserve"> omezení emise prašnosti</w:t>
      </w:r>
      <w:r w:rsidR="009A37A9" w:rsidRPr="00212EE3">
        <w:t xml:space="preserve"> do okolí.</w:t>
      </w:r>
    </w:p>
    <w:p w14:paraId="4ADEE713" w14:textId="442C95C8" w:rsidR="008D4F8C" w:rsidRPr="00212EE3" w:rsidRDefault="003A0AF0" w:rsidP="003A0AF0">
      <w:pPr>
        <w:pStyle w:val="Nadpis4"/>
        <w:numPr>
          <w:ilvl w:val="0"/>
          <w:numId w:val="0"/>
        </w:numPr>
        <w:ind w:left="1276" w:hanging="1134"/>
      </w:pPr>
      <w:r w:rsidRPr="00212EE3">
        <w:t>5.2.2.17</w:t>
      </w:r>
      <w:r w:rsidRPr="00212EE3">
        <w:tab/>
      </w:r>
      <w:r w:rsidR="008D4F8C" w:rsidRPr="00212EE3">
        <w:t>Venkovní osvětlení a vnější uzemňovací síť areálu</w:t>
      </w:r>
    </w:p>
    <w:p w14:paraId="64539340" w14:textId="77777777" w:rsidR="00E17DAE" w:rsidRPr="00212EE3" w:rsidRDefault="009A37A9" w:rsidP="00CA7D72">
      <w:r w:rsidRPr="00212EE3">
        <w:t>V souvislosti s úpravami komunikací a zpevněných ploch je navrženo rozšíření venkovního osvětlení novou smyčkou napojenou na stávající rozvody VO.</w:t>
      </w:r>
    </w:p>
    <w:p w14:paraId="7544E5CC" w14:textId="77777777" w:rsidR="009A37A9" w:rsidRPr="00212EE3" w:rsidRDefault="009A37A9" w:rsidP="00CA7D72">
      <w:r w:rsidRPr="00212EE3">
        <w:t>Na základě rozšíření zástavby v areálu bude i přiměřeně rozšířena vnější uzemňovací síť.</w:t>
      </w:r>
    </w:p>
    <w:p w14:paraId="6F30C45C" w14:textId="77777777" w:rsidR="009A37A9" w:rsidRPr="00212EE3" w:rsidRDefault="009A37A9" w:rsidP="00CA7D72">
      <w:r w:rsidRPr="00212EE3">
        <w:t xml:space="preserve">Systém osvětlení a uzemnění bude </w:t>
      </w:r>
      <w:r w:rsidR="00642E08" w:rsidRPr="00212EE3">
        <w:t>v souladu s platnými technickými předpisy a normami příslušícími k dané problematice.</w:t>
      </w:r>
    </w:p>
    <w:p w14:paraId="4983ACC5" w14:textId="6285DAED" w:rsidR="00A64C1E" w:rsidRPr="00212EE3" w:rsidRDefault="003A0AF0" w:rsidP="003A0AF0">
      <w:pPr>
        <w:pStyle w:val="Nadpis3"/>
        <w:numPr>
          <w:ilvl w:val="0"/>
          <w:numId w:val="0"/>
        </w:numPr>
        <w:ind w:left="1134" w:hanging="1134"/>
      </w:pPr>
      <w:r w:rsidRPr="00212EE3">
        <w:lastRenderedPageBreak/>
        <w:t>5.2.3</w:t>
      </w:r>
      <w:r w:rsidRPr="00212EE3">
        <w:tab/>
      </w:r>
      <w:r w:rsidR="00A64C1E" w:rsidRPr="00212EE3">
        <w:t>Požadavky na PBŘ (Požárně bezpečnostní řešení)</w:t>
      </w:r>
    </w:p>
    <w:p w14:paraId="3C510D29" w14:textId="1AFC1E14" w:rsidR="00643F27" w:rsidRPr="00212EE3" w:rsidRDefault="00643F27" w:rsidP="00CA7D72">
      <w:r w:rsidRPr="00212EE3">
        <w:t xml:space="preserve">Požárně bezpečnostní řešení </w:t>
      </w:r>
      <w:r w:rsidR="00EE603D" w:rsidRPr="00212EE3">
        <w:rPr>
          <w:smallCaps/>
        </w:rPr>
        <w:t>d</w:t>
      </w:r>
      <w:r w:rsidRPr="00212EE3">
        <w:rPr>
          <w:smallCaps/>
        </w:rPr>
        <w:t>íla</w:t>
      </w:r>
      <w:r w:rsidRPr="00212EE3">
        <w:t xml:space="preserve"> musí vycházet ze zákona o požární ochraně č. 133/1985 v plném znění,</w:t>
      </w:r>
      <w:r w:rsidR="009A685E" w:rsidRPr="00212EE3">
        <w:t xml:space="preserve"> </w:t>
      </w:r>
      <w:r w:rsidRPr="00212EE3">
        <w:t>vyhlášky č. 246 /2001 Sb, vyhlášky č. 23/2008</w:t>
      </w:r>
      <w:r w:rsidR="00F30C6D">
        <w:t xml:space="preserve"> Sb.</w:t>
      </w:r>
      <w:r w:rsidRPr="00212EE3">
        <w:t>, č.</w:t>
      </w:r>
      <w:r w:rsidR="00731F1F">
        <w:t xml:space="preserve"> </w:t>
      </w:r>
      <w:r w:rsidRPr="00212EE3">
        <w:t>268/2011</w:t>
      </w:r>
      <w:r w:rsidR="00731F1F">
        <w:t xml:space="preserve"> Sb.</w:t>
      </w:r>
      <w:r w:rsidRPr="00212EE3">
        <w:t xml:space="preserve"> a požadavků technických norem. </w:t>
      </w:r>
    </w:p>
    <w:p w14:paraId="0C72C1ED" w14:textId="48EC9EBE" w:rsidR="00643F27" w:rsidRPr="00212EE3" w:rsidRDefault="00643F27" w:rsidP="00CA7D72">
      <w:r w:rsidRPr="00212EE3">
        <w:t xml:space="preserve">Podrobnější popis požadavků na provedení „Požárně bezpečnostního řešení“ je uveden v kapitole </w:t>
      </w:r>
      <w:r w:rsidR="006A670E" w:rsidRPr="00212EE3">
        <w:t>9</w:t>
      </w:r>
      <w:r w:rsidRPr="00212EE3">
        <w:t xml:space="preserve"> </w:t>
      </w:r>
      <w:r w:rsidR="00517A51" w:rsidRPr="00212EE3">
        <w:t xml:space="preserve">této Přílohy 1 </w:t>
      </w:r>
      <w:r w:rsidR="00517A51" w:rsidRPr="00212EE3">
        <w:rPr>
          <w:smallCaps/>
        </w:rPr>
        <w:t>smlouvy</w:t>
      </w:r>
      <w:r w:rsidRPr="00212EE3">
        <w:t xml:space="preserve">. </w:t>
      </w:r>
    </w:p>
    <w:p w14:paraId="29866762" w14:textId="4B5631DA" w:rsidR="00643F27" w:rsidRPr="00212EE3" w:rsidRDefault="00643F27" w:rsidP="00CA7D72">
      <w:r w:rsidRPr="00212EE3">
        <w:t xml:space="preserve">Požárně bezpečnostní řešení bude zohledňovat zvolené technologické řešení ve vztahu k existující technologii a prostorům </w:t>
      </w:r>
      <w:r w:rsidR="00EC5ABE">
        <w:t>T</w:t>
      </w:r>
      <w:r w:rsidRPr="00212EE3">
        <w:t xml:space="preserve">eplárny, ale také časový průběh (etapizaci) celého </w:t>
      </w:r>
      <w:r w:rsidR="00520BD0" w:rsidRPr="00212EE3">
        <w:rPr>
          <w:smallCaps/>
        </w:rPr>
        <w:t>díla</w:t>
      </w:r>
      <w:r w:rsidRPr="00212EE3">
        <w:t>.</w:t>
      </w:r>
    </w:p>
    <w:p w14:paraId="73DCA119" w14:textId="22B706A0" w:rsidR="009569FC" w:rsidRPr="00212EE3" w:rsidRDefault="003A0AF0" w:rsidP="003A0AF0">
      <w:pPr>
        <w:pStyle w:val="Nadpis3"/>
        <w:numPr>
          <w:ilvl w:val="0"/>
          <w:numId w:val="0"/>
        </w:numPr>
        <w:ind w:left="1134" w:hanging="1134"/>
      </w:pPr>
      <w:r w:rsidRPr="00212EE3">
        <w:t>5.2.4</w:t>
      </w:r>
      <w:r w:rsidRPr="00212EE3">
        <w:tab/>
      </w:r>
      <w:r w:rsidR="009569FC" w:rsidRPr="00212EE3">
        <w:t xml:space="preserve">Požadavky na techniku prostředí staveb (technické </w:t>
      </w:r>
      <w:r w:rsidR="008D4F8C" w:rsidRPr="00212EE3">
        <w:t>zaří</w:t>
      </w:r>
      <w:r w:rsidR="009569FC" w:rsidRPr="00212EE3">
        <w:t>ení budov - TZB)</w:t>
      </w:r>
    </w:p>
    <w:p w14:paraId="721D38C3" w14:textId="2EAFA0C2" w:rsidR="009569FC" w:rsidRPr="00212EE3" w:rsidRDefault="003A0AF0" w:rsidP="003A0AF0">
      <w:pPr>
        <w:pStyle w:val="Nadpis4"/>
        <w:numPr>
          <w:ilvl w:val="0"/>
          <w:numId w:val="0"/>
        </w:numPr>
        <w:ind w:left="1276" w:hanging="1134"/>
      </w:pPr>
      <w:r w:rsidRPr="00212EE3">
        <w:t>5.2.4.1</w:t>
      </w:r>
      <w:r w:rsidRPr="00212EE3">
        <w:tab/>
      </w:r>
      <w:r w:rsidR="009569FC" w:rsidRPr="00212EE3">
        <w:t>Zdravotně technické instalace</w:t>
      </w:r>
    </w:p>
    <w:p w14:paraId="66177445" w14:textId="77777777" w:rsidR="009569FC" w:rsidRPr="00212EE3" w:rsidRDefault="009569FC" w:rsidP="00C1483F">
      <w:pPr>
        <w:pStyle w:val="Podtitul"/>
      </w:pPr>
      <w:r w:rsidRPr="00212EE3">
        <w:t xml:space="preserve">Kanalizace </w:t>
      </w:r>
    </w:p>
    <w:p w14:paraId="2CD45668" w14:textId="652A9D2D" w:rsidR="009569FC" w:rsidRPr="00212EE3" w:rsidRDefault="009569FC" w:rsidP="00CA7D72">
      <w:r w:rsidRPr="00212EE3">
        <w:t>Střechy</w:t>
      </w:r>
      <w:r w:rsidR="00595EA5" w:rsidRPr="00212EE3">
        <w:t>, komunikace</w:t>
      </w:r>
      <w:r w:rsidR="009A685E" w:rsidRPr="00212EE3">
        <w:t xml:space="preserve"> </w:t>
      </w:r>
      <w:r w:rsidRPr="00212EE3">
        <w:t xml:space="preserve">a zpevněné plochy je nutno odvodnit do </w:t>
      </w:r>
      <w:r w:rsidR="002659ED" w:rsidRPr="00212EE3">
        <w:t>stávající areálové</w:t>
      </w:r>
      <w:r w:rsidRPr="00212EE3">
        <w:t xml:space="preserve"> dešťové kanalizace</w:t>
      </w:r>
      <w:r w:rsidR="002659ED" w:rsidRPr="00212EE3">
        <w:t xml:space="preserve"> vyvedené do recipientu</w:t>
      </w:r>
      <w:r w:rsidRPr="00212EE3">
        <w:t>.</w:t>
      </w:r>
      <w:r w:rsidR="002659ED" w:rsidRPr="00212EE3">
        <w:t xml:space="preserve"> Odpadní vody budou svedeny do stávající kanalizační sítě, která je vedena do veřejné kanalizační sítě s ČOV.</w:t>
      </w:r>
      <w:r w:rsidRPr="00212EE3">
        <w:t xml:space="preserve"> </w:t>
      </w:r>
      <w:r w:rsidR="000D3A67" w:rsidRPr="00212EE3">
        <w:t>Přípojné k</w:t>
      </w:r>
      <w:r w:rsidRPr="00212EE3">
        <w:t>analizace musí být navržen</w:t>
      </w:r>
      <w:r w:rsidR="002659ED" w:rsidRPr="00212EE3">
        <w:t>y</w:t>
      </w:r>
      <w:r w:rsidRPr="00212EE3">
        <w:t xml:space="preserve"> </w:t>
      </w:r>
      <w:r w:rsidR="00BA447A" w:rsidRPr="00212EE3">
        <w:t>ve smyslu</w:t>
      </w:r>
      <w:r w:rsidRPr="00212EE3">
        <w:t xml:space="preserve"> ČSN </w:t>
      </w:r>
      <w:r w:rsidR="000D3A67" w:rsidRPr="00212EE3">
        <w:t>EN 752-5 (</w:t>
      </w:r>
      <w:r w:rsidRPr="00212EE3">
        <w:t>7</w:t>
      </w:r>
      <w:r w:rsidR="000D3A67" w:rsidRPr="00212EE3">
        <w:t>5</w:t>
      </w:r>
      <w:r w:rsidRPr="00212EE3">
        <w:t xml:space="preserve"> 6</w:t>
      </w:r>
      <w:r w:rsidR="000D3A67" w:rsidRPr="00212EE3">
        <w:t>11</w:t>
      </w:r>
      <w:r w:rsidRPr="00212EE3">
        <w:t>0</w:t>
      </w:r>
      <w:r w:rsidR="000D3A67" w:rsidRPr="00212EE3">
        <w:t>),</w:t>
      </w:r>
      <w:r w:rsidR="002659ED" w:rsidRPr="00212EE3">
        <w:t xml:space="preserve"> ČSN 1610 (75 6114)</w:t>
      </w:r>
      <w:r w:rsidRPr="00212EE3">
        <w:t xml:space="preserve"> a </w:t>
      </w:r>
      <w:r w:rsidR="002659ED" w:rsidRPr="00212EE3">
        <w:t xml:space="preserve">dalších </w:t>
      </w:r>
      <w:r w:rsidRPr="00212EE3">
        <w:t xml:space="preserve">souvisejících </w:t>
      </w:r>
      <w:r w:rsidR="0039682E" w:rsidRPr="00212EE3">
        <w:t xml:space="preserve">platných </w:t>
      </w:r>
      <w:r w:rsidRPr="00212EE3">
        <w:t xml:space="preserve">norem. Pro kanalizaci je možno použít různé trubní materiály (litina, kamenina, plastické hmoty) v závislosti na umístění potrubí. </w:t>
      </w:r>
    </w:p>
    <w:p w14:paraId="6903975D" w14:textId="77777777" w:rsidR="009569FC" w:rsidRPr="00212EE3" w:rsidRDefault="002659ED" w:rsidP="00C1483F">
      <w:pPr>
        <w:pStyle w:val="Podtitul"/>
      </w:pPr>
      <w:r w:rsidRPr="00212EE3">
        <w:t>Vodovod</w:t>
      </w:r>
    </w:p>
    <w:p w14:paraId="49D2C4D8" w14:textId="77777777" w:rsidR="002659ED" w:rsidRPr="00212EE3" w:rsidRDefault="00BF6783" w:rsidP="00CA7D72">
      <w:r w:rsidRPr="00212EE3">
        <w:t>Pro objekty, kde podle požadavků hygienického v</w:t>
      </w:r>
      <w:r w:rsidR="00BB3385" w:rsidRPr="00212EE3">
        <w:t>y</w:t>
      </w:r>
      <w:r w:rsidRPr="00212EE3">
        <w:t>bavení nebo z provozních důvodů je vyžadováno napojení na vodovod, budou zřízeny příslušné přípojky a rozvody pitné nebo průmyslové – užitkové vody ze zdrojů vlastních stávajících rozvodů.</w:t>
      </w:r>
    </w:p>
    <w:p w14:paraId="35D66830" w14:textId="77CA298C" w:rsidR="009569FC" w:rsidRPr="00212EE3" w:rsidRDefault="009569FC" w:rsidP="00CA7D72">
      <w:r w:rsidRPr="00212EE3">
        <w:t>V budovách i u venkovních</w:t>
      </w:r>
      <w:r w:rsidR="00BF6783" w:rsidRPr="00212EE3">
        <w:t xml:space="preserve"> objektů a</w:t>
      </w:r>
      <w:r w:rsidRPr="00212EE3">
        <w:t xml:space="preserve"> technologických zařízení je</w:t>
      </w:r>
      <w:r w:rsidR="00647449" w:rsidRPr="00212EE3">
        <w:t>,</w:t>
      </w:r>
      <w:r w:rsidRPr="00212EE3">
        <w:t xml:space="preserve"> </w:t>
      </w:r>
      <w:r w:rsidR="0039682E" w:rsidRPr="00212EE3">
        <w:t xml:space="preserve">dle potřeb požárních </w:t>
      </w:r>
      <w:r w:rsidR="00647449" w:rsidRPr="00212EE3">
        <w:t xml:space="preserve">hledisek a koncepce řešení požární bezpečnosti, </w:t>
      </w:r>
      <w:r w:rsidRPr="00212EE3">
        <w:t>nutno</w:t>
      </w:r>
      <w:r w:rsidR="00647449" w:rsidRPr="00212EE3">
        <w:t xml:space="preserve"> posoudit</w:t>
      </w:r>
      <w:r w:rsidRPr="00212EE3">
        <w:t xml:space="preserve"> zří</w:t>
      </w:r>
      <w:r w:rsidR="00647449" w:rsidRPr="00212EE3">
        <w:t>zení</w:t>
      </w:r>
      <w:r w:rsidRPr="00212EE3">
        <w:t xml:space="preserve"> požární</w:t>
      </w:r>
      <w:r w:rsidR="00647449" w:rsidRPr="00212EE3">
        <w:t>ho</w:t>
      </w:r>
      <w:r w:rsidRPr="00212EE3">
        <w:t xml:space="preserve"> vodovod</w:t>
      </w:r>
      <w:r w:rsidR="00647449" w:rsidRPr="00212EE3">
        <w:t>u</w:t>
      </w:r>
      <w:r w:rsidRPr="00212EE3">
        <w:t xml:space="preserve">. Rozmístění jednotlivých hydrantů s určením jejich typu, potřebu zvláštních požárních zařízení a potřebu vody musí určit na základě výpočtů </w:t>
      </w:r>
      <w:r w:rsidR="00BF6783" w:rsidRPr="00212EE3">
        <w:t xml:space="preserve">a vztahu ke stávajícím areálovým rozvodům </w:t>
      </w:r>
      <w:r w:rsidRPr="00212EE3">
        <w:t>specialista požární techniky. Pro navrhování požárního vodovodu platí ČSN 73 0873</w:t>
      </w:r>
      <w:r w:rsidR="00647449" w:rsidRPr="00212EE3">
        <w:t xml:space="preserve"> </w:t>
      </w:r>
      <w:r w:rsidRPr="00212EE3">
        <w:t>a související normy. Pro požární vodovod nesmí být používány hořlavé trubní materiály ani materiály s malou odolností proti ohni</w:t>
      </w:r>
      <w:r w:rsidR="00516FD9" w:rsidRPr="00212EE3">
        <w:t>.</w:t>
      </w:r>
      <w:r w:rsidR="00647449" w:rsidRPr="00212EE3">
        <w:t xml:space="preserve"> </w:t>
      </w:r>
      <w:r w:rsidRPr="00212EE3">
        <w:t xml:space="preserve">V zásadě je tedy možno použít v objektech </w:t>
      </w:r>
      <w:r w:rsidR="00647449" w:rsidRPr="00212EE3">
        <w:t xml:space="preserve">jen </w:t>
      </w:r>
      <w:r w:rsidRPr="00212EE3">
        <w:t>ocelové trubky pozinkované závitové nebo ocelové trubky svařované.</w:t>
      </w:r>
      <w:r w:rsidR="00700B7E" w:rsidRPr="00212EE3">
        <w:rPr>
          <w:b/>
        </w:rPr>
        <w:t xml:space="preserve"> </w:t>
      </w:r>
      <w:r w:rsidR="00700B7E" w:rsidRPr="00212EE3">
        <w:t>Návrh požárního vodov</w:t>
      </w:r>
      <w:r w:rsidR="0085090F">
        <w:t>o</w:t>
      </w:r>
      <w:r w:rsidR="00700B7E" w:rsidRPr="00212EE3">
        <w:t xml:space="preserve">du musí být součástí požárně bezpečnostního řešení </w:t>
      </w:r>
      <w:r w:rsidR="00EE603D" w:rsidRPr="00212EE3">
        <w:rPr>
          <w:smallCaps/>
        </w:rPr>
        <w:t>s</w:t>
      </w:r>
      <w:r w:rsidR="00700B7E" w:rsidRPr="00212EE3">
        <w:rPr>
          <w:smallCaps/>
        </w:rPr>
        <w:t>tavby</w:t>
      </w:r>
      <w:r w:rsidR="00700B7E" w:rsidRPr="00212EE3">
        <w:t>, které je součástí dokumentace pro stavební povolení a musí být odsouhlaseno HZS pro MSK.</w:t>
      </w:r>
    </w:p>
    <w:p w14:paraId="7D67CB7B" w14:textId="5E744CB5" w:rsidR="009569FC" w:rsidRPr="00212EE3" w:rsidRDefault="003A0AF0" w:rsidP="003A0AF0">
      <w:pPr>
        <w:pStyle w:val="Nadpis4"/>
        <w:numPr>
          <w:ilvl w:val="0"/>
          <w:numId w:val="0"/>
        </w:numPr>
        <w:ind w:left="1276" w:hanging="1134"/>
      </w:pPr>
      <w:r w:rsidRPr="00212EE3">
        <w:t>5.2.4.2</w:t>
      </w:r>
      <w:r w:rsidRPr="00212EE3">
        <w:tab/>
      </w:r>
      <w:r w:rsidR="009569FC" w:rsidRPr="00212EE3">
        <w:t>Vzduchotechnika, klimatizace</w:t>
      </w:r>
    </w:p>
    <w:p w14:paraId="11F629EB" w14:textId="77777777" w:rsidR="009569FC" w:rsidRPr="00212EE3" w:rsidRDefault="009569FC" w:rsidP="00605EDB">
      <w:pPr>
        <w:pStyle w:val="Podtitul"/>
      </w:pPr>
      <w:r w:rsidRPr="00212EE3">
        <w:t>Účel větrání a klimatizace, požadavky</w:t>
      </w:r>
    </w:p>
    <w:p w14:paraId="2BB2D624" w14:textId="58842056" w:rsidR="009569FC" w:rsidRPr="00212EE3" w:rsidRDefault="009569FC" w:rsidP="00CA7D72">
      <w:r w:rsidRPr="00212EE3">
        <w:t xml:space="preserve">Větrání a klimatizace musí zajistit ve vnitřních prostorech s pohybem lidí zdravotně nezávadný vzduch, přispět k vytváření vhodných mikroklimatických podmínek pro pracovníky, techniku a pro danou výrobu </w:t>
      </w:r>
      <w:r w:rsidR="004576A6" w:rsidRPr="00212EE3">
        <w:t xml:space="preserve">(spotřeba vzduchu technologií) </w:t>
      </w:r>
      <w:r w:rsidRPr="00212EE3">
        <w:t xml:space="preserve">a v neposlední řadě zamezit znečišťování venkovního ovzduší nad limitní hodnoty. </w:t>
      </w:r>
      <w:r w:rsidR="006214D8" w:rsidRPr="00212EE3">
        <w:t xml:space="preserve">V zimních měsících musí systém vzduchotechniky zabezpečit nezamrznutí kterékoliv technologie </w:t>
      </w:r>
      <w:r w:rsidR="007D083C" w:rsidRPr="00212EE3">
        <w:rPr>
          <w:smallCaps/>
        </w:rPr>
        <w:t xml:space="preserve">díla </w:t>
      </w:r>
      <w:r w:rsidR="00EA2620" w:rsidRPr="00212EE3">
        <w:t>včetně vlastních rozvodů vzduchu a ohřívacích výměníků vzduchu</w:t>
      </w:r>
      <w:r w:rsidR="006214D8" w:rsidRPr="00212EE3">
        <w:t>.</w:t>
      </w:r>
    </w:p>
    <w:p w14:paraId="06CDFEA5" w14:textId="77777777" w:rsidR="009569FC" w:rsidRPr="00212EE3" w:rsidRDefault="009569FC" w:rsidP="00CA7D72">
      <w:r w:rsidRPr="00212EE3">
        <w:t xml:space="preserve">Prostory pro rozvaděče elektro a zařízení </w:t>
      </w:r>
      <w:r w:rsidR="00F80ED1" w:rsidRPr="00212EE3">
        <w:t>ASŘTP</w:t>
      </w:r>
      <w:r w:rsidRPr="00212EE3">
        <w:t>, které budou vyžadovat větrání či klimatizování, budou větrány či klimatizovány dle požadavků výrobce tak, aby byla zařízení optimálně provozována dle předpisů výrobce.</w:t>
      </w:r>
    </w:p>
    <w:p w14:paraId="27AEB212" w14:textId="77777777" w:rsidR="009569FC" w:rsidRPr="00212EE3" w:rsidRDefault="009569FC" w:rsidP="00CA7D72">
      <w:r w:rsidRPr="00212EE3">
        <w:lastRenderedPageBreak/>
        <w:t>Zařízení bude rovněž řešit větrání – nucenou výměnu vzduchu vyplývající z norem a předpisů pro plynov</w:t>
      </w:r>
      <w:r w:rsidR="00F375B2" w:rsidRPr="00212EE3">
        <w:t>á</w:t>
      </w:r>
      <w:r w:rsidRPr="00212EE3">
        <w:t xml:space="preserve"> </w:t>
      </w:r>
      <w:r w:rsidR="00F375B2" w:rsidRPr="00212EE3">
        <w:t>zařízení</w:t>
      </w:r>
      <w:r w:rsidRPr="00212EE3">
        <w:t>.</w:t>
      </w:r>
    </w:p>
    <w:p w14:paraId="73F223DE" w14:textId="01365AB9" w:rsidR="009D127D" w:rsidRPr="00212EE3" w:rsidRDefault="009D127D" w:rsidP="00CA7D72">
      <w:r w:rsidRPr="00212EE3">
        <w:t xml:space="preserve">Systém napájení zařízení vzduchotechniky a vytápění v prostorech budovaných nebo rekonstruovaných v rámci </w:t>
      </w:r>
      <w:r w:rsidR="00520BD0" w:rsidRPr="00212EE3">
        <w:rPr>
          <w:smallCaps/>
        </w:rPr>
        <w:t>díla</w:t>
      </w:r>
      <w:r w:rsidRPr="00212EE3">
        <w:t>, včetně potřebných podružných rozváděčů.</w:t>
      </w:r>
    </w:p>
    <w:p w14:paraId="2B56F8DB" w14:textId="16AD183C" w:rsidR="003E188D" w:rsidRPr="00212EE3" w:rsidRDefault="003E188D" w:rsidP="00CA7D72">
      <w:r w:rsidRPr="00212EE3">
        <w:t xml:space="preserve">Pro ohřev vzduchu bude použita, pokud je to možné, horká voda z výroby </w:t>
      </w:r>
      <w:r w:rsidR="00EC5ABE">
        <w:t>T</w:t>
      </w:r>
      <w:r w:rsidRPr="00212EE3">
        <w:t>eplárny.</w:t>
      </w:r>
    </w:p>
    <w:p w14:paraId="03B89149" w14:textId="61CCF859" w:rsidR="003E188D" w:rsidRPr="00212EE3" w:rsidRDefault="003E188D" w:rsidP="00CA7D72">
      <w:r w:rsidRPr="00212EE3">
        <w:t>Zařízení VZT musí splňovat také požadavky akustické neprůzvučnosti / útlumu.</w:t>
      </w:r>
      <w:r w:rsidR="009A685E" w:rsidRPr="00212EE3">
        <w:t xml:space="preserve"> </w:t>
      </w:r>
    </w:p>
    <w:p w14:paraId="5AAA58A3" w14:textId="77777777" w:rsidR="009569FC" w:rsidRPr="00212EE3" w:rsidRDefault="009569FC" w:rsidP="008315E0">
      <w:pPr>
        <w:pStyle w:val="Podtitul"/>
      </w:pPr>
      <w:r w:rsidRPr="00212EE3">
        <w:t>Volba druhu zařízení</w:t>
      </w:r>
    </w:p>
    <w:p w14:paraId="54174B1E" w14:textId="77777777" w:rsidR="009569FC" w:rsidRPr="00212EE3" w:rsidRDefault="009569FC" w:rsidP="00CA7D72">
      <w:r w:rsidRPr="00212EE3">
        <w:t xml:space="preserve">Druh vzduchotechnických zařízení se volí na základě řádně zdůvodněných podkladů a požadavků na provoz. Zařízení může být větrací (přirozené, nucené - mechanické a kombinované), klimatizační, účelové (havarijní větrání, vzduchové clony, požární větrání) a zařízení pro odsávání plynů, par a prachu. </w:t>
      </w:r>
    </w:p>
    <w:p w14:paraId="1CA998F0" w14:textId="77777777" w:rsidR="009569FC" w:rsidRPr="00212EE3" w:rsidRDefault="009569FC" w:rsidP="008315E0">
      <w:pPr>
        <w:pStyle w:val="Podtitul"/>
      </w:pPr>
      <w:r w:rsidRPr="00212EE3">
        <w:t>Stanovení výkonu zařízení</w:t>
      </w:r>
    </w:p>
    <w:p w14:paraId="315CFD44" w14:textId="77777777" w:rsidR="009569FC" w:rsidRPr="00212EE3" w:rsidRDefault="009569FC" w:rsidP="00CA7D72">
      <w:r w:rsidRPr="00212EE3">
        <w:t>Před stanovením výkonu zařízení je nutno provést dostupná a ekonomicky přijatelná opatření k zabránění úniku škodlivin do ovzduší technologickým opatřením, hermetizováním nebo izolováním zdrojů škodlivin, případně místním odsáváním.</w:t>
      </w:r>
    </w:p>
    <w:p w14:paraId="576CD785" w14:textId="77777777" w:rsidR="009569FC" w:rsidRPr="00212EE3" w:rsidRDefault="009569FC" w:rsidP="00CA7D72">
      <w:r w:rsidRPr="00212EE3">
        <w:t>Skutečný výkon vzduchotechnického zařízení je nutno stanovit tak, aby ovzduší ve větraném prostoru odpovídalo všem požadavkům se zřetelem na platné hygienické předpisy a provozním požadavkům pro daný případ.</w:t>
      </w:r>
    </w:p>
    <w:p w14:paraId="0594DD8A" w14:textId="2F8D654F" w:rsidR="009569FC" w:rsidRPr="00212EE3" w:rsidRDefault="003A0AF0" w:rsidP="003A0AF0">
      <w:pPr>
        <w:pStyle w:val="Nadpis4"/>
        <w:numPr>
          <w:ilvl w:val="0"/>
          <w:numId w:val="0"/>
        </w:numPr>
        <w:ind w:left="1276" w:hanging="1134"/>
      </w:pPr>
      <w:r w:rsidRPr="00212EE3">
        <w:t>5.2.4.3</w:t>
      </w:r>
      <w:r w:rsidRPr="00212EE3">
        <w:tab/>
      </w:r>
      <w:r w:rsidR="009569FC" w:rsidRPr="00212EE3">
        <w:t>Ústřední vytápění</w:t>
      </w:r>
    </w:p>
    <w:p w14:paraId="3B03B0E7" w14:textId="77777777" w:rsidR="009569FC" w:rsidRPr="00212EE3" w:rsidRDefault="009569FC" w:rsidP="00CA7D72">
      <w:r w:rsidRPr="00212EE3">
        <w:t>V objektech, kde bude podle požadavků ČSN nebo z provozních důvodů vyžadováno vytápění, popřípadě temperování, bude systém vytápění navržen tak, aby splňoval veškeré požadavky ČSN 06 0310 a ČSN 06 0830.</w:t>
      </w:r>
    </w:p>
    <w:p w14:paraId="17A6697C" w14:textId="36AA7452" w:rsidR="009569FC" w:rsidRPr="00212EE3" w:rsidRDefault="009569FC" w:rsidP="00CA7D72">
      <w:r w:rsidRPr="00212EE3">
        <w:t xml:space="preserve">Potřebný topný výkon a spotřeby tepla vytápěcích zařízení budou vypočteny podle ČSN </w:t>
      </w:r>
      <w:r w:rsidR="0019357A" w:rsidRPr="00212EE3">
        <w:t xml:space="preserve">EN </w:t>
      </w:r>
      <w:r w:rsidR="00C72592" w:rsidRPr="00212EE3">
        <w:t>12831-1</w:t>
      </w:r>
      <w:r w:rsidRPr="00212EE3">
        <w:t xml:space="preserve"> a ČSN 38 3350 pro oblastní výpočtovou teplotu </w:t>
      </w:r>
      <w:r w:rsidR="001A58E0" w:rsidRPr="00212EE3">
        <w:t>a s přihlédnutím k</w:t>
      </w:r>
      <w:r w:rsidR="00F375B2" w:rsidRPr="00212EE3">
        <w:t xml:space="preserve"> ostatním </w:t>
      </w:r>
      <w:r w:rsidR="001A58E0" w:rsidRPr="00212EE3">
        <w:t xml:space="preserve">hodnotám </w:t>
      </w:r>
      <w:r w:rsidR="00F375B2" w:rsidRPr="00212EE3">
        <w:t>venkovního prostředí a materiálové základny návrhu obvodových konstrukcí objektu.</w:t>
      </w:r>
    </w:p>
    <w:p w14:paraId="66296C2C" w14:textId="77777777" w:rsidR="009569FC" w:rsidRPr="00212EE3" w:rsidRDefault="009569FC" w:rsidP="00CA7D72">
      <w:r w:rsidRPr="00212EE3">
        <w:t xml:space="preserve">Zdrojem topného média pro vytápění bude </w:t>
      </w:r>
      <w:r w:rsidR="0030287E" w:rsidRPr="00212EE3">
        <w:t xml:space="preserve">odbočka z horkovodu z nové </w:t>
      </w:r>
      <w:r w:rsidRPr="00212EE3">
        <w:t>výměníkov</w:t>
      </w:r>
      <w:r w:rsidR="0030287E" w:rsidRPr="00212EE3">
        <w:t>é</w:t>
      </w:r>
      <w:r w:rsidRPr="00212EE3">
        <w:t xml:space="preserve"> stanice</w:t>
      </w:r>
      <w:r w:rsidR="00F375B2" w:rsidRPr="00212EE3">
        <w:t xml:space="preserve"> ve stávajícím objektu HVB</w:t>
      </w:r>
      <w:r w:rsidRPr="00212EE3">
        <w:t>.</w:t>
      </w:r>
    </w:p>
    <w:p w14:paraId="04A16B92" w14:textId="5D340414" w:rsidR="009D127D" w:rsidRPr="00212EE3" w:rsidRDefault="003A0AF0" w:rsidP="003A0AF0">
      <w:pPr>
        <w:pStyle w:val="Nadpis4"/>
        <w:numPr>
          <w:ilvl w:val="0"/>
          <w:numId w:val="0"/>
        </w:numPr>
        <w:ind w:left="1276" w:hanging="1134"/>
      </w:pPr>
      <w:r w:rsidRPr="00212EE3">
        <w:t>5.2.4.4</w:t>
      </w:r>
      <w:r w:rsidRPr="00212EE3">
        <w:tab/>
      </w:r>
      <w:r w:rsidR="009569FC" w:rsidRPr="00212EE3">
        <w:t>Vnitřní elektrická instalace stavební</w:t>
      </w:r>
    </w:p>
    <w:p w14:paraId="416BF325" w14:textId="77777777" w:rsidR="00E50A7E" w:rsidRPr="00212EE3" w:rsidRDefault="00E50A7E" w:rsidP="00CA7D72">
      <w:r w:rsidRPr="00212EE3">
        <w:t xml:space="preserve">V prostorách skládky biomasy a nové skladové haly budou provedeny světelné a zásuvkové rozvody včetně nových rozvodů nouzového osvětlení a ostatní rozvody stavební elektroinstalace. </w:t>
      </w:r>
    </w:p>
    <w:p w14:paraId="3FA87E74" w14:textId="3CB4B3CE" w:rsidR="00925989" w:rsidRPr="00212EE3" w:rsidRDefault="00925989" w:rsidP="00CA7D72">
      <w:r w:rsidRPr="00212EE3">
        <w:t xml:space="preserve">Zpravidla </w:t>
      </w:r>
      <w:r w:rsidR="00E50A7E" w:rsidRPr="00212EE3">
        <w:t xml:space="preserve">bude </w:t>
      </w:r>
      <w:r w:rsidRPr="00212EE3">
        <w:t xml:space="preserve">pro každý stavební objekt zřízen stavební rozvaděč členěný na samostatný podružný rozvaděč pro zásuvky a osvětlení, samostatný podružný rozvaděč pro ostatní spotřebiče stavební části, jako je vzduchotechnika apod. </w:t>
      </w:r>
    </w:p>
    <w:p w14:paraId="3E080DBE" w14:textId="7EDCADB3" w:rsidR="00925989" w:rsidRPr="00212EE3" w:rsidRDefault="00925989" w:rsidP="00CA7D72">
      <w:r w:rsidRPr="00212EE3">
        <w:t>Vnitřní elektrická instalace bude provedena v souladu s platnými ČSN s ohledem na základní charakteristiky a vnější vlivy.</w:t>
      </w:r>
      <w:r w:rsidR="009A685E" w:rsidRPr="00212EE3">
        <w:t xml:space="preserve"> </w:t>
      </w:r>
      <w:r w:rsidRPr="00212EE3">
        <w:t>Vnější vlivy budou určeny v souladu s platnými ČSN.</w:t>
      </w:r>
    </w:p>
    <w:p w14:paraId="76085AC7" w14:textId="2A9182AF" w:rsidR="00925989" w:rsidRPr="00212EE3" w:rsidRDefault="00925989" w:rsidP="00CA7D72">
      <w:r w:rsidRPr="00212EE3">
        <w:t>Zařízení silnoproudé elektrotechniky budou provedena tak, aby byla zaručena elektromagnetická kompatibilita.</w:t>
      </w:r>
    </w:p>
    <w:p w14:paraId="11CB5017" w14:textId="09876EAC" w:rsidR="00BE77D9" w:rsidRDefault="00925989" w:rsidP="00BE77D9">
      <w:pPr>
        <w:pStyle w:val="Podtitul"/>
      </w:pPr>
      <w:r w:rsidRPr="00212EE3">
        <w:t xml:space="preserve">Umělé osvětlení pracovních prostor </w:t>
      </w:r>
    </w:p>
    <w:p w14:paraId="398F8D56" w14:textId="19028C41" w:rsidR="00925989" w:rsidRPr="00212EE3" w:rsidRDefault="00925989" w:rsidP="00CA7D72">
      <w:r w:rsidRPr="00212EE3">
        <w:rPr>
          <w:bCs/>
        </w:rPr>
        <w:t>B</w:t>
      </w:r>
      <w:r w:rsidRPr="00212EE3">
        <w:t xml:space="preserve">ude provedeno podle ČSN EN 12464-1. Bude proveden světelně technický výpočet podle normových hodnot. Ve výpočtu budou uvedeny konkrétní typy svítidel a výpočet bude </w:t>
      </w:r>
      <w:r w:rsidRPr="00212EE3">
        <w:lastRenderedPageBreak/>
        <w:t xml:space="preserve">proveden ověřitelným způsobem. Parametry osvětlení budou splňovat požadavky předepsané platnými normami podle druhu prostoru, úkolu nebo činnosti. </w:t>
      </w:r>
    </w:p>
    <w:p w14:paraId="532DFE9F" w14:textId="77777777" w:rsidR="00925989" w:rsidRPr="00212EE3" w:rsidRDefault="00925989" w:rsidP="00CA7D72">
      <w:r w:rsidRPr="00212EE3">
        <w:t xml:space="preserve">Svítidla budou výbojková a zářivková s elektronickými předřadníky. V odůvodněných případech se připouští svítidla s halogenovými žárovkami. </w:t>
      </w:r>
    </w:p>
    <w:p w14:paraId="268E068F" w14:textId="77777777" w:rsidR="00925989" w:rsidRPr="00212EE3" w:rsidRDefault="00925989" w:rsidP="00CA7D72">
      <w:r w:rsidRPr="00212EE3">
        <w:t>Bude zamezeno vzniku stroboskopického efektu na točivých strojích.</w:t>
      </w:r>
    </w:p>
    <w:p w14:paraId="319E6BE6" w14:textId="77777777" w:rsidR="00925989" w:rsidRPr="00212EE3" w:rsidRDefault="00925989" w:rsidP="00CA7D72">
      <w:r w:rsidRPr="00212EE3">
        <w:t xml:space="preserve">Svítidla budou vybrána s náležitou péčí a v souladu s určenými vnějšími vlivy. </w:t>
      </w:r>
    </w:p>
    <w:p w14:paraId="3F9C90E9" w14:textId="2D7C2F02" w:rsidR="00D961E5" w:rsidRPr="00212EE3" w:rsidRDefault="00925989" w:rsidP="00CA7D72">
      <w:r w:rsidRPr="00212EE3">
        <w:t xml:space="preserve">Svítidla budou přednostně od jednoho výrobce. </w:t>
      </w:r>
    </w:p>
    <w:p w14:paraId="1A546633" w14:textId="6A456B16" w:rsidR="00423E8A" w:rsidRPr="00212EE3" w:rsidRDefault="00423E8A" w:rsidP="00BE77D9">
      <w:pPr>
        <w:pStyle w:val="Podtitul"/>
      </w:pPr>
      <w:r w:rsidRPr="00212EE3">
        <w:t>Nouzové osvětlení</w:t>
      </w:r>
    </w:p>
    <w:p w14:paraId="4971AAED" w14:textId="2E1B1D31" w:rsidR="00E40C02" w:rsidRPr="00212EE3" w:rsidRDefault="003A0AF0" w:rsidP="003A0AF0">
      <w:pPr>
        <w:pStyle w:val="Odrka"/>
        <w:numPr>
          <w:ilvl w:val="0"/>
          <w:numId w:val="0"/>
        </w:numPr>
        <w:ind w:left="284" w:hanging="284"/>
        <w:rPr>
          <w:b/>
          <w:bCs/>
          <w:strike/>
        </w:rPr>
      </w:pPr>
      <w:r w:rsidRPr="00212EE3">
        <w:rPr>
          <w:b/>
          <w:bCs/>
          <w:strike/>
        </w:rPr>
        <w:tab/>
      </w:r>
      <w:r w:rsidR="00E40C02" w:rsidRPr="00212EE3">
        <w:rPr>
          <w:b/>
          <w:bCs/>
        </w:rPr>
        <w:t xml:space="preserve">Nouzové </w:t>
      </w:r>
      <w:r w:rsidR="00E40C02" w:rsidRPr="00212EE3">
        <w:rPr>
          <w:b/>
          <w:bCs/>
          <w:lang w:val="cs-CZ"/>
        </w:rPr>
        <w:t xml:space="preserve">únikové osvětlení </w:t>
      </w:r>
      <w:r w:rsidR="00E40C02" w:rsidRPr="00212EE3">
        <w:rPr>
          <w:b/>
          <w:bCs/>
        </w:rPr>
        <w:t xml:space="preserve">- </w:t>
      </w:r>
      <w:r w:rsidR="00E40C02" w:rsidRPr="00212EE3">
        <w:t>jedná se o nouzové osvětlení</w:t>
      </w:r>
      <w:r w:rsidR="00E40C02" w:rsidRPr="00212EE3">
        <w:rPr>
          <w:lang w:val="cs-CZ"/>
        </w:rPr>
        <w:t xml:space="preserve"> pro </w:t>
      </w:r>
      <w:r w:rsidR="00E40C02" w:rsidRPr="00212EE3">
        <w:t>bezpe</w:t>
      </w:r>
      <w:r w:rsidR="00E40C02" w:rsidRPr="00212EE3">
        <w:rPr>
          <w:rFonts w:hint="eastAsia"/>
        </w:rPr>
        <w:t>č</w:t>
      </w:r>
      <w:r w:rsidR="00E40C02" w:rsidRPr="00212EE3">
        <w:t>n</w:t>
      </w:r>
      <w:r w:rsidR="00E40C02" w:rsidRPr="00212EE3">
        <w:rPr>
          <w:rFonts w:hint="eastAsia"/>
        </w:rPr>
        <w:t>é</w:t>
      </w:r>
      <w:r w:rsidR="00E40C02" w:rsidRPr="00212EE3">
        <w:t xml:space="preserve"> opu</w:t>
      </w:r>
      <w:r w:rsidR="00E40C02" w:rsidRPr="00212EE3">
        <w:rPr>
          <w:rFonts w:hint="eastAsia"/>
        </w:rPr>
        <w:t>š</w:t>
      </w:r>
      <w:r w:rsidR="00E40C02" w:rsidRPr="00212EE3">
        <w:t>t</w:t>
      </w:r>
      <w:r w:rsidR="00E40C02" w:rsidRPr="00212EE3">
        <w:rPr>
          <w:rFonts w:hint="eastAsia"/>
        </w:rPr>
        <w:t>ě</w:t>
      </w:r>
      <w:r w:rsidR="00E40C02" w:rsidRPr="00212EE3">
        <w:t>n</w:t>
      </w:r>
      <w:r w:rsidR="00E40C02" w:rsidRPr="00212EE3">
        <w:rPr>
          <w:rFonts w:hint="eastAsia"/>
        </w:rPr>
        <w:t>í</w:t>
      </w:r>
      <w:r w:rsidR="00E40C02" w:rsidRPr="00212EE3">
        <w:t xml:space="preserve"> prostoru p</w:t>
      </w:r>
      <w:r w:rsidR="00E40C02" w:rsidRPr="00212EE3">
        <w:rPr>
          <w:rFonts w:hint="eastAsia"/>
        </w:rPr>
        <w:t>ř</w:t>
      </w:r>
      <w:r w:rsidR="00E40C02" w:rsidRPr="00212EE3">
        <w:t>i v</w:t>
      </w:r>
      <w:r w:rsidR="00E40C02" w:rsidRPr="00212EE3">
        <w:rPr>
          <w:rFonts w:hint="eastAsia"/>
        </w:rPr>
        <w:t>ý</w:t>
      </w:r>
      <w:r w:rsidR="00E40C02" w:rsidRPr="00212EE3">
        <w:t>padku norm</w:t>
      </w:r>
      <w:r w:rsidR="00E40C02" w:rsidRPr="00212EE3">
        <w:rPr>
          <w:rFonts w:hint="eastAsia"/>
        </w:rPr>
        <w:t>á</w:t>
      </w:r>
      <w:r w:rsidR="00E40C02" w:rsidRPr="00212EE3">
        <w:t>ln</w:t>
      </w:r>
      <w:r w:rsidR="00E40C02" w:rsidRPr="00212EE3">
        <w:rPr>
          <w:rFonts w:hint="eastAsia"/>
        </w:rPr>
        <w:t>í</w:t>
      </w:r>
      <w:r w:rsidR="00E40C02" w:rsidRPr="00212EE3">
        <w:t>ho</w:t>
      </w:r>
      <w:r w:rsidR="00E40C02" w:rsidRPr="00212EE3">
        <w:rPr>
          <w:lang w:val="cs-CZ"/>
        </w:rPr>
        <w:t xml:space="preserve"> </w:t>
      </w:r>
      <w:r w:rsidR="00E40C02" w:rsidRPr="00212EE3">
        <w:rPr>
          <w:lang w:val="cs-CZ" w:eastAsia="cs-CZ"/>
        </w:rPr>
        <w:t>nap</w:t>
      </w:r>
      <w:r w:rsidR="00E40C02" w:rsidRPr="00212EE3">
        <w:rPr>
          <w:rFonts w:hint="eastAsia"/>
          <w:lang w:val="cs-CZ" w:eastAsia="cs-CZ"/>
        </w:rPr>
        <w:t>á</w:t>
      </w:r>
      <w:r w:rsidR="00E40C02" w:rsidRPr="00212EE3">
        <w:rPr>
          <w:lang w:val="cs-CZ" w:eastAsia="cs-CZ"/>
        </w:rPr>
        <w:t>jen</w:t>
      </w:r>
      <w:r w:rsidR="00E40C02" w:rsidRPr="00212EE3">
        <w:rPr>
          <w:rFonts w:hint="eastAsia"/>
          <w:lang w:val="cs-CZ" w:eastAsia="cs-CZ"/>
        </w:rPr>
        <w:t>í</w:t>
      </w:r>
      <w:r w:rsidR="00E40C02" w:rsidRPr="00212EE3">
        <w:rPr>
          <w:lang w:val="cs-CZ" w:eastAsia="cs-CZ"/>
        </w:rPr>
        <w:t>.</w:t>
      </w:r>
      <w:r w:rsidR="00E40C02" w:rsidRPr="00212EE3">
        <w:t xml:space="preserve"> Bude provedeno podle ČSN 73 0804, ČSN EN 1838 a ČSN EN 50 172</w:t>
      </w:r>
      <w:r w:rsidR="00E40C02" w:rsidRPr="00212EE3">
        <w:rPr>
          <w:lang w:val="cs-CZ"/>
        </w:rPr>
        <w:t>. Rozsah stanoví požárně bezpečnostní řešení stavby. Předpokládá se, že bude řešeno novým c</w:t>
      </w:r>
      <w:r w:rsidR="00E40C02" w:rsidRPr="00212EE3">
        <w:t>entrální</w:t>
      </w:r>
      <w:r w:rsidR="00E40C02" w:rsidRPr="00212EE3">
        <w:rPr>
          <w:lang w:val="cs-CZ"/>
        </w:rPr>
        <w:t>m</w:t>
      </w:r>
      <w:r w:rsidR="00E40C02" w:rsidRPr="00212EE3">
        <w:t xml:space="preserve"> bateriový</w:t>
      </w:r>
      <w:r w:rsidR="00E40C02" w:rsidRPr="00212EE3">
        <w:rPr>
          <w:lang w:val="cs-CZ"/>
        </w:rPr>
        <w:t>m</w:t>
      </w:r>
      <w:r w:rsidR="00E40C02" w:rsidRPr="00212EE3">
        <w:t xml:space="preserve"> zdroj</w:t>
      </w:r>
      <w:r w:rsidR="00E40C02" w:rsidRPr="00212EE3">
        <w:rPr>
          <w:lang w:val="cs-CZ"/>
        </w:rPr>
        <w:t>em</w:t>
      </w:r>
      <w:r w:rsidR="00E40C02" w:rsidRPr="00212EE3">
        <w:t xml:space="preserve"> nouzového osvětlení složen</w:t>
      </w:r>
      <w:r w:rsidR="00E40C02" w:rsidRPr="00212EE3">
        <w:rPr>
          <w:lang w:val="cs-CZ"/>
        </w:rPr>
        <w:t>ým</w:t>
      </w:r>
      <w:r w:rsidR="00E40C02" w:rsidRPr="00212EE3">
        <w:t xml:space="preserve">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w:t>
      </w:r>
      <w:r w:rsidR="00E40C02" w:rsidRPr="00212EE3">
        <w:rPr>
          <w:lang w:val="cs-CZ"/>
        </w:rPr>
        <w:t>, pokud nebude stanoveno požárně bezpečnostním řešením jinak.</w:t>
      </w:r>
    </w:p>
    <w:p w14:paraId="0EA174C6" w14:textId="11C783E2" w:rsidR="00A440B7" w:rsidRPr="00212EE3" w:rsidRDefault="003A0AF0" w:rsidP="003A0AF0">
      <w:pPr>
        <w:pStyle w:val="Odrka"/>
        <w:numPr>
          <w:ilvl w:val="0"/>
          <w:numId w:val="0"/>
        </w:numPr>
        <w:ind w:left="284" w:hanging="284"/>
      </w:pPr>
      <w:r w:rsidRPr="00212EE3">
        <w:tab/>
      </w:r>
      <w:r w:rsidR="00A440B7" w:rsidRPr="00212EE3">
        <w:rPr>
          <w:b/>
          <w:bCs/>
        </w:rPr>
        <w:t xml:space="preserve">Náhradní osvětlení (stand-by lighting) </w:t>
      </w:r>
      <w:r w:rsidR="00A440B7" w:rsidRPr="00212EE3">
        <w:t>- nouzové osvětlení, které umožňuje pokračování v běžné činnosti bez podstatných změn.</w:t>
      </w:r>
      <w:r w:rsidR="00767DEF">
        <w:rPr>
          <w:lang w:val="cs-CZ"/>
        </w:rPr>
        <w:t xml:space="preserve"> </w:t>
      </w:r>
      <w:r w:rsidR="00A440B7" w:rsidRPr="00212EE3">
        <w:t xml:space="preserve">Toto osvětlení bude provedeno dle ČSN EN 1838 a ČSN EN 50172, pokud bude požadováno požárně bezpečnostním řešením stavby. Předpokládá se, že bude řešeno novým centrálním bateriovým zdrojem nouzového osvětlení složeným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 pokud nebude stanoveno požárně bezpečnostním řešením jinak. </w:t>
      </w:r>
    </w:p>
    <w:p w14:paraId="630999CF" w14:textId="5F6C9851" w:rsidR="00A440B7" w:rsidRPr="00212EE3" w:rsidRDefault="00A440B7" w:rsidP="00CA7D72">
      <w:r w:rsidRPr="00212EE3">
        <w:rPr>
          <w:b/>
        </w:rPr>
        <w:t xml:space="preserve">Zásuvkové rozvody 230 V </w:t>
      </w:r>
      <w:r w:rsidRPr="00212EE3">
        <w:t>se provedou podle platných ČSN 33 2130 ed.</w:t>
      </w:r>
      <w:r w:rsidR="00FD33E4">
        <w:t xml:space="preserve"> </w:t>
      </w:r>
      <w:r w:rsidRPr="00212EE3">
        <w:t>3 s max. počtem 10 zásuvek na obvod (instalovaný příkon do 3680 VA při jističi 16 A). Zásuvkové rozvody budou provedeny v souladu s platnými ČSN.</w:t>
      </w:r>
    </w:p>
    <w:p w14:paraId="7D262ED6" w14:textId="18D3E521" w:rsidR="00A440B7" w:rsidRPr="00212EE3" w:rsidRDefault="00A440B7" w:rsidP="00CA7D72">
      <w:r w:rsidRPr="00212EE3">
        <w:rPr>
          <w:b/>
          <w:bCs/>
        </w:rPr>
        <w:t>Zásuvkové rozvody 400 V</w:t>
      </w:r>
      <w:r w:rsidRPr="00212EE3">
        <w:t xml:space="preserve"> v technologických provozech se provedou pomocí zásuvkových skříní 24</w:t>
      </w:r>
      <w:r w:rsidR="00FD33E4">
        <w:t xml:space="preserve"> </w:t>
      </w:r>
      <w:r w:rsidRPr="00212EE3">
        <w:t>V, 2x230</w:t>
      </w:r>
      <w:r w:rsidR="00FD33E4">
        <w:t xml:space="preserve"> </w:t>
      </w:r>
      <w:r w:rsidRPr="00212EE3">
        <w:t>V/16</w:t>
      </w:r>
      <w:r w:rsidR="00FD33E4">
        <w:t xml:space="preserve"> </w:t>
      </w:r>
      <w:r w:rsidRPr="00212EE3">
        <w:t>A + 2x 400</w:t>
      </w:r>
      <w:r w:rsidR="00FD33E4">
        <w:t xml:space="preserve"> </w:t>
      </w:r>
      <w:r w:rsidRPr="00212EE3">
        <w:t>V/16</w:t>
      </w:r>
      <w:r w:rsidR="00FD33E4">
        <w:t xml:space="preserve"> </w:t>
      </w:r>
      <w:r w:rsidRPr="00212EE3">
        <w:t>A + 1x400</w:t>
      </w:r>
      <w:r w:rsidR="00FD33E4">
        <w:t xml:space="preserve"> </w:t>
      </w:r>
      <w:r w:rsidRPr="00212EE3">
        <w:t>V/32</w:t>
      </w:r>
      <w:r w:rsidR="00FD33E4">
        <w:t xml:space="preserve"> </w:t>
      </w:r>
      <w:r w:rsidRPr="00212EE3">
        <w:t>A (pětipólové provedení).</w:t>
      </w:r>
    </w:p>
    <w:p w14:paraId="6DD310EF" w14:textId="36E6AAF7" w:rsidR="00A440B7" w:rsidRPr="00212EE3" w:rsidRDefault="00A440B7" w:rsidP="00CA7D72">
      <w:pPr>
        <w:rPr>
          <w:b/>
          <w:bCs/>
        </w:rPr>
      </w:pPr>
      <w:r w:rsidRPr="00212EE3">
        <w:rPr>
          <w:b/>
          <w:bCs/>
        </w:rPr>
        <w:t>Zálohované napájení ŘS 230</w:t>
      </w:r>
      <w:r w:rsidR="00FD33E4">
        <w:rPr>
          <w:b/>
          <w:bCs/>
        </w:rPr>
        <w:t xml:space="preserve"> </w:t>
      </w:r>
      <w:r w:rsidRPr="00212EE3">
        <w:rPr>
          <w:b/>
          <w:bCs/>
        </w:rPr>
        <w:t xml:space="preserve">VAC/50 Hz. </w:t>
      </w:r>
      <w:r w:rsidRPr="00212EE3">
        <w:t>Nově zřizované systémy vyžadující zálohované napájení 230</w:t>
      </w:r>
      <w:r w:rsidR="00C0209C">
        <w:t xml:space="preserve"> </w:t>
      </w:r>
      <w:r w:rsidRPr="00212EE3">
        <w:t>VAC/50 Hz bude připojen na stávající rozvod zálohovaného napájení.</w:t>
      </w:r>
      <w:r w:rsidR="009A685E" w:rsidRPr="00212EE3">
        <w:rPr>
          <w:b/>
          <w:bCs/>
        </w:rPr>
        <w:t xml:space="preserve"> </w:t>
      </w:r>
    </w:p>
    <w:p w14:paraId="373AC805" w14:textId="4A398891" w:rsidR="00A440B7" w:rsidRPr="00212EE3" w:rsidRDefault="00A440B7" w:rsidP="00CA7D72">
      <w:r w:rsidRPr="00212EE3">
        <w:rPr>
          <w:b/>
          <w:bCs/>
        </w:rPr>
        <w:t>Zdroj zálohovaného napájení ŘS 230</w:t>
      </w:r>
      <w:r w:rsidR="00AE51B1">
        <w:rPr>
          <w:b/>
          <w:bCs/>
        </w:rPr>
        <w:t xml:space="preserve"> </w:t>
      </w:r>
      <w:r w:rsidRPr="00212EE3">
        <w:rPr>
          <w:b/>
          <w:bCs/>
        </w:rPr>
        <w:t xml:space="preserve">VAC/50 Hz. </w:t>
      </w:r>
      <w:r w:rsidRPr="00212EE3">
        <w:t>Zdroj (baterie, střídače atd.) bude dimenzován na minimálně 4 hodiny s</w:t>
      </w:r>
      <w:r w:rsidR="00AE51B1">
        <w:t> </w:t>
      </w:r>
      <w:r w:rsidRPr="00212EE3">
        <w:t>20</w:t>
      </w:r>
      <w:r w:rsidR="00AE51B1">
        <w:t xml:space="preserve"> </w:t>
      </w:r>
      <w:r w:rsidRPr="00212EE3">
        <w:t>% rezervou.</w:t>
      </w:r>
    </w:p>
    <w:p w14:paraId="6C70D4A9" w14:textId="380DE4DE" w:rsidR="00A440B7" w:rsidRPr="00212EE3" w:rsidRDefault="00A440B7" w:rsidP="00CA7D72">
      <w:r w:rsidRPr="00212EE3">
        <w:rPr>
          <w:b/>
          <w:bCs/>
        </w:rPr>
        <w:t xml:space="preserve">Ochrana před bleskem </w:t>
      </w:r>
      <w:r w:rsidRPr="00212EE3">
        <w:t>se provede v souladu s ČSN EN 62305-1 ed.</w:t>
      </w:r>
      <w:r w:rsidR="009210B4">
        <w:t xml:space="preserve"> </w:t>
      </w:r>
      <w:r w:rsidRPr="00212EE3">
        <w:t>2, ČSN EN 62305-2 ed.</w:t>
      </w:r>
      <w:r w:rsidR="009210B4">
        <w:t xml:space="preserve"> </w:t>
      </w:r>
      <w:r w:rsidRPr="00212EE3">
        <w:t>2, ČSN EN 62305-3 ed.</w:t>
      </w:r>
      <w:r w:rsidR="009210B4">
        <w:t xml:space="preserve"> </w:t>
      </w:r>
      <w:r w:rsidRPr="00212EE3">
        <w:t>2, ČSN EN 62305-4 ed.</w:t>
      </w:r>
      <w:r w:rsidR="009210B4">
        <w:t xml:space="preserve"> </w:t>
      </w:r>
      <w:r w:rsidRPr="00212EE3">
        <w:t>2. Bude proveden výpočet řízení rizika podle normových hodnot (analýza a výpočet rizik v souladu s ČSN EN 62305 ed.</w:t>
      </w:r>
      <w:r w:rsidR="009210B4">
        <w:t xml:space="preserve"> </w:t>
      </w:r>
      <w:r w:rsidRPr="00212EE3">
        <w:t>2 a ČSN EN 61643-11 ed.</w:t>
      </w:r>
      <w:r w:rsidR="009210B4">
        <w:t xml:space="preserve"> </w:t>
      </w:r>
      <w:r w:rsidRPr="00212EE3">
        <w:t>2) a následně výběr nejvhodnějších ochranných opatření.</w:t>
      </w:r>
    </w:p>
    <w:p w14:paraId="43E14CBF" w14:textId="2B4EB3BD" w:rsidR="00A440B7" w:rsidRPr="00212EE3" w:rsidRDefault="00A440B7" w:rsidP="00CA7D72">
      <w:r w:rsidRPr="00212EE3">
        <w:rPr>
          <w:b/>
          <w:bCs/>
        </w:rPr>
        <w:t xml:space="preserve">Ochrana proti přepětí. </w:t>
      </w:r>
      <w:r w:rsidRPr="00212EE3">
        <w:t>Na základě výpočtu řízení rizika budou provedena opatření k ochraně proti přepětí v souladu s platnými ČSN. Bude navržena a provedena náležitá koordinovaná ochrana proti přepětí.</w:t>
      </w:r>
    </w:p>
    <w:p w14:paraId="354A22A4" w14:textId="1C38FD6B" w:rsidR="00A440B7" w:rsidRPr="00212EE3" w:rsidRDefault="00A440B7" w:rsidP="00CA7D72">
      <w:pPr>
        <w:rPr>
          <w:b/>
          <w:bCs/>
        </w:rPr>
      </w:pPr>
      <w:r w:rsidRPr="00212EE3">
        <w:rPr>
          <w:b/>
          <w:bCs/>
        </w:rPr>
        <w:t xml:space="preserve">Uzemnění </w:t>
      </w:r>
      <w:r w:rsidRPr="00212EE3">
        <w:t>bude provedeno podle norem ČSN 33 3201, ČSN 33 200-5 54 ed.</w:t>
      </w:r>
      <w:r w:rsidR="009210B4">
        <w:t xml:space="preserve"> </w:t>
      </w:r>
      <w:r w:rsidRPr="00212EE3">
        <w:t>2 a ČSN 33 2000-4-41 ed.</w:t>
      </w:r>
      <w:r w:rsidR="009210B4">
        <w:t xml:space="preserve"> </w:t>
      </w:r>
      <w:r w:rsidR="0000692A">
        <w:t>3</w:t>
      </w:r>
      <w:r w:rsidRPr="00212EE3">
        <w:t xml:space="preserve"> a norem souvisících. Upřednostňuje se využití náhodných základových zemničů, případně strojených základových zemničů objektů. Uzemnění jednotlivých objektů </w:t>
      </w:r>
      <w:r w:rsidRPr="00212EE3">
        <w:lastRenderedPageBreak/>
        <w:t>se připojí na celozávodní síť. Uzemnění bude provedeno z žárově pozinkovaného ocelového pásku FeZn 30x4, svary budou opatřeny asfaltovým protikorozním nátěrem případně lze použít označené průběžné pásnice kabelových lávek.</w:t>
      </w:r>
    </w:p>
    <w:p w14:paraId="57A4FA49" w14:textId="4927DD20" w:rsidR="005F1BA4" w:rsidRPr="00212EE3" w:rsidRDefault="00A440B7" w:rsidP="00CA7D72">
      <w:r w:rsidRPr="00212EE3">
        <w:rPr>
          <w:b/>
          <w:bCs/>
        </w:rPr>
        <w:t xml:space="preserve">Doplňující ochrana </w:t>
      </w:r>
      <w:r w:rsidRPr="00212EE3">
        <w:t xml:space="preserve">pospojováním u NN soustav je požadována ve všech technologických prostorách. </w:t>
      </w:r>
    </w:p>
    <w:p w14:paraId="18F7EE88" w14:textId="5C55A8A7" w:rsidR="009569FC" w:rsidRPr="00212EE3" w:rsidRDefault="003A0AF0" w:rsidP="003A0AF0">
      <w:pPr>
        <w:pStyle w:val="Nadpis4"/>
        <w:numPr>
          <w:ilvl w:val="0"/>
          <w:numId w:val="0"/>
        </w:numPr>
        <w:ind w:left="1276" w:hanging="1134"/>
      </w:pPr>
      <w:r w:rsidRPr="00212EE3">
        <w:t>5.2.4.5</w:t>
      </w:r>
      <w:r w:rsidRPr="00212EE3">
        <w:tab/>
      </w:r>
      <w:r w:rsidR="009569FC" w:rsidRPr="00212EE3">
        <w:t>V</w:t>
      </w:r>
      <w:r w:rsidR="008D4F8C" w:rsidRPr="00212EE3">
        <w:t>nějš</w:t>
      </w:r>
      <w:r w:rsidR="009569FC" w:rsidRPr="00212EE3">
        <w:t>í osvětlení</w:t>
      </w:r>
    </w:p>
    <w:p w14:paraId="7A868842" w14:textId="39FC0A68" w:rsidR="00925989" w:rsidRPr="00212EE3" w:rsidRDefault="00925989" w:rsidP="00CA7D72">
      <w:r w:rsidRPr="00212EE3">
        <w:t>Bude zajištěno venkovní osvětlení vstupních dveří a vrat do nově budovaných objektů, které bude součástí vnitřních elektroinstalací jako vybavení technického prostředí staveb (technického zařízení budov-TZB).</w:t>
      </w:r>
    </w:p>
    <w:p w14:paraId="1626364D" w14:textId="77777777" w:rsidR="00925989" w:rsidRPr="00212EE3" w:rsidRDefault="00925989" w:rsidP="00CA7D72">
      <w:r w:rsidRPr="00212EE3">
        <w:t>Dále bude zajištěno venkovní osvětlení vně nových budov, na nově zbudovaných komunikacích v areálu.</w:t>
      </w:r>
    </w:p>
    <w:p w14:paraId="52FDF838" w14:textId="77777777" w:rsidR="00925989" w:rsidRPr="00212EE3" w:rsidRDefault="00925989" w:rsidP="00CA7D72">
      <w:r w:rsidRPr="00212EE3">
        <w:t xml:space="preserve">Bude proveden světelně technický výpočet podle normových hodnot pro venkovní pracovní prostory. Ve výpočtu budou uvedeny konkrétní typy svítidel a výpočet bude proveden ověřitelným způsobem. </w:t>
      </w:r>
    </w:p>
    <w:p w14:paraId="74286AC9" w14:textId="77777777" w:rsidR="00925989" w:rsidRPr="00212EE3" w:rsidRDefault="00925989" w:rsidP="00CA7D72">
      <w:r w:rsidRPr="00212EE3">
        <w:t>Svítidla budou přednostně od jednoho výrobce.</w:t>
      </w:r>
    </w:p>
    <w:p w14:paraId="4D95972E" w14:textId="77777777" w:rsidR="00925989" w:rsidRPr="00212EE3" w:rsidRDefault="00925989" w:rsidP="00CA7D72">
      <w:r w:rsidRPr="00212EE3">
        <w:t>Venkovní osvětlení bude ovládáno v závislosti a intenzitě denního osvětlení.</w:t>
      </w:r>
    </w:p>
    <w:p w14:paraId="7ED5AAC8" w14:textId="6C037969" w:rsidR="009569FC" w:rsidRPr="00212EE3" w:rsidRDefault="003A0AF0" w:rsidP="003A0AF0">
      <w:pPr>
        <w:pStyle w:val="Nadpis4"/>
        <w:numPr>
          <w:ilvl w:val="0"/>
          <w:numId w:val="0"/>
        </w:numPr>
        <w:ind w:left="1276" w:hanging="1134"/>
      </w:pPr>
      <w:r w:rsidRPr="00212EE3">
        <w:t>5.2.4.6</w:t>
      </w:r>
      <w:r w:rsidRPr="00212EE3">
        <w:tab/>
      </w:r>
      <w:r w:rsidR="009569FC" w:rsidRPr="00212EE3">
        <w:t>Zdvihací prostředky</w:t>
      </w:r>
    </w:p>
    <w:p w14:paraId="6605AA26" w14:textId="6DECFC86" w:rsidR="003E188D" w:rsidRPr="00212EE3" w:rsidRDefault="009569FC" w:rsidP="00CA7D72">
      <w:r w:rsidRPr="00212EE3">
        <w:t xml:space="preserve">Důležitá </w:t>
      </w:r>
      <w:r w:rsidR="00A8507F" w:rsidRPr="00212EE3">
        <w:t xml:space="preserve">a těžká (nad </w:t>
      </w:r>
      <w:r w:rsidR="00FD20A0" w:rsidRPr="00212EE3">
        <w:t>8</w:t>
      </w:r>
      <w:r w:rsidR="00A36DBB" w:rsidRPr="00212EE3">
        <w:t>0</w:t>
      </w:r>
      <w:r w:rsidR="00A8507F" w:rsidRPr="00212EE3">
        <w:t xml:space="preserve"> kg) </w:t>
      </w:r>
      <w:r w:rsidRPr="00212EE3">
        <w:t>technologická zařízení budou osazeny drážkami nebo jeřábovými dráhami pro kladkostroje a jeřáby umožňující jejich montáž a demontáž. Vlastní zvedací a montážní prostředky jsou dodávkou technologie.</w:t>
      </w:r>
      <w:r w:rsidR="003E188D" w:rsidRPr="00212EE3">
        <w:t xml:space="preserve"> </w:t>
      </w:r>
    </w:p>
    <w:p w14:paraId="025D5870" w14:textId="2B8A1990" w:rsidR="009569FC" w:rsidRPr="00212EE3" w:rsidRDefault="003A0AF0" w:rsidP="003A0AF0">
      <w:pPr>
        <w:pStyle w:val="Nadpis3"/>
        <w:numPr>
          <w:ilvl w:val="0"/>
          <w:numId w:val="0"/>
        </w:numPr>
        <w:ind w:left="1134" w:hanging="1134"/>
      </w:pPr>
      <w:r w:rsidRPr="00212EE3">
        <w:t>5.2.5</w:t>
      </w:r>
      <w:r w:rsidRPr="00212EE3">
        <w:tab/>
      </w:r>
      <w:r w:rsidR="009569FC" w:rsidRPr="00212EE3">
        <w:t>Doklady</w:t>
      </w:r>
    </w:p>
    <w:p w14:paraId="41C10226" w14:textId="2C694E9D" w:rsidR="006F3A56" w:rsidRPr="00212EE3" w:rsidRDefault="00CC65C3" w:rsidP="00CA7D72">
      <w:r w:rsidRPr="00212EE3">
        <w:rPr>
          <w:smallCaps/>
        </w:rPr>
        <w:t>Objednatel</w:t>
      </w:r>
      <w:r w:rsidR="009569FC" w:rsidRPr="00212EE3">
        <w:t xml:space="preserve"> požaduje, aby veškeré použité stavební materiály byly doloženy příslušnými certifikáty, jakostními doklady a prohlášením o shodě v souladu s platnou legislativou danou zákonem č. 22/1997 Sb., o technických požadavcích na výrobky, se všemi souvisejícími, pozdějšími, změnovými nebo prováděcími předpisy, zákony či vyhláškami.</w:t>
      </w:r>
    </w:p>
    <w:p w14:paraId="70B53C08" w14:textId="0208ED74" w:rsidR="00041720" w:rsidRPr="00212EE3" w:rsidRDefault="003A0AF0" w:rsidP="003A0AF0">
      <w:pPr>
        <w:pStyle w:val="Nadpis3"/>
        <w:numPr>
          <w:ilvl w:val="0"/>
          <w:numId w:val="0"/>
        </w:numPr>
        <w:ind w:left="1134" w:hanging="1134"/>
      </w:pPr>
      <w:r w:rsidRPr="00212EE3">
        <w:t>5.2.6</w:t>
      </w:r>
      <w:r w:rsidRPr="00212EE3">
        <w:tab/>
      </w:r>
      <w:r w:rsidR="00041720" w:rsidRPr="00212EE3">
        <w:t>Koncepce návrhu řešení jednotlivých stavebních</w:t>
      </w:r>
      <w:r w:rsidR="009A685E" w:rsidRPr="00212EE3">
        <w:t xml:space="preserve"> </w:t>
      </w:r>
      <w:r w:rsidR="00041720" w:rsidRPr="00212EE3">
        <w:t>a inženýrských objektů</w:t>
      </w:r>
    </w:p>
    <w:p w14:paraId="37B27664" w14:textId="2137D9CB" w:rsidR="00236F2C" w:rsidRPr="00212EE3" w:rsidRDefault="00D706CC" w:rsidP="00CA7D72">
      <w:r w:rsidRPr="00212EE3">
        <w:t xml:space="preserve">Navržená </w:t>
      </w:r>
      <w:r w:rsidR="00961A18" w:rsidRPr="00212EE3">
        <w:t>k</w:t>
      </w:r>
      <w:r w:rsidR="008C5C57" w:rsidRPr="00212EE3">
        <w:t xml:space="preserve">oncepce </w:t>
      </w:r>
      <w:r w:rsidR="00961A18" w:rsidRPr="00212EE3">
        <w:t>vychází z</w:t>
      </w:r>
      <w:r w:rsidR="008C5C57" w:rsidRPr="00212EE3">
        <w:t xml:space="preserve"> předpokládaného členění a požadovaného rozsahu stavby</w:t>
      </w:r>
      <w:r w:rsidR="00C86265" w:rsidRPr="00212EE3">
        <w:t xml:space="preserve"> v členění na</w:t>
      </w:r>
      <w:r w:rsidR="008C5C57" w:rsidRPr="00212EE3">
        <w:t xml:space="preserve"> jednotliv</w:t>
      </w:r>
      <w:r w:rsidR="00C86265" w:rsidRPr="00212EE3">
        <w:t>é</w:t>
      </w:r>
      <w:r w:rsidR="008C5C57" w:rsidRPr="00212EE3">
        <w:t xml:space="preserve"> stavební a inženýrsk</w:t>
      </w:r>
      <w:r w:rsidR="00C86265" w:rsidRPr="00212EE3">
        <w:t xml:space="preserve">é </w:t>
      </w:r>
      <w:r w:rsidR="008C5C57" w:rsidRPr="00212EE3">
        <w:t>objekt</w:t>
      </w:r>
      <w:r w:rsidR="00C86265" w:rsidRPr="00212EE3">
        <w:t>y</w:t>
      </w:r>
      <w:r w:rsidR="008C5C57" w:rsidRPr="00212EE3">
        <w:t>.</w:t>
      </w:r>
    </w:p>
    <w:p w14:paraId="3116E795" w14:textId="411F0ADD" w:rsidR="00F36E8C" w:rsidRPr="00212EE3" w:rsidRDefault="00041720" w:rsidP="00CA7D72">
      <w:r w:rsidRPr="00212EE3">
        <w:t>Veškeré</w:t>
      </w:r>
      <w:r w:rsidR="00B5007B" w:rsidRPr="00212EE3" w:rsidDel="006A105E">
        <w:t xml:space="preserve"> </w:t>
      </w:r>
      <w:r w:rsidRPr="00212EE3">
        <w:t>uvedené popisy stavebního řešení SO a IO, včetně návrh</w:t>
      </w:r>
      <w:r w:rsidR="00DE31E6" w:rsidRPr="00212EE3">
        <w:t>u</w:t>
      </w:r>
      <w:r w:rsidRPr="00212EE3">
        <w:t xml:space="preserve"> únosností, provedení a rozsahu stavebních prací, jsou koncepční, orientační a budou konkretizovány návrhem </w:t>
      </w:r>
      <w:r w:rsidR="00EE603D" w:rsidRPr="00212EE3">
        <w:rPr>
          <w:smallCaps/>
        </w:rPr>
        <w:t>z</w:t>
      </w:r>
      <w:r w:rsidRPr="00212EE3">
        <w:rPr>
          <w:smallCaps/>
        </w:rPr>
        <w:t>hotovitele</w:t>
      </w:r>
      <w:r w:rsidRPr="00212EE3">
        <w:t xml:space="preserve"> v souvislosti s potřebami a požadavky instalované technologie nebo zařízení v souladu s platnou legislativou, technickými předpisy a požadovanými parametry nebo vlastním konkrétním technickým řešením stavby </w:t>
      </w:r>
      <w:r w:rsidR="00EE603D" w:rsidRPr="00212EE3">
        <w:rPr>
          <w:smallCaps/>
        </w:rPr>
        <w:t>z</w:t>
      </w:r>
      <w:r w:rsidRPr="00212EE3">
        <w:rPr>
          <w:smallCaps/>
        </w:rPr>
        <w:t xml:space="preserve">hotovitelem </w:t>
      </w:r>
      <w:r w:rsidR="001C74D8" w:rsidRPr="00212EE3">
        <w:t>při zachování</w:t>
      </w:r>
      <w:r w:rsidR="001C74D8" w:rsidRPr="00212EE3">
        <w:rPr>
          <w:smallCaps/>
        </w:rPr>
        <w:t xml:space="preserve"> </w:t>
      </w:r>
      <w:r w:rsidRPr="00212EE3">
        <w:t>požadované</w:t>
      </w:r>
      <w:r w:rsidR="005A3DB5" w:rsidRPr="00212EE3">
        <w:t>ho</w:t>
      </w:r>
      <w:r w:rsidRPr="00212EE3">
        <w:t xml:space="preserve"> rozsahu, požadovaných parametrů jakosti a fu</w:t>
      </w:r>
      <w:r w:rsidR="00390A4A">
        <w:t>n</w:t>
      </w:r>
      <w:r w:rsidRPr="00212EE3">
        <w:t>kční celistvosti. Závazný je pouze zastavovací plán (generel), který určuje dispozici situování objektů a zařízení</w:t>
      </w:r>
      <w:r w:rsidR="00E445E8" w:rsidRPr="00212EE3">
        <w:t xml:space="preserve"> – viz </w:t>
      </w:r>
      <w:r w:rsidR="005C15CF" w:rsidRPr="00212EE3">
        <w:t>D</w:t>
      </w:r>
      <w:r w:rsidR="00E445E8" w:rsidRPr="00212EE3">
        <w:t>opl</w:t>
      </w:r>
      <w:r w:rsidR="005C15CF" w:rsidRPr="00212EE3">
        <w:t>ňky</w:t>
      </w:r>
      <w:r w:rsidR="00E445E8" w:rsidRPr="00212EE3">
        <w:t xml:space="preserve"> této </w:t>
      </w:r>
      <w:r w:rsidR="005C15CF" w:rsidRPr="00212EE3">
        <w:t>P</w:t>
      </w:r>
      <w:r w:rsidR="00E445E8" w:rsidRPr="00212EE3">
        <w:t xml:space="preserve">řílohy 1 </w:t>
      </w:r>
      <w:r w:rsidR="00E445E8" w:rsidRPr="00212EE3">
        <w:rPr>
          <w:smallCaps/>
        </w:rPr>
        <w:t>smlouvy</w:t>
      </w:r>
      <w:r w:rsidR="005A3DB5" w:rsidRPr="00212EE3">
        <w:t>.</w:t>
      </w:r>
    </w:p>
    <w:p w14:paraId="247C505C" w14:textId="5C1A8FBB" w:rsidR="009569FC" w:rsidRPr="00212EE3" w:rsidRDefault="003A0AF0" w:rsidP="003A0AF0">
      <w:pPr>
        <w:pStyle w:val="Nadpis2"/>
        <w:numPr>
          <w:ilvl w:val="0"/>
          <w:numId w:val="0"/>
        </w:numPr>
        <w:ind w:left="1134" w:hanging="1134"/>
      </w:pPr>
      <w:r w:rsidRPr="00212EE3">
        <w:lastRenderedPageBreak/>
        <w:t>5.3</w:t>
      </w:r>
      <w:r w:rsidRPr="00212EE3">
        <w:tab/>
      </w:r>
      <w:r w:rsidR="009569FC" w:rsidRPr="00212EE3">
        <w:t>Požadavky na strojní technologie a související zařízení</w:t>
      </w:r>
    </w:p>
    <w:p w14:paraId="3BB388C5" w14:textId="40B78949" w:rsidR="007D4D2E" w:rsidRPr="00212EE3" w:rsidRDefault="003A0AF0" w:rsidP="003A0AF0">
      <w:pPr>
        <w:pStyle w:val="Nadpis3"/>
        <w:numPr>
          <w:ilvl w:val="0"/>
          <w:numId w:val="0"/>
        </w:numPr>
        <w:ind w:left="1134" w:hanging="1134"/>
      </w:pPr>
      <w:r w:rsidRPr="00212EE3">
        <w:t>5.3.1</w:t>
      </w:r>
      <w:r w:rsidRPr="00212EE3">
        <w:tab/>
      </w:r>
      <w:r w:rsidR="007D4D2E" w:rsidRPr="00212EE3">
        <w:t>Základní požadavky na montáž včetně svařování</w:t>
      </w:r>
    </w:p>
    <w:p w14:paraId="7192C0BC" w14:textId="69608012" w:rsidR="007D4D2E" w:rsidRPr="00212EE3" w:rsidRDefault="007D4D2E" w:rsidP="00CA7D72">
      <w:r w:rsidRPr="00212EE3">
        <w:t xml:space="preserve">Všechny stavební a montážní práce musí být koncipovány v souladu s </w:t>
      </w:r>
      <w:r w:rsidRPr="00212EE3">
        <w:rPr>
          <w:smallCaps/>
        </w:rPr>
        <w:t xml:space="preserve">plánem </w:t>
      </w:r>
      <w:r w:rsidR="005903A9" w:rsidRPr="00212EE3">
        <w:rPr>
          <w:smallCaps/>
        </w:rPr>
        <w:t>kvality</w:t>
      </w:r>
      <w:r w:rsidRPr="00212EE3">
        <w:t xml:space="preserve"> pro stavební a montážní práce.</w:t>
      </w:r>
    </w:p>
    <w:p w14:paraId="4E97F3B0" w14:textId="49C8B5E6" w:rsidR="00536835" w:rsidRPr="00212EE3" w:rsidRDefault="00536835" w:rsidP="00CA7D72">
      <w:r w:rsidRPr="00212EE3">
        <w:t>Veškerá zařízení a propojovací potrubí budou instalována kvalifikovanými montéry a svářeči. Svářeči musí mít platné zkoušky podle ČSN EN 9606 a svařování musí probíhat podle připravených svařovacích postupů (WPS) doložených</w:t>
      </w:r>
      <w:r w:rsidR="009A685E" w:rsidRPr="00212EE3">
        <w:t xml:space="preserve"> </w:t>
      </w:r>
      <w:r w:rsidRPr="00212EE3">
        <w:t>ověřovacími zkouškami (WPQR).</w:t>
      </w:r>
    </w:p>
    <w:p w14:paraId="366C75D7" w14:textId="627253A3" w:rsidR="00536835" w:rsidRPr="00212EE3" w:rsidRDefault="00536835" w:rsidP="00CA7D72">
      <w:r w:rsidRPr="00212EE3">
        <w:t xml:space="preserve">Všechny trubky budou svářeny svářeči, kteří složili svářečské zkoušky pro specifikovaný materiál pro daný projekt. Každý svářeč s platnými zkouškami vykoná na montáži před započetím práce pracovní zkoušku, která bude vyhodnocena nezávislým kontrolním orgánem, a jejíž úspěšné vykonání bude nezbytnou podmínkou pro zahájení prací každého svářeče na montáži. Náklady na pracovní zkoušky svářečů na montáži zahrne </w:t>
      </w:r>
      <w:r w:rsidRPr="0015232D">
        <w:rPr>
          <w:smallCaps/>
        </w:rPr>
        <w:t>zhotovitel</w:t>
      </w:r>
      <w:r w:rsidRPr="00212EE3">
        <w:t xml:space="preserve"> do ceny </w:t>
      </w:r>
      <w:r w:rsidR="008B397E" w:rsidRPr="00212EE3">
        <w:rPr>
          <w:smallCaps/>
        </w:rPr>
        <w:t>díla</w:t>
      </w:r>
      <w:r w:rsidRPr="00212EE3">
        <w:t>.</w:t>
      </w:r>
    </w:p>
    <w:p w14:paraId="79F176D8" w14:textId="36C93B34" w:rsidR="00536835" w:rsidRPr="00212EE3" w:rsidRDefault="00536835" w:rsidP="00CA7D72">
      <w:r w:rsidRPr="00212EE3">
        <w:t>Obdobně příprava ploch pro svařování musí odpovídat normám a předpisům.</w:t>
      </w:r>
      <w:r w:rsidR="009A685E" w:rsidRPr="00212EE3">
        <w:t xml:space="preserve"> </w:t>
      </w:r>
      <w:r w:rsidRPr="00212EE3">
        <w:t>podle požadavků platný</w:t>
      </w:r>
      <w:r w:rsidR="00FE61F4">
        <w:t>ch</w:t>
      </w:r>
      <w:r w:rsidRPr="00212EE3">
        <w:t xml:space="preserve"> norem tak, aby byla dosažena předepsaná kvalita svarových spojů v souladu s normou ČSN EN ISO 3834-2 – požadavky na jakost při tavném svařování kovových materiálů – část 2: Vyšší požadavky na jakost.</w:t>
      </w:r>
      <w:r w:rsidR="009A685E" w:rsidRPr="00212EE3">
        <w:t xml:space="preserve"> </w:t>
      </w:r>
    </w:p>
    <w:p w14:paraId="68BF7CA7" w14:textId="2E5CC551" w:rsidR="007D4D2E" w:rsidRPr="00212EE3" w:rsidRDefault="007D4D2E" w:rsidP="00CA7D72">
      <w:r w:rsidRPr="00212EE3">
        <w:t>Všechny plochy pro svařování musí být čisté a nesmí obsahovat barvu, olej, tuk, rez, okuje nebo jiný materiál, který škodí svařování. Všechny přípravy stykových ploch musí být provedeny obráběním, broušením, mechanickým nebo ručním řezáním plamenem s následným zbroušením. U potrubí, tam kde to bude nutné, budou trubky před svářením předehřáty schváleným způsobem.</w:t>
      </w:r>
    </w:p>
    <w:p w14:paraId="151DFDD2" w14:textId="77777777" w:rsidR="007D4D2E" w:rsidRPr="00212EE3" w:rsidRDefault="007D4D2E" w:rsidP="00CA7D72">
      <w:r w:rsidRPr="00212EE3">
        <w:t>Tepelná úprava po svařování bude provedena, pokud to bude předepsáno ve svařovacím postupu. Veškerý přídavný materiál musí být aplikován pro svařování materiálů podobného složení, který se používá pro metody a zkoušky v souvislosti s kvalifikací svářečů.</w:t>
      </w:r>
    </w:p>
    <w:p w14:paraId="3A9F0B06" w14:textId="77777777" w:rsidR="007D4D2E" w:rsidRPr="00212EE3" w:rsidRDefault="007D4D2E" w:rsidP="00CA7D72">
      <w:r w:rsidRPr="00212EE3">
        <w:t>Použití dočasných připojení ke svařovaným prvkům se musí pokud možno vyloučit. V případě, že se použijí, musí být všechna připojení odstraněna vyrovnáváním na základní materiál a plochy připojení musí být zkontrolovány metodou určenou pro ostatní svary v systému.</w:t>
      </w:r>
    </w:p>
    <w:p w14:paraId="0276C5B1" w14:textId="04A7CE5B" w:rsidR="007D4D2E" w:rsidRPr="00212EE3" w:rsidRDefault="007D4D2E" w:rsidP="00CA7D72">
      <w:r w:rsidRPr="00212EE3">
        <w:t>Montáží nesmí být ovlivněn – kromě plánovaných případů – provoz stávajících nebo nových hlavních a</w:t>
      </w:r>
      <w:r w:rsidR="009A685E" w:rsidRPr="00212EE3">
        <w:t xml:space="preserve"> </w:t>
      </w:r>
      <w:r w:rsidRPr="00212EE3">
        <w:t>pomocných provozů.</w:t>
      </w:r>
    </w:p>
    <w:p w14:paraId="644D0912" w14:textId="0DF129DA" w:rsidR="007D4D2E" w:rsidRPr="00212EE3" w:rsidRDefault="007D4D2E" w:rsidP="00CA7D72">
      <w:r w:rsidRPr="00212EE3">
        <w:t xml:space="preserve">Montážní činnosti musí být řádně organizovány a optimalizovány. Před montáží nového dílce bude kontrolována připravenost instalačního místa pro bezproblémovou montáž. Zamezí se opakování montážních operací a blokování zdvihacích </w:t>
      </w:r>
      <w:r w:rsidR="00E552A5" w:rsidRPr="00212EE3">
        <w:t>mechanismů</w:t>
      </w:r>
      <w:r w:rsidRPr="00212EE3">
        <w:t>.</w:t>
      </w:r>
    </w:p>
    <w:p w14:paraId="7A61D7BE" w14:textId="37AE9C86" w:rsidR="008C2019" w:rsidRPr="00212EE3" w:rsidRDefault="003A0AF0" w:rsidP="003A0AF0">
      <w:pPr>
        <w:pStyle w:val="Nadpis3"/>
        <w:numPr>
          <w:ilvl w:val="0"/>
          <w:numId w:val="0"/>
        </w:numPr>
        <w:ind w:left="1134" w:hanging="1134"/>
      </w:pPr>
      <w:r w:rsidRPr="00212EE3">
        <w:t>5.3.2</w:t>
      </w:r>
      <w:r w:rsidRPr="00212EE3">
        <w:tab/>
      </w:r>
      <w:r w:rsidR="008C2019" w:rsidRPr="00212EE3">
        <w:t>Základní požadavky na zařízení</w:t>
      </w:r>
    </w:p>
    <w:p w14:paraId="169E9CEC" w14:textId="1A9094F1" w:rsidR="008C2019" w:rsidRPr="00212EE3" w:rsidRDefault="003A0AF0" w:rsidP="003A0AF0">
      <w:pPr>
        <w:pStyle w:val="Nadpis4"/>
        <w:numPr>
          <w:ilvl w:val="0"/>
          <w:numId w:val="0"/>
        </w:numPr>
        <w:ind w:left="1276" w:hanging="1134"/>
      </w:pPr>
      <w:r w:rsidRPr="00212EE3">
        <w:t>5.3.2.1</w:t>
      </w:r>
      <w:r w:rsidRPr="00212EE3">
        <w:tab/>
      </w:r>
      <w:r w:rsidR="008C2019" w:rsidRPr="00212EE3">
        <w:t xml:space="preserve">Nádoby, zásobníky, výměníky </w:t>
      </w:r>
    </w:p>
    <w:p w14:paraId="5DF6B7D0" w14:textId="77777777" w:rsidR="008C2019" w:rsidRPr="00212EE3" w:rsidRDefault="008C2019" w:rsidP="00CA7D72">
      <w:pPr>
        <w:pStyle w:val="StylZarovnatdobloku"/>
      </w:pPr>
      <w:r w:rsidRPr="00212EE3">
        <w:t>Zařízení musí být vybaveno tak, aby umožnilo snadnou obsluhu a údržbu s obvyklým vybavením a výstrojí pro:</w:t>
      </w:r>
    </w:p>
    <w:p w14:paraId="5CF69B99" w14:textId="45636932"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přístup pro vnitřní prohlídky, opravy a čištění (průlezy se závěsy, inspekční otvory, vnitřní žebříky),</w:t>
      </w:r>
    </w:p>
    <w:p w14:paraId="7BBC3224" w14:textId="11B7707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vnější přístup (obslužné plošiny upevněné na zařízení, žebříky atd.),</w:t>
      </w:r>
    </w:p>
    <w:p w14:paraId="7DDC8F0D" w14:textId="0D65B402"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montáž, zdvihání, demontáž, dopravu,</w:t>
      </w:r>
    </w:p>
    <w:p w14:paraId="1168EF38" w14:textId="0002FB0C" w:rsidR="008C2019"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8C2019" w:rsidRPr="00212EE3">
        <w:t>úložné konstrukce a kotvení a možnost výměny případných vnitřních náplní a oprav vestaveb,</w:t>
      </w:r>
    </w:p>
    <w:p w14:paraId="01ADF6D0" w14:textId="181530E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uchycení izolace,</w:t>
      </w:r>
    </w:p>
    <w:p w14:paraId="09E23746" w14:textId="31FB7DC8"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bezpečnost (pojistné ventily, vakuové přetlakové pojistky zásobníků atd.),</w:t>
      </w:r>
    </w:p>
    <w:p w14:paraId="466F2444" w14:textId="4A7CD4C6"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dálkové a místní měření a regulaci (včetně místních přístrojů, stavoznaků),</w:t>
      </w:r>
    </w:p>
    <w:p w14:paraId="30CF1924" w14:textId="197F7A2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přepady,</w:t>
      </w:r>
    </w:p>
    <w:p w14:paraId="14043978" w14:textId="633C4066"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odvzdušnění a vypouštění,</w:t>
      </w:r>
    </w:p>
    <w:p w14:paraId="011D7DB3" w14:textId="0F3AF10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uzemnění,</w:t>
      </w:r>
    </w:p>
    <w:p w14:paraId="636BEBFB" w14:textId="21F3561A"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zkoušení,</w:t>
      </w:r>
    </w:p>
    <w:p w14:paraId="3E48DF9D" w14:textId="75BAFFC6"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označení,</w:t>
      </w:r>
    </w:p>
    <w:p w14:paraId="0CB770C4" w14:textId="06729B43"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vyztužení malých hrdel,</w:t>
      </w:r>
    </w:p>
    <w:p w14:paraId="746DC3CD" w14:textId="62C04DB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montáž vestaveb,</w:t>
      </w:r>
    </w:p>
    <w:p w14:paraId="31FD7CF2" w14:textId="0487A48C"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demontáž vík a hlav (montážní ramena, závěsy atd.),</w:t>
      </w:r>
    </w:p>
    <w:p w14:paraId="64AF11ED" w14:textId="517805E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kotvení (šrouby, matice, kotevní železa pro zalití do základů),</w:t>
      </w:r>
    </w:p>
    <w:p w14:paraId="2B4F8BEA" w14:textId="4038789D"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nátěry,</w:t>
      </w:r>
    </w:p>
    <w:p w14:paraId="25B7492E" w14:textId="583339AD"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ochranu proti korozi,</w:t>
      </w:r>
    </w:p>
    <w:p w14:paraId="037F33E5" w14:textId="1AAF754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čištění.</w:t>
      </w:r>
    </w:p>
    <w:p w14:paraId="41F684EC" w14:textId="77777777" w:rsidR="008C2019" w:rsidRPr="00212EE3" w:rsidRDefault="008C2019" w:rsidP="00CA7D72">
      <w:r w:rsidRPr="00212EE3">
        <w:t>Využitelný objem nádrží musí odpovídat požadavkům pro bezpečný provoz souvisejícího zařízení a požadavkům pro zvládnutí mimořádných provozních stavů zařízení.</w:t>
      </w:r>
    </w:p>
    <w:p w14:paraId="29563C6F" w14:textId="02CD5709" w:rsidR="008C2019" w:rsidRPr="00212EE3" w:rsidRDefault="003A0AF0" w:rsidP="003A0AF0">
      <w:pPr>
        <w:pStyle w:val="Nadpis4"/>
        <w:numPr>
          <w:ilvl w:val="0"/>
          <w:numId w:val="0"/>
        </w:numPr>
        <w:ind w:left="1276" w:hanging="1134"/>
      </w:pPr>
      <w:r w:rsidRPr="00212EE3">
        <w:t>5.3.2.2</w:t>
      </w:r>
      <w:r w:rsidRPr="00212EE3">
        <w:tab/>
      </w:r>
      <w:r w:rsidR="008C2019" w:rsidRPr="00212EE3">
        <w:t>Ventilátory</w:t>
      </w:r>
    </w:p>
    <w:p w14:paraId="6C593AF9" w14:textId="77777777" w:rsidR="008C2019" w:rsidRPr="00212EE3" w:rsidRDefault="008C2019" w:rsidP="00CA7D72">
      <w:r w:rsidRPr="00212EE3">
        <w:t>Ventilátory budou navrženy a řešeny:</w:t>
      </w:r>
    </w:p>
    <w:p w14:paraId="36385BB1" w14:textId="2A33A78C"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se zvukovými izolacemi tak aby splňoval</w:t>
      </w:r>
      <w:r w:rsidR="008C72AA">
        <w:rPr>
          <w:lang w:val="cs-CZ"/>
        </w:rPr>
        <w:t>y</w:t>
      </w:r>
      <w:r w:rsidR="008C2019" w:rsidRPr="00212EE3">
        <w:t xml:space="preserve"> hygienické limity hluku 85 dB (A) pro pracovní prostředí a 40 dB (A) pro hlukové emise do </w:t>
      </w:r>
      <w:r w:rsidR="008C2019">
        <w:rPr>
          <w:lang w:val="cs-CZ"/>
        </w:rPr>
        <w:t>v</w:t>
      </w:r>
      <w:r w:rsidR="00C424E8">
        <w:rPr>
          <w:lang w:val="cs-CZ"/>
        </w:rPr>
        <w:t>e</w:t>
      </w:r>
      <w:r w:rsidR="008C2019">
        <w:rPr>
          <w:lang w:val="cs-CZ"/>
        </w:rPr>
        <w:t>řejného</w:t>
      </w:r>
      <w:r w:rsidR="008C2019" w:rsidRPr="00212EE3">
        <w:t xml:space="preserve"> sektoru měřeno na hranici pozemku. </w:t>
      </w:r>
    </w:p>
    <w:p w14:paraId="2B226B3F" w14:textId="5BE2E337"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s tepelnými izolacemi aby povrchová teplota opláštění nebyla větší než 50°C</w:t>
      </w:r>
    </w:p>
    <w:p w14:paraId="62791079" w14:textId="7D3B02A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včetně součástí pružného uložení,</w:t>
      </w:r>
    </w:p>
    <w:p w14:paraId="5979E1D3" w14:textId="2ED0042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průtokové množství a celkový tlak ventilátorů musí splňovat zadané podmínky s rezervou,</w:t>
      </w:r>
    </w:p>
    <w:p w14:paraId="33D93CC3" w14:textId="717EF6D4"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provozní rozsah bude v souladu s optimální účinností.</w:t>
      </w:r>
    </w:p>
    <w:p w14:paraId="2FFCC7E7" w14:textId="0B59076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 případě zapojení s více ventilátory do společného výtlaku musí být ventilátory navrženy tak aby nedocházelo k nepříznivému ovlivnění jejich funkčnosti, hlučnosti, vibrací.</w:t>
      </w:r>
    </w:p>
    <w:p w14:paraId="0F8DB233" w14:textId="77777777" w:rsidR="008C2019" w:rsidRPr="00212EE3" w:rsidRDefault="008C2019" w:rsidP="00A75020">
      <w:pPr>
        <w:pStyle w:val="Odstavec"/>
      </w:pPr>
      <w:r w:rsidRPr="00212EE3">
        <w:t xml:space="preserve">Ventilátory se požadují vzduchem nebo vodou chlazené, kompletní se standardním příslušenstvím. </w:t>
      </w:r>
    </w:p>
    <w:p w14:paraId="49FA1ABB" w14:textId="30C54CA7" w:rsidR="008C2019" w:rsidRPr="00212EE3" w:rsidRDefault="008C2019" w:rsidP="00CA7D72">
      <w:r w:rsidRPr="00212EE3">
        <w:t xml:space="preserve">Konstrukce ventilátorů zajistí snadnou údržbu a kontrolu </w:t>
      </w:r>
      <w:r w:rsidR="009A4C4A" w:rsidRPr="00212EE3">
        <w:rPr>
          <w:smallCaps/>
        </w:rPr>
        <w:t>objednatelem</w:t>
      </w:r>
      <w:r w:rsidRPr="00212EE3">
        <w:t>.</w:t>
      </w:r>
    </w:p>
    <w:p w14:paraId="1AE0475C" w14:textId="77777777" w:rsidR="008C2019" w:rsidRPr="00212EE3" w:rsidRDefault="008C2019" w:rsidP="00A2111E">
      <w:r w:rsidRPr="00212EE3">
        <w:t>Požaduje se, aby ventilátor pracoval s minimálními vibracemi a hlukem, aby hladina hluku odpovídala požadavkům specifikovaným v této dokumentaci; bude-li to nutné, budou ventilátory vybaveny protihlukovými kryty s provětráváním.</w:t>
      </w:r>
    </w:p>
    <w:p w14:paraId="291E5C94" w14:textId="4D028A11" w:rsidR="008C2019" w:rsidRPr="00212EE3" w:rsidRDefault="008C2019" w:rsidP="00A75020">
      <w:r w:rsidRPr="00212EE3">
        <w:t xml:space="preserve">Podklady pro dimenzování všech ventilátorů, stejně tak jako výpočet dimenzování všech ventilátorů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0CD27089" w14:textId="61187856" w:rsidR="008C2019" w:rsidRPr="00212EE3" w:rsidRDefault="003A0AF0" w:rsidP="003A0AF0">
      <w:pPr>
        <w:pStyle w:val="Nadpis4"/>
        <w:numPr>
          <w:ilvl w:val="0"/>
          <w:numId w:val="0"/>
        </w:numPr>
        <w:ind w:left="1276" w:hanging="1134"/>
      </w:pPr>
      <w:r w:rsidRPr="00212EE3">
        <w:t>5.3.2.3</w:t>
      </w:r>
      <w:r w:rsidRPr="00212EE3">
        <w:tab/>
      </w:r>
      <w:r w:rsidR="008C2019" w:rsidRPr="00212EE3">
        <w:t>Čerpadla</w:t>
      </w:r>
    </w:p>
    <w:p w14:paraId="0033F849" w14:textId="77777777" w:rsidR="008C2019" w:rsidRPr="00212EE3" w:rsidRDefault="008C2019" w:rsidP="00CA7D72">
      <w:r w:rsidRPr="00212EE3">
        <w:t>Čerpadla budou navržena a řešena:</w:t>
      </w:r>
    </w:p>
    <w:p w14:paraId="64C8CB0E" w14:textId="1E0044B8"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únik procesních kapalin musí být vyloučen,</w:t>
      </w:r>
    </w:p>
    <w:p w14:paraId="0622BD52" w14:textId="079FF17F" w:rsidR="008C2019"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8C2019" w:rsidRPr="00212EE3">
        <w:t xml:space="preserve">procesní čerpadla budou mít vhodné mechanické ucpávky v souladu s procesním médiem a provozními podmínkami, </w:t>
      </w:r>
    </w:p>
    <w:p w14:paraId="7DC59D7F" w14:textId="274E730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požaduje se standardní výkonová rezerva 10 % nad bilanční hodnotou při odpovídající dopravní výšce žádané systémem,</w:t>
      </w:r>
    </w:p>
    <w:p w14:paraId="2137FF82" w14:textId="63FE214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provozní rozsah bude odpovídat rozsahu nejlepší účinnosti,</w:t>
      </w:r>
    </w:p>
    <w:p w14:paraId="7C51E721" w14:textId="7183AFDA"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oběžné kolo s maximálním nebo minimálním průměrem se nepřipouští, (neplatí pro čerpadla řízená změnou otáček).</w:t>
      </w:r>
    </w:p>
    <w:p w14:paraId="6D1CD313" w14:textId="4620C072"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instalované rezervy nebo náhradní čerpadla budou navržena tak, aby se zamezilo snížení výkonu nebo účinnosti příslušné procesní sekce při všech provozních režimech, pokud není předepsáno jinak.</w:t>
      </w:r>
    </w:p>
    <w:p w14:paraId="05DA63EF" w14:textId="77777777" w:rsidR="008C2019" w:rsidRPr="00212EE3" w:rsidRDefault="008C2019" w:rsidP="00CA7D72">
      <w:r w:rsidRPr="00212EE3">
        <w:t>Požaduje se automatické najetí záložního čerpadla buď při špatné funkci základního čerpadla, nebo při poklesu průtoku pod předem stanovenou hodnotu.</w:t>
      </w:r>
    </w:p>
    <w:p w14:paraId="26388E2F" w14:textId="77777777" w:rsidR="008C2019" w:rsidRPr="00212EE3" w:rsidRDefault="008C2019" w:rsidP="00CA7D72">
      <w:r w:rsidRPr="00212EE3">
        <w:t xml:space="preserve">Všechna čerpadla se požadují samonasávací, svou konstrukcí odpovídající státním a mezinárodním normám. </w:t>
      </w:r>
    </w:p>
    <w:p w14:paraId="62B36A0D" w14:textId="77777777" w:rsidR="008C2019" w:rsidRPr="00212EE3" w:rsidRDefault="008C2019" w:rsidP="00CA7D72">
      <w:r w:rsidRPr="00212EE3">
        <w:t>Všechna čerpadla musí být navržená tak, aby vydržela výtlačný tlak vyvinutý za provozu při plném uzavření ventilu na výtlaku. Hladina hluku musí odpovídat požadavkům specifikovaným v této dokumentaci.</w:t>
      </w:r>
    </w:p>
    <w:p w14:paraId="17F871C8" w14:textId="06F46442" w:rsidR="008C2019" w:rsidRPr="00212EE3" w:rsidRDefault="008C2019" w:rsidP="00CA7D72">
      <w:r w:rsidRPr="00212EE3">
        <w:t xml:space="preserve">Podklady pro dimenzování všech čerpadel, stejně tak jako výpočet dimenzování všech čerpadel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3131BF34" w14:textId="16AF6092" w:rsidR="008C2019" w:rsidRPr="00212EE3" w:rsidRDefault="003A0AF0" w:rsidP="003A0AF0">
      <w:pPr>
        <w:pStyle w:val="Nadpis4"/>
        <w:numPr>
          <w:ilvl w:val="0"/>
          <w:numId w:val="0"/>
        </w:numPr>
        <w:ind w:left="1276" w:hanging="1134"/>
      </w:pPr>
      <w:r w:rsidRPr="00212EE3">
        <w:t>5.3.2.4</w:t>
      </w:r>
      <w:r w:rsidRPr="00212EE3">
        <w:tab/>
      </w:r>
      <w:r w:rsidR="008C2019" w:rsidRPr="00212EE3">
        <w:t>Pohony</w:t>
      </w:r>
    </w:p>
    <w:p w14:paraId="5C80F48C" w14:textId="1A7DAAE5" w:rsidR="008C2019" w:rsidRPr="00212EE3" w:rsidRDefault="008C2019" w:rsidP="00CA7D72">
      <w:r w:rsidRPr="00212EE3">
        <w:t xml:space="preserve">Tam, kde není v této </w:t>
      </w:r>
      <w:r w:rsidR="00653735">
        <w:t>P</w:t>
      </w:r>
      <w:r w:rsidRPr="00212EE3">
        <w:t xml:space="preserve">říloze </w:t>
      </w:r>
      <w:r w:rsidR="00653735">
        <w:t xml:space="preserve">1 </w:t>
      </w:r>
      <w:r w:rsidR="00653735" w:rsidRPr="00653735">
        <w:rPr>
          <w:smallCaps/>
        </w:rPr>
        <w:t>smlouvy</w:t>
      </w:r>
      <w:r w:rsidR="00653735">
        <w:t xml:space="preserve"> </w:t>
      </w:r>
      <w:r w:rsidRPr="00212EE3">
        <w:t xml:space="preserve">uvedeno jinak, budou všechny pohony elektrické. </w:t>
      </w:r>
    </w:p>
    <w:p w14:paraId="5A3283B6" w14:textId="64DC2F26" w:rsidR="008C2019" w:rsidRPr="00212EE3" w:rsidRDefault="008C2019" w:rsidP="00CA7D72">
      <w:r w:rsidRPr="00212EE3">
        <w:t xml:space="preserve">Jiné typy pohonů (např. pneumatické) se připouští pouze ve zdůvodněných případech, volbu musí </w:t>
      </w:r>
      <w:r w:rsidR="00EE603D" w:rsidRPr="00212EE3">
        <w:rPr>
          <w:smallCaps/>
        </w:rPr>
        <w:t>z</w:t>
      </w:r>
      <w:r w:rsidRPr="00212EE3">
        <w:rPr>
          <w:smallCaps/>
        </w:rPr>
        <w:t>hotovitel</w:t>
      </w:r>
      <w:r w:rsidRPr="00212EE3">
        <w:t xml:space="preserve"> zdůvodnit a </w:t>
      </w:r>
      <w:r w:rsidR="00EE603D" w:rsidRPr="00212EE3">
        <w:rPr>
          <w:smallCaps/>
        </w:rPr>
        <w:t>o</w:t>
      </w:r>
      <w:r w:rsidR="00CC65C3" w:rsidRPr="00212EE3">
        <w:rPr>
          <w:smallCaps/>
        </w:rPr>
        <w:t>bjednatel</w:t>
      </w:r>
      <w:r w:rsidRPr="00212EE3">
        <w:t xml:space="preserve"> schválit.</w:t>
      </w:r>
    </w:p>
    <w:p w14:paraId="498D4658" w14:textId="528A175E" w:rsidR="008C2019" w:rsidRPr="00212EE3" w:rsidRDefault="003A0AF0" w:rsidP="003A0AF0">
      <w:pPr>
        <w:pStyle w:val="Nadpis4"/>
        <w:numPr>
          <w:ilvl w:val="0"/>
          <w:numId w:val="0"/>
        </w:numPr>
        <w:ind w:left="1276" w:hanging="1134"/>
      </w:pPr>
      <w:r w:rsidRPr="00212EE3">
        <w:t>5.3.2.5</w:t>
      </w:r>
      <w:r w:rsidRPr="00212EE3">
        <w:tab/>
      </w:r>
      <w:r w:rsidR="008C2019" w:rsidRPr="00212EE3">
        <w:t>Potrubí, armatury a příslušenství</w:t>
      </w:r>
    </w:p>
    <w:p w14:paraId="4BD07CE7" w14:textId="77777777" w:rsidR="008C2019" w:rsidRPr="00212EE3" w:rsidRDefault="008C2019" w:rsidP="00AD2012">
      <w:pPr>
        <w:pStyle w:val="Podtitul"/>
      </w:pPr>
      <w:r w:rsidRPr="00212EE3">
        <w:t>Požadavky a normy</w:t>
      </w:r>
    </w:p>
    <w:p w14:paraId="18548914" w14:textId="601BF2FD" w:rsidR="008C2019" w:rsidRPr="00212EE3" w:rsidRDefault="008C2019" w:rsidP="00CA7D72">
      <w:r w:rsidRPr="00212EE3">
        <w:t>Podobná pravidla, jak jsou uvedena u strojů a zařízení, je třeba vzít v úvahu také pro potrubí, armatury a příslušenství. Je požadováno respektování českých norem. Připojovací rozměry a úprava těsnících ploch přírub musí odpovídat českým normám (ČSN EN 13480 (130020))</w:t>
      </w:r>
      <w:r w:rsidR="009A0F70" w:rsidRPr="00212EE3">
        <w:t xml:space="preserve"> </w:t>
      </w:r>
      <w:r w:rsidRPr="00212EE3">
        <w:t xml:space="preserve">vč. dokumentace od použitých armatur min. </w:t>
      </w:r>
      <w:r w:rsidR="00352B42">
        <w:t>od</w:t>
      </w:r>
      <w:r w:rsidR="00352B42" w:rsidRPr="00212EE3">
        <w:t xml:space="preserve"> </w:t>
      </w:r>
      <w:r w:rsidRPr="00212EE3">
        <w:t>plyn</w:t>
      </w:r>
      <w:r w:rsidR="002B193C">
        <w:t xml:space="preserve">ových </w:t>
      </w:r>
      <w:r w:rsidRPr="00212EE3">
        <w:t>zařízení</w:t>
      </w:r>
      <w:r w:rsidR="00062038" w:rsidRPr="00212EE3">
        <w:t xml:space="preserve"> </w:t>
      </w:r>
      <w:r w:rsidRPr="00212EE3">
        <w:t xml:space="preserve">(atesty). </w:t>
      </w:r>
    </w:p>
    <w:p w14:paraId="7E1B91F6" w14:textId="77777777" w:rsidR="008C2019" w:rsidRPr="00212EE3" w:rsidRDefault="008C2019" w:rsidP="00AD2012">
      <w:pPr>
        <w:pStyle w:val="Podtitul"/>
      </w:pPr>
      <w:r w:rsidRPr="00212EE3">
        <w:t>Uspořádání</w:t>
      </w:r>
    </w:p>
    <w:p w14:paraId="02BB986F" w14:textId="062882CD" w:rsidR="008C2019" w:rsidRPr="00212EE3" w:rsidRDefault="008C2019" w:rsidP="00CA7D72">
      <w:r w:rsidRPr="00212EE3">
        <w:t xml:space="preserve">Dispozice potrubí musí být v souladu s obecnými pravidly a s nejlepší inženýrskou praxí a zkušeností ucházejícího. Musí být respektována snadná obsluha a údržba. Potrubí musí být s minimálními vibracemi. Síly a momenty přenášené potrubím na hrdla aparátů a strojů nesmí přestoupit síly a momenty, povolené dodavateli příslušného zařízení. Potrubí musí být označeno podle použitého média dle vnitřních předpisů </w:t>
      </w:r>
      <w:r w:rsidR="00EE603D" w:rsidRPr="00212EE3">
        <w:rPr>
          <w:smallCaps/>
        </w:rPr>
        <w:t>o</w:t>
      </w:r>
      <w:r w:rsidR="00CC65C3" w:rsidRPr="00212EE3">
        <w:rPr>
          <w:smallCaps/>
        </w:rPr>
        <w:t>bjednatel</w:t>
      </w:r>
      <w:r w:rsidRPr="00212EE3">
        <w:rPr>
          <w:smallCaps/>
        </w:rPr>
        <w:t>e</w:t>
      </w:r>
      <w:r w:rsidRPr="00212EE3">
        <w:t>. U plynových zařízení bude dodržena min.</w:t>
      </w:r>
      <w:r w:rsidR="00850EA1">
        <w:t xml:space="preserve"> </w:t>
      </w:r>
      <w:r w:rsidRPr="00212EE3">
        <w:t>vzdálenost od ostatních potr</w:t>
      </w:r>
      <w:r w:rsidR="00D504D0">
        <w:t>ubí</w:t>
      </w:r>
      <w:r w:rsidRPr="00212EE3">
        <w:t xml:space="preserve"> a zaříz</w:t>
      </w:r>
      <w:r w:rsidR="00D504D0">
        <w:t>ení</w:t>
      </w:r>
      <w:r w:rsidRPr="00212EE3">
        <w:t>.</w:t>
      </w:r>
    </w:p>
    <w:p w14:paraId="71D39CC8" w14:textId="77777777" w:rsidR="008C2019" w:rsidRPr="00212EE3" w:rsidRDefault="00336431" w:rsidP="00CA7D72">
      <w:pPr>
        <w:rPr>
          <w:color w:val="000000"/>
        </w:rPr>
      </w:pPr>
      <w:r w:rsidRPr="00212EE3">
        <w:t>Jmenovité světlosti potrubí viz ČSN EN ISO 6708 (Třídící znak</w:t>
      </w:r>
      <w:r w:rsidR="008C2019" w:rsidRPr="00212EE3">
        <w:rPr>
          <w:color w:val="000000"/>
        </w:rPr>
        <w:t xml:space="preserve"> 130015</w:t>
      </w:r>
      <w:r w:rsidRPr="00212EE3">
        <w:rPr>
          <w:color w:val="000000"/>
        </w:rPr>
        <w:t>)</w:t>
      </w:r>
      <w:r w:rsidR="008C2019" w:rsidRPr="00212EE3">
        <w:rPr>
          <w:color w:val="000000"/>
        </w:rPr>
        <w:t xml:space="preserve"> (DN 15, 25, 40, 50, 80, 100, 150, 200, atd.).</w:t>
      </w:r>
    </w:p>
    <w:p w14:paraId="5E32A948" w14:textId="77777777" w:rsidR="008C2019" w:rsidRPr="00212EE3" w:rsidRDefault="008C2019" w:rsidP="00AD2012">
      <w:pPr>
        <w:pStyle w:val="Podtitul"/>
      </w:pPr>
      <w:r w:rsidRPr="00212EE3">
        <w:t>Potrubí a příslušenství</w:t>
      </w:r>
    </w:p>
    <w:p w14:paraId="58950D0A" w14:textId="77777777" w:rsidR="008C2019" w:rsidRPr="00212EE3" w:rsidRDefault="008C2019" w:rsidP="00CA7D72">
      <w:r w:rsidRPr="00212EE3">
        <w:t>Potrubí včetně příslušenství musí odpovídat všem pevnostním a rozměrovým požadavkům a podmínkám pro zhotovení všech uvažovaných potrubních větví a tras.</w:t>
      </w:r>
    </w:p>
    <w:p w14:paraId="69222953" w14:textId="2836A63A" w:rsidR="008C2019" w:rsidRPr="00212EE3" w:rsidRDefault="008C2019" w:rsidP="00CA7D72">
      <w:r w:rsidRPr="00212EE3">
        <w:t xml:space="preserve">Dodávka potrubí musí zahrnovat veškerá potrubí vyskytující se v rámci celého rozsahu dodávky </w:t>
      </w:r>
      <w:r w:rsidR="00EE603D" w:rsidRPr="00212EE3">
        <w:rPr>
          <w:smallCaps/>
        </w:rPr>
        <w:t>d</w:t>
      </w:r>
      <w:r w:rsidRPr="00212EE3">
        <w:rPr>
          <w:smallCaps/>
        </w:rPr>
        <w:t>íla</w:t>
      </w:r>
      <w:r w:rsidRPr="00212EE3">
        <w:t xml:space="preserve"> v předepsaných hranicích dodávky. Potrubí bude po </w:t>
      </w:r>
      <w:r w:rsidRPr="00212EE3">
        <w:rPr>
          <w:smallCaps/>
        </w:rPr>
        <w:t>ukončení montáže</w:t>
      </w:r>
      <w:r w:rsidRPr="00212EE3">
        <w:t xml:space="preserve"> </w:t>
      </w:r>
      <w:r w:rsidRPr="00212EE3">
        <w:lastRenderedPageBreak/>
        <w:t>podrobeno předepsaným zkouškám (tlakové, těsnostní apod. a doloženo protokoly o těchto zkouškách, atesty o použitém materiálu, armatur, svařovacích materiálů, kvalifikaci svářečů).</w:t>
      </w:r>
    </w:p>
    <w:p w14:paraId="5E98362F" w14:textId="77777777" w:rsidR="008C2019" w:rsidRPr="00212EE3" w:rsidRDefault="008C2019" w:rsidP="00CA7D72">
      <w:r w:rsidRPr="00212EE3">
        <w:t xml:space="preserve">Potrubní podpěry a závěsy musí být provedeny dle platných ČSN, TPG norem. </w:t>
      </w:r>
    </w:p>
    <w:p w14:paraId="10638B89" w14:textId="77777777" w:rsidR="008C2019" w:rsidRPr="00212EE3" w:rsidRDefault="008C2019" w:rsidP="00CA7D72">
      <w:r w:rsidRPr="00212EE3">
        <w:t>Všechna potrubí včetně zařízení musí být vodivě propojena v celé délce potrubních větví a řádně uzemněn a vč. revizí o uzemnění a vod. propojení.</w:t>
      </w:r>
    </w:p>
    <w:p w14:paraId="55ECADCE" w14:textId="3F8D93AB" w:rsidR="008C2019" w:rsidRPr="00212EE3" w:rsidRDefault="008C2019" w:rsidP="00CA7D72">
      <w:r w:rsidRPr="00212EE3">
        <w:t>Kontrola tečení materiálu bude navržena a realizována pro všechna potrubí větší než DN 80 a pro teploty od 400</w:t>
      </w:r>
      <w:r w:rsidR="009B17CD">
        <w:t xml:space="preserve"> </w:t>
      </w:r>
      <w:r w:rsidRPr="00212EE3">
        <w:t>°C výše.</w:t>
      </w:r>
    </w:p>
    <w:p w14:paraId="73D4AA06" w14:textId="77777777" w:rsidR="004F2B48" w:rsidRPr="00212EE3" w:rsidRDefault="004F2B48" w:rsidP="00CA7D72">
      <w:r w:rsidRPr="00212EE3">
        <w:t>Potrubí bude odpovídat rozměrové normě potrubí DIN 2448.</w:t>
      </w:r>
    </w:p>
    <w:p w14:paraId="408BA17D" w14:textId="77777777" w:rsidR="008C2019" w:rsidRPr="00212EE3" w:rsidRDefault="008C2019" w:rsidP="00AD2012">
      <w:pPr>
        <w:pStyle w:val="Podtitul"/>
      </w:pPr>
      <w:r w:rsidRPr="00212EE3">
        <w:t>Armatury</w:t>
      </w:r>
    </w:p>
    <w:p w14:paraId="47BF153F" w14:textId="13A79843" w:rsidR="008C2019" w:rsidRPr="00212EE3" w:rsidRDefault="008C2019" w:rsidP="00CA7D72">
      <w:pPr>
        <w:pStyle w:val="StylZarovnatdobloku"/>
      </w:pPr>
      <w:r w:rsidRPr="00212EE3">
        <w:t xml:space="preserve">Veškeré armatury nutné pro </w:t>
      </w:r>
      <w:r w:rsidR="007943DC" w:rsidRPr="00212EE3">
        <w:t>požadovaný</w:t>
      </w:r>
      <w:r w:rsidRPr="00212EE3">
        <w:t xml:space="preserve"> stupeň automatizovaného provozu budou opatřeny servopohony.</w:t>
      </w:r>
    </w:p>
    <w:p w14:paraId="089EEDC1" w14:textId="77777777" w:rsidR="008C2019" w:rsidRPr="00212EE3" w:rsidRDefault="008C2019" w:rsidP="00CA7D72">
      <w:pPr>
        <w:pStyle w:val="StylZarovnatdobloku"/>
      </w:pPr>
      <w:r w:rsidRPr="00212EE3">
        <w:t>Nové zařízení bude osazeno takovým počtem armatur, aby se zajistilo bezpečně oddělení od stávajícího zařízení. Armatury budou přístupné pro ovládání i pro opravy.</w:t>
      </w:r>
    </w:p>
    <w:p w14:paraId="5413ACC0" w14:textId="77777777" w:rsidR="008C2019" w:rsidRPr="00212EE3" w:rsidRDefault="008C2019" w:rsidP="00CA7D72">
      <w:pPr>
        <w:pStyle w:val="StylZarovnatdobloku"/>
      </w:pPr>
      <w:r w:rsidRPr="00212EE3">
        <w:t>Ovládání armatur nesmí způsobit vznik tlakových rázů v potrubí.</w:t>
      </w:r>
    </w:p>
    <w:p w14:paraId="11D71EF7" w14:textId="66859BE3" w:rsidR="008C2019" w:rsidRPr="00212EE3" w:rsidRDefault="008C2019" w:rsidP="00CA7D72">
      <w:pPr>
        <w:pStyle w:val="StylZarovnatdobloku"/>
      </w:pPr>
      <w:r w:rsidRPr="00212EE3">
        <w:t xml:space="preserve">Podklady pro dimenzování všech regulačních armatur, stejně tak jako výpočet dimenzování všech regulačních armatur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04CB9BB6" w14:textId="77777777" w:rsidR="00132FCE" w:rsidRPr="00132FCE" w:rsidRDefault="008C2019" w:rsidP="00132FCE">
      <w:pPr>
        <w:pStyle w:val="StylZarovnatdobloku"/>
      </w:pPr>
      <w:r w:rsidRPr="00212EE3">
        <w:t>Jako uzavírací armatury se přednostně předpokládají klapky. Tlaková úroveň navržených armatur se předpokládá o stupeň vyšší než odpovídající maximální tlak.</w:t>
      </w:r>
    </w:p>
    <w:p w14:paraId="1473ACAA" w14:textId="5ED60B63" w:rsidR="0005742C" w:rsidRPr="00212EE3" w:rsidRDefault="00B07812" w:rsidP="00CA7D72">
      <w:pPr>
        <w:pStyle w:val="StylZarovnatdobloku"/>
      </w:pPr>
      <w:r w:rsidRPr="00B07812">
        <w:t xml:space="preserve">Veškeré armatury budou </w:t>
      </w:r>
      <w:r>
        <w:t xml:space="preserve">dodány </w:t>
      </w:r>
      <w:r w:rsidRPr="00B07812">
        <w:t>přednostně od jednoho renomovaného výrobce</w:t>
      </w:r>
      <w:r>
        <w:t>.</w:t>
      </w:r>
    </w:p>
    <w:p w14:paraId="39DDFA64" w14:textId="19AB0FCE" w:rsidR="008C2019" w:rsidRPr="00212EE3" w:rsidRDefault="003A0AF0" w:rsidP="003A0AF0">
      <w:pPr>
        <w:pStyle w:val="Nadpis4"/>
        <w:numPr>
          <w:ilvl w:val="0"/>
          <w:numId w:val="0"/>
        </w:numPr>
        <w:ind w:left="1276" w:hanging="1134"/>
      </w:pPr>
      <w:r w:rsidRPr="00212EE3">
        <w:t>5.3.2.6</w:t>
      </w:r>
      <w:r w:rsidRPr="00212EE3">
        <w:tab/>
      </w:r>
      <w:r w:rsidR="008C2019" w:rsidRPr="00212EE3">
        <w:t>Konstrukční materiál a vnitřní protikorozní ochrana</w:t>
      </w:r>
    </w:p>
    <w:p w14:paraId="13DBAEB0" w14:textId="77777777" w:rsidR="008C2019" w:rsidRPr="00212EE3" w:rsidRDefault="008C2019" w:rsidP="0078540F">
      <w:r w:rsidRPr="00212EE3">
        <w:t>Kvalita materiálu pro tlakové nádoby, potrubí, armatury atd. musí splňovat požadavky příslušných ČSN nebo EN. Šedá litina se nepřipouští.</w:t>
      </w:r>
    </w:p>
    <w:p w14:paraId="6DC9600A" w14:textId="40CC7D98" w:rsidR="008C2019" w:rsidRPr="00212EE3" w:rsidRDefault="008C2019" w:rsidP="0078540F">
      <w:r w:rsidRPr="00212EE3">
        <w:t>Při volbě přídavku na korozi je nutné přihlédnout k požadované životnosti zařízení s ohledem na používané palivo.</w:t>
      </w:r>
      <w:r w:rsidR="00C5737D" w:rsidRPr="00212EE3">
        <w:t xml:space="preserve"> Příd</w:t>
      </w:r>
      <w:r w:rsidR="003C6A9C">
        <w:t>a</w:t>
      </w:r>
      <w:r w:rsidR="00C5737D" w:rsidRPr="00212EE3">
        <w:t xml:space="preserve">vky na korozi určí </w:t>
      </w:r>
      <w:r w:rsidR="00C5737D" w:rsidRPr="00212EE3">
        <w:rPr>
          <w:smallCaps/>
        </w:rPr>
        <w:t>zhotovitel</w:t>
      </w:r>
      <w:r w:rsidR="0076306E" w:rsidRPr="00212EE3">
        <w:t>.</w:t>
      </w:r>
    </w:p>
    <w:p w14:paraId="13395E15" w14:textId="048C6929" w:rsidR="008C2019" w:rsidRPr="00212EE3" w:rsidRDefault="003A0AF0" w:rsidP="003A0AF0">
      <w:pPr>
        <w:pStyle w:val="Nadpis4"/>
        <w:numPr>
          <w:ilvl w:val="0"/>
          <w:numId w:val="0"/>
        </w:numPr>
        <w:ind w:left="1276" w:hanging="1134"/>
      </w:pPr>
      <w:r w:rsidRPr="00212EE3">
        <w:t>5.3.2.7</w:t>
      </w:r>
      <w:r w:rsidRPr="00212EE3">
        <w:tab/>
      </w:r>
      <w:r w:rsidR="008C2019" w:rsidRPr="00212EE3">
        <w:t>Izolace</w:t>
      </w:r>
    </w:p>
    <w:p w14:paraId="1ADB17E9" w14:textId="027630BB" w:rsidR="008C2019" w:rsidRPr="00212EE3" w:rsidRDefault="008C2019" w:rsidP="00CA7D72">
      <w:r w:rsidRPr="00212EE3">
        <w:t>Z</w:t>
      </w:r>
      <w:r w:rsidR="004F0B13" w:rsidRPr="00212EE3">
        <w:t>a</w:t>
      </w:r>
      <w:r w:rsidRPr="00212EE3">
        <w:t>řízení bude vybaveno ekonomickou izolací při respektování následujících požadavků:</w:t>
      </w:r>
    </w:p>
    <w:p w14:paraId="6230F5AC" w14:textId="69859E8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zařízení s max. provozní teplotou nad 50 °C (včetně potrubních rozvod</w:t>
      </w:r>
      <w:r w:rsidR="00C56672">
        <w:rPr>
          <w:lang w:val="cs-CZ"/>
        </w:rPr>
        <w:t>ů</w:t>
      </w:r>
      <w:r w:rsidR="008C2019" w:rsidRPr="00212EE3">
        <w:t xml:space="preserve"> páry,</w:t>
      </w:r>
      <w:r w:rsidR="00C56672">
        <w:rPr>
          <w:lang w:val="cs-CZ"/>
        </w:rPr>
        <w:t xml:space="preserve"> </w:t>
      </w:r>
      <w:r w:rsidR="008C2019" w:rsidRPr="00212EE3">
        <w:t>vody a plynu) bude opatřeno ochrannou izolací (nebo jiným bezpečnostním opatřením, zamezujícím úrazu),</w:t>
      </w:r>
    </w:p>
    <w:p w14:paraId="0B4DB1E3" w14:textId="15C60A4B"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zařízení s provozní teplotou nižší než 10 °C bude opatřeno izolací, zamezující rosení,</w:t>
      </w:r>
    </w:p>
    <w:p w14:paraId="3EAE023E" w14:textId="5CDFEE4E"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přestoupí-li hladina hluku zařízení hodnoty dané vyhláškou bude součástí příslušného zařízení vhodná zvuková izolace,</w:t>
      </w:r>
    </w:p>
    <w:p w14:paraId="3498E7E1" w14:textId="4D3DF4AA"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musí se použít nehořlavý materiál izolace,</w:t>
      </w:r>
    </w:p>
    <w:p w14:paraId="69047708" w14:textId="5A24B4EE"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izolační materiály obsahující azbest se nepřipouští,</w:t>
      </w:r>
    </w:p>
    <w:p w14:paraId="6B575501" w14:textId="211267CC"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 xml:space="preserve">povrch izolace bude chráněn proti poškození </w:t>
      </w:r>
      <w:r w:rsidR="005D5034" w:rsidRPr="00212EE3">
        <w:rPr>
          <w:lang w:val="cs-CZ"/>
        </w:rPr>
        <w:t xml:space="preserve">pozinkovaným </w:t>
      </w:r>
      <w:r w:rsidR="008C2019" w:rsidRPr="00212EE3">
        <w:t>plechem,</w:t>
      </w:r>
    </w:p>
    <w:p w14:paraId="1065052C" w14:textId="5EACAA6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armatury všech světlostí, přírubové spoje a místa vyžadující přístup pro provoz a údržbu budou opatřeny snímatelnými izolačními pouzdry,</w:t>
      </w:r>
    </w:p>
    <w:p w14:paraId="0E841B90" w14:textId="49BFD073"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tovární štítky jednotlivých zařízení nebudou zakryta izolací</w:t>
      </w:r>
      <w:r w:rsidR="00A7284B" w:rsidRPr="00212EE3">
        <w:rPr>
          <w:lang w:val="cs-CZ"/>
        </w:rPr>
        <w:t>;</w:t>
      </w:r>
      <w:r w:rsidR="008C2019" w:rsidRPr="00212EE3">
        <w:t xml:space="preserve"> </w:t>
      </w:r>
      <w:r w:rsidR="00A7284B" w:rsidRPr="00212EE3">
        <w:rPr>
          <w:lang w:val="cs-CZ"/>
        </w:rPr>
        <w:t>v</w:t>
      </w:r>
      <w:r w:rsidR="008C2019" w:rsidRPr="00212EE3">
        <w:t xml:space="preserve"> místech kde by to bránilo zaizolování zařízení bude štítek přenesen tak, aby byl </w:t>
      </w:r>
      <w:r w:rsidR="00AA0282">
        <w:rPr>
          <w:lang w:val="cs-CZ"/>
        </w:rPr>
        <w:t>viditelný</w:t>
      </w:r>
      <w:r w:rsidR="009702CD">
        <w:rPr>
          <w:lang w:val="cs-CZ"/>
        </w:rPr>
        <w:t>,</w:t>
      </w:r>
    </w:p>
    <w:p w14:paraId="7D222E16" w14:textId="469E80CB"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podpěry a závěsy budou opatřeny izolačními vložkami zejména u izolace proti ztrátě chladu.</w:t>
      </w:r>
    </w:p>
    <w:p w14:paraId="234F0CD6" w14:textId="122730EB" w:rsidR="008C2019" w:rsidRPr="00212EE3" w:rsidRDefault="003A0AF0" w:rsidP="003A0AF0">
      <w:pPr>
        <w:pStyle w:val="Nadpis4"/>
        <w:numPr>
          <w:ilvl w:val="0"/>
          <w:numId w:val="0"/>
        </w:numPr>
        <w:ind w:left="1276" w:hanging="1134"/>
      </w:pPr>
      <w:r w:rsidRPr="00212EE3">
        <w:lastRenderedPageBreak/>
        <w:t>5.3.2.8</w:t>
      </w:r>
      <w:r w:rsidRPr="00212EE3">
        <w:tab/>
      </w:r>
      <w:r w:rsidR="008C2019" w:rsidRPr="00212EE3">
        <w:t>Nátěry</w:t>
      </w:r>
    </w:p>
    <w:p w14:paraId="2AAC378C" w14:textId="17D4C663" w:rsidR="008C2019" w:rsidRPr="00212EE3" w:rsidRDefault="008C2019" w:rsidP="00CA7D72">
      <w:r w:rsidRPr="00212EE3">
        <w:t>Nátěry musí odolávat stupni korozní agresivity prostředí</w:t>
      </w:r>
      <w:r w:rsidR="001564EC" w:rsidRPr="00212EE3">
        <w:t xml:space="preserve"> C3</w:t>
      </w:r>
      <w:r w:rsidRPr="00212EE3">
        <w:t xml:space="preserve"> a požadavkům na požadovanou provozní životnost. Standardní stroje a zařízení jako čerpadla, armatury, ocelové konstrukce, potrubí atd. budou opatřeny nátěrovým systémem na řádně připraveném a otryskaném povrchu. Pro nátěry platí obecné zásady bezpečnosti, ochrany zdraví a životního prostředí a návod na použití ISO 12944 pro určitý objekt. Předpisy provedení nátěrů se řídí zejména ČSN EN ISO 12944, pro provádění nátěrů na dodávané technologické zařízení a ocelové konstrukce. Budou použity postupy, které vycházejí</w:t>
      </w:r>
      <w:r w:rsidR="009A685E" w:rsidRPr="00212EE3">
        <w:t xml:space="preserve"> </w:t>
      </w:r>
      <w:r w:rsidRPr="00212EE3">
        <w:t>z Technických - údajových listů výrobce.</w:t>
      </w:r>
    </w:p>
    <w:p w14:paraId="2BDBCC7A" w14:textId="77777777" w:rsidR="008C2019" w:rsidRPr="00212EE3" w:rsidRDefault="008C2019" w:rsidP="00CA7D72">
      <w:pPr>
        <w:rPr>
          <w:b/>
          <w:bCs/>
        </w:rPr>
      </w:pPr>
      <w:r w:rsidRPr="00212EE3">
        <w:rPr>
          <w:b/>
          <w:bCs/>
        </w:rPr>
        <w:t>Příprava povrchu před nátěrem</w:t>
      </w:r>
    </w:p>
    <w:p w14:paraId="2A403D43" w14:textId="77777777" w:rsidR="008C2019" w:rsidRPr="00212EE3" w:rsidRDefault="008C2019" w:rsidP="00CA7D72">
      <w:r w:rsidRPr="00212EE3">
        <w:t>Příprava musí být provedena dle ČSN EN ISO 12944-4.</w:t>
      </w:r>
    </w:p>
    <w:p w14:paraId="7D7AFE1D" w14:textId="77777777" w:rsidR="008C2019" w:rsidRPr="00212EE3" w:rsidRDefault="008C2019" w:rsidP="00CA7D72">
      <w:pPr>
        <w:rPr>
          <w:b/>
          <w:bCs/>
        </w:rPr>
      </w:pPr>
      <w:r w:rsidRPr="00212EE3">
        <w:rPr>
          <w:b/>
          <w:bCs/>
        </w:rPr>
        <w:t>Nanášení nátěrových hmot</w:t>
      </w:r>
    </w:p>
    <w:p w14:paraId="7273A960" w14:textId="77777777" w:rsidR="008C2019" w:rsidRPr="00212EE3" w:rsidRDefault="008C2019" w:rsidP="00CA7D72">
      <w:r w:rsidRPr="00212EE3">
        <w:t>Způsob nanášení jednotlivých vrstev nátěrů určí dodavatelská organizace v souladu s doporučením výrobce nátěrové hmoty. Při nanášení více vrstev nátěru bude každá vrstva provedena odlišným odstínem, aby tak bylo umožněno vizuálně kontrolovat rovnoměrné nanášení další vrstvy po celém povrchu.</w:t>
      </w:r>
    </w:p>
    <w:p w14:paraId="5A35B80B" w14:textId="77777777" w:rsidR="008C2019" w:rsidRPr="00212EE3" w:rsidRDefault="008C2019" w:rsidP="00CA7D72">
      <w:r w:rsidRPr="00212EE3">
        <w:t>Dokončení nátěrů resp. zhotovení celého nátěru systémů bude provedeno po montáži.</w:t>
      </w:r>
    </w:p>
    <w:p w14:paraId="59E254B0" w14:textId="77777777" w:rsidR="008C2019" w:rsidRPr="00212EE3" w:rsidRDefault="008C2019" w:rsidP="00CA7D72">
      <w:r w:rsidRPr="00212EE3">
        <w:t xml:space="preserve">Pokud dojde k poškození nátěru u zařízení, která jsou dodávána s konečnými nátěry (např. el. Skříně), budou nátěry opraveny na stavbě. </w:t>
      </w:r>
    </w:p>
    <w:p w14:paraId="5AD7C3D8" w14:textId="77777777" w:rsidR="008C2019" w:rsidRPr="00212EE3" w:rsidRDefault="008C2019" w:rsidP="00CA7D72">
      <w:r w:rsidRPr="00212EE3">
        <w:t>Požadovaná životnost nátěrů je 10 let a tomuto požadavku bude podřízena volba nátěrových systémů, které budou doloženy atesty dodavatele nátěrového systému.</w:t>
      </w:r>
    </w:p>
    <w:p w14:paraId="2281227E" w14:textId="3C59A21B" w:rsidR="008C2019" w:rsidRPr="00212EE3" w:rsidRDefault="008C2019" w:rsidP="00CA7D72">
      <w:r w:rsidRPr="00212EE3">
        <w:t xml:space="preserve">Barevné řešení bude provedeno v souladu </w:t>
      </w:r>
      <w:r w:rsidR="00673434" w:rsidRPr="00212EE3">
        <w:t xml:space="preserve">s normami a </w:t>
      </w:r>
      <w:r w:rsidRPr="00212EE3">
        <w:t xml:space="preserve">se stávajícím systémem a odsouhlaseno </w:t>
      </w:r>
      <w:r w:rsidR="00EE603D" w:rsidRPr="00212EE3">
        <w:rPr>
          <w:smallCaps/>
        </w:rPr>
        <w:t>o</w:t>
      </w:r>
      <w:r w:rsidR="00CC65C3" w:rsidRPr="00212EE3">
        <w:rPr>
          <w:smallCaps/>
        </w:rPr>
        <w:t>bjednatel</w:t>
      </w:r>
      <w:r w:rsidRPr="00212EE3">
        <w:rPr>
          <w:smallCaps/>
        </w:rPr>
        <w:t>em</w:t>
      </w:r>
      <w:r w:rsidRPr="00212EE3">
        <w:t>.</w:t>
      </w:r>
    </w:p>
    <w:p w14:paraId="3ADFC26E" w14:textId="4B222CF8" w:rsidR="00630809" w:rsidRPr="00212EE3" w:rsidRDefault="008C2019" w:rsidP="00CA7D72">
      <w:r w:rsidRPr="00212EE3">
        <w:t xml:space="preserve">Nátěrový systém musí být </w:t>
      </w:r>
      <w:r w:rsidR="00EE603D" w:rsidRPr="00212EE3">
        <w:rPr>
          <w:smallCaps/>
        </w:rPr>
        <w:t>z</w:t>
      </w:r>
      <w:r w:rsidRPr="00212EE3">
        <w:rPr>
          <w:smallCaps/>
        </w:rPr>
        <w:t>hotovitelem</w:t>
      </w:r>
      <w:r w:rsidRPr="00212EE3">
        <w:t xml:space="preserve"> v předstihu v projektu specifikován a před použitím </w:t>
      </w:r>
      <w:r w:rsidR="00EE603D" w:rsidRPr="00212EE3">
        <w:rPr>
          <w:smallCaps/>
        </w:rPr>
        <w:t>o</w:t>
      </w:r>
      <w:r w:rsidR="00CC65C3" w:rsidRPr="00212EE3">
        <w:rPr>
          <w:smallCaps/>
        </w:rPr>
        <w:t>bjednatel</w:t>
      </w:r>
      <w:r w:rsidRPr="00212EE3">
        <w:rPr>
          <w:smallCaps/>
        </w:rPr>
        <w:t>em</w:t>
      </w:r>
      <w:r w:rsidRPr="00212EE3">
        <w:t xml:space="preserve"> schválen.</w:t>
      </w:r>
      <w:r w:rsidR="00B97B40" w:rsidRPr="00212EE3">
        <w:t xml:space="preserve"> </w:t>
      </w:r>
    </w:p>
    <w:p w14:paraId="05FD26CC" w14:textId="0FC45EAA" w:rsidR="001A43A3" w:rsidRPr="00212EE3" w:rsidRDefault="001A43A3" w:rsidP="00CA7D72">
      <w:r w:rsidRPr="00212EE3">
        <w:t xml:space="preserve">Nátěrový systém bude zohledňovat rozdělení dle níže </w:t>
      </w:r>
      <w:r w:rsidR="00630809" w:rsidRPr="00212EE3">
        <w:t xml:space="preserve">uvedené </w:t>
      </w:r>
      <w:r w:rsidRPr="00212EE3">
        <w:t>tabulky:</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7"/>
        <w:gridCol w:w="917"/>
        <w:gridCol w:w="2836"/>
      </w:tblGrid>
      <w:tr w:rsidR="00D97483" w:rsidRPr="00212EE3" w14:paraId="64E17224" w14:textId="77777777" w:rsidTr="00731F4C">
        <w:trPr>
          <w:cantSplit/>
          <w:tblHeader/>
        </w:trPr>
        <w:tc>
          <w:tcPr>
            <w:tcW w:w="5457" w:type="dxa"/>
          </w:tcPr>
          <w:p w14:paraId="54D27ED9" w14:textId="77777777" w:rsidR="00D97483" w:rsidRPr="00212EE3" w:rsidRDefault="00D97483" w:rsidP="00CA7D72"/>
        </w:tc>
        <w:tc>
          <w:tcPr>
            <w:tcW w:w="917" w:type="dxa"/>
          </w:tcPr>
          <w:p w14:paraId="2A592E1D" w14:textId="77777777" w:rsidR="00D97483" w:rsidRPr="00212EE3" w:rsidRDefault="00D97483" w:rsidP="00CA7D72">
            <w:r w:rsidRPr="00212EE3">
              <w:t>Systém</w:t>
            </w:r>
          </w:p>
        </w:tc>
        <w:tc>
          <w:tcPr>
            <w:tcW w:w="2836" w:type="dxa"/>
          </w:tcPr>
          <w:p w14:paraId="3A4ADBDD" w14:textId="77777777" w:rsidR="00D97483" w:rsidRPr="00212EE3" w:rsidRDefault="00D97483" w:rsidP="00CA7D72">
            <w:r w:rsidRPr="00212EE3">
              <w:t>Systém – opravy po montáži</w:t>
            </w:r>
          </w:p>
        </w:tc>
      </w:tr>
      <w:tr w:rsidR="00D97483" w:rsidRPr="00212EE3" w14:paraId="6DE5F080" w14:textId="77777777" w:rsidTr="00731F4C">
        <w:trPr>
          <w:cantSplit/>
        </w:trPr>
        <w:tc>
          <w:tcPr>
            <w:tcW w:w="5457" w:type="dxa"/>
          </w:tcPr>
          <w:p w14:paraId="37E4CC82" w14:textId="77777777" w:rsidR="00D97483" w:rsidRPr="00212EE3" w:rsidRDefault="00D97483" w:rsidP="00CA7D72">
            <w:r w:rsidRPr="00212EE3">
              <w:t>Aparáty neizolované</w:t>
            </w:r>
            <w:r w:rsidRPr="00212EE3">
              <w:tab/>
              <w:t>teplota povrchu do 120 °C</w:t>
            </w:r>
          </w:p>
        </w:tc>
        <w:tc>
          <w:tcPr>
            <w:tcW w:w="917" w:type="dxa"/>
          </w:tcPr>
          <w:p w14:paraId="5F86739D" w14:textId="77777777" w:rsidR="00D97483" w:rsidRPr="00212EE3" w:rsidRDefault="00D97483" w:rsidP="00CA7D72">
            <w:r w:rsidRPr="00212EE3">
              <w:t>A</w:t>
            </w:r>
          </w:p>
        </w:tc>
        <w:tc>
          <w:tcPr>
            <w:tcW w:w="2836" w:type="dxa"/>
          </w:tcPr>
          <w:p w14:paraId="440E2673" w14:textId="77777777" w:rsidR="00D97483" w:rsidRPr="00212EE3" w:rsidRDefault="00D97483" w:rsidP="00CA7D72">
            <w:r w:rsidRPr="00212EE3">
              <w:t>A1</w:t>
            </w:r>
          </w:p>
        </w:tc>
      </w:tr>
      <w:tr w:rsidR="00D97483" w:rsidRPr="00212EE3" w14:paraId="3AF53BF0" w14:textId="77777777" w:rsidTr="00731F4C">
        <w:trPr>
          <w:cantSplit/>
        </w:trPr>
        <w:tc>
          <w:tcPr>
            <w:tcW w:w="5457" w:type="dxa"/>
          </w:tcPr>
          <w:p w14:paraId="29485FD4" w14:textId="77777777" w:rsidR="00D97483" w:rsidRPr="00212EE3" w:rsidRDefault="00D97483" w:rsidP="00CA7D72">
            <w:r w:rsidRPr="00212EE3">
              <w:t>Aparáty izolované</w:t>
            </w:r>
            <w:r w:rsidRPr="00212EE3">
              <w:tab/>
              <w:t>teplota povrchu do 120 °C</w:t>
            </w:r>
          </w:p>
        </w:tc>
        <w:tc>
          <w:tcPr>
            <w:tcW w:w="917" w:type="dxa"/>
          </w:tcPr>
          <w:p w14:paraId="58910F45" w14:textId="77777777" w:rsidR="00D97483" w:rsidRPr="00212EE3" w:rsidRDefault="00D97483" w:rsidP="00CA7D72">
            <w:r w:rsidRPr="00212EE3">
              <w:t>C</w:t>
            </w:r>
          </w:p>
        </w:tc>
        <w:tc>
          <w:tcPr>
            <w:tcW w:w="2836" w:type="dxa"/>
          </w:tcPr>
          <w:p w14:paraId="5003C04D" w14:textId="77777777" w:rsidR="00D97483" w:rsidRPr="00212EE3" w:rsidRDefault="00D97483" w:rsidP="00CA7D72">
            <w:r w:rsidRPr="00212EE3">
              <w:t>C1</w:t>
            </w:r>
          </w:p>
        </w:tc>
      </w:tr>
      <w:tr w:rsidR="00D97483" w:rsidRPr="00212EE3" w14:paraId="1C310033" w14:textId="77777777" w:rsidTr="00731F4C">
        <w:trPr>
          <w:cantSplit/>
        </w:trPr>
        <w:tc>
          <w:tcPr>
            <w:tcW w:w="5457" w:type="dxa"/>
          </w:tcPr>
          <w:p w14:paraId="6D094A97" w14:textId="77777777" w:rsidR="00D97483" w:rsidRPr="00212EE3" w:rsidRDefault="00D97483" w:rsidP="00CA7D72">
            <w:r w:rsidRPr="00212EE3">
              <w:t>Aparáty izolované</w:t>
            </w:r>
            <w:r w:rsidRPr="00212EE3">
              <w:tab/>
              <w:t>teplota 120 – 450 °C</w:t>
            </w:r>
          </w:p>
        </w:tc>
        <w:tc>
          <w:tcPr>
            <w:tcW w:w="917" w:type="dxa"/>
          </w:tcPr>
          <w:p w14:paraId="187F6BFC" w14:textId="77777777" w:rsidR="00D97483" w:rsidRPr="00212EE3" w:rsidRDefault="00D97483" w:rsidP="00CA7D72">
            <w:r w:rsidRPr="00212EE3">
              <w:t>D</w:t>
            </w:r>
          </w:p>
        </w:tc>
        <w:tc>
          <w:tcPr>
            <w:tcW w:w="2836" w:type="dxa"/>
          </w:tcPr>
          <w:p w14:paraId="6B5E5007" w14:textId="77777777" w:rsidR="00D97483" w:rsidRPr="00212EE3" w:rsidRDefault="00D97483" w:rsidP="00CA7D72">
            <w:r w:rsidRPr="00212EE3">
              <w:t>D1</w:t>
            </w:r>
          </w:p>
        </w:tc>
      </w:tr>
      <w:tr w:rsidR="00D97483" w:rsidRPr="00212EE3" w14:paraId="6F95B872" w14:textId="77777777" w:rsidTr="00731F4C">
        <w:trPr>
          <w:cantSplit/>
        </w:trPr>
        <w:tc>
          <w:tcPr>
            <w:tcW w:w="5457" w:type="dxa"/>
          </w:tcPr>
          <w:p w14:paraId="1EE16E7C" w14:textId="77777777" w:rsidR="00D97483" w:rsidRPr="00212EE3" w:rsidRDefault="00D97483" w:rsidP="00CA7D72">
            <w:r w:rsidRPr="00212EE3">
              <w:t xml:space="preserve">Stroje a zařízení </w:t>
            </w:r>
          </w:p>
        </w:tc>
        <w:tc>
          <w:tcPr>
            <w:tcW w:w="917" w:type="dxa"/>
          </w:tcPr>
          <w:p w14:paraId="4958493D" w14:textId="77777777" w:rsidR="00D97483" w:rsidRPr="00212EE3" w:rsidRDefault="00D97483" w:rsidP="00CA7D72">
            <w:r w:rsidRPr="00212EE3">
              <w:t>A</w:t>
            </w:r>
          </w:p>
        </w:tc>
        <w:tc>
          <w:tcPr>
            <w:tcW w:w="2836" w:type="dxa"/>
          </w:tcPr>
          <w:p w14:paraId="5AFE79DB" w14:textId="77777777" w:rsidR="00D97483" w:rsidRPr="00212EE3" w:rsidRDefault="00D97483" w:rsidP="00CA7D72">
            <w:r w:rsidRPr="00212EE3">
              <w:t>A1</w:t>
            </w:r>
          </w:p>
        </w:tc>
      </w:tr>
      <w:tr w:rsidR="00D97483" w:rsidRPr="00212EE3" w14:paraId="7AB9C34E" w14:textId="77777777" w:rsidTr="00731F4C">
        <w:trPr>
          <w:cantSplit/>
        </w:trPr>
        <w:tc>
          <w:tcPr>
            <w:tcW w:w="5457" w:type="dxa"/>
          </w:tcPr>
          <w:p w14:paraId="5DD1F136" w14:textId="77777777" w:rsidR="00D97483" w:rsidRPr="00212EE3" w:rsidRDefault="00D97483" w:rsidP="00CA7D72">
            <w:r w:rsidRPr="00212EE3">
              <w:t>Ocelové konstrukce</w:t>
            </w:r>
          </w:p>
        </w:tc>
        <w:tc>
          <w:tcPr>
            <w:tcW w:w="917" w:type="dxa"/>
          </w:tcPr>
          <w:p w14:paraId="5A1F91F0" w14:textId="77777777" w:rsidR="00D97483" w:rsidRPr="00212EE3" w:rsidRDefault="00D97483" w:rsidP="00CA7D72">
            <w:r w:rsidRPr="00212EE3">
              <w:t>A</w:t>
            </w:r>
          </w:p>
        </w:tc>
        <w:tc>
          <w:tcPr>
            <w:tcW w:w="2836" w:type="dxa"/>
          </w:tcPr>
          <w:p w14:paraId="082E7E8E" w14:textId="77777777" w:rsidR="00D97483" w:rsidRPr="00212EE3" w:rsidRDefault="00D97483" w:rsidP="00CA7D72">
            <w:r w:rsidRPr="00212EE3">
              <w:t>A1</w:t>
            </w:r>
          </w:p>
        </w:tc>
      </w:tr>
      <w:tr w:rsidR="00D97483" w:rsidRPr="00212EE3" w14:paraId="7F8199D4" w14:textId="77777777" w:rsidTr="00731F4C">
        <w:trPr>
          <w:cantSplit/>
        </w:trPr>
        <w:tc>
          <w:tcPr>
            <w:tcW w:w="5457" w:type="dxa"/>
          </w:tcPr>
          <w:p w14:paraId="4386909B" w14:textId="77777777" w:rsidR="00D97483" w:rsidRPr="00212EE3" w:rsidRDefault="00D97483" w:rsidP="00CA7D72">
            <w:r w:rsidRPr="00212EE3">
              <w:t>Potrubí a armatury</w:t>
            </w:r>
            <w:r w:rsidRPr="00212EE3">
              <w:tab/>
              <w:t>– Ocel. potrubí neizolované do 120 °C</w:t>
            </w:r>
          </w:p>
        </w:tc>
        <w:tc>
          <w:tcPr>
            <w:tcW w:w="917" w:type="dxa"/>
          </w:tcPr>
          <w:p w14:paraId="1C665B29" w14:textId="77777777" w:rsidR="00D97483" w:rsidRPr="00212EE3" w:rsidRDefault="00D97483" w:rsidP="00CA7D72">
            <w:r w:rsidRPr="00212EE3">
              <w:t>A</w:t>
            </w:r>
          </w:p>
        </w:tc>
        <w:tc>
          <w:tcPr>
            <w:tcW w:w="2836" w:type="dxa"/>
          </w:tcPr>
          <w:p w14:paraId="1DC3E6FF" w14:textId="77777777" w:rsidR="00D97483" w:rsidRPr="00212EE3" w:rsidRDefault="00D97483" w:rsidP="00CA7D72">
            <w:r w:rsidRPr="00212EE3">
              <w:t>A1</w:t>
            </w:r>
          </w:p>
        </w:tc>
      </w:tr>
      <w:tr w:rsidR="00D97483" w:rsidRPr="00212EE3" w14:paraId="41359D6C" w14:textId="77777777" w:rsidTr="00731F4C">
        <w:trPr>
          <w:cantSplit/>
        </w:trPr>
        <w:tc>
          <w:tcPr>
            <w:tcW w:w="5457" w:type="dxa"/>
          </w:tcPr>
          <w:p w14:paraId="29F74803" w14:textId="77777777" w:rsidR="00D97483" w:rsidRPr="00212EE3" w:rsidRDefault="00D97483" w:rsidP="00CA7D72">
            <w:r w:rsidRPr="00212EE3">
              <w:t>Potrubí a armatury</w:t>
            </w:r>
            <w:r w:rsidRPr="00212EE3">
              <w:tab/>
              <w:t>– Ocelové potrubí neizolované 120 – 450 °C</w:t>
            </w:r>
          </w:p>
        </w:tc>
        <w:tc>
          <w:tcPr>
            <w:tcW w:w="917" w:type="dxa"/>
          </w:tcPr>
          <w:p w14:paraId="0E926772" w14:textId="77777777" w:rsidR="00D97483" w:rsidRPr="00212EE3" w:rsidRDefault="00D97483" w:rsidP="00CA7D72">
            <w:r w:rsidRPr="00212EE3">
              <w:t>B</w:t>
            </w:r>
          </w:p>
        </w:tc>
        <w:tc>
          <w:tcPr>
            <w:tcW w:w="2836" w:type="dxa"/>
          </w:tcPr>
          <w:p w14:paraId="2197376A" w14:textId="77777777" w:rsidR="00D97483" w:rsidRPr="00212EE3" w:rsidRDefault="00D97483" w:rsidP="00CA7D72">
            <w:r w:rsidRPr="00212EE3">
              <w:t>B1</w:t>
            </w:r>
          </w:p>
        </w:tc>
      </w:tr>
      <w:tr w:rsidR="00D97483" w:rsidRPr="00212EE3" w14:paraId="7430B7AF" w14:textId="77777777" w:rsidTr="00731F4C">
        <w:trPr>
          <w:cantSplit/>
        </w:trPr>
        <w:tc>
          <w:tcPr>
            <w:tcW w:w="5457" w:type="dxa"/>
          </w:tcPr>
          <w:p w14:paraId="40E50FC0" w14:textId="77777777" w:rsidR="00D97483" w:rsidRPr="00212EE3" w:rsidRDefault="00D97483" w:rsidP="00CA7D72">
            <w:r w:rsidRPr="00212EE3">
              <w:t>Potrubí a armatury</w:t>
            </w:r>
            <w:r w:rsidRPr="00212EE3">
              <w:tab/>
              <w:t>– Ocelové potrubí izolované do 120 °C</w:t>
            </w:r>
          </w:p>
        </w:tc>
        <w:tc>
          <w:tcPr>
            <w:tcW w:w="917" w:type="dxa"/>
          </w:tcPr>
          <w:p w14:paraId="2E9A1896" w14:textId="77777777" w:rsidR="00D97483" w:rsidRPr="00212EE3" w:rsidRDefault="00D97483" w:rsidP="00CA7D72">
            <w:r w:rsidRPr="00212EE3">
              <w:t>C</w:t>
            </w:r>
          </w:p>
        </w:tc>
        <w:tc>
          <w:tcPr>
            <w:tcW w:w="2836" w:type="dxa"/>
          </w:tcPr>
          <w:p w14:paraId="68ADF22E" w14:textId="77777777" w:rsidR="00D97483" w:rsidRPr="00212EE3" w:rsidRDefault="00D97483" w:rsidP="00CA7D72">
            <w:r w:rsidRPr="00212EE3">
              <w:t>C1</w:t>
            </w:r>
          </w:p>
        </w:tc>
      </w:tr>
      <w:tr w:rsidR="00D97483" w:rsidRPr="00212EE3" w14:paraId="5AE89559" w14:textId="77777777" w:rsidTr="00731F4C">
        <w:trPr>
          <w:cantSplit/>
        </w:trPr>
        <w:tc>
          <w:tcPr>
            <w:tcW w:w="5457" w:type="dxa"/>
          </w:tcPr>
          <w:p w14:paraId="0C03A0C6" w14:textId="77777777" w:rsidR="00D97483" w:rsidRPr="00212EE3" w:rsidRDefault="00D97483" w:rsidP="00CA7D72">
            <w:r w:rsidRPr="00212EE3">
              <w:t>Potrubí a armatury</w:t>
            </w:r>
            <w:r w:rsidRPr="00212EE3">
              <w:tab/>
              <w:t xml:space="preserve">– Ocelové potrubí izolované 120 – 450 °C </w:t>
            </w:r>
          </w:p>
        </w:tc>
        <w:tc>
          <w:tcPr>
            <w:tcW w:w="917" w:type="dxa"/>
          </w:tcPr>
          <w:p w14:paraId="023B8A80" w14:textId="77777777" w:rsidR="00D97483" w:rsidRPr="00212EE3" w:rsidRDefault="00D97483" w:rsidP="00CA7D72">
            <w:r w:rsidRPr="00212EE3">
              <w:t>D</w:t>
            </w:r>
          </w:p>
        </w:tc>
        <w:tc>
          <w:tcPr>
            <w:tcW w:w="2836" w:type="dxa"/>
          </w:tcPr>
          <w:p w14:paraId="413CF750" w14:textId="77777777" w:rsidR="00D97483" w:rsidRPr="00212EE3" w:rsidRDefault="00D97483" w:rsidP="00CA7D72">
            <w:r w:rsidRPr="00212EE3">
              <w:t>D1</w:t>
            </w:r>
          </w:p>
        </w:tc>
      </w:tr>
      <w:tr w:rsidR="00D97483" w:rsidRPr="00212EE3" w14:paraId="68B23E82" w14:textId="77777777" w:rsidTr="00731F4C">
        <w:trPr>
          <w:cantSplit/>
        </w:trPr>
        <w:tc>
          <w:tcPr>
            <w:tcW w:w="5457" w:type="dxa"/>
          </w:tcPr>
          <w:p w14:paraId="27B66DA5" w14:textId="77777777" w:rsidR="00D97483" w:rsidRPr="00212EE3" w:rsidRDefault="00D97483" w:rsidP="00CA7D72">
            <w:r w:rsidRPr="00212EE3">
              <w:t>Ocelové konstrukce</w:t>
            </w:r>
            <w:r w:rsidRPr="00212EE3">
              <w:tab/>
              <w:t>– Pozink. potrubí a ocel</w:t>
            </w:r>
          </w:p>
        </w:tc>
        <w:tc>
          <w:tcPr>
            <w:tcW w:w="917" w:type="dxa"/>
          </w:tcPr>
          <w:p w14:paraId="1C992584" w14:textId="77777777" w:rsidR="00D97483" w:rsidRPr="00212EE3" w:rsidRDefault="00D97483" w:rsidP="00CA7D72">
            <w:r w:rsidRPr="00212EE3">
              <w:t>E</w:t>
            </w:r>
          </w:p>
        </w:tc>
        <w:tc>
          <w:tcPr>
            <w:tcW w:w="2836" w:type="dxa"/>
          </w:tcPr>
          <w:p w14:paraId="3A40F2E0" w14:textId="77777777" w:rsidR="00D97483" w:rsidRPr="00212EE3" w:rsidRDefault="00D97483" w:rsidP="00CA7D72">
            <w:r w:rsidRPr="00212EE3">
              <w:t>E1A, E1B</w:t>
            </w:r>
          </w:p>
        </w:tc>
      </w:tr>
    </w:tbl>
    <w:p w14:paraId="1914F7D7" w14:textId="77777777" w:rsidR="00D97483" w:rsidRPr="00212EE3" w:rsidRDefault="00D97483" w:rsidP="00CA7D72">
      <w:r w:rsidRPr="00212EE3">
        <w:t>Pozn.:</w:t>
      </w:r>
    </w:p>
    <w:p w14:paraId="5474BB30" w14:textId="77777777" w:rsidR="00D97483" w:rsidRPr="00212EE3" w:rsidRDefault="00D97483" w:rsidP="00CA7D72">
      <w:r w:rsidRPr="00212EE3">
        <w:lastRenderedPageBreak/>
        <w:t>E1A – pro povrh poškozený včetně zinkové vrstvy</w:t>
      </w:r>
    </w:p>
    <w:p w14:paraId="4F14FA43" w14:textId="693CE799" w:rsidR="008C2019" w:rsidRPr="00212EE3" w:rsidRDefault="00D97483" w:rsidP="00CA7D72">
      <w:r w:rsidRPr="00212EE3">
        <w:t>E1B – pro povrch kde je poškozený jen nátěr</w:t>
      </w:r>
    </w:p>
    <w:p w14:paraId="67496B75" w14:textId="1F3A143D" w:rsidR="003721C3" w:rsidRPr="00212EE3" w:rsidRDefault="003A0AF0" w:rsidP="003A0AF0">
      <w:pPr>
        <w:pStyle w:val="Nadpis3"/>
        <w:numPr>
          <w:ilvl w:val="0"/>
          <w:numId w:val="0"/>
        </w:numPr>
        <w:ind w:left="1134" w:hanging="1134"/>
      </w:pPr>
      <w:r w:rsidRPr="00212EE3">
        <w:t>5.3.3</w:t>
      </w:r>
      <w:r w:rsidRPr="00212EE3">
        <w:tab/>
      </w:r>
      <w:r w:rsidR="00E324B0" w:rsidRPr="00212EE3">
        <w:t>Požadavky na silnoproudé rozvody</w:t>
      </w:r>
    </w:p>
    <w:p w14:paraId="74123AE3" w14:textId="17D9F288" w:rsidR="0043681F" w:rsidRPr="00212EE3" w:rsidRDefault="003A0AF0" w:rsidP="003A0AF0">
      <w:pPr>
        <w:pStyle w:val="Nadpis4"/>
        <w:numPr>
          <w:ilvl w:val="0"/>
          <w:numId w:val="0"/>
        </w:numPr>
        <w:ind w:left="1276" w:hanging="1134"/>
      </w:pPr>
      <w:r w:rsidRPr="00212EE3">
        <w:t>5.3.3.1</w:t>
      </w:r>
      <w:r w:rsidRPr="00212EE3">
        <w:tab/>
      </w:r>
      <w:r w:rsidR="00F148A2" w:rsidRPr="00212EE3">
        <w:t>Základní požadavky (</w:t>
      </w:r>
      <w:r w:rsidR="000770AD" w:rsidRPr="00212EE3">
        <w:t xml:space="preserve">společné pro všechny </w:t>
      </w:r>
      <w:r w:rsidR="000770AD" w:rsidRPr="006B4C19">
        <w:rPr>
          <w:smallCaps/>
        </w:rPr>
        <w:t>části díla</w:t>
      </w:r>
      <w:r w:rsidR="000770AD" w:rsidRPr="00212EE3">
        <w:t>)</w:t>
      </w:r>
    </w:p>
    <w:p w14:paraId="1CC79DD4" w14:textId="6B3214A8" w:rsidR="00250BE8" w:rsidRPr="00BC6211" w:rsidRDefault="00BC6211" w:rsidP="00CA7D72">
      <w:r w:rsidRPr="00BC6211">
        <w:t>Veškerá elektroinstalace technologie bude navržena s přihlédnutím k platným normám ČSN EN, zvláště ČSN EN 60204-1 ed.3 - Bezpečnost strojních zařízení – Elektrická zařízení strojů, a souboru norem ČSN 33 2000.</w:t>
      </w:r>
    </w:p>
    <w:p w14:paraId="37B68C25" w14:textId="0428656C" w:rsidR="00D13B43" w:rsidRPr="00212EE3" w:rsidRDefault="00D13B43" w:rsidP="009306F1">
      <w:pPr>
        <w:pStyle w:val="Podtitul"/>
      </w:pPr>
      <w:r w:rsidRPr="00212EE3">
        <w:t>Bezpečnost provozu a bezpečné odstavení napájené technologie</w:t>
      </w:r>
    </w:p>
    <w:p w14:paraId="712B37E9" w14:textId="287C550D" w:rsidR="00D13B43" w:rsidRPr="00212EE3" w:rsidRDefault="00D13B43" w:rsidP="00CA7D72">
      <w:r w:rsidRPr="00212EE3">
        <w:t>Zařízení elektro ve spolupráci se systémy ASŘTP musí být navrženo tak, aby přechodná ztráta napájení, či krátkodobá ztráta ovládacího napětí (230 VAC, 24</w:t>
      </w:r>
      <w:r w:rsidR="004D3E7D">
        <w:t xml:space="preserve"> </w:t>
      </w:r>
      <w:r w:rsidRPr="00212EE3">
        <w:t>VAC) jako výpadek jističe či</w:t>
      </w:r>
      <w:r w:rsidR="009A685E" w:rsidRPr="00212EE3">
        <w:t xml:space="preserve"> </w:t>
      </w:r>
      <w:r w:rsidRPr="00212EE3">
        <w:t>výpadek měření (z převodníku) nezpůsobily okamžité odstavení kotle. Systém ASŘTP při krátkodobém výpadku napájení musí obnovit automaticky provoz</w:t>
      </w:r>
      <w:r w:rsidRPr="00212EE3">
        <w:rPr>
          <w:color w:val="FF0000"/>
        </w:rPr>
        <w:t xml:space="preserve"> </w:t>
      </w:r>
      <w:r w:rsidRPr="00212EE3">
        <w:t>technologického zařízení. Tyto výpadky budou v řídicím systému signalizovány a zaznamenány.</w:t>
      </w:r>
    </w:p>
    <w:p w14:paraId="220CE8FF" w14:textId="77777777" w:rsidR="00D13B43" w:rsidRPr="00212EE3" w:rsidRDefault="00D13B43" w:rsidP="00CA7D72">
      <w:r w:rsidRPr="00212EE3">
        <w:rPr>
          <w:smallCaps/>
        </w:rPr>
        <w:t>dílo</w:t>
      </w:r>
      <w:r w:rsidRPr="00212EE3">
        <w:t xml:space="preserve"> musí být současně navrženo tak, aby při dlouhodobějším výpadku napájení za provozu </w:t>
      </w:r>
      <w:r w:rsidRPr="00212EE3">
        <w:rPr>
          <w:smallCaps/>
        </w:rPr>
        <w:t>díla</w:t>
      </w:r>
      <w:r w:rsidRPr="00212EE3">
        <w:t xml:space="preserve"> nedošlo k jeho poškození nebo vzniku jiných nebezpečných stavů. </w:t>
      </w:r>
    </w:p>
    <w:p w14:paraId="0C1F7DDF" w14:textId="77777777" w:rsidR="00974150" w:rsidRPr="00212EE3" w:rsidRDefault="00974150" w:rsidP="009306F1">
      <w:pPr>
        <w:pStyle w:val="Podtitul"/>
      </w:pPr>
      <w:r w:rsidRPr="00212EE3">
        <w:t>Rozvaděče elektro a řídícího systému</w:t>
      </w:r>
    </w:p>
    <w:p w14:paraId="412700CA" w14:textId="77777777" w:rsidR="00AD4594" w:rsidRPr="00212EE3" w:rsidRDefault="00AD4594" w:rsidP="00CA7D72">
      <w:r w:rsidRPr="00212EE3">
        <w:t>Rozváděč musí odpovídat ČSN EN 61439-1 ed. 2 a ČSN 61439-2 ed. 2, musí mít předepsané krytí z hlediska vnějších vlivů prostředí a elektrických zařízení podle ČSN 33 2000-5-51 ed.3: Elektrické instalace nízkého napětí – Část 5-51: Výběr a stavba elektrických zařízení -Všeobecné předpisy a 33 2000-4-41 ed.3: Elektrické instalace nízkého napětí – Část 4-41: Ochranná opatření pro zajištění bezpečnosti – Ochrana před úrazem elektrickým proudem a norem souvisejících.</w:t>
      </w:r>
    </w:p>
    <w:p w14:paraId="591D462D" w14:textId="77777777" w:rsidR="00974150" w:rsidRPr="00212EE3" w:rsidRDefault="00974150" w:rsidP="00CA7D72">
      <w:r w:rsidRPr="00212EE3">
        <w:t xml:space="preserve">Konstrukce rozvaděčů musí odpovídat mechanickému namáhání při provozu a dopravě, elektrickému, tepelnému a zkratovému namáhání a musí být odolná proti působení prostředí. </w:t>
      </w:r>
    </w:p>
    <w:p w14:paraId="2A53E3D8" w14:textId="15D2815C" w:rsidR="000D734D" w:rsidRPr="00212EE3" w:rsidRDefault="000D734D" w:rsidP="00CA7D72">
      <w:r w:rsidRPr="00212EE3">
        <w:t>Přívodní jističe rozváděčů nn s motorovým pohonem budou mít ovládací napětí a napájecí napětí střádavého pohonu na napětí 220 VDC.</w:t>
      </w:r>
    </w:p>
    <w:p w14:paraId="6F588D70" w14:textId="2510447C" w:rsidR="000D734D" w:rsidRPr="00212EE3" w:rsidRDefault="000D734D" w:rsidP="00CA7D72">
      <w:r w:rsidRPr="00212EE3">
        <w:t>Jističe v přívodech rozváděčů nn musí být ve výsuvném provedení a budou vybaveny elektrickým pohonem s možností ručního nastřádání. Tyto jističe nn budou vybaveny přídavným zařízením pro ovládání a signalizaci z/na řídící systém.</w:t>
      </w:r>
    </w:p>
    <w:p w14:paraId="5980938F" w14:textId="7C1FFF84" w:rsidR="00B532A9" w:rsidRPr="00212EE3" w:rsidRDefault="00B532A9" w:rsidP="00CA7D72">
      <w:r w:rsidRPr="00212EE3">
        <w:t>Jističe v</w:t>
      </w:r>
      <w:r w:rsidR="00E70B5D" w:rsidRPr="00212EE3">
        <w:t> </w:t>
      </w:r>
      <w:r w:rsidRPr="00212EE3">
        <w:t>ro</w:t>
      </w:r>
      <w:r w:rsidR="00E70B5D" w:rsidRPr="00212EE3">
        <w:t>zváděčích nn</w:t>
      </w:r>
      <w:r w:rsidR="000E65E1" w:rsidRPr="00212EE3">
        <w:t xml:space="preserve"> </w:t>
      </w:r>
      <w:r w:rsidRPr="00212EE3">
        <w:t>budou vybaveny nastavitelnou ochranou s ochrannými funkcemi - ochrana proti přetížení, selektivní zkratová ochrana, okamžitá zkratová ochrana a tepelná paměť.</w:t>
      </w:r>
    </w:p>
    <w:p w14:paraId="34A9A7D2" w14:textId="26D80CA1" w:rsidR="00B532A9" w:rsidRPr="00212EE3" w:rsidRDefault="00B532A9" w:rsidP="00CA7D72">
      <w:r w:rsidRPr="00212EE3">
        <w:t xml:space="preserve">Všechny silové vývody </w:t>
      </w:r>
      <w:r w:rsidR="00E70B5D" w:rsidRPr="00212EE3">
        <w:t xml:space="preserve">rozváděčů </w:t>
      </w:r>
      <w:r w:rsidRPr="00212EE3">
        <w:t>nn musí být vybaveny jednoduchým odpojovacím zařízením, které umožní viditelné odpojení vývodu od živých částí.</w:t>
      </w:r>
    </w:p>
    <w:p w14:paraId="531A20EF" w14:textId="1F9FC38C" w:rsidR="00974150" w:rsidRPr="00212EE3" w:rsidRDefault="00974150" w:rsidP="00CA7D72">
      <w:r w:rsidRPr="00212EE3">
        <w:t>Při upevňování elektrických předmětů v rozváděči, pokud to jejich konstrukční uspořádání dovolí, se doporučuje používat DIN lišty.</w:t>
      </w:r>
    </w:p>
    <w:p w14:paraId="2C6E62F1" w14:textId="77777777" w:rsidR="00974150" w:rsidRPr="00212EE3" w:rsidRDefault="00974150" w:rsidP="00CA7D72">
      <w:r w:rsidRPr="00212EE3">
        <w:t xml:space="preserve">Měřicí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21D68388" w14:textId="77777777" w:rsidR="00974150" w:rsidRPr="00212EE3" w:rsidRDefault="00974150" w:rsidP="00CA7D72">
      <w:r w:rsidRPr="00212EE3">
        <w:t xml:space="preserve">Ruční ovládací přístroje musí být v takové výšce, aby se s nimi dalo snadno manipulovat. Tomu odpovídá výška od 400 do 1800 mm nad úrovní podlahy v závislosti na jmenovitém </w:t>
      </w:r>
      <w:r w:rsidRPr="00212EE3">
        <w:lastRenderedPageBreak/>
        <w:t xml:space="preserve">proudu přístroje. Bezpečnostní tlačítkové a signální armatury budou umístěny ve výšce 1400 až 1500 mm ostatní tlačítkové a signální armatury ve výškách 900 až 1700 mm. </w:t>
      </w:r>
    </w:p>
    <w:p w14:paraId="3D80B2ED" w14:textId="77777777" w:rsidR="00974150" w:rsidRPr="00212EE3" w:rsidRDefault="00974150" w:rsidP="00CA7D72">
      <w:r w:rsidRPr="00212EE3">
        <w:t xml:space="preserve">Svorkovnice musí být uspořádány přehledně, musí být přístupné a trvanlivě označené. Svorky a svorkovnice musí být umístěny nejméně 200 mm nad dnem rozváděče. </w:t>
      </w:r>
    </w:p>
    <w:p w14:paraId="0D5D029F" w14:textId="77777777" w:rsidR="00974150" w:rsidRPr="00212EE3" w:rsidRDefault="00974150" w:rsidP="00CA7D72">
      <w:r w:rsidRPr="00212EE3">
        <w:t>Do každé svorky bude připojen pouze jeden vodič (pokud svorka není konstruována pro připojení více vodičů). Kabely budou uchycovány v místě průchodu kabelu do rozváděče pevnými příchytkami, jako např. SONAP.</w:t>
      </w:r>
    </w:p>
    <w:p w14:paraId="443A3D0B" w14:textId="77777777" w:rsidR="00974150" w:rsidRPr="00212EE3" w:rsidRDefault="00974150" w:rsidP="00CA7D72">
      <w:r w:rsidRPr="00212EE3">
        <w:t xml:space="preserve">Tam, kde je to možné, budou použity svorky s pružinovými spoji (ne šroubové svorky). </w:t>
      </w:r>
    </w:p>
    <w:p w14:paraId="09449A14" w14:textId="77777777" w:rsidR="00974150" w:rsidRPr="00212EE3" w:rsidRDefault="00974150" w:rsidP="00CA7D72">
      <w:r w:rsidRPr="00212EE3">
        <w:t>Rozvaděče řídícího systému budou vybaveny přechodovou svorkovnicí mezi přívodním kabelem a kartami systému. Je nepřípustné připojovat kabely z provozu přímo na karty řídícího systému. Svorky přechodových svorkovnic budou v rozpojovacím provedení.</w:t>
      </w:r>
    </w:p>
    <w:p w14:paraId="27D7A4E5" w14:textId="77777777" w:rsidR="00974150" w:rsidRPr="00212EE3" w:rsidRDefault="00974150" w:rsidP="00CA7D72">
      <w:r w:rsidRPr="00212EE3">
        <w:t>Každý rozvaděč bude mít min. jeden zemnící bod výrazně a trvanlivě označený pro připojení zemnícího vodiče dostatečného průřezu.</w:t>
      </w:r>
    </w:p>
    <w:p w14:paraId="16DD9E71" w14:textId="77777777" w:rsidR="00974150" w:rsidRPr="00212EE3" w:rsidRDefault="00974150" w:rsidP="00CA7D72">
      <w:r w:rsidRPr="00212EE3">
        <w:t>Rozvaděče budou vybaveny dostatečně dimenzovaným páskem pro snadné připojení veškerých stínících vodičů všech vstupujících popř. vystupujících kabelů. Pásek bude elektricky odizolován od ostatní konstrukce rozvaděče a bude barevně dle normy označen.</w:t>
      </w:r>
    </w:p>
    <w:p w14:paraId="4F13FFD6" w14:textId="77777777" w:rsidR="00974150" w:rsidRPr="00212EE3" w:rsidRDefault="00974150" w:rsidP="00CA7D72">
      <w:r w:rsidRPr="00212EE3">
        <w:t>Rozvaděče budou dále vybaveny vhodným systémem připojovacích svorek (popř. jiných přípojných prvků) a vnitřního rozvodu a uspořádání navazujících kabelů.</w:t>
      </w:r>
    </w:p>
    <w:p w14:paraId="4D4A83B7" w14:textId="77777777" w:rsidR="00974150" w:rsidRPr="00212EE3" w:rsidRDefault="00974150" w:rsidP="00CA7D72">
      <w:r w:rsidRPr="00212EE3">
        <w:t xml:space="preserve">Rozvaděče budou opatřeny dvěma základními nátěry a jedním vnějším krycím nátěrem. (Kvalita provedení a barevné řešení podléhá schválení </w:t>
      </w:r>
      <w:r w:rsidRPr="00212EE3">
        <w:rPr>
          <w:smallCaps/>
        </w:rPr>
        <w:t>objednatele</w:t>
      </w:r>
      <w:r w:rsidRPr="00212EE3">
        <w:t>).</w:t>
      </w:r>
    </w:p>
    <w:p w14:paraId="3EABEE8E" w14:textId="77777777" w:rsidR="00974150" w:rsidRPr="00212EE3" w:rsidRDefault="00974150" w:rsidP="00CA7D72">
      <w:r w:rsidRPr="00212EE3">
        <w:t>Směr otevírání dveří musí odpovídat dispozičnímu uspořádání, tj. musí být přizpůsoben tak, aby byl umožněn snadný přístup do rozvaděčů. Pokud bude šířka rozváděče větší nebo rovna 1000 mm budou dveře dělené.</w:t>
      </w:r>
    </w:p>
    <w:p w14:paraId="64EB86B7" w14:textId="77777777" w:rsidR="00974150" w:rsidRPr="00212EE3" w:rsidRDefault="00974150" w:rsidP="00CA7D72">
      <w:r w:rsidRPr="00212EE3">
        <w:t>V případě potřeby, tam, kde přirozené větrání nevyhoví, budou rozvaděče klimatizované.</w:t>
      </w:r>
    </w:p>
    <w:p w14:paraId="3A9BFF1C" w14:textId="77777777" w:rsidR="00974150" w:rsidRPr="00212EE3" w:rsidRDefault="00974150" w:rsidP="00CA7D72">
      <w:r w:rsidRPr="00212EE3">
        <w:t>Rozvaděče řídícího systému budou vybaveny zásuvkou 230 V se samostatným jištěním 10 A a vnitřním osvětlením.</w:t>
      </w:r>
    </w:p>
    <w:p w14:paraId="0D96ACD7" w14:textId="77777777" w:rsidR="00974150" w:rsidRPr="00212EE3" w:rsidRDefault="00974150" w:rsidP="00CA7D72">
      <w:r w:rsidRPr="00212EE3">
        <w:t>Uvnitř rozvaděčů, které budou obsahovat jednotky řídícího systému bude analogově měřena teplota uvnitř rozvaděče (zavedena bude do řídícího systému, kde bude signalizováno překročení povolené teploty).</w:t>
      </w:r>
    </w:p>
    <w:p w14:paraId="68717B83" w14:textId="77777777" w:rsidR="00974150" w:rsidRPr="00212EE3" w:rsidRDefault="00974150" w:rsidP="00CA7D72">
      <w:r w:rsidRPr="00212EE3">
        <w:t>Každý rozvaděč bude v levém horním rohu označena kódem KKS, přívodní pole rozváděčů i slovním popisem.</w:t>
      </w:r>
    </w:p>
    <w:p w14:paraId="649C2E66" w14:textId="77777777" w:rsidR="00974150" w:rsidRPr="00212EE3" w:rsidRDefault="00974150" w:rsidP="00CA7D72">
      <w:r w:rsidRPr="00212EE3">
        <w:t>Vazby na ASŘTP budou provedeny typově.</w:t>
      </w:r>
    </w:p>
    <w:p w14:paraId="56ACE8C7" w14:textId="77777777" w:rsidR="00974150" w:rsidRPr="00212EE3" w:rsidRDefault="00974150" w:rsidP="00CA7D72">
      <w:r w:rsidRPr="00212EE3">
        <w:t>Rozvaděče budou vybaveny dveřními spínači se signalizací otevření dveří do ŘS.</w:t>
      </w:r>
    </w:p>
    <w:p w14:paraId="426AFF72" w14:textId="77777777" w:rsidR="00974150" w:rsidRPr="00212EE3" w:rsidRDefault="00974150" w:rsidP="00CA7D72">
      <w:r w:rsidRPr="00212EE3">
        <w:t xml:space="preserve">Rozvaděč bude disponovat min. </w:t>
      </w:r>
      <w:proofErr w:type="gramStart"/>
      <w:r w:rsidRPr="00212EE3">
        <w:t>10-ti</w:t>
      </w:r>
      <w:proofErr w:type="gramEnd"/>
      <w:r w:rsidRPr="00212EE3">
        <w:t xml:space="preserve"> procentní rezervou v počtu vyzbrojených vývodů každého typu nejméně však jedním kusem od každého typu. </w:t>
      </w:r>
    </w:p>
    <w:p w14:paraId="1DD69A7F" w14:textId="32AB07A2" w:rsidR="00974150" w:rsidRPr="00212EE3" w:rsidRDefault="00974150" w:rsidP="00CA7D72">
      <w:r w:rsidRPr="00212EE3">
        <w:t xml:space="preserve">Uvnitř rozváděče dále bude </w:t>
      </w:r>
      <w:r w:rsidR="005C68C8" w:rsidRPr="00212EE3">
        <w:t>3</w:t>
      </w:r>
      <w:r w:rsidRPr="00212EE3">
        <w:t>0</w:t>
      </w:r>
      <w:r w:rsidR="003F65B6">
        <w:t xml:space="preserve"> </w:t>
      </w:r>
      <w:r w:rsidRPr="00212EE3">
        <w:t>% prostorová rezerva</w:t>
      </w:r>
      <w:r w:rsidR="0038246D" w:rsidRPr="00212EE3">
        <w:t xml:space="preserve"> (zahrnuje i vyzbrojené rezervy)</w:t>
      </w:r>
      <w:r w:rsidRPr="00212EE3">
        <w:t xml:space="preserve">. </w:t>
      </w:r>
    </w:p>
    <w:p w14:paraId="4CF1CB0F" w14:textId="77777777" w:rsidR="00974150" w:rsidRDefault="00974150" w:rsidP="00CA7D72">
      <w:r w:rsidRPr="00212EE3">
        <w:t>Prostor rozvaděčů bude vybaven ochrannými pomůckami.</w:t>
      </w:r>
    </w:p>
    <w:p w14:paraId="45214ECC" w14:textId="0DB13359" w:rsidR="003D6EC4" w:rsidRPr="00212EE3" w:rsidRDefault="003D6EC4" w:rsidP="00CA7D72">
      <w:r w:rsidRPr="003D6EC4">
        <w:t>Veškeré elektro rozváděče a krabice budou splňovat požadavek krytí min. IP20 při sejmutém čelním krytu nebo v případě otevřených dveří.</w:t>
      </w:r>
    </w:p>
    <w:p w14:paraId="7775C2AA" w14:textId="77777777" w:rsidR="00BE6CDA" w:rsidRPr="00212EE3" w:rsidRDefault="00BE6CDA" w:rsidP="00EC161E">
      <w:pPr>
        <w:pStyle w:val="Podtitul"/>
      </w:pPr>
      <w:r w:rsidRPr="00212EE3">
        <w:t>Vybavení rozvodny nn</w:t>
      </w:r>
    </w:p>
    <w:p w14:paraId="7BB9F41B" w14:textId="77777777" w:rsidR="00BE6CDA" w:rsidRPr="00212EE3" w:rsidRDefault="00BE6CDA" w:rsidP="00CA7D72">
      <w:r w:rsidRPr="00212EE3">
        <w:t>Rozvodna nn bude vybavena ochrannými pomůckami. V rozvodně nn budou umístěny jednopólová schémata, požární řád a evakuační plán.</w:t>
      </w:r>
    </w:p>
    <w:p w14:paraId="45F8A9B8" w14:textId="77777777" w:rsidR="009829D7" w:rsidRPr="00212EE3" w:rsidRDefault="009829D7" w:rsidP="00EC161E">
      <w:pPr>
        <w:pStyle w:val="Podtitul"/>
      </w:pPr>
      <w:r w:rsidRPr="00212EE3">
        <w:lastRenderedPageBreak/>
        <w:t xml:space="preserve">Elektromagnetická kompatibilita (EMC) </w:t>
      </w:r>
    </w:p>
    <w:p w14:paraId="6F93D4C1" w14:textId="77777777" w:rsidR="009829D7" w:rsidRPr="00212EE3" w:rsidRDefault="009829D7" w:rsidP="00CA7D72">
      <w:r w:rsidRPr="00212EE3">
        <w:t>EMC bude řešena v souladu s platnými normami ČSN, EN. Omezení rušení okolí bude zajištěno dodržením výrobcem doporučené instalace zařízení, použitím stíněných silových kabelů k motorům napájených z frekvenčních měničů, oddělením ovládacích a silových kabelů s použitím rozestupů, přepážek nebo oddělených tras, s omezením souběhů silových a signálových kabelů. Bude zabráněno zpětnému nepříznivému působení frekvenčních měničů do napájecí soustavy použitím vstupních filtrů.</w:t>
      </w:r>
    </w:p>
    <w:p w14:paraId="5823825F" w14:textId="77777777" w:rsidR="00085912" w:rsidRPr="00212EE3" w:rsidRDefault="00085912" w:rsidP="00EC161E">
      <w:pPr>
        <w:pStyle w:val="Podtitul"/>
      </w:pPr>
      <w:r w:rsidRPr="00212EE3">
        <w:t>Stejnosměrná zařízení</w:t>
      </w:r>
    </w:p>
    <w:p w14:paraId="654D65DA" w14:textId="44D7AE3C" w:rsidR="00085912" w:rsidRPr="00212EE3" w:rsidRDefault="00085912" w:rsidP="00CA7D72">
      <w:r w:rsidRPr="00212EE3">
        <w:t>Stejnosměrné zařízení 220 VDC tvoří stejnosměrnou část zajištěného napájení. Budou z něho napájeny ovládací obvody a další důležitá zařízení.</w:t>
      </w:r>
    </w:p>
    <w:p w14:paraId="65495940" w14:textId="77777777" w:rsidR="00085912" w:rsidRPr="00212EE3" w:rsidRDefault="00085912" w:rsidP="00CA7D72">
      <w:r w:rsidRPr="00212EE3">
        <w:t xml:space="preserve">Zařízení bude dimenzováno tak, aby bezpečně pokrylo spotřebu v ustálených, přechodných i nouzových stavech po potřebnou dobu a napětí na spotřebičích bude v dovolených mezích. </w:t>
      </w:r>
    </w:p>
    <w:p w14:paraId="49F1CC28" w14:textId="195AF13D" w:rsidR="00085912" w:rsidRPr="00212EE3" w:rsidRDefault="00085912" w:rsidP="00CA7D72">
      <w:r w:rsidRPr="00212EE3">
        <w:t>Stejnosměrný rozváděč 220</w:t>
      </w:r>
      <w:r w:rsidR="009F17C3" w:rsidRPr="00212EE3">
        <w:t xml:space="preserve"> </w:t>
      </w:r>
      <w:r w:rsidRPr="00212EE3">
        <w:t xml:space="preserve">VDC bude napájen z hlavního DC rozváděče, umístěného v </w:t>
      </w:r>
      <w:r w:rsidR="00896202">
        <w:t>T</w:t>
      </w:r>
      <w:r w:rsidRPr="00212EE3">
        <w:t>eplárně a platí</w:t>
      </w:r>
      <w:r w:rsidR="009A685E" w:rsidRPr="00212EE3">
        <w:t xml:space="preserve"> </w:t>
      </w:r>
      <w:r w:rsidRPr="00212EE3">
        <w:t>pro něj stejné aplikovatelné požadavky jako pro střídavé rozvaděče 0,42 kVAC.</w:t>
      </w:r>
    </w:p>
    <w:p w14:paraId="5C32078D" w14:textId="77777777" w:rsidR="00085912" w:rsidRPr="00212EE3" w:rsidRDefault="00085912" w:rsidP="004460E1">
      <w:pPr>
        <w:pStyle w:val="Podtitul"/>
      </w:pPr>
      <w:r w:rsidRPr="00212EE3">
        <w:t>Frekvenční měniče</w:t>
      </w:r>
    </w:p>
    <w:p w14:paraId="06589114" w14:textId="77777777" w:rsidR="00085912" w:rsidRPr="00212EE3" w:rsidRDefault="00085912" w:rsidP="00CA7D72">
      <w:r w:rsidRPr="00212EE3">
        <w:t>Frekvenční měniče budou přednostně od jednoho renomovaného výrobce.</w:t>
      </w:r>
    </w:p>
    <w:p w14:paraId="0EC2727A" w14:textId="4552AE33" w:rsidR="00085912" w:rsidRPr="00212EE3" w:rsidRDefault="00085912" w:rsidP="00CA7D72">
      <w:r w:rsidRPr="00212EE3">
        <w:t xml:space="preserve">Měniče s vlastními vstupními transformátory napájenými za sítě 6 kV budou přednostně ve </w:t>
      </w:r>
      <w:proofErr w:type="gramStart"/>
      <w:r w:rsidRPr="00212EE3">
        <w:t>12-ti</w:t>
      </w:r>
      <w:proofErr w:type="gramEnd"/>
      <w:r w:rsidRPr="00212EE3">
        <w:t xml:space="preserve"> pulzní konfiguraci napájení pro eliminaci vyšších harmonických a budou obsahovat filtr umožňující splnění normy ČSN EN 61000-6-2 </w:t>
      </w:r>
      <w:r w:rsidR="00A5132B" w:rsidRPr="00212EE3">
        <w:t>ed.3</w:t>
      </w:r>
      <w:r w:rsidRPr="00212EE3">
        <w:t xml:space="preserve"> a ČSN EN 61000-6-4 </w:t>
      </w:r>
      <w:r w:rsidR="00A5132B" w:rsidRPr="00212EE3">
        <w:t>ed.2</w:t>
      </w:r>
      <w:r w:rsidRPr="00212EE3">
        <w:t xml:space="preserve"> na EMC pro průmyslová prostředí a ostatních platných souvisejících norem. </w:t>
      </w:r>
    </w:p>
    <w:p w14:paraId="54AE6D5D" w14:textId="77777777" w:rsidR="00085912" w:rsidRPr="00212EE3" w:rsidRDefault="00085912" w:rsidP="00CA7D72">
      <w:r w:rsidRPr="00212EE3">
        <w:t>Frekvenční měniče musí být schopné trvalého provozu se jmenovitými parametry při kolísání vstupního napětí na primární straně vstupního transformátoru nebo přímo frekvenčního měniče (pokud je frekvenční měnič bez vstupního transformátoru) v rozmezí ±10 % U</w:t>
      </w:r>
      <w:r w:rsidRPr="00142C69">
        <w:rPr>
          <w:vertAlign w:val="subscript"/>
        </w:rPr>
        <w:t>n</w:t>
      </w:r>
      <w:r w:rsidRPr="00212EE3">
        <w:t xml:space="preserve"> a dále se musí udržet v provozu při přechodném kolísání napětí – 20 % U</w:t>
      </w:r>
      <w:r w:rsidRPr="00142C69">
        <w:rPr>
          <w:vertAlign w:val="subscript"/>
        </w:rPr>
        <w:t>n</w:t>
      </w:r>
      <w:r w:rsidRPr="00212EE3">
        <w:t xml:space="preserve"> a při kolísání vstupní frekvence do transformátoru mezi 46 až 53 Hz. </w:t>
      </w:r>
    </w:p>
    <w:p w14:paraId="42A667B8" w14:textId="77777777" w:rsidR="00085912" w:rsidRPr="00212EE3" w:rsidRDefault="00085912" w:rsidP="00CA7D72">
      <w:r w:rsidRPr="00212EE3">
        <w:t xml:space="preserve">Při rozběhu motoru nebo v případě záskoků nebo v případě krátkodobého výpadku napájení bude regulace nastavena tak, že odebíraný záběrový proud z napájecí rozvodny nepřesáhne 1,5 (jeden a půl) násobku proudu jmenovitého. </w:t>
      </w:r>
    </w:p>
    <w:p w14:paraId="04E5DD02" w14:textId="77777777" w:rsidR="00085912" w:rsidRPr="00212EE3" w:rsidRDefault="00085912" w:rsidP="00CA7D72">
      <w:r w:rsidRPr="00212EE3">
        <w:t xml:space="preserve">Frekvenční měniče musí být schopné trvalého provozu i v případě krátkodobého přerušení napájecího napětí z napájecí rozvodny na dobu cca 2 s. </w:t>
      </w:r>
    </w:p>
    <w:p w14:paraId="015C3D11" w14:textId="77777777" w:rsidR="00085912" w:rsidRPr="00212EE3" w:rsidRDefault="00085912" w:rsidP="00CA7D72">
      <w:r w:rsidRPr="00212EE3">
        <w:t>Rozsah regulace otáček motorů napáječek musí vyhovovat požadavkům čerpadel a ventilátorů. V celém rozsahu otáček musí být zajištěno chlazení motorů. Oteplení vinutí nesmí přesáhnout dovolené hodnoty oteplení podle normy ČSN EN 60034-1.</w:t>
      </w:r>
    </w:p>
    <w:p w14:paraId="4A9F7683" w14:textId="77777777" w:rsidR="00085912" w:rsidRPr="00212EE3" w:rsidRDefault="00085912" w:rsidP="00CA7D72">
      <w:r w:rsidRPr="00212EE3">
        <w:t>Účiník na vstupu do vstupního transformátoru frekvenčního měniče bude nejméně 0,95.</w:t>
      </w:r>
    </w:p>
    <w:p w14:paraId="6292686A" w14:textId="77777777" w:rsidR="00085912" w:rsidRPr="00212EE3" w:rsidRDefault="00085912" w:rsidP="00811BE6">
      <w:r w:rsidRPr="00212EE3">
        <w:t xml:space="preserve">Frekvenční měnič bude vybaven nejméně následujícími ochrannými funkcemi: </w:t>
      </w:r>
    </w:p>
    <w:p w14:paraId="25BC943C" w14:textId="2B9678A1"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nadproudová, </w:t>
      </w:r>
    </w:p>
    <w:p w14:paraId="4E8F8096" w14:textId="03D8B4A3"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zkratová, </w:t>
      </w:r>
    </w:p>
    <w:p w14:paraId="7244DC92" w14:textId="3FDFB2BC"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zemní, </w:t>
      </w:r>
    </w:p>
    <w:p w14:paraId="56CEC453" w14:textId="59FC51EC"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ztráta vstupní i výstupní fáze, </w:t>
      </w:r>
    </w:p>
    <w:p w14:paraId="554E8496" w14:textId="3E1F8349"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přepětí, </w:t>
      </w:r>
    </w:p>
    <w:p w14:paraId="40413F91" w14:textId="3D71498D"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podpětí, </w:t>
      </w:r>
    </w:p>
    <w:p w14:paraId="223065AF" w14:textId="306C1513"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vysoká teplota, </w:t>
      </w:r>
    </w:p>
    <w:p w14:paraId="35B9B368" w14:textId="78961337" w:rsidR="00085912"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085912" w:rsidRPr="00212EE3">
        <w:t xml:space="preserve">přetížení motoru, </w:t>
      </w:r>
    </w:p>
    <w:p w14:paraId="3024658A" w14:textId="4CBFE3E1"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zablokování motoru.</w:t>
      </w:r>
    </w:p>
    <w:p w14:paraId="7F5820EB" w14:textId="77777777" w:rsidR="00085912" w:rsidRPr="00212EE3" w:rsidRDefault="00085912" w:rsidP="00D93581">
      <w:pPr>
        <w:pStyle w:val="Odstavec"/>
      </w:pPr>
      <w:r w:rsidRPr="00212EE3">
        <w:t>Na výstupu budou filtry pro zajištění sinusového napětí a proudu pro motory.</w:t>
      </w:r>
    </w:p>
    <w:p w14:paraId="72F3C3A4" w14:textId="77777777" w:rsidR="00085912" w:rsidRPr="00212EE3" w:rsidRDefault="00085912" w:rsidP="00CA7D72">
      <w:r w:rsidRPr="00212EE3">
        <w:t xml:space="preserve">Na výstupu z měniče bude měřen proud motoru ve třech fázích, napětí motoru, činný výkon motoru a frekvence motoru. </w:t>
      </w:r>
    </w:p>
    <w:p w14:paraId="0CA5568E" w14:textId="5801C47F" w:rsidR="00085912" w:rsidRPr="00212EE3" w:rsidRDefault="00085912" w:rsidP="00CA7D72">
      <w:r w:rsidRPr="00212EE3">
        <w:t>Výstupy pro přenos do ŘS kotle budou analogové na úrovni 4÷20 mA , dvouhodnotové</w:t>
      </w:r>
      <w:r w:rsidR="009A685E" w:rsidRPr="00212EE3">
        <w:t xml:space="preserve"> </w:t>
      </w:r>
      <w:r w:rsidRPr="00212EE3">
        <w:t xml:space="preserve">(Porucha, </w:t>
      </w:r>
      <w:proofErr w:type="gramStart"/>
      <w:r w:rsidRPr="00212EE3">
        <w:t>Stop,...) a datové</w:t>
      </w:r>
      <w:proofErr w:type="gramEnd"/>
      <w:r w:rsidR="009A685E" w:rsidRPr="00212EE3">
        <w:t xml:space="preserve"> </w:t>
      </w:r>
      <w:r w:rsidRPr="00212EE3">
        <w:t>po sběrnici (preferován</w:t>
      </w:r>
      <w:r w:rsidR="009A685E" w:rsidRPr="00212EE3">
        <w:t xml:space="preserve"> </w:t>
      </w:r>
      <w:r w:rsidRPr="00212EE3">
        <w:t xml:space="preserve">Profibus). Vlastní spotřeba každého frekvenčního měniče bude napájena ze svého rozvaděče. </w:t>
      </w:r>
    </w:p>
    <w:p w14:paraId="3DF62F52" w14:textId="77777777" w:rsidR="00085912" w:rsidRPr="00212EE3" w:rsidRDefault="00085912" w:rsidP="00CA7D72">
      <w:r w:rsidRPr="00212EE3">
        <w:t>Pokud se některé regulační pohony s frekvenčními měniči vzájemně zálohují (jako např. napáječky) budou frekvenční měniče provedeny tak, aby byl záskok proveden v čase potřebném pro strojní zařízení (např. hladina v nádrži nesmí poklesnout pod přípustnou mez).</w:t>
      </w:r>
    </w:p>
    <w:p w14:paraId="28823D4C" w14:textId="77777777" w:rsidR="00085912" w:rsidRPr="00212EE3" w:rsidRDefault="00085912" w:rsidP="00CA7D72">
      <w:r w:rsidRPr="00212EE3">
        <w:t>Pro frekvenční měniče je požadován letmý start.</w:t>
      </w:r>
    </w:p>
    <w:p w14:paraId="277664A7" w14:textId="50E58395" w:rsidR="00085912" w:rsidRPr="00212EE3" w:rsidRDefault="00085912" w:rsidP="00CA7D72">
      <w:r w:rsidRPr="00212EE3">
        <w:t>Krytí frekvenčních měničů bude odpovídat prostorům v souladu s určováním vnějších vlivů podle ČSN 33 2000-5-51 ed.3: Elektrické instalace nízkého napětí – Část 5-51: Výběr a stavba elektrických zařízení -</w:t>
      </w:r>
      <w:r w:rsidR="00C35287">
        <w:t xml:space="preserve"> </w:t>
      </w:r>
      <w:r w:rsidRPr="00212EE3">
        <w:t>Všeobecné předpisy a 33 2000-4-41 ed.</w:t>
      </w:r>
      <w:r w:rsidR="0087045B">
        <w:t>3</w:t>
      </w:r>
      <w:r w:rsidRPr="00212EE3">
        <w:t>: Elektrické instalace nízkého napětí – Část 4-41: Ochranná opatření pro zajištění bezpečnosti – Ochrana před úrazem elektrickým proudem a norem souvisejících.</w:t>
      </w:r>
    </w:p>
    <w:p w14:paraId="51F69824" w14:textId="77777777" w:rsidR="00BB1200" w:rsidRPr="00212EE3" w:rsidRDefault="00BB1200" w:rsidP="00CA7D72">
      <w:r w:rsidRPr="00212EE3">
        <w:t>Frekvenční měniče budou vybaveny komunikační kartou Profibus.</w:t>
      </w:r>
    </w:p>
    <w:p w14:paraId="04001E8F" w14:textId="77777777" w:rsidR="00085912" w:rsidRPr="00212EE3" w:rsidRDefault="00085912" w:rsidP="00213B36">
      <w:pPr>
        <w:pStyle w:val="Podtitul"/>
      </w:pPr>
      <w:r w:rsidRPr="00212EE3">
        <w:t>Způsob ovládání pohonů</w:t>
      </w:r>
    </w:p>
    <w:p w14:paraId="13A0F6CB" w14:textId="768E34F0" w:rsidR="00085912" w:rsidRPr="00212EE3" w:rsidRDefault="00085912" w:rsidP="00CA7D72">
      <w:r w:rsidRPr="00212EE3">
        <w:t xml:space="preserve">Motory a servopohony, které jsou součástí </w:t>
      </w:r>
      <w:r w:rsidR="00EE603D" w:rsidRPr="00212EE3">
        <w:rPr>
          <w:smallCaps/>
        </w:rPr>
        <w:t>d</w:t>
      </w:r>
      <w:r w:rsidRPr="00212EE3">
        <w:rPr>
          <w:smallCaps/>
        </w:rPr>
        <w:t>íla</w:t>
      </w:r>
      <w:r w:rsidRPr="00212EE3">
        <w:t xml:space="preserve"> budou standardně řízeny z řídícího systému</w:t>
      </w:r>
      <w:r w:rsidR="009A685E" w:rsidRPr="00212EE3">
        <w:t xml:space="preserve"> </w:t>
      </w:r>
      <w:r w:rsidRPr="00212EE3">
        <w:t xml:space="preserve">a z místních ovládacích skříněk. Při ovládání z více míst, bude zajištěno, že ovládání bude možné pouze z navoleného místa. Každé ovládací místo bude obsahovat indikaci stavu předvolby. </w:t>
      </w:r>
    </w:p>
    <w:p w14:paraId="21288EFB" w14:textId="7F9315C4" w:rsidR="00085912" w:rsidRPr="00212EE3" w:rsidRDefault="00085912" w:rsidP="00CA7D72">
      <w:r w:rsidRPr="00212EE3">
        <w:t>Kódování sdělovačů a ovládačů pomocí barev a doplňkových prostředků bude provedeno podle normy ČSN EN 60073 ed.</w:t>
      </w:r>
      <w:r w:rsidR="00202909">
        <w:t xml:space="preserve"> </w:t>
      </w:r>
      <w:r w:rsidRPr="00212EE3">
        <w:t>2.</w:t>
      </w:r>
    </w:p>
    <w:p w14:paraId="2C0206BB" w14:textId="48B6EB47" w:rsidR="00085912" w:rsidRPr="00212EE3" w:rsidRDefault="00085912" w:rsidP="00CA7D72">
      <w:r w:rsidRPr="00212EE3">
        <w:t>Zásady pro ovládání budou respektovat normu ČSN EN 60447 ed.</w:t>
      </w:r>
      <w:r w:rsidR="00202909">
        <w:t xml:space="preserve"> </w:t>
      </w:r>
      <w:r w:rsidRPr="00212EE3">
        <w:t>2.</w:t>
      </w:r>
    </w:p>
    <w:p w14:paraId="64C8FBB7" w14:textId="77777777" w:rsidR="00085912" w:rsidRPr="00212EE3" w:rsidRDefault="00085912" w:rsidP="00213B36">
      <w:pPr>
        <w:pStyle w:val="Podtitul"/>
      </w:pPr>
      <w:r w:rsidRPr="00212EE3">
        <w:t>Měření elektrických veličin</w:t>
      </w:r>
    </w:p>
    <w:p w14:paraId="0D6D75C6" w14:textId="77777777" w:rsidR="00085912" w:rsidRPr="00212EE3" w:rsidRDefault="00085912" w:rsidP="00CA7D72">
      <w:r w:rsidRPr="00212EE3">
        <w:t>Měření bude provedeno nejméně v rozsahu podle normy ČSN 33 3265 Elektrotechnické předpisy - Měření elektrických veličin v dozornách výroben a rozvodů elektřiny.</w:t>
      </w:r>
    </w:p>
    <w:p w14:paraId="3B4BDBB0" w14:textId="77777777" w:rsidR="00085912" w:rsidRPr="00212EE3" w:rsidRDefault="00085912" w:rsidP="00CA7D72">
      <w:r w:rsidRPr="00212EE3">
        <w:t xml:space="preserve">Dále budou měřeny napětí a proudy na hlavních napájecích bodech každého rozváděče, na vývodech pro místní rozváděče a na vývodech pro spotřebiče s výkonem 50 kW nebo větším a na důležitých motorech s výkonem i menším. Měřící přístroje budou umístěny na rozváděči, stejné hodnoty budou přenášeny do řídícího systému. Pro dálkový přenos měřených hodnot do vizualizačního tabla nebo jiných analogově připojených zařízení budou v rozváděčích instalovány převodníky elektrických veličin s výstupním proudem 4÷20 mA. </w:t>
      </w:r>
    </w:p>
    <w:p w14:paraId="6837AF99" w14:textId="77777777" w:rsidR="00085912" w:rsidRPr="00212EE3" w:rsidRDefault="00085912" w:rsidP="00CA7D72">
      <w:r w:rsidRPr="00212EE3">
        <w:t>Požadavky na rozsah měření na frekvenčních měničích jsou popsány v kapitole frekvenční měniče.</w:t>
      </w:r>
    </w:p>
    <w:p w14:paraId="3B58776B" w14:textId="77777777" w:rsidR="00085912" w:rsidRPr="00212EE3" w:rsidRDefault="00085912" w:rsidP="00213B36">
      <w:pPr>
        <w:pStyle w:val="Podtitul"/>
      </w:pPr>
      <w:r w:rsidRPr="00212EE3">
        <w:t>Převodníky elektrických veliči</w:t>
      </w:r>
      <w:r w:rsidRPr="00212EE3">
        <w:rPr>
          <w:bCs/>
        </w:rPr>
        <w:t>n</w:t>
      </w:r>
    </w:p>
    <w:p w14:paraId="4BEA20DB" w14:textId="77777777" w:rsidR="00085912" w:rsidRPr="00212EE3" w:rsidRDefault="00085912" w:rsidP="00CA7D72">
      <w:r w:rsidRPr="00212EE3">
        <w:t xml:space="preserve">Dále budou dodány převodníky proudu, napětí, výkonu a činné energie pro měřené veličiny zavedené do řídícího systému nebo na panely. </w:t>
      </w:r>
    </w:p>
    <w:p w14:paraId="6FFB5B5B" w14:textId="77777777" w:rsidR="00085912" w:rsidRPr="00212EE3" w:rsidRDefault="00085912" w:rsidP="00CA7D72">
      <w:r w:rsidRPr="00212EE3">
        <w:t>Umístěny budou v přístrojovém prostoru rozváděčů.</w:t>
      </w:r>
    </w:p>
    <w:p w14:paraId="18EC9E2F" w14:textId="77777777" w:rsidR="00085912" w:rsidRPr="00212EE3" w:rsidRDefault="00085912" w:rsidP="00CA7D72">
      <w:r w:rsidRPr="00212EE3">
        <w:t>Převodníky musí vyhovovat normám ČSN a IEC.</w:t>
      </w:r>
    </w:p>
    <w:p w14:paraId="487D28BF" w14:textId="6172BCB2" w:rsidR="00085912" w:rsidRPr="00212EE3" w:rsidRDefault="00085912" w:rsidP="00CA7D72">
      <w:r w:rsidRPr="00212EE3">
        <w:lastRenderedPageBreak/>
        <w:t>Pomocné napájení převodníků bude 230 VAC, nebo 220 VDC.</w:t>
      </w:r>
    </w:p>
    <w:p w14:paraId="0490FFA8" w14:textId="77777777" w:rsidR="00085912" w:rsidRPr="00212EE3" w:rsidRDefault="00085912" w:rsidP="00CA7D72">
      <w:r w:rsidRPr="00212EE3">
        <w:t>Vstupní rozsahy převodníků musí odpovídat výstupům z PTP a PTN.</w:t>
      </w:r>
    </w:p>
    <w:p w14:paraId="49AC8275" w14:textId="6C685EF8" w:rsidR="00085912" w:rsidRPr="00212EE3" w:rsidRDefault="00085912" w:rsidP="00CA7D72">
      <w:r w:rsidRPr="00212EE3">
        <w:t>Převodníky elektrických veličin budou mít</w:t>
      </w:r>
      <w:r w:rsidR="009A685E" w:rsidRPr="00212EE3">
        <w:t xml:space="preserve"> </w:t>
      </w:r>
      <w:r w:rsidRPr="00212EE3">
        <w:t>výstupní signál</w:t>
      </w:r>
      <w:r w:rsidR="009A685E" w:rsidRPr="00212EE3">
        <w:t xml:space="preserve"> </w:t>
      </w:r>
      <w:r w:rsidRPr="00212EE3">
        <w:t>4-20</w:t>
      </w:r>
      <w:r w:rsidR="00177FA0">
        <w:t xml:space="preserve"> </w:t>
      </w:r>
      <w:r w:rsidRPr="00212EE3">
        <w:t>mA galvanicky oddělený.</w:t>
      </w:r>
    </w:p>
    <w:p w14:paraId="7A15A5B5" w14:textId="77777777" w:rsidR="00085912" w:rsidRPr="00212EE3" w:rsidRDefault="00085912" w:rsidP="00CA7D72">
      <w:r w:rsidRPr="00212EE3">
        <w:t>Přesnost převodníků bude do 0,5 %.</w:t>
      </w:r>
    </w:p>
    <w:p w14:paraId="53A73E6E" w14:textId="5FD5603D" w:rsidR="00085912" w:rsidRPr="00212EE3" w:rsidRDefault="003A0AF0" w:rsidP="003A0AF0">
      <w:pPr>
        <w:pStyle w:val="Nadpis4"/>
        <w:numPr>
          <w:ilvl w:val="0"/>
          <w:numId w:val="0"/>
        </w:numPr>
        <w:ind w:left="1276" w:hanging="1134"/>
      </w:pPr>
      <w:r w:rsidRPr="00212EE3">
        <w:t>5.3.3.2</w:t>
      </w:r>
      <w:r w:rsidRPr="00212EE3">
        <w:tab/>
      </w:r>
      <w:r w:rsidR="00085912" w:rsidRPr="00212EE3">
        <w:t>Základní požadavky na elektrické motory 0,4 kV</w:t>
      </w:r>
    </w:p>
    <w:p w14:paraId="5212D6A1" w14:textId="77777777" w:rsidR="00085912" w:rsidRPr="00212EE3" w:rsidRDefault="00085912" w:rsidP="00CA7D72">
      <w:r w:rsidRPr="00212EE3">
        <w:t>Elektrické motory budou provedeny podle normy ČSN EN 60034-1 a norem souvisících.</w:t>
      </w:r>
    </w:p>
    <w:p w14:paraId="37C0C212" w14:textId="77777777" w:rsidR="00085912" w:rsidRPr="00212EE3" w:rsidRDefault="00085912" w:rsidP="00CA7D72">
      <w:r w:rsidRPr="00212EE3">
        <w:t>Motory budou navrženy pro trvalý provoz, s výjimkou elektromotorů pro uzavírací armatury, které mohou být dimenzovány pro krátkodobý chod.</w:t>
      </w:r>
    </w:p>
    <w:p w14:paraId="78E1EF5F" w14:textId="77777777" w:rsidR="00085912" w:rsidRPr="00212EE3" w:rsidRDefault="00085912" w:rsidP="00CA7D72">
      <w:r w:rsidRPr="00212EE3">
        <w:t>Motory musí vyhovovat požadavkům poháněných strojů jak v ustálených, tak v přechodových stavech.</w:t>
      </w:r>
    </w:p>
    <w:p w14:paraId="0EA9109E" w14:textId="77777777" w:rsidR="00085912" w:rsidRPr="00212EE3" w:rsidRDefault="00085912" w:rsidP="00CA7D72">
      <w:r w:rsidRPr="00212EE3">
        <w:t>Motory s konstantními otáčkami budou asynchronní s kotvou nakrátko.</w:t>
      </w:r>
    </w:p>
    <w:p w14:paraId="06EF2FAE" w14:textId="77777777" w:rsidR="00085912" w:rsidRPr="00212EE3" w:rsidRDefault="00085912" w:rsidP="00CA7D72">
      <w:r w:rsidRPr="00212EE3">
        <w:t>Motory budou schopny minimálně tří spuštění ze studeného stavu a dvou spuštění z teplého stavu v průběhu jedné hodiny.</w:t>
      </w:r>
    </w:p>
    <w:p w14:paraId="2104D51E" w14:textId="77777777" w:rsidR="00085912" w:rsidRPr="00212EE3" w:rsidRDefault="00085912" w:rsidP="00CA7D72">
      <w:r w:rsidRPr="00212EE3">
        <w:t>Motory, které mohou být po krátkodobém přerušení napájení připojeny na napětí ve fázové opozici, musí být pro toto připojení konstruovány.</w:t>
      </w:r>
    </w:p>
    <w:p w14:paraId="5170AE7F" w14:textId="77777777" w:rsidR="00085912" w:rsidRPr="00212EE3" w:rsidRDefault="00085912" w:rsidP="00CA7D72">
      <w:r w:rsidRPr="00212EE3">
        <w:t>Motory pro připojení k měničům kmitočtu musí být pro toto připojení konstruovány, nebo, pokud se jedná o běžné motory, musí při tomto napájení spolehlivě pracovat v mezích dovoleného oteplení a dovoleného hluku. Přednostně budou dodány asynchronní motory. Pokud to bude jejich regulační rozsah vyžadovat, budou opatřeny cizí ventilací.</w:t>
      </w:r>
    </w:p>
    <w:p w14:paraId="6AE32CBB" w14:textId="77777777" w:rsidR="00085912" w:rsidRPr="00212EE3" w:rsidRDefault="00085912" w:rsidP="00CA7D72">
      <w:r w:rsidRPr="00212EE3">
        <w:t>Asynchronní motory NN budou mít jmenovité napětí 400 V.</w:t>
      </w:r>
    </w:p>
    <w:p w14:paraId="2837DFAC" w14:textId="32A53E86" w:rsidR="00085912" w:rsidRPr="00212EE3" w:rsidRDefault="00085912" w:rsidP="00CA7D72">
      <w:r w:rsidRPr="00212EE3">
        <w:t>Motory o výkonu 75 kW a větším a dále motory napájené z frekvenčních měničů budou mít ve statorovém vinutí</w:t>
      </w:r>
      <w:r w:rsidR="009A685E" w:rsidRPr="00212EE3">
        <w:t xml:space="preserve"> </w:t>
      </w:r>
      <w:r w:rsidRPr="00212EE3">
        <w:t>teploměry pro hlídání maximální teploty,</w:t>
      </w:r>
      <w:r w:rsidR="00EA0EC6">
        <w:t xml:space="preserve"> </w:t>
      </w:r>
      <w:r w:rsidRPr="00212EE3">
        <w:t>zapojené do řídící jednotky frekvenčního měniče a současně budou mít teploměry Pt100 připojené přes převodníky Pt100/4-20mA</w:t>
      </w:r>
      <w:r w:rsidR="009A685E" w:rsidRPr="00212EE3">
        <w:t xml:space="preserve"> </w:t>
      </w:r>
      <w:r w:rsidRPr="00212EE3">
        <w:t xml:space="preserve">do </w:t>
      </w:r>
      <w:proofErr w:type="gramStart"/>
      <w:r w:rsidRPr="00212EE3">
        <w:t>řídícího</w:t>
      </w:r>
      <w:proofErr w:type="gramEnd"/>
      <w:r w:rsidRPr="00212EE3">
        <w:t xml:space="preserve"> systému.</w:t>
      </w:r>
      <w:r w:rsidR="009A685E" w:rsidRPr="00212EE3">
        <w:t xml:space="preserve"> </w:t>
      </w:r>
      <w:r w:rsidRPr="00212EE3">
        <w:t>Tyto motory budou také vybaveny měřením teplot ložisek s přenosem do ŘS.</w:t>
      </w:r>
      <w:r w:rsidR="00C47BF1">
        <w:t xml:space="preserve"> </w:t>
      </w:r>
      <w:r w:rsidRPr="00212EE3">
        <w:t>Motory budou přednostně od jednoho renomovaného výrobce.</w:t>
      </w:r>
    </w:p>
    <w:p w14:paraId="028C85F5" w14:textId="77777777" w:rsidR="00085912" w:rsidRPr="00212EE3" w:rsidRDefault="00085912" w:rsidP="002066D2">
      <w:r w:rsidRPr="00212EE3">
        <w:t>Výkon motorů bude adekvátní k výkonu poháněného zařízení. Provozní činitel, což je poměr jmenovitého výkonu motoru k požadovanému výkonu na hřídeli poháněného stroje při maximálním požadavku na výkon bude minimálně následující:</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9"/>
        <w:gridCol w:w="4749"/>
      </w:tblGrid>
      <w:tr w:rsidR="00085912" w:rsidRPr="00212EE3" w14:paraId="37138BBE" w14:textId="77777777" w:rsidTr="00B11D24">
        <w:trPr>
          <w:cantSplit/>
          <w:tblHeader/>
        </w:trPr>
        <w:tc>
          <w:tcPr>
            <w:tcW w:w="4749" w:type="dxa"/>
            <w:tcBorders>
              <w:top w:val="single" w:sz="12" w:space="0" w:color="auto"/>
              <w:left w:val="single" w:sz="12" w:space="0" w:color="auto"/>
              <w:bottom w:val="single" w:sz="12" w:space="0" w:color="auto"/>
            </w:tcBorders>
            <w:shd w:val="pct10" w:color="000000" w:fill="FFFFFF"/>
          </w:tcPr>
          <w:p w14:paraId="63FBAB85" w14:textId="77777777" w:rsidR="00085912" w:rsidRPr="00212EE3" w:rsidRDefault="00085912" w:rsidP="008D31AA">
            <w:r w:rsidRPr="00212EE3">
              <w:t>Požadavek výkonu</w:t>
            </w:r>
          </w:p>
        </w:tc>
        <w:tc>
          <w:tcPr>
            <w:tcW w:w="4749" w:type="dxa"/>
            <w:tcBorders>
              <w:top w:val="single" w:sz="12" w:space="0" w:color="auto"/>
              <w:bottom w:val="single" w:sz="12" w:space="0" w:color="auto"/>
              <w:right w:val="single" w:sz="12" w:space="0" w:color="auto"/>
            </w:tcBorders>
            <w:shd w:val="pct10" w:color="000000" w:fill="FFFFFF"/>
          </w:tcPr>
          <w:p w14:paraId="48EFEAE7" w14:textId="77777777" w:rsidR="00085912" w:rsidRPr="00212EE3" w:rsidRDefault="00085912" w:rsidP="00CA7D72">
            <w:r w:rsidRPr="00212EE3">
              <w:t>Provozní činitel</w:t>
            </w:r>
          </w:p>
        </w:tc>
      </w:tr>
      <w:tr w:rsidR="00085912" w:rsidRPr="00212EE3" w14:paraId="2B1F5D0E" w14:textId="77777777" w:rsidTr="00AF6209">
        <w:tc>
          <w:tcPr>
            <w:tcW w:w="4749" w:type="dxa"/>
            <w:tcBorders>
              <w:top w:val="nil"/>
              <w:left w:val="single" w:sz="12" w:space="0" w:color="auto"/>
            </w:tcBorders>
          </w:tcPr>
          <w:p w14:paraId="03E4BA1D" w14:textId="77777777" w:rsidR="00085912" w:rsidRPr="00212EE3" w:rsidRDefault="00085912" w:rsidP="00CA7D72">
            <w:r w:rsidRPr="00212EE3">
              <w:t>až do 1 kW</w:t>
            </w:r>
          </w:p>
        </w:tc>
        <w:tc>
          <w:tcPr>
            <w:tcW w:w="4749" w:type="dxa"/>
            <w:tcBorders>
              <w:top w:val="nil"/>
              <w:right w:val="single" w:sz="12" w:space="0" w:color="auto"/>
            </w:tcBorders>
          </w:tcPr>
          <w:p w14:paraId="78C4A5F3" w14:textId="77777777" w:rsidR="00085912" w:rsidRPr="00212EE3" w:rsidRDefault="00085912" w:rsidP="00CA7D72">
            <w:r w:rsidRPr="00212EE3">
              <w:t>1,3</w:t>
            </w:r>
          </w:p>
        </w:tc>
      </w:tr>
      <w:tr w:rsidR="00085912" w:rsidRPr="00212EE3" w14:paraId="1CE5B16A" w14:textId="77777777" w:rsidTr="00AF6209">
        <w:tc>
          <w:tcPr>
            <w:tcW w:w="4749" w:type="dxa"/>
            <w:tcBorders>
              <w:left w:val="single" w:sz="12" w:space="0" w:color="auto"/>
            </w:tcBorders>
          </w:tcPr>
          <w:p w14:paraId="6D41ACA3" w14:textId="77777777" w:rsidR="00085912" w:rsidRPr="00212EE3" w:rsidRDefault="00085912" w:rsidP="00CA7D72">
            <w:r w:rsidRPr="00212EE3">
              <w:t>přes 1 kW do 10 kW</w:t>
            </w:r>
          </w:p>
        </w:tc>
        <w:tc>
          <w:tcPr>
            <w:tcW w:w="4749" w:type="dxa"/>
            <w:tcBorders>
              <w:right w:val="single" w:sz="12" w:space="0" w:color="auto"/>
            </w:tcBorders>
          </w:tcPr>
          <w:p w14:paraId="0B88DF28" w14:textId="77777777" w:rsidR="00085912" w:rsidRPr="00212EE3" w:rsidRDefault="00085912" w:rsidP="00CA7D72">
            <w:r w:rsidRPr="00212EE3">
              <w:t>1,2</w:t>
            </w:r>
          </w:p>
        </w:tc>
      </w:tr>
      <w:tr w:rsidR="00085912" w:rsidRPr="00212EE3" w14:paraId="066A4AE9" w14:textId="77777777" w:rsidTr="00AF6209">
        <w:tc>
          <w:tcPr>
            <w:tcW w:w="4749" w:type="dxa"/>
            <w:tcBorders>
              <w:left w:val="single" w:sz="12" w:space="0" w:color="auto"/>
            </w:tcBorders>
          </w:tcPr>
          <w:p w14:paraId="32D3E59B" w14:textId="77777777" w:rsidR="00085912" w:rsidRPr="00212EE3" w:rsidRDefault="00085912" w:rsidP="00CA7D72">
            <w:r w:rsidRPr="00212EE3">
              <w:t>přes 10 kW do 50 kW</w:t>
            </w:r>
          </w:p>
        </w:tc>
        <w:tc>
          <w:tcPr>
            <w:tcW w:w="4749" w:type="dxa"/>
            <w:tcBorders>
              <w:right w:val="single" w:sz="12" w:space="0" w:color="auto"/>
            </w:tcBorders>
          </w:tcPr>
          <w:p w14:paraId="061C4AB2" w14:textId="77777777" w:rsidR="00085912" w:rsidRPr="00212EE3" w:rsidRDefault="00085912" w:rsidP="00CA7D72">
            <w:r w:rsidRPr="00212EE3">
              <w:t>1,15</w:t>
            </w:r>
          </w:p>
        </w:tc>
      </w:tr>
      <w:tr w:rsidR="00085912" w:rsidRPr="00212EE3" w14:paraId="2F794E07" w14:textId="77777777" w:rsidTr="00AF6209">
        <w:tc>
          <w:tcPr>
            <w:tcW w:w="4749" w:type="dxa"/>
            <w:tcBorders>
              <w:left w:val="single" w:sz="12" w:space="0" w:color="auto"/>
              <w:bottom w:val="single" w:sz="12" w:space="0" w:color="auto"/>
            </w:tcBorders>
          </w:tcPr>
          <w:p w14:paraId="36C8819F" w14:textId="77777777" w:rsidR="00085912" w:rsidRPr="00212EE3" w:rsidRDefault="00085912" w:rsidP="00CA7D72">
            <w:r w:rsidRPr="00212EE3">
              <w:t>přes 50 kW</w:t>
            </w:r>
          </w:p>
        </w:tc>
        <w:tc>
          <w:tcPr>
            <w:tcW w:w="4749" w:type="dxa"/>
            <w:tcBorders>
              <w:bottom w:val="single" w:sz="12" w:space="0" w:color="auto"/>
              <w:right w:val="single" w:sz="12" w:space="0" w:color="auto"/>
            </w:tcBorders>
          </w:tcPr>
          <w:p w14:paraId="45217459" w14:textId="77777777" w:rsidR="00085912" w:rsidRPr="00212EE3" w:rsidRDefault="00085912" w:rsidP="00CA7D72">
            <w:r w:rsidRPr="00212EE3">
              <w:t>1,1</w:t>
            </w:r>
          </w:p>
        </w:tc>
      </w:tr>
    </w:tbl>
    <w:p w14:paraId="5BB33842" w14:textId="77777777" w:rsidR="00085912" w:rsidRPr="00212EE3" w:rsidRDefault="00085912" w:rsidP="00D93581">
      <w:pPr>
        <w:pStyle w:val="Odstavec"/>
      </w:pPr>
      <w:r w:rsidRPr="00212EE3">
        <w:t xml:space="preserve">Asynchronní motory s konstantními otáčkami budou schopny dodávat jmenovitý výkon při kolísání napětí ±10 % nebo při kolísání kmitočtu </w:t>
      </w:r>
      <w:r w:rsidRPr="00212EE3">
        <w:rPr>
          <w:rFonts w:ascii="Symbol" w:eastAsia="Symbol" w:hAnsi="Symbol" w:cs="Symbol"/>
        </w:rPr>
        <w:sym w:font="Symbol" w:char="F0B1"/>
      </w:r>
      <w:r w:rsidRPr="00212EE3">
        <w:t>1 %. Motory budou schopny dodávat jmenovitý moment při poklesu napětí na 70 % po dobu 10 sekund bez nebezpečného přehřátí.</w:t>
      </w:r>
    </w:p>
    <w:p w14:paraId="05823464" w14:textId="77777777" w:rsidR="00085912" w:rsidRPr="00212EE3" w:rsidRDefault="00085912" w:rsidP="00CA7D72">
      <w:r w:rsidRPr="00212EE3">
        <w:t>Asynchronní motory s konstantními otáčkami budou schopny rozběhu při napětí na svorkách rovnému 85 % jmenovitého při připojené plné zátěži. Urychlovací moment v tomto stavu musí být minimálně 5 % jmenovitého.</w:t>
      </w:r>
    </w:p>
    <w:p w14:paraId="6F208FD5" w14:textId="77777777" w:rsidR="00085912" w:rsidRPr="00212EE3" w:rsidRDefault="00085912" w:rsidP="00CA7D72">
      <w:r w:rsidRPr="00212EE3">
        <w:t>Třída izolace vinutí bude nejméně F při využití ve třídě B.</w:t>
      </w:r>
    </w:p>
    <w:p w14:paraId="4F3ABE5D" w14:textId="77777777" w:rsidR="00085912" w:rsidRPr="00212EE3" w:rsidRDefault="00085912" w:rsidP="00CA7D72">
      <w:r w:rsidRPr="00212EE3">
        <w:lastRenderedPageBreak/>
        <w:t>Krytí motorů bude nejméně IP54, svorkovnice IP54. Při umístění motorů do míst s prostředím kladoucím zvýšené nároky na krytí, musí být krytí motorů odpovídajícím způsobem zvýšeno.</w:t>
      </w:r>
    </w:p>
    <w:p w14:paraId="414953BF" w14:textId="3D542327" w:rsidR="00085912" w:rsidRPr="00212EE3" w:rsidRDefault="003A0AF0" w:rsidP="003A0AF0">
      <w:pPr>
        <w:pStyle w:val="Nadpis4"/>
        <w:numPr>
          <w:ilvl w:val="0"/>
          <w:numId w:val="0"/>
        </w:numPr>
        <w:ind w:left="1276" w:hanging="1134"/>
      </w:pPr>
      <w:r w:rsidRPr="00212EE3">
        <w:t>5.3.3.3</w:t>
      </w:r>
      <w:r w:rsidRPr="00212EE3">
        <w:tab/>
      </w:r>
      <w:r w:rsidR="00085912" w:rsidRPr="00212EE3">
        <w:t>Elektrické pohony regulačních a uzavíracích armatur</w:t>
      </w:r>
    </w:p>
    <w:p w14:paraId="351EAF36" w14:textId="68C29BFB" w:rsidR="00085912" w:rsidRPr="00212EE3" w:rsidRDefault="00085912" w:rsidP="00CA7D72">
      <w:r w:rsidRPr="00212EE3">
        <w:t>Elektrické servopohony uzavíracích armatur</w:t>
      </w:r>
      <w:r w:rsidR="009A685E" w:rsidRPr="00212EE3">
        <w:t xml:space="preserve"> </w:t>
      </w:r>
      <w:r w:rsidRPr="00212EE3">
        <w:t>budou vybaveny následující výzbrojí:</w:t>
      </w:r>
    </w:p>
    <w:p w14:paraId="753488E0" w14:textId="2AEC77E2"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Jednofázový/třífázový motor</w:t>
      </w:r>
    </w:p>
    <w:p w14:paraId="7B73E68B" w14:textId="120A29A6"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2 ks momentových koncových spínačů - otevřeno a zavřeno</w:t>
      </w:r>
    </w:p>
    <w:p w14:paraId="2860555D" w14:textId="4F4480B3"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2 ks polohových koncových spínačů - polohy otevřeno a zavřeno</w:t>
      </w:r>
    </w:p>
    <w:p w14:paraId="12B795CC" w14:textId="77777777" w:rsidR="00085912" w:rsidRPr="00212EE3" w:rsidRDefault="00085912" w:rsidP="00CA7D72">
      <w:r w:rsidRPr="00212EE3">
        <w:t>Pohony budou vybaveny místním ovládáním buď na těle pohonu nebo přes místní ovládací skříňku.</w:t>
      </w:r>
    </w:p>
    <w:p w14:paraId="4DEAA6E5" w14:textId="10B293EC" w:rsidR="00085912" w:rsidRPr="00212EE3" w:rsidRDefault="00085912" w:rsidP="00CA7D72">
      <w:r w:rsidRPr="00212EE3">
        <w:t>Uzavírací servopohony s charakteristikou – „více-méně“ budou navíc vybaveny</w:t>
      </w:r>
      <w:r w:rsidR="00140ACC" w:rsidRPr="00212EE3">
        <w:t xml:space="preserve"> </w:t>
      </w:r>
      <w:r w:rsidRPr="00212EE3">
        <w:t>vysílačem polohy s výstupem 4-20</w:t>
      </w:r>
      <w:r w:rsidR="00FC6718">
        <w:t xml:space="preserve"> </w:t>
      </w:r>
      <w:r w:rsidRPr="00212EE3">
        <w:t>mA</w:t>
      </w:r>
    </w:p>
    <w:p w14:paraId="3F431ABE" w14:textId="77777777" w:rsidR="00085912" w:rsidRPr="00212EE3" w:rsidRDefault="00085912" w:rsidP="00CA7D72">
      <w:r w:rsidRPr="00212EE3">
        <w:t>Velké uzavírací servopohony a uzavírací servopohony, u nich se během najíždění, provozu a odstavování technologie předpokládá krokování (prohřívací armatury, parní armatury) budou vybaveny snímači polohy s proudovým výstupem 4÷20 mA.</w:t>
      </w:r>
    </w:p>
    <w:p w14:paraId="0C65C325" w14:textId="106C5622" w:rsidR="00085912" w:rsidRPr="00212EE3" w:rsidRDefault="00085912" w:rsidP="00CA7D72">
      <w:r w:rsidRPr="00212EE3">
        <w:t>Regulační pohony budou vybaveny výzbrojí podle konkrétních požadavků, které budou vycházet z požadavků technologie na rychlost, přesnost, četnost spínání apod.</w:t>
      </w:r>
      <w:r w:rsidR="009A685E" w:rsidRPr="00212EE3">
        <w:t xml:space="preserve"> </w:t>
      </w:r>
    </w:p>
    <w:p w14:paraId="36FC06EF" w14:textId="2DE19030" w:rsidR="00085912" w:rsidRPr="00212EE3" w:rsidRDefault="00085912" w:rsidP="00CA7D72">
      <w:r w:rsidRPr="00212EE3">
        <w:t>Pro kritické regulace (z hlediska přesnosti a rychlé odezvy)</w:t>
      </w:r>
      <w:r w:rsidR="009A685E" w:rsidRPr="00212EE3">
        <w:t xml:space="preserve"> </w:t>
      </w:r>
      <w:r w:rsidRPr="00212EE3">
        <w:t>je preferováno řešení</w:t>
      </w:r>
      <w:r w:rsidR="009A685E" w:rsidRPr="00212EE3">
        <w:t xml:space="preserve"> </w:t>
      </w:r>
      <w:r w:rsidRPr="00212EE3">
        <w:t>servopohonu se zabudovaným regulátorem s přesností přestavení polohy do 0,5</w:t>
      </w:r>
      <w:r w:rsidR="00FC6718">
        <w:t xml:space="preserve"> </w:t>
      </w:r>
      <w:r w:rsidRPr="00212EE3">
        <w:t>%</w:t>
      </w:r>
      <w:r w:rsidR="009A685E" w:rsidRPr="00212EE3">
        <w:t xml:space="preserve"> </w:t>
      </w:r>
      <w:r w:rsidRPr="00212EE3">
        <w:t xml:space="preserve">s vysokou četností sepnutí a se spojitým </w:t>
      </w:r>
      <w:proofErr w:type="gramStart"/>
      <w:r w:rsidRPr="00212EE3">
        <w:t>ovládáním .</w:t>
      </w:r>
      <w:proofErr w:type="gramEnd"/>
    </w:p>
    <w:p w14:paraId="7DA2C3E8" w14:textId="77777777" w:rsidR="00085912" w:rsidRPr="00212EE3" w:rsidRDefault="00085912" w:rsidP="00CA7D72">
      <w:r w:rsidRPr="00212EE3">
        <w:t>Pro snímání poloh budou použity bezkontaktní snímače - použití odporových snímačů polohy je nepřípustné.</w:t>
      </w:r>
    </w:p>
    <w:p w14:paraId="68428740" w14:textId="77777777" w:rsidR="00085912" w:rsidRPr="00212EE3" w:rsidRDefault="00085912" w:rsidP="00CA7D72">
      <w:r w:rsidRPr="00212EE3">
        <w:t>Ovládací okruhy elektropohonů budou jištěny každý zvlášť samostatnou pojistkou.</w:t>
      </w:r>
    </w:p>
    <w:p w14:paraId="5B4B98B6" w14:textId="77777777" w:rsidR="00085912" w:rsidRPr="00212EE3" w:rsidRDefault="00085912" w:rsidP="00CA7D72">
      <w:r w:rsidRPr="00212EE3">
        <w:t>Napojení kabeláže servopohonů bude s dostatečnou rezervou, umožňující při opravě armatury demontáž pohonu a jeho položení na podlahu bez potřeby odpojení kabelů. Toto je možné realizovat i přes konektory, ale musí to být součástí specifikace pohonů nebo přechodových skříněk.</w:t>
      </w:r>
    </w:p>
    <w:p w14:paraId="53F0F82A" w14:textId="1E83B219" w:rsidR="00085912" w:rsidRPr="00212EE3" w:rsidRDefault="003A0AF0" w:rsidP="003A0AF0">
      <w:pPr>
        <w:pStyle w:val="Nadpis4"/>
        <w:numPr>
          <w:ilvl w:val="0"/>
          <w:numId w:val="0"/>
        </w:numPr>
        <w:ind w:left="1276" w:hanging="1134"/>
      </w:pPr>
      <w:r w:rsidRPr="00212EE3">
        <w:t>5.3.3.4</w:t>
      </w:r>
      <w:r w:rsidRPr="00212EE3">
        <w:tab/>
      </w:r>
      <w:r w:rsidR="00085912" w:rsidRPr="00212EE3">
        <w:t>Místní ovládací skříňky</w:t>
      </w:r>
    </w:p>
    <w:p w14:paraId="5E6D4D94" w14:textId="5674802B" w:rsidR="00085912" w:rsidRPr="00212EE3" w:rsidRDefault="00085912" w:rsidP="0077766F">
      <w:r w:rsidRPr="00212EE3">
        <w:t>Všechny motory, uzavírací</w:t>
      </w:r>
      <w:r w:rsidR="009A685E" w:rsidRPr="00212EE3">
        <w:t xml:space="preserve"> </w:t>
      </w:r>
      <w:r w:rsidRPr="00212EE3">
        <w:t>a regulační servopohony dálkově ovládané budou vybaveny místními ovládacími skříňkami</w:t>
      </w:r>
      <w:r w:rsidR="001534EA">
        <w:t xml:space="preserve"> </w:t>
      </w:r>
      <w:r w:rsidR="001534EA" w:rsidRPr="00212EE3">
        <w:t>nebo přímo vybaveny prvky pro místní ovládání</w:t>
      </w:r>
      <w:r w:rsidRPr="00212EE3">
        <w:t xml:space="preserve">. </w:t>
      </w:r>
      <w:r w:rsidR="00D23F97">
        <w:t>Místní ovládací skříňky budou v</w:t>
      </w:r>
      <w:r w:rsidRPr="00212EE3">
        <w:t>yrobeny z mechanicky, elektricky a tepelně odolného, samozhášivého plastu odolného proti navlhavosti s krytím min. IP65. Nosné konstrukce pro tyto skříňky budou vyrobeny z pozinkované oceli.</w:t>
      </w:r>
    </w:p>
    <w:p w14:paraId="22461D4E" w14:textId="77777777" w:rsidR="00085912" w:rsidRPr="00212EE3" w:rsidRDefault="00085912">
      <w:r w:rsidRPr="00212EE3">
        <w:t xml:space="preserve">Pro místní ovládání budou skříňky vybaveny </w:t>
      </w:r>
      <w:r w:rsidRPr="00212EE3">
        <w:rPr>
          <w:strike/>
        </w:rPr>
        <w:t>a</w:t>
      </w:r>
      <w:r w:rsidRPr="00212EE3">
        <w:t xml:space="preserve"> tlačítky „Zapnout", „Vypnout" resp. „Otevřít", „Zavřít" a „Stop“ a signalizací „Místní ovládání aktivní“. Dále místní ovládání servomotorů umožní krokování, otvírání a zavírání servomotorů uzavíracích armatur po plynulých krocích. Budou vybaveny signalizací polohy OTEVŘENO/ZAVŘENO a stavu ZAPNUTO/VYPNUTO.</w:t>
      </w:r>
    </w:p>
    <w:p w14:paraId="76DEFA72" w14:textId="77777777" w:rsidR="00085912" w:rsidRPr="00212EE3" w:rsidRDefault="00085912">
      <w:r w:rsidRPr="00212EE3">
        <w:t>Povely ZAP/VYP, OTV/ZAV/STOP, případně krokování spotřebičů bude možné pouze z místa, odkud je navoleno.</w:t>
      </w:r>
    </w:p>
    <w:p w14:paraId="633AE1B2" w14:textId="77777777" w:rsidR="00085912" w:rsidRPr="00212EE3" w:rsidRDefault="00085912">
      <w:r w:rsidRPr="00212EE3">
        <w:t xml:space="preserve">Pro uzavírací armatury a start-stop pohony platí, že místní režim se volí přepínačem na místní skříňce nebo na bloku místního ovládání, který je součástí servopohonu. </w:t>
      </w:r>
    </w:p>
    <w:p w14:paraId="64F15449" w14:textId="7DE35408" w:rsidR="00085912" w:rsidRPr="00212EE3" w:rsidRDefault="00085912" w:rsidP="00477217">
      <w:r w:rsidRPr="00212EE3">
        <w:t>Pro regulační el. servopohony</w:t>
      </w:r>
      <w:r w:rsidR="009A685E" w:rsidRPr="00212EE3">
        <w:t xml:space="preserve"> </w:t>
      </w:r>
      <w:r w:rsidRPr="00212EE3">
        <w:t>platí, že místní režim se volí operátorem pomocí 1x DO z ŘS.</w:t>
      </w:r>
      <w:r w:rsidR="009A685E" w:rsidRPr="00212EE3">
        <w:t xml:space="preserve"> </w:t>
      </w:r>
      <w:r w:rsidRPr="00212EE3">
        <w:t xml:space="preserve">Navolení místního režimu bude signalizováno na místní ovládací skříňce rozsvícením </w:t>
      </w:r>
      <w:r w:rsidRPr="00212EE3">
        <w:lastRenderedPageBreak/>
        <w:t>kontrolky-Místně. Obsluha</w:t>
      </w:r>
      <w:r w:rsidR="009A685E" w:rsidRPr="00212EE3">
        <w:t xml:space="preserve"> </w:t>
      </w:r>
      <w:r w:rsidRPr="00212EE3">
        <w:t>může provádět přestavení pohonu mimo</w:t>
      </w:r>
      <w:r w:rsidR="009A685E" w:rsidRPr="00212EE3">
        <w:t xml:space="preserve"> </w:t>
      </w:r>
      <w:r w:rsidRPr="00212EE3">
        <w:t xml:space="preserve">ŘS pomocí povelů Otevírat/Zavírat s přímou vazbou do silnoproudu. </w:t>
      </w:r>
    </w:p>
    <w:p w14:paraId="193B6092" w14:textId="45E0B190" w:rsidR="00085912" w:rsidRPr="00212EE3" w:rsidRDefault="00085912" w:rsidP="00477217">
      <w:r w:rsidRPr="00212EE3">
        <w:t>Ve všech případech při přepnutí režimu místně /dálkově nesmí</w:t>
      </w:r>
      <w:r w:rsidR="009A685E" w:rsidRPr="00212EE3">
        <w:t xml:space="preserve"> </w:t>
      </w:r>
      <w:r w:rsidRPr="00212EE3">
        <w:t>dojít k výpadku</w:t>
      </w:r>
      <w:r w:rsidR="009A685E" w:rsidRPr="00212EE3">
        <w:t xml:space="preserve"> </w:t>
      </w:r>
      <w:r w:rsidRPr="00212EE3">
        <w:t>akčního členu.</w:t>
      </w:r>
    </w:p>
    <w:p w14:paraId="15F471AC" w14:textId="4E65C444" w:rsidR="00085912" w:rsidRPr="00212EE3" w:rsidRDefault="00085912" w:rsidP="00477217">
      <w:r w:rsidRPr="00212EE3">
        <w:t>Ovládání bude provedeno na úrovni 230 VAC. Ovládací napětí budou zavedena přímo do ovládacích obvodů v příslušných rozváděčích.</w:t>
      </w:r>
    </w:p>
    <w:p w14:paraId="30D1C4AC" w14:textId="79AA8A2C" w:rsidR="00085912" w:rsidRPr="00212EE3" w:rsidRDefault="003A0AF0" w:rsidP="003A0AF0">
      <w:pPr>
        <w:pStyle w:val="Nadpis4"/>
        <w:numPr>
          <w:ilvl w:val="0"/>
          <w:numId w:val="0"/>
        </w:numPr>
        <w:ind w:left="1276" w:hanging="1134"/>
      </w:pPr>
      <w:r w:rsidRPr="00212EE3">
        <w:t>5.3.3.5</w:t>
      </w:r>
      <w:r w:rsidRPr="00212EE3">
        <w:tab/>
      </w:r>
      <w:r w:rsidR="00085912" w:rsidRPr="00212EE3">
        <w:t>Přechodové skříňky</w:t>
      </w:r>
    </w:p>
    <w:p w14:paraId="7A72BA78" w14:textId="77777777" w:rsidR="00085912" w:rsidRPr="00212EE3" w:rsidRDefault="00085912" w:rsidP="00477217">
      <w:r w:rsidRPr="00212EE3">
        <w:t>Všechny motory, servopohony a solenoidy budou vybaveny přechodovými skříňkami.</w:t>
      </w:r>
    </w:p>
    <w:p w14:paraId="1E689272" w14:textId="77777777" w:rsidR="00085912" w:rsidRPr="00212EE3" w:rsidRDefault="00085912" w:rsidP="00477217">
      <w:r w:rsidRPr="00212EE3">
        <w:t>Skříňky budou vyrobeny z mechanicky, elektricky a tepelně odolného, samozhášivého plastu odolného proti navlhavosti s krytím min. IP 65. Uvnitř budou pouze svorkovnice.</w:t>
      </w:r>
    </w:p>
    <w:p w14:paraId="2CC6D4D7" w14:textId="77777777" w:rsidR="00085912" w:rsidRPr="00212EE3" w:rsidRDefault="00085912" w:rsidP="00477217">
      <w:r w:rsidRPr="00212EE3">
        <w:t xml:space="preserve">Nosné konstrukce pro tyto skříňky budou vyrobeny z pozinkované oceli. </w:t>
      </w:r>
    </w:p>
    <w:p w14:paraId="62E00323" w14:textId="77777777" w:rsidR="00085912" w:rsidRPr="00212EE3" w:rsidRDefault="00085912" w:rsidP="00477217">
      <w:r w:rsidRPr="00212EE3">
        <w:t>Motory budou ze skříněk připojeny pevně připojenými ohebnými přívody.</w:t>
      </w:r>
    </w:p>
    <w:p w14:paraId="46E5370C" w14:textId="77777777" w:rsidR="00085912" w:rsidRPr="00212EE3" w:rsidRDefault="00085912" w:rsidP="00477217">
      <w:r w:rsidRPr="00212EE3">
        <w:t>Servopohony a solenoidy budou připojeny pomocí pohyblivých přívodů se zástrčkami.</w:t>
      </w:r>
    </w:p>
    <w:p w14:paraId="627D9F53" w14:textId="77777777" w:rsidR="00085912" w:rsidRPr="00212EE3" w:rsidRDefault="00085912" w:rsidP="00477217">
      <w:r w:rsidRPr="00212EE3">
        <w:t>Přechodové skříňky mohou být sloučeny s místními ovládacími skříňkami.</w:t>
      </w:r>
    </w:p>
    <w:p w14:paraId="69A76DA6" w14:textId="2EE3F13D" w:rsidR="00085912" w:rsidRPr="00212EE3" w:rsidRDefault="003A0AF0" w:rsidP="003A0AF0">
      <w:pPr>
        <w:pStyle w:val="Nadpis4"/>
        <w:numPr>
          <w:ilvl w:val="0"/>
          <w:numId w:val="0"/>
        </w:numPr>
        <w:ind w:left="1276" w:hanging="1134"/>
      </w:pPr>
      <w:r w:rsidRPr="00212EE3">
        <w:t>5.3.3.6</w:t>
      </w:r>
      <w:r w:rsidRPr="00212EE3">
        <w:tab/>
      </w:r>
      <w:r w:rsidR="00085912" w:rsidRPr="00212EE3">
        <w:t>Požadavky na signálovou vazbu a ovládání pohonů</w:t>
      </w:r>
    </w:p>
    <w:p w14:paraId="57266487" w14:textId="3C134846" w:rsidR="00085912" w:rsidRPr="00212EE3" w:rsidRDefault="00085912" w:rsidP="00CA7D72">
      <w:r w:rsidRPr="00212EE3">
        <w:t>V níže uvedené tabulce jsou uvedeny požadavky na signálovou vazbu a ovládání akčních členů v případě klasické (DI,</w:t>
      </w:r>
      <w:r w:rsidR="00574884">
        <w:t xml:space="preserve"> </w:t>
      </w:r>
      <w:r w:rsidRPr="00212EE3">
        <w:t>DO,</w:t>
      </w:r>
      <w:r w:rsidR="00574884">
        <w:t xml:space="preserve"> </w:t>
      </w:r>
      <w:r w:rsidRPr="00212EE3">
        <w:t>AI,</w:t>
      </w:r>
      <w:r w:rsidR="00574884">
        <w:t xml:space="preserve"> </w:t>
      </w:r>
      <w:r w:rsidRPr="00212EE3">
        <w:t>AO) vazby. U otáčkově regulovaných elektrických SMART servopohonů přibývá</w:t>
      </w:r>
      <w:r w:rsidR="009A685E" w:rsidRPr="00212EE3">
        <w:t xml:space="preserve"> </w:t>
      </w:r>
      <w:r w:rsidRPr="00212EE3">
        <w:t>oboustranná komunikace po procesní sběrnici</w:t>
      </w:r>
    </w:p>
    <w:p w14:paraId="3FB91C8F" w14:textId="77777777" w:rsidR="00085912" w:rsidRPr="00212EE3" w:rsidRDefault="00085912" w:rsidP="00A54FD0">
      <w:pPr>
        <w:pStyle w:val="Podtitul"/>
      </w:pPr>
      <w:r w:rsidRPr="00212EE3">
        <w:t>M</w:t>
      </w:r>
      <w:r w:rsidRPr="00212EE3">
        <w:rPr>
          <w:bCs/>
        </w:rPr>
        <w:t>otory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9"/>
        <w:gridCol w:w="3593"/>
        <w:gridCol w:w="2830"/>
      </w:tblGrid>
      <w:tr w:rsidR="00085912" w:rsidRPr="00212EE3" w14:paraId="0E72AAE6" w14:textId="77777777" w:rsidTr="00A2012A">
        <w:tc>
          <w:tcPr>
            <w:tcW w:w="2639" w:type="dxa"/>
          </w:tcPr>
          <w:p w14:paraId="3B897271" w14:textId="77777777" w:rsidR="00085912" w:rsidRPr="00212EE3" w:rsidRDefault="00085912" w:rsidP="00B4331F">
            <w:pPr>
              <w:rPr>
                <w:b/>
              </w:rPr>
            </w:pPr>
            <w:r w:rsidRPr="00212EE3">
              <w:t>Povely /DO</w:t>
            </w:r>
          </w:p>
        </w:tc>
        <w:tc>
          <w:tcPr>
            <w:tcW w:w="3593" w:type="dxa"/>
          </w:tcPr>
          <w:p w14:paraId="22F82062" w14:textId="220F8D8B" w:rsidR="00085912" w:rsidRPr="00212EE3" w:rsidRDefault="00085912">
            <w:pPr>
              <w:rPr>
                <w:b/>
              </w:rPr>
            </w:pPr>
            <w:r w:rsidRPr="00212EE3">
              <w:t>Zpětná hlášení /DI,</w:t>
            </w:r>
            <w:r w:rsidR="00342DFB">
              <w:t xml:space="preserve"> </w:t>
            </w:r>
            <w:r w:rsidRPr="00212EE3">
              <w:t>AI</w:t>
            </w:r>
          </w:p>
        </w:tc>
        <w:tc>
          <w:tcPr>
            <w:tcW w:w="2830" w:type="dxa"/>
          </w:tcPr>
          <w:p w14:paraId="23FF2672" w14:textId="77777777" w:rsidR="00085912" w:rsidRPr="00212EE3" w:rsidRDefault="00085912">
            <w:pPr>
              <w:rPr>
                <w:b/>
              </w:rPr>
            </w:pPr>
            <w:r w:rsidRPr="00212EE3">
              <w:t>Poznámka</w:t>
            </w:r>
          </w:p>
        </w:tc>
      </w:tr>
      <w:tr w:rsidR="00085912" w:rsidRPr="00212EE3" w14:paraId="0B6DDE05" w14:textId="77777777" w:rsidTr="00A2012A">
        <w:tc>
          <w:tcPr>
            <w:tcW w:w="2639" w:type="dxa"/>
          </w:tcPr>
          <w:p w14:paraId="6012F7F8" w14:textId="77777777" w:rsidR="00085912" w:rsidRPr="00212EE3" w:rsidRDefault="00085912" w:rsidP="00B4331F">
            <w:r w:rsidRPr="00212EE3">
              <w:t>Zapnout</w:t>
            </w:r>
          </w:p>
          <w:p w14:paraId="52BFCAB2" w14:textId="77777777" w:rsidR="00085912" w:rsidRPr="00212EE3" w:rsidRDefault="00085912">
            <w:r w:rsidRPr="00212EE3">
              <w:t>Vypnout</w:t>
            </w:r>
          </w:p>
          <w:p w14:paraId="22CFF432" w14:textId="77777777" w:rsidR="00085912" w:rsidRPr="00212EE3" w:rsidRDefault="00085912"/>
        </w:tc>
        <w:tc>
          <w:tcPr>
            <w:tcW w:w="3593" w:type="dxa"/>
          </w:tcPr>
          <w:p w14:paraId="1ED7DA5D" w14:textId="77777777" w:rsidR="00085912" w:rsidRPr="00212EE3" w:rsidRDefault="00085912">
            <w:r w:rsidRPr="00212EE3">
              <w:t>Chod – zapnuto, vypnuto</w:t>
            </w:r>
          </w:p>
          <w:p w14:paraId="59E0DE1A" w14:textId="77777777" w:rsidR="00085912" w:rsidRPr="00212EE3" w:rsidRDefault="00085912">
            <w:r w:rsidRPr="00212EE3">
              <w:t>Tepelná ochrana</w:t>
            </w:r>
          </w:p>
          <w:p w14:paraId="22B56DC1" w14:textId="77777777" w:rsidR="00085912" w:rsidRPr="00212EE3" w:rsidRDefault="00085912">
            <w:r w:rsidRPr="00212EE3">
              <w:t>Ztráta ovládacího napětí</w:t>
            </w:r>
          </w:p>
          <w:p w14:paraId="25404494" w14:textId="77777777" w:rsidR="00085912" w:rsidRPr="00212EE3" w:rsidRDefault="00085912">
            <w:pPr>
              <w:rPr>
                <w:vertAlign w:val="superscript"/>
              </w:rPr>
            </w:pPr>
            <w:r w:rsidRPr="00212EE3">
              <w:t>Ovládaní z místa</w:t>
            </w:r>
            <w:r w:rsidRPr="00212EE3">
              <w:rPr>
                <w:vertAlign w:val="superscript"/>
              </w:rPr>
              <w:t>1*</w:t>
            </w:r>
          </w:p>
          <w:p w14:paraId="2D93B5D6" w14:textId="7CFCA08E" w:rsidR="00085912" w:rsidRPr="00212EE3" w:rsidRDefault="00085912">
            <w:pPr>
              <w:rPr>
                <w:b/>
                <w:vertAlign w:val="superscript"/>
              </w:rPr>
            </w:pPr>
            <w:r w:rsidRPr="00212EE3">
              <w:t>Proud motoru (4÷20</w:t>
            </w:r>
            <w:r w:rsidR="00A42DF9">
              <w:t xml:space="preserve"> </w:t>
            </w:r>
            <w:r w:rsidRPr="00212EE3">
              <w:t>mA)</w:t>
            </w:r>
          </w:p>
        </w:tc>
        <w:tc>
          <w:tcPr>
            <w:tcW w:w="2830" w:type="dxa"/>
          </w:tcPr>
          <w:p w14:paraId="16B3A4F1" w14:textId="77777777" w:rsidR="00085912" w:rsidRPr="00212EE3" w:rsidRDefault="00085912" w:rsidP="00212EE3">
            <w:r w:rsidRPr="00212EE3">
              <w:t>1* - ovládaní bude řešeno ze dvou míst: místní ovládací skříňka a ŘS</w:t>
            </w:r>
          </w:p>
          <w:p w14:paraId="04CB6EFF" w14:textId="43E290BF" w:rsidR="00085912" w:rsidRPr="00212EE3" w:rsidRDefault="00085912" w:rsidP="00212EE3">
            <w:pPr>
              <w:rPr>
                <w:rFonts w:ascii="Times New Roman" w:hAnsi="Times New Roman"/>
                <w:sz w:val="24"/>
                <w:szCs w:val="24"/>
              </w:rPr>
            </w:pPr>
          </w:p>
        </w:tc>
      </w:tr>
    </w:tbl>
    <w:p w14:paraId="3ED80A03" w14:textId="0C2BEA0F" w:rsidR="00085912" w:rsidRPr="00212EE3" w:rsidRDefault="00085912" w:rsidP="00A54FD0">
      <w:pPr>
        <w:pStyle w:val="Podtitul"/>
      </w:pPr>
      <w:r w:rsidRPr="00212EE3">
        <w:t>Uzavírací servopohony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7"/>
        <w:gridCol w:w="3605"/>
        <w:gridCol w:w="2830"/>
      </w:tblGrid>
      <w:tr w:rsidR="00085912" w:rsidRPr="00212EE3" w14:paraId="7A46448C" w14:textId="77777777" w:rsidTr="00A2012A">
        <w:tc>
          <w:tcPr>
            <w:tcW w:w="2627" w:type="dxa"/>
          </w:tcPr>
          <w:p w14:paraId="0104EFFB" w14:textId="77777777" w:rsidR="00085912" w:rsidRPr="00212EE3" w:rsidRDefault="00085912" w:rsidP="00866BCC">
            <w:pPr>
              <w:keepNext/>
              <w:rPr>
                <w:b/>
              </w:rPr>
            </w:pPr>
            <w:r w:rsidRPr="00212EE3">
              <w:t>Povely /DO</w:t>
            </w:r>
          </w:p>
        </w:tc>
        <w:tc>
          <w:tcPr>
            <w:tcW w:w="3605" w:type="dxa"/>
          </w:tcPr>
          <w:p w14:paraId="35773053" w14:textId="77777777" w:rsidR="00085912" w:rsidRPr="00212EE3" w:rsidRDefault="00085912" w:rsidP="00866BCC">
            <w:pPr>
              <w:keepNext/>
              <w:rPr>
                <w:b/>
              </w:rPr>
            </w:pPr>
            <w:r w:rsidRPr="00212EE3">
              <w:t>Zpětná hlášení /DI</w:t>
            </w:r>
          </w:p>
        </w:tc>
        <w:tc>
          <w:tcPr>
            <w:tcW w:w="2830" w:type="dxa"/>
          </w:tcPr>
          <w:p w14:paraId="3885A636" w14:textId="77777777" w:rsidR="00085912" w:rsidRPr="00212EE3" w:rsidRDefault="00085912" w:rsidP="00866BCC">
            <w:pPr>
              <w:keepNext/>
              <w:rPr>
                <w:b/>
              </w:rPr>
            </w:pPr>
            <w:r w:rsidRPr="00212EE3">
              <w:t>Poznámka</w:t>
            </w:r>
          </w:p>
        </w:tc>
      </w:tr>
      <w:tr w:rsidR="00085912" w:rsidRPr="00212EE3" w14:paraId="6E355547" w14:textId="77777777" w:rsidTr="00A2012A">
        <w:tc>
          <w:tcPr>
            <w:tcW w:w="2627" w:type="dxa"/>
          </w:tcPr>
          <w:p w14:paraId="74C0B461" w14:textId="77777777" w:rsidR="00085912" w:rsidRPr="00212EE3" w:rsidRDefault="00085912" w:rsidP="00B4331F">
            <w:r w:rsidRPr="00212EE3">
              <w:t>Otevřít</w:t>
            </w:r>
          </w:p>
          <w:p w14:paraId="1FD4E174" w14:textId="77777777" w:rsidR="00085912" w:rsidRPr="00212EE3" w:rsidRDefault="00085912">
            <w:pPr>
              <w:rPr>
                <w:b/>
              </w:rPr>
            </w:pPr>
            <w:r w:rsidRPr="00212EE3">
              <w:t>Zavřít</w:t>
            </w:r>
          </w:p>
        </w:tc>
        <w:tc>
          <w:tcPr>
            <w:tcW w:w="3605" w:type="dxa"/>
          </w:tcPr>
          <w:p w14:paraId="44D9EE7D" w14:textId="77777777" w:rsidR="00085912" w:rsidRPr="00212EE3" w:rsidRDefault="00085912">
            <w:r w:rsidRPr="00212EE3">
              <w:t>Otevřeno</w:t>
            </w:r>
          </w:p>
          <w:p w14:paraId="779F18F5" w14:textId="77777777" w:rsidR="00085912" w:rsidRPr="00212EE3" w:rsidRDefault="00085912">
            <w:r w:rsidRPr="00212EE3">
              <w:t>Zavřeno</w:t>
            </w:r>
          </w:p>
          <w:p w14:paraId="2D8D7042" w14:textId="77777777" w:rsidR="00085912" w:rsidRPr="00212EE3" w:rsidRDefault="00085912">
            <w:r w:rsidRPr="00212EE3">
              <w:t>Tepelná ochrana</w:t>
            </w:r>
          </w:p>
          <w:p w14:paraId="26185431" w14:textId="77777777" w:rsidR="00085912" w:rsidRPr="00212EE3" w:rsidRDefault="00085912">
            <w:r w:rsidRPr="00212EE3">
              <w:t>Ztráta ovládacího napětí</w:t>
            </w:r>
          </w:p>
          <w:p w14:paraId="0E62A8D5" w14:textId="77777777" w:rsidR="00085912" w:rsidRPr="00212EE3" w:rsidRDefault="00085912">
            <w:r w:rsidRPr="00212EE3">
              <w:t>Vypnuto momentem</w:t>
            </w:r>
          </w:p>
          <w:p w14:paraId="79F39C5D" w14:textId="77777777" w:rsidR="00085912" w:rsidRPr="00212EE3" w:rsidRDefault="00085912">
            <w:pPr>
              <w:rPr>
                <w:vertAlign w:val="superscript"/>
              </w:rPr>
            </w:pPr>
            <w:r w:rsidRPr="00212EE3">
              <w:t>Ovládaní z místa</w:t>
            </w:r>
            <w:r w:rsidRPr="00212EE3">
              <w:rPr>
                <w:vertAlign w:val="superscript"/>
              </w:rPr>
              <w:t>1*</w:t>
            </w:r>
          </w:p>
        </w:tc>
        <w:tc>
          <w:tcPr>
            <w:tcW w:w="2830" w:type="dxa"/>
          </w:tcPr>
          <w:p w14:paraId="11C28357" w14:textId="77777777" w:rsidR="00085912" w:rsidRPr="00212EE3" w:rsidRDefault="00085912" w:rsidP="00212EE3">
            <w:r w:rsidRPr="00212EE3">
              <w:t>1* - ovládaní bude řešeno ze dvou míst: místní ovládací skříňka a ŘS</w:t>
            </w:r>
          </w:p>
        </w:tc>
      </w:tr>
    </w:tbl>
    <w:p w14:paraId="0F15793C" w14:textId="706B3A55" w:rsidR="00085912" w:rsidRPr="00212EE3" w:rsidRDefault="00085912" w:rsidP="00A54FD0">
      <w:pPr>
        <w:pStyle w:val="Podtitul"/>
      </w:pPr>
      <w:r w:rsidRPr="00212EE3">
        <w:t>Uzavírací servopohony s ovládáním VÍCE-MÉNĚ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6"/>
        <w:gridCol w:w="3596"/>
        <w:gridCol w:w="2830"/>
      </w:tblGrid>
      <w:tr w:rsidR="00085912" w:rsidRPr="00212EE3" w14:paraId="16BD075C" w14:textId="77777777" w:rsidTr="00A2012A">
        <w:tc>
          <w:tcPr>
            <w:tcW w:w="2636" w:type="dxa"/>
          </w:tcPr>
          <w:p w14:paraId="45D8B0C3" w14:textId="77777777" w:rsidR="00085912" w:rsidRPr="00212EE3" w:rsidRDefault="00085912" w:rsidP="00CA7D72">
            <w:pPr>
              <w:rPr>
                <w:b/>
              </w:rPr>
            </w:pPr>
            <w:r w:rsidRPr="00212EE3">
              <w:t>Povely /DO</w:t>
            </w:r>
          </w:p>
        </w:tc>
        <w:tc>
          <w:tcPr>
            <w:tcW w:w="3596" w:type="dxa"/>
          </w:tcPr>
          <w:p w14:paraId="25020AFF" w14:textId="49B5CBFC" w:rsidR="00085912" w:rsidRPr="00212EE3" w:rsidRDefault="00085912" w:rsidP="00CA7D72">
            <w:pPr>
              <w:rPr>
                <w:b/>
              </w:rPr>
            </w:pPr>
            <w:r w:rsidRPr="00212EE3">
              <w:t>Zpětná hlášení /DI,</w:t>
            </w:r>
            <w:r w:rsidR="00342DFB">
              <w:t xml:space="preserve"> </w:t>
            </w:r>
            <w:r w:rsidRPr="00212EE3">
              <w:t>AI</w:t>
            </w:r>
          </w:p>
        </w:tc>
        <w:tc>
          <w:tcPr>
            <w:tcW w:w="2830" w:type="dxa"/>
          </w:tcPr>
          <w:p w14:paraId="5A6CB087" w14:textId="77777777" w:rsidR="00085912" w:rsidRPr="00212EE3" w:rsidRDefault="00085912" w:rsidP="00CA7D72">
            <w:pPr>
              <w:rPr>
                <w:b/>
              </w:rPr>
            </w:pPr>
            <w:r w:rsidRPr="00212EE3">
              <w:t>Poznámka</w:t>
            </w:r>
          </w:p>
        </w:tc>
      </w:tr>
      <w:tr w:rsidR="00085912" w:rsidRPr="00212EE3" w14:paraId="20DF714A" w14:textId="77777777" w:rsidTr="00A2012A">
        <w:tc>
          <w:tcPr>
            <w:tcW w:w="2636" w:type="dxa"/>
          </w:tcPr>
          <w:p w14:paraId="6CCFFF81" w14:textId="77777777" w:rsidR="00085912" w:rsidRPr="00212EE3" w:rsidRDefault="00085912" w:rsidP="00CA7D72">
            <w:r w:rsidRPr="00212EE3">
              <w:t>Otevírat</w:t>
            </w:r>
          </w:p>
          <w:p w14:paraId="0289E2B7" w14:textId="77777777" w:rsidR="00085912" w:rsidRPr="00212EE3" w:rsidRDefault="00085912" w:rsidP="00CA7D72">
            <w:r w:rsidRPr="00212EE3">
              <w:lastRenderedPageBreak/>
              <w:t>Zavírat</w:t>
            </w:r>
          </w:p>
          <w:p w14:paraId="7ECB3ADA" w14:textId="77777777" w:rsidR="00085912" w:rsidRPr="00212EE3" w:rsidRDefault="00085912" w:rsidP="00CA7D72"/>
        </w:tc>
        <w:tc>
          <w:tcPr>
            <w:tcW w:w="3596" w:type="dxa"/>
          </w:tcPr>
          <w:p w14:paraId="559DBC20" w14:textId="77777777" w:rsidR="00085912" w:rsidRPr="00212EE3" w:rsidRDefault="00085912" w:rsidP="00CA7D72">
            <w:r w:rsidRPr="00212EE3">
              <w:lastRenderedPageBreak/>
              <w:t>Otevřeno</w:t>
            </w:r>
          </w:p>
          <w:p w14:paraId="1F46FD01" w14:textId="77777777" w:rsidR="00085912" w:rsidRPr="00212EE3" w:rsidRDefault="00085912" w:rsidP="00CA7D72">
            <w:r w:rsidRPr="00212EE3">
              <w:lastRenderedPageBreak/>
              <w:t>Zavřeno</w:t>
            </w:r>
          </w:p>
          <w:p w14:paraId="0164DFFE" w14:textId="77777777" w:rsidR="00085912" w:rsidRPr="00212EE3" w:rsidRDefault="00085912" w:rsidP="00CA7D72">
            <w:r w:rsidRPr="00212EE3">
              <w:t>Tepelná ochrana</w:t>
            </w:r>
          </w:p>
          <w:p w14:paraId="15F1B179" w14:textId="77777777" w:rsidR="00085912" w:rsidRPr="00212EE3" w:rsidRDefault="00085912" w:rsidP="00CA7D72">
            <w:r w:rsidRPr="00212EE3">
              <w:t>Ztráta ovládacího napětí</w:t>
            </w:r>
          </w:p>
          <w:p w14:paraId="74322A26" w14:textId="77777777" w:rsidR="00085912" w:rsidRPr="00212EE3" w:rsidRDefault="00085912" w:rsidP="00CA7D72">
            <w:r w:rsidRPr="00212EE3">
              <w:t>Vypnuto momentem</w:t>
            </w:r>
          </w:p>
          <w:p w14:paraId="4387EC2D" w14:textId="77777777" w:rsidR="00085912" w:rsidRPr="00212EE3" w:rsidRDefault="00085912" w:rsidP="00CA7D72">
            <w:r w:rsidRPr="00212EE3">
              <w:t>Ovládaní z místa</w:t>
            </w:r>
            <w:r w:rsidRPr="00212EE3">
              <w:rPr>
                <w:vertAlign w:val="superscript"/>
              </w:rPr>
              <w:t>1*</w:t>
            </w:r>
          </w:p>
          <w:p w14:paraId="507C6006" w14:textId="02A85F40" w:rsidR="00085912" w:rsidRPr="00212EE3" w:rsidRDefault="00085912" w:rsidP="00CA7D72">
            <w:pPr>
              <w:pStyle w:val="Rejstk1"/>
            </w:pPr>
            <w:r w:rsidRPr="00212EE3">
              <w:rPr>
                <w:lang w:val="pl-PL"/>
              </w:rPr>
              <w:t>Skutečná poloha (4-20</w:t>
            </w:r>
            <w:r w:rsidR="00A42DF9">
              <w:rPr>
                <w:lang w:val="pl-PL"/>
              </w:rPr>
              <w:t xml:space="preserve"> </w:t>
            </w:r>
            <w:r w:rsidRPr="00212EE3">
              <w:rPr>
                <w:lang w:val="pl-PL"/>
              </w:rPr>
              <w:t>mA)</w:t>
            </w:r>
          </w:p>
        </w:tc>
        <w:tc>
          <w:tcPr>
            <w:tcW w:w="2830" w:type="dxa"/>
          </w:tcPr>
          <w:p w14:paraId="4E7CB2AD" w14:textId="77777777" w:rsidR="00085912" w:rsidRPr="00212EE3" w:rsidRDefault="00085912" w:rsidP="00CA7D72">
            <w:pPr>
              <w:pStyle w:val="Rejstk1"/>
            </w:pPr>
            <w:r w:rsidRPr="00212EE3">
              <w:lastRenderedPageBreak/>
              <w:t xml:space="preserve">1* - ovládaní bude řešeno ze dvou míst: místní </w:t>
            </w:r>
            <w:r w:rsidRPr="00212EE3">
              <w:lastRenderedPageBreak/>
              <w:t>ovládací skříňka a ŘS</w:t>
            </w:r>
          </w:p>
        </w:tc>
      </w:tr>
    </w:tbl>
    <w:p w14:paraId="3709E093" w14:textId="65D7D30A" w:rsidR="00085912" w:rsidRPr="00212EE3" w:rsidRDefault="00085912" w:rsidP="00A54FD0">
      <w:pPr>
        <w:pStyle w:val="Podtitul"/>
      </w:pPr>
      <w:r w:rsidRPr="00212EE3">
        <w:lastRenderedPageBreak/>
        <w:t>Regulační ventily s pneupohony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1"/>
        <w:gridCol w:w="3581"/>
        <w:gridCol w:w="2830"/>
      </w:tblGrid>
      <w:tr w:rsidR="00085912" w:rsidRPr="00212EE3" w14:paraId="6DCA9F31" w14:textId="77777777" w:rsidTr="00A42DF9">
        <w:trPr>
          <w:cantSplit/>
        </w:trPr>
        <w:tc>
          <w:tcPr>
            <w:tcW w:w="2651" w:type="dxa"/>
          </w:tcPr>
          <w:p w14:paraId="10F94631" w14:textId="77777777" w:rsidR="00085912" w:rsidRPr="00212EE3" w:rsidRDefault="00085912" w:rsidP="00A42DF9">
            <w:pPr>
              <w:keepNext/>
              <w:rPr>
                <w:b/>
              </w:rPr>
            </w:pPr>
            <w:r w:rsidRPr="00212EE3">
              <w:t>Povely /AO</w:t>
            </w:r>
          </w:p>
        </w:tc>
        <w:tc>
          <w:tcPr>
            <w:tcW w:w="3581" w:type="dxa"/>
          </w:tcPr>
          <w:p w14:paraId="460670A9" w14:textId="094CE2C6" w:rsidR="00085912" w:rsidRPr="00212EE3" w:rsidRDefault="00085912" w:rsidP="00A42DF9">
            <w:pPr>
              <w:keepNext/>
              <w:rPr>
                <w:b/>
              </w:rPr>
            </w:pPr>
            <w:r w:rsidRPr="00212EE3">
              <w:t>Zpětná hlášení /DI,</w:t>
            </w:r>
            <w:r w:rsidR="00342DFB">
              <w:t xml:space="preserve"> </w:t>
            </w:r>
            <w:r w:rsidRPr="00212EE3">
              <w:t>AI</w:t>
            </w:r>
          </w:p>
        </w:tc>
        <w:tc>
          <w:tcPr>
            <w:tcW w:w="2830" w:type="dxa"/>
          </w:tcPr>
          <w:p w14:paraId="001CD957" w14:textId="77777777" w:rsidR="00085912" w:rsidRPr="00212EE3" w:rsidRDefault="00085912" w:rsidP="00A42DF9">
            <w:pPr>
              <w:keepNext/>
              <w:rPr>
                <w:b/>
              </w:rPr>
            </w:pPr>
            <w:r w:rsidRPr="00212EE3">
              <w:t>Poznámka</w:t>
            </w:r>
          </w:p>
        </w:tc>
      </w:tr>
      <w:tr w:rsidR="00085912" w:rsidRPr="00212EE3" w14:paraId="2C255010" w14:textId="77777777" w:rsidTr="00A42DF9">
        <w:trPr>
          <w:cantSplit/>
        </w:trPr>
        <w:tc>
          <w:tcPr>
            <w:tcW w:w="2651" w:type="dxa"/>
          </w:tcPr>
          <w:p w14:paraId="114A0AAC" w14:textId="070BE4D1" w:rsidR="00085912" w:rsidRPr="00212EE3" w:rsidRDefault="00085912" w:rsidP="00CA7D72">
            <w:r w:rsidRPr="00212EE3">
              <w:t>Ovládací signál 4÷20</w:t>
            </w:r>
            <w:r w:rsidR="00A42DF9">
              <w:t xml:space="preserve"> </w:t>
            </w:r>
            <w:r w:rsidRPr="00212EE3">
              <w:t>mA</w:t>
            </w:r>
          </w:p>
          <w:p w14:paraId="608831B0" w14:textId="77777777" w:rsidR="00085912" w:rsidRPr="00212EE3" w:rsidRDefault="00085912" w:rsidP="00CA7D72"/>
        </w:tc>
        <w:tc>
          <w:tcPr>
            <w:tcW w:w="3581" w:type="dxa"/>
          </w:tcPr>
          <w:p w14:paraId="63E71888" w14:textId="105AD0E0" w:rsidR="00085912" w:rsidRPr="00212EE3" w:rsidRDefault="00085912" w:rsidP="00CA7D72">
            <w:r w:rsidRPr="00212EE3">
              <w:t>Poloha 4-20</w:t>
            </w:r>
            <w:r w:rsidR="00A42DF9">
              <w:t xml:space="preserve"> </w:t>
            </w:r>
            <w:r w:rsidRPr="00212EE3">
              <w:t>mA</w:t>
            </w:r>
          </w:p>
          <w:p w14:paraId="33A51351" w14:textId="77777777" w:rsidR="00085912" w:rsidRPr="00212EE3" w:rsidRDefault="00085912" w:rsidP="00CA7D72">
            <w:r w:rsidRPr="00212EE3">
              <w:t>Otevřen</w:t>
            </w:r>
          </w:p>
          <w:p w14:paraId="5EE2D235" w14:textId="77777777" w:rsidR="00085912" w:rsidRPr="00212EE3" w:rsidRDefault="00085912" w:rsidP="00CA7D72">
            <w:r w:rsidRPr="00212EE3">
              <w:t>Zavřen</w:t>
            </w:r>
          </w:p>
          <w:p w14:paraId="3EA7158B" w14:textId="77777777" w:rsidR="00085912" w:rsidRPr="00212EE3" w:rsidRDefault="00085912" w:rsidP="00CA7D72">
            <w:pPr>
              <w:pStyle w:val="Rejstk1"/>
            </w:pPr>
            <w:r w:rsidRPr="00212EE3">
              <w:t>Porucha</w:t>
            </w:r>
          </w:p>
        </w:tc>
        <w:tc>
          <w:tcPr>
            <w:tcW w:w="2830" w:type="dxa"/>
          </w:tcPr>
          <w:p w14:paraId="2AF24A9E" w14:textId="77777777" w:rsidR="00085912" w:rsidRPr="00212EE3" w:rsidRDefault="00085912" w:rsidP="00CA7D72">
            <w:pPr>
              <w:pStyle w:val="Zpat"/>
            </w:pPr>
          </w:p>
        </w:tc>
      </w:tr>
    </w:tbl>
    <w:p w14:paraId="2E7D4649" w14:textId="51F1EC4E" w:rsidR="00085912" w:rsidRPr="00212EE3" w:rsidRDefault="00085912" w:rsidP="00A54FD0">
      <w:pPr>
        <w:pStyle w:val="Podtitul"/>
      </w:pPr>
      <w:r w:rsidRPr="00212EE3">
        <w:t>Elektropohony regulačních ventilů a regulačních klapek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3589"/>
        <w:gridCol w:w="2830"/>
      </w:tblGrid>
      <w:tr w:rsidR="00085912" w:rsidRPr="00212EE3" w14:paraId="33855DEA" w14:textId="77777777" w:rsidTr="00A2012A">
        <w:tc>
          <w:tcPr>
            <w:tcW w:w="2643" w:type="dxa"/>
          </w:tcPr>
          <w:p w14:paraId="16FE3B82" w14:textId="77777777" w:rsidR="00085912" w:rsidRPr="00212EE3" w:rsidRDefault="00085912" w:rsidP="00CA7D72">
            <w:pPr>
              <w:rPr>
                <w:b/>
              </w:rPr>
            </w:pPr>
            <w:r w:rsidRPr="00212EE3">
              <w:t xml:space="preserve">Povely /AO, DO </w:t>
            </w:r>
          </w:p>
        </w:tc>
        <w:tc>
          <w:tcPr>
            <w:tcW w:w="3589" w:type="dxa"/>
          </w:tcPr>
          <w:p w14:paraId="323DADAA" w14:textId="5AEBE7C2" w:rsidR="00085912" w:rsidRPr="00212EE3" w:rsidRDefault="00085912" w:rsidP="00CA7D72">
            <w:pPr>
              <w:rPr>
                <w:b/>
              </w:rPr>
            </w:pPr>
            <w:r w:rsidRPr="00212EE3">
              <w:t>Zpětná hlášení /DI,</w:t>
            </w:r>
            <w:r w:rsidR="00342DFB">
              <w:t xml:space="preserve"> </w:t>
            </w:r>
            <w:r w:rsidRPr="00212EE3">
              <w:t>AI</w:t>
            </w:r>
          </w:p>
        </w:tc>
        <w:tc>
          <w:tcPr>
            <w:tcW w:w="2830" w:type="dxa"/>
          </w:tcPr>
          <w:p w14:paraId="033C1885" w14:textId="77777777" w:rsidR="00085912" w:rsidRPr="00212EE3" w:rsidRDefault="00085912" w:rsidP="00CA7D72">
            <w:pPr>
              <w:rPr>
                <w:b/>
              </w:rPr>
            </w:pPr>
            <w:r w:rsidRPr="00212EE3">
              <w:t>Poznámka</w:t>
            </w:r>
          </w:p>
        </w:tc>
      </w:tr>
      <w:tr w:rsidR="00085912" w:rsidRPr="00212EE3" w14:paraId="2388835F" w14:textId="77777777" w:rsidTr="00A2012A">
        <w:tc>
          <w:tcPr>
            <w:tcW w:w="2643" w:type="dxa"/>
          </w:tcPr>
          <w:p w14:paraId="1E70AB4F" w14:textId="6E55DC52" w:rsidR="00085912" w:rsidRPr="00212EE3" w:rsidRDefault="00085912" w:rsidP="00CA7D72">
            <w:r w:rsidRPr="00212EE3">
              <w:t>Ovládací signál 4÷20</w:t>
            </w:r>
            <w:r w:rsidR="00A42DF9">
              <w:t xml:space="preserve"> </w:t>
            </w:r>
            <w:r w:rsidRPr="00212EE3">
              <w:t>mA</w:t>
            </w:r>
          </w:p>
          <w:p w14:paraId="6368C340" w14:textId="31274BF5" w:rsidR="00085912" w:rsidRPr="00212EE3" w:rsidRDefault="00085912" w:rsidP="00CA7D72">
            <w:pPr>
              <w:rPr>
                <w:b/>
              </w:rPr>
            </w:pPr>
            <w:r w:rsidRPr="00212EE3">
              <w:t>Ovládaní z místa</w:t>
            </w:r>
            <w:r w:rsidRPr="00212EE3">
              <w:rPr>
                <w:vertAlign w:val="superscript"/>
              </w:rPr>
              <w:t>1</w:t>
            </w:r>
            <w:r w:rsidRPr="00212EE3">
              <w:t>*</w:t>
            </w:r>
            <w:r w:rsidR="009A685E" w:rsidRPr="00212EE3">
              <w:t xml:space="preserve"> </w:t>
            </w:r>
            <w:r w:rsidRPr="00212EE3">
              <w:t>(DO)</w:t>
            </w:r>
          </w:p>
        </w:tc>
        <w:tc>
          <w:tcPr>
            <w:tcW w:w="3589" w:type="dxa"/>
          </w:tcPr>
          <w:p w14:paraId="45174804" w14:textId="77777777" w:rsidR="00085912" w:rsidRPr="00212EE3" w:rsidRDefault="00085912" w:rsidP="00CA7D72">
            <w:r w:rsidRPr="00212EE3">
              <w:t>Otevřeno</w:t>
            </w:r>
          </w:p>
          <w:p w14:paraId="29328C29" w14:textId="77777777" w:rsidR="00085912" w:rsidRPr="00212EE3" w:rsidRDefault="00085912" w:rsidP="00CA7D72">
            <w:r w:rsidRPr="00212EE3">
              <w:t>Zavřeno</w:t>
            </w:r>
          </w:p>
          <w:p w14:paraId="1337B80B" w14:textId="77777777" w:rsidR="00085912" w:rsidRPr="00212EE3" w:rsidRDefault="00085912" w:rsidP="00CA7D72">
            <w:r w:rsidRPr="00212EE3">
              <w:t>Tepelná ochrana</w:t>
            </w:r>
          </w:p>
          <w:p w14:paraId="5B9C4BD8" w14:textId="77777777" w:rsidR="00085912" w:rsidRPr="00212EE3" w:rsidRDefault="00085912" w:rsidP="00CA7D72">
            <w:r w:rsidRPr="00212EE3">
              <w:t>Ztráta ovládacího napětí</w:t>
            </w:r>
          </w:p>
          <w:p w14:paraId="1616931C" w14:textId="77777777" w:rsidR="00085912" w:rsidRPr="00212EE3" w:rsidRDefault="00085912" w:rsidP="00CA7D72">
            <w:r w:rsidRPr="00212EE3">
              <w:t>Vypnuto momentem</w:t>
            </w:r>
          </w:p>
          <w:p w14:paraId="7B165363" w14:textId="6EF2310B" w:rsidR="00085912" w:rsidRPr="00212EE3" w:rsidRDefault="00085912" w:rsidP="00CA7D72">
            <w:pPr>
              <w:pStyle w:val="Rejstk1"/>
            </w:pPr>
            <w:r w:rsidRPr="00244B80">
              <w:t>Skutečná poloha</w:t>
            </w:r>
            <w:r w:rsidRPr="00212EE3">
              <w:rPr>
                <w:lang w:val="de-DE"/>
              </w:rPr>
              <w:t xml:space="preserve"> (4-20</w:t>
            </w:r>
            <w:r w:rsidR="00A42DF9">
              <w:rPr>
                <w:lang w:val="de-DE"/>
              </w:rPr>
              <w:t xml:space="preserve"> </w:t>
            </w:r>
            <w:r w:rsidRPr="00212EE3">
              <w:rPr>
                <w:lang w:val="de-DE"/>
              </w:rPr>
              <w:t>mA)</w:t>
            </w:r>
          </w:p>
        </w:tc>
        <w:tc>
          <w:tcPr>
            <w:tcW w:w="2830" w:type="dxa"/>
          </w:tcPr>
          <w:p w14:paraId="228A0257" w14:textId="77777777" w:rsidR="00085912" w:rsidRPr="00212EE3" w:rsidRDefault="00085912" w:rsidP="00CA7D72">
            <w:pPr>
              <w:pStyle w:val="Rejstk1"/>
            </w:pPr>
            <w:r w:rsidRPr="00212EE3">
              <w:t>1* - ovládaní bude řešeno ze dvou míst: místní ovládací skříňka a ŘS</w:t>
            </w:r>
          </w:p>
        </w:tc>
      </w:tr>
    </w:tbl>
    <w:p w14:paraId="62AB636E" w14:textId="77777777" w:rsidR="00085912" w:rsidRPr="00212EE3" w:rsidRDefault="00085912" w:rsidP="00A54FD0">
      <w:pPr>
        <w:pStyle w:val="Podtitul"/>
      </w:pPr>
      <w:r w:rsidRPr="00212EE3">
        <w:t>Obecně:</w:t>
      </w:r>
    </w:p>
    <w:p w14:paraId="64125843" w14:textId="4B99B505" w:rsidR="00085912" w:rsidRPr="00212EE3" w:rsidRDefault="00085912" w:rsidP="00CA7D72">
      <w:r w:rsidRPr="00212EE3">
        <w:t>Signalizace z MCC do ŘS bude beznapěťovými kontakty. Převodová relé pro povely z ŘS do MCC budou umístěny v MCC, ovládání pohonů z ŘS bude napětím 24 VDC.</w:t>
      </w:r>
    </w:p>
    <w:p w14:paraId="2ED0F25C" w14:textId="44C0AE1A" w:rsidR="00085912" w:rsidRPr="00212EE3" w:rsidRDefault="003A0AF0" w:rsidP="003A0AF0">
      <w:pPr>
        <w:pStyle w:val="Nadpis4"/>
        <w:numPr>
          <w:ilvl w:val="0"/>
          <w:numId w:val="0"/>
        </w:numPr>
        <w:ind w:left="1276" w:hanging="1134"/>
      </w:pPr>
      <w:r w:rsidRPr="00212EE3">
        <w:t>5.3.3.7</w:t>
      </w:r>
      <w:r w:rsidRPr="00212EE3">
        <w:tab/>
      </w:r>
      <w:r w:rsidR="00085912" w:rsidRPr="00212EE3">
        <w:t>Bezpečnostní vypínání zařízení</w:t>
      </w:r>
    </w:p>
    <w:p w14:paraId="13233551" w14:textId="77777777" w:rsidR="00DC4386" w:rsidRDefault="00F77294" w:rsidP="00DC4386">
      <w:r w:rsidRPr="00212EE3">
        <w:t>Bezpečnostní lankové spínače a tlačítka nouzového zastavení budou umístěny tak, aby bylo možné zastavit stroj z kteréhokoliv rizikového místa. Bezpečnostní vypnutí musí zamezit neočekávanému spuštění a vypnutí i dalšího zařízení, aby nevznikly závaly na přesypových místech. Musí být respektovány ČSN EN 60204-1 ed.2 Bezpečnost strojních zařízení – Elektrická zařízení strojů – Část 1: Všeobecné požadavky a další navazující normy. Bezpečnostní spínače musí vyhovovat ČSN EN 60947-5-5 Spínací a řídicí přístroje nn – Část 5-5-Přístroje a spínací prvky řídicích obvodů – Přístroje pro elektrické nouzové zastavení s mechanickým zajištěním, a dalším navazujícím normám.</w:t>
      </w:r>
    </w:p>
    <w:p w14:paraId="7380C03B" w14:textId="48C110EF" w:rsidR="00F77294" w:rsidRPr="00212EE3" w:rsidRDefault="00DC4386" w:rsidP="00CA7D72">
      <w:r w:rsidRPr="00212EE3">
        <w:t>Tam, kde je to nutné z důvodu bezpečnosti, budou v provozu instalována místní tlačítka pro nouzové odstavení strojů.</w:t>
      </w:r>
      <w:r w:rsidR="00F77294" w:rsidRPr="00212EE3">
        <w:t xml:space="preserve"> </w:t>
      </w:r>
    </w:p>
    <w:p w14:paraId="4245DED0" w14:textId="7D3DBE76" w:rsidR="001C4393" w:rsidRPr="00212EE3" w:rsidRDefault="003A0AF0" w:rsidP="003A0AF0">
      <w:pPr>
        <w:pStyle w:val="Nadpis4"/>
        <w:numPr>
          <w:ilvl w:val="0"/>
          <w:numId w:val="0"/>
        </w:numPr>
        <w:ind w:left="1276" w:hanging="1134"/>
      </w:pPr>
      <w:r w:rsidRPr="00212EE3">
        <w:t>5.3.3.8</w:t>
      </w:r>
      <w:r w:rsidRPr="00212EE3">
        <w:tab/>
      </w:r>
      <w:r w:rsidR="001C4393" w:rsidRPr="00212EE3">
        <w:t>Ostatní elektrovýzbroj</w:t>
      </w:r>
    </w:p>
    <w:p w14:paraId="1D3E1D54" w14:textId="62AD9E9C" w:rsidR="008A0849" w:rsidRPr="00212EE3" w:rsidRDefault="00876B77" w:rsidP="00CA7D72">
      <w:r w:rsidRPr="00212EE3">
        <w:t>O</w:t>
      </w:r>
      <w:r w:rsidR="001C4393" w:rsidRPr="00212EE3">
        <w:t>statní dodávané přístrojové vybavení elektro musí odpovídat platným standardům, normám IEC a ČSN</w:t>
      </w:r>
      <w:r w:rsidR="00B10345">
        <w:t>.</w:t>
      </w:r>
    </w:p>
    <w:p w14:paraId="7430D291" w14:textId="77777777" w:rsidR="00085912" w:rsidRPr="00212EE3" w:rsidRDefault="00085912" w:rsidP="00B10345">
      <w:pPr>
        <w:pStyle w:val="Podtitul"/>
      </w:pPr>
      <w:r w:rsidRPr="00212EE3">
        <w:lastRenderedPageBreak/>
        <w:t>Temperování potrubí (pokud bude třeba)</w:t>
      </w:r>
    </w:p>
    <w:p w14:paraId="100B0B2D" w14:textId="77777777" w:rsidR="00085912" w:rsidRPr="00212EE3" w:rsidRDefault="00085912" w:rsidP="00CA7D72">
      <w:r w:rsidRPr="00212EE3">
        <w:t>Pro temperování potrubí a jiných zařízení budou převáženě použity samolimitující topné kabely. Každý samostatný topný kabel bude veden přes hlídací proudové relé včetně zapojení signalizační kontrolky a signalizačního kontaktu na samostatnou svorkovnici. Hlídací relé se signalizační kontrolkou budou umístěny v plastové skříni dle bodu s průhledným víkem. Pro budování topných kabelů pro temperování potrubí nebo jiných zařízení jsou tyto požadavky:</w:t>
      </w:r>
    </w:p>
    <w:p w14:paraId="12B872A0" w14:textId="107ABA29"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signalizace: v místech začátků topných kabelů budou vybudovány skříňky s hlídacím relé a signalizací, které budou označeny kódem KKS,</w:t>
      </w:r>
    </w:p>
    <w:p w14:paraId="49121D38" w14:textId="6B82B586"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označení potrubí: každé temperované potrubí bude po celé trase opatřeno kovovými štítky,</w:t>
      </w:r>
    </w:p>
    <w:p w14:paraId="56F7D6EB" w14:textId="0B5F8BCC"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topné kabely: samolimitující topné kabely, </w:t>
      </w:r>
    </w:p>
    <w:p w14:paraId="7CFCCC96" w14:textId="07B9D7EB" w:rsidR="00085912" w:rsidRPr="00212EE3" w:rsidRDefault="003A1F82" w:rsidP="00CA7D72">
      <w:r w:rsidRPr="00212EE3">
        <w:t>H</w:t>
      </w:r>
      <w:r w:rsidR="00085912" w:rsidRPr="00212EE3">
        <w:t>lídací relé: každá samostatná část topného kabelu bude vedena přes hlídací proudové relé.</w:t>
      </w:r>
    </w:p>
    <w:p w14:paraId="00F03BE3" w14:textId="3167FC10" w:rsidR="003A1B52" w:rsidRPr="00212EE3" w:rsidRDefault="003A0AF0" w:rsidP="003A0AF0">
      <w:pPr>
        <w:pStyle w:val="Nadpis3"/>
        <w:numPr>
          <w:ilvl w:val="0"/>
          <w:numId w:val="0"/>
        </w:numPr>
        <w:ind w:left="1134" w:hanging="1134"/>
      </w:pPr>
      <w:r w:rsidRPr="00212EE3">
        <w:t>5.3.4</w:t>
      </w:r>
      <w:r w:rsidRPr="00212EE3">
        <w:tab/>
      </w:r>
      <w:r w:rsidR="003A1B52" w:rsidRPr="00212EE3">
        <w:t>Systém kontroly a řízení</w:t>
      </w:r>
    </w:p>
    <w:p w14:paraId="1B36341F" w14:textId="3686011B" w:rsidR="003A1B52" w:rsidRPr="00212EE3" w:rsidRDefault="003A0AF0" w:rsidP="003A0AF0">
      <w:pPr>
        <w:pStyle w:val="Nadpis4"/>
        <w:numPr>
          <w:ilvl w:val="0"/>
          <w:numId w:val="0"/>
        </w:numPr>
        <w:ind w:left="1276" w:hanging="1134"/>
      </w:pPr>
      <w:bookmarkStart w:id="94" w:name="_Základní_koncepce"/>
      <w:bookmarkEnd w:id="94"/>
      <w:r w:rsidRPr="00212EE3">
        <w:t>5.3.4.1</w:t>
      </w:r>
      <w:r w:rsidRPr="00212EE3">
        <w:tab/>
      </w:r>
      <w:r w:rsidR="003A1B52" w:rsidRPr="00212EE3">
        <w:t>Základní koncepce</w:t>
      </w:r>
    </w:p>
    <w:p w14:paraId="097A4A7B" w14:textId="409094F0" w:rsidR="003A1B52" w:rsidRPr="00212EE3" w:rsidRDefault="003A1B52" w:rsidP="00CA7D72">
      <w:r w:rsidRPr="00212EE3">
        <w:t xml:space="preserve">Základní řídicí systém pro řízení </w:t>
      </w:r>
      <w:r w:rsidR="00D14839" w:rsidRPr="00212EE3">
        <w:t>dodávané technologie</w:t>
      </w:r>
      <w:r w:rsidR="004F7213" w:rsidRPr="00212EE3">
        <w:t xml:space="preserve"> </w:t>
      </w:r>
      <w:r w:rsidRPr="00212EE3">
        <w:t xml:space="preserve">bude typu </w:t>
      </w:r>
      <w:proofErr w:type="gramStart"/>
      <w:r w:rsidRPr="00212EE3">
        <w:t>DCS jehož</w:t>
      </w:r>
      <w:proofErr w:type="gramEnd"/>
      <w:r w:rsidRPr="00212EE3">
        <w:t xml:space="preserve"> architektura, výkonnost, provedení a další vlastnosti budou odpovídat požadavkům této specifikace. </w:t>
      </w:r>
    </w:p>
    <w:p w14:paraId="33881821" w14:textId="77777777" w:rsidR="003A1B52" w:rsidRPr="00212EE3" w:rsidRDefault="003A1B52" w:rsidP="00CA7D72">
      <w:r w:rsidRPr="00212EE3">
        <w:t xml:space="preserve">DCS může být ve zdůvodněných případech kombinován s autonomními prostředky pro řízení, ochrany a monitorování technologie na bázi PLC tam, kde se jedná o zařízení vyvinutá pro specifický účel nebo o prostředky, které jsou součástí standardní výbavy speciálních zařízení a jsou dodávány jako standardní vybavení pro řízení, ochrany a monitorování těchto technologických systémů. </w:t>
      </w:r>
    </w:p>
    <w:p w14:paraId="0712781B" w14:textId="77777777" w:rsidR="003A1B52" w:rsidRPr="00212EE3" w:rsidRDefault="003A1B52" w:rsidP="00CA7D72">
      <w:r w:rsidRPr="00212EE3">
        <w:t xml:space="preserve">V tom případě jsou preferovány prostředky na bázi stejného HW a SW, jako je DCS a programovatelné prostřednictvím inženýrských nástrojů DCS. </w:t>
      </w:r>
    </w:p>
    <w:p w14:paraId="6A9651ED" w14:textId="2E7B9EC9" w:rsidR="003A1B52" w:rsidRPr="00212EE3" w:rsidRDefault="003A1B52" w:rsidP="00CA7D72">
      <w:r w:rsidRPr="00212EE3">
        <w:t xml:space="preserve">Řídicí systémy DCS a PLC </w:t>
      </w:r>
      <w:r w:rsidR="001D25C9" w:rsidRPr="00212EE3">
        <w:t>mohou být</w:t>
      </w:r>
      <w:r w:rsidRPr="00212EE3">
        <w:t xml:space="preserve"> dále doplněny o specializované systémy pro specifické účely, jako je např. vibrační monitorovací systém (VMS) velkých pohonů.</w:t>
      </w:r>
    </w:p>
    <w:p w14:paraId="23D1D671" w14:textId="77777777" w:rsidR="003A1B52" w:rsidRPr="00212EE3" w:rsidRDefault="003A1B52" w:rsidP="00CA7D72">
      <w:r w:rsidRPr="00212EE3">
        <w:t xml:space="preserve">Všechny tyto prostředky musí být integrovány do struktury DCS tak, aby bylo možné řídit a monitorovat veškerou technologii koordinovaným způsobem prostřednictvím DCS a jeho nástrojů pro styk s obsluhou. </w:t>
      </w:r>
    </w:p>
    <w:p w14:paraId="441C670C" w14:textId="77777777" w:rsidR="003A1B52" w:rsidRPr="00212EE3" w:rsidRDefault="003A1B52" w:rsidP="00CA7D72">
      <w:r w:rsidRPr="00212EE3">
        <w:t xml:space="preserve">Pro celý soubor řídících prostředků použitých pro řízení a monitorování technologií (tj. DCS, autonomní prostředky na bázi PLC a specializované systémy) se dále v této specifikaci používá společný termín </w:t>
      </w:r>
      <w:r w:rsidRPr="00212EE3">
        <w:rPr>
          <w:b/>
        </w:rPr>
        <w:t>„řídicí systém“ (ŘS)</w:t>
      </w:r>
      <w:r w:rsidRPr="00212EE3">
        <w:t xml:space="preserve">. </w:t>
      </w:r>
    </w:p>
    <w:p w14:paraId="400732D9" w14:textId="343A2ABA" w:rsidR="003A1B52" w:rsidRPr="00212EE3" w:rsidRDefault="003A0AF0" w:rsidP="003A0AF0">
      <w:pPr>
        <w:pStyle w:val="Nadpis4"/>
        <w:numPr>
          <w:ilvl w:val="0"/>
          <w:numId w:val="0"/>
        </w:numPr>
        <w:ind w:left="1276" w:hanging="1134"/>
      </w:pPr>
      <w:r w:rsidRPr="00212EE3">
        <w:t>5.3.4.2</w:t>
      </w:r>
      <w:r w:rsidRPr="00212EE3">
        <w:tab/>
      </w:r>
      <w:r w:rsidR="003A1B52" w:rsidRPr="00212EE3">
        <w:t>Řešení rozhraní člověk – stroj (HMI)</w:t>
      </w:r>
    </w:p>
    <w:p w14:paraId="6F765888" w14:textId="7E0FB95D" w:rsidR="00753A36" w:rsidRPr="00212EE3" w:rsidRDefault="00753A36" w:rsidP="00CA7D72">
      <w:r w:rsidRPr="00212EE3">
        <w:t>HMI bude nadále koncipováno pro řízení technologie kotlů a zauhlování</w:t>
      </w:r>
      <w:r w:rsidR="009A685E" w:rsidRPr="00212EE3">
        <w:t xml:space="preserve"> </w:t>
      </w:r>
      <w:r w:rsidRPr="00212EE3">
        <w:t xml:space="preserve">stejným počtem operátorů. </w:t>
      </w:r>
    </w:p>
    <w:p w14:paraId="2A2F465B" w14:textId="5B8141DB" w:rsidR="00753A36" w:rsidRPr="00212EE3" w:rsidRDefault="00753A36" w:rsidP="00CA7D72">
      <w:r w:rsidRPr="00212EE3">
        <w:t>Stávající skt</w:t>
      </w:r>
      <w:r w:rsidR="00582C9D">
        <w:t>r</w:t>
      </w:r>
      <w:r w:rsidRPr="00212EE3">
        <w:t xml:space="preserve">uktura HMI pro řízení technologie </w:t>
      </w:r>
      <w:r w:rsidR="00896202">
        <w:t>T</w:t>
      </w:r>
      <w:r w:rsidRPr="00212EE3">
        <w:t>eplárny je zobrazena na blokových schématech v </w:t>
      </w:r>
      <w:r w:rsidR="00B36BF0">
        <w:t>Doplňcích této</w:t>
      </w:r>
      <w:r w:rsidR="00D6310C">
        <w:t xml:space="preserve"> Přílohy 1 </w:t>
      </w:r>
      <w:r w:rsidR="00D6310C" w:rsidRPr="00D6310C">
        <w:rPr>
          <w:smallCaps/>
        </w:rPr>
        <w:t>smlouvy</w:t>
      </w:r>
      <w:r w:rsidRPr="00212EE3">
        <w:t>. Nová technologie bude z velínu ovládána z operátorských stanic.</w:t>
      </w:r>
    </w:p>
    <w:p w14:paraId="594D825B" w14:textId="2C5451E4" w:rsidR="004E221D" w:rsidRPr="00A30732" w:rsidRDefault="004E221D" w:rsidP="004E221D">
      <w:r w:rsidRPr="00A30732">
        <w:t xml:space="preserve">Budou vytvořena nová operátorská pracoviště kotlů K5 a K6 v upravené místnosti v budově č. 5103, vedle rozvodny R6kV. V prostorech pod touto místností bude v novém rozvaděči umístěn potřebný HW operátorských stanic </w:t>
      </w:r>
      <w:r w:rsidR="00F47ED8">
        <w:t xml:space="preserve">(OS) </w:t>
      </w:r>
      <w:r w:rsidRPr="00A30732">
        <w:t>a jejich kompletní příslušenství. Stará nevyhovující operátorská pracoviště budou zrušena. Součástí dodávky musí být všechny dodávky a práce, které budou nutné pro změnu umístění tohoto HW a dalších dále popsaných zařízení, a to zejména:</w:t>
      </w:r>
    </w:p>
    <w:p w14:paraId="30DB75D4" w14:textId="43255CA2" w:rsidR="002E5A4C" w:rsidRPr="002E5A4C" w:rsidRDefault="003A0AF0" w:rsidP="003A0AF0">
      <w:pPr>
        <w:pStyle w:val="Odrka"/>
        <w:numPr>
          <w:ilvl w:val="0"/>
          <w:numId w:val="0"/>
        </w:numPr>
        <w:tabs>
          <w:tab w:val="left" w:pos="0"/>
        </w:tabs>
        <w:ind w:left="284" w:hanging="284"/>
      </w:pPr>
      <w:r w:rsidRPr="002E5A4C">
        <w:rPr>
          <w:rFonts w:ascii="Symbol" w:hAnsi="Symbol"/>
        </w:rPr>
        <w:lastRenderedPageBreak/>
        <w:t></w:t>
      </w:r>
      <w:r w:rsidRPr="002E5A4C">
        <w:rPr>
          <w:rFonts w:ascii="Symbol" w:hAnsi="Symbol"/>
        </w:rPr>
        <w:tab/>
      </w:r>
      <w:r w:rsidR="002E5A4C" w:rsidRPr="002E5A4C">
        <w:t>dodávka, instalace a oživení nového rozvaděče OS a to včetně zdrojů napájení, switchů a lokálních UPS a dalších nezbytných zařízení pro nové OS,</w:t>
      </w:r>
    </w:p>
    <w:p w14:paraId="6E4412AA" w14:textId="20ADB5D4"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nová dvojitá kabelová trasa pro propojení tohoto nového rozvaděče OS a stávajícího rozvaděče serverů, odstavovacích tlačítek a dalších stávajících zařízení, o délce cca 2x110m,</w:t>
      </w:r>
    </w:p>
    <w:p w14:paraId="448CFCFE" w14:textId="32090FBE"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dodávka a zapojení související optické a metalické kabeláže a přepojovacích zařízení pro propojení nových OS a místnosti serverů,</w:t>
      </w:r>
    </w:p>
    <w:p w14:paraId="6FD27237" w14:textId="12BB2F0F"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nová dvojitá kabelová trasa pro nové přívody napájení (od střídače a staniční baterie) pro všechna zařízení pracovišť operátorů,  o délce cca 2x45m,</w:t>
      </w:r>
    </w:p>
    <w:p w14:paraId="77748EEE" w14:textId="3B10E8AE"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přepojení obvodů nouzových odstavovacích tlačítek pro kotle a plynové motory.</w:t>
      </w:r>
    </w:p>
    <w:p w14:paraId="66A3BE0E" w14:textId="08A319DE" w:rsidR="004E221D" w:rsidRPr="00C33518" w:rsidRDefault="004E221D" w:rsidP="004E221D">
      <w:r w:rsidRPr="00A30732">
        <w:t xml:space="preserve">Do stejných prostorů jako HW pro </w:t>
      </w:r>
      <w:r w:rsidR="00314013">
        <w:t>nov</w:t>
      </w:r>
      <w:r w:rsidR="003E5FCE">
        <w:t xml:space="preserve">é </w:t>
      </w:r>
      <w:r w:rsidRPr="00A30732">
        <w:t>OS bude začleněn i rozvaděč kamerového systému, zařízení (monitory a převodníky) pro kamery určené pro sledování hladin v bubnech všech kotlů a také signalizační a ovládací panely systému EPS (je popsáno v samostatné části týkající se systému EPS). Součástí dodávky musí být všechny dodávky a práce potřebné pro tyto změny.</w:t>
      </w:r>
    </w:p>
    <w:p w14:paraId="1CE38634" w14:textId="20310E59" w:rsidR="00753A36" w:rsidRPr="00212EE3" w:rsidRDefault="00753A36" w:rsidP="00CA7D72">
      <w:r w:rsidRPr="00212EE3">
        <w:t>Vnitřní vybavení nového velínu (stavební úpravy, nábytek) bude protiplněním</w:t>
      </w:r>
      <w:r w:rsidR="00A30732">
        <w:t>, které</w:t>
      </w:r>
      <w:r w:rsidRPr="00212EE3">
        <w:t xml:space="preserve"> zajistí </w:t>
      </w:r>
      <w:r w:rsidR="00DF37EC" w:rsidRPr="00212EE3">
        <w:rPr>
          <w:smallCaps/>
        </w:rPr>
        <w:t>objednatel</w:t>
      </w:r>
      <w:r w:rsidRPr="00212EE3">
        <w:t xml:space="preserve">. </w:t>
      </w:r>
    </w:p>
    <w:p w14:paraId="7649B510" w14:textId="76E56A75" w:rsidR="00AF163C" w:rsidRPr="00212EE3" w:rsidRDefault="00771445" w:rsidP="00F14E0F">
      <w:pPr>
        <w:pStyle w:val="Podtitul"/>
      </w:pPr>
      <w:r w:rsidRPr="00212EE3">
        <w:t>Velín palivového hospodářství</w:t>
      </w:r>
    </w:p>
    <w:p w14:paraId="5FA02B77" w14:textId="3098F05C" w:rsidR="00753A36" w:rsidRPr="00212EE3" w:rsidRDefault="00753A36" w:rsidP="00CA7D72">
      <w:r w:rsidRPr="00212EE3">
        <w:t>Prostor velínu palivového hospodářství (velín „zauhlování“) bude vybaven následujícími prostředky pro styk s obsluhou</w:t>
      </w:r>
      <w:r w:rsidR="00F9276A" w:rsidRPr="00212EE3">
        <w:t>,</w:t>
      </w:r>
      <w:r w:rsidRPr="00212EE3">
        <w:t xml:space="preserve"> případně se bude jednat o rozšíření stávajícího systému o: </w:t>
      </w:r>
    </w:p>
    <w:p w14:paraId="3055718E" w14:textId="606919D5" w:rsidR="00F567A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 xml:space="preserve">Jednou (1) operátorskou stanicí se dvěma (2) průmyslovými širokoúhlými monitory 24“ (součást DCS), pro řízení a monitorování veškerých technologických zařízení </w:t>
      </w:r>
    </w:p>
    <w:p w14:paraId="58F21B8B" w14:textId="183FBE02" w:rsidR="00F567A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1ks nový rozvaděč 19“ (</w:t>
      </w:r>
      <w:r w:rsidR="00E16D8E">
        <w:rPr>
          <w:lang w:val="cs-CZ"/>
        </w:rPr>
        <w:t>min</w:t>
      </w:r>
      <w:r w:rsidR="002F55C9">
        <w:rPr>
          <w:lang w:val="cs-CZ"/>
        </w:rPr>
        <w:t xml:space="preserve">. </w:t>
      </w:r>
      <w:r w:rsidR="00F567AA" w:rsidRPr="00212EE3">
        <w:t xml:space="preserve">22U) s prosklenými dveřmi pro instalaci operátorské stanice, včetně nezbytného </w:t>
      </w:r>
      <w:r w:rsidR="001759E4">
        <w:rPr>
          <w:lang w:val="cs-CZ"/>
        </w:rPr>
        <w:t>příslušenství</w:t>
      </w:r>
      <w:r w:rsidR="00F567AA" w:rsidRPr="00212EE3">
        <w:t xml:space="preserve"> (servisní zásuvka, ventilátor s filtrem, teplotní spínač ventilátoru). Součástí dodávky bude také 19“ UPS pro napájení operátorské stanice při výpadku napájení minimálně po dobu 30minut (230</w:t>
      </w:r>
      <w:r w:rsidR="00C6785F">
        <w:rPr>
          <w:lang w:val="cs-CZ"/>
        </w:rPr>
        <w:t xml:space="preserve"> </w:t>
      </w:r>
      <w:r w:rsidR="00F567AA" w:rsidRPr="00212EE3">
        <w:t>VAC/min.1500</w:t>
      </w:r>
      <w:r w:rsidR="00C6785F">
        <w:rPr>
          <w:lang w:val="cs-CZ"/>
        </w:rPr>
        <w:t xml:space="preserve"> </w:t>
      </w:r>
      <w:r w:rsidR="00F567AA" w:rsidRPr="00212EE3">
        <w:t>VA)</w:t>
      </w:r>
    </w:p>
    <w:p w14:paraId="5B177DDC" w14:textId="5D5EC887" w:rsidR="00F567A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Terminály autonomních systémů palivového hospodářství</w:t>
      </w:r>
      <w:r w:rsidR="009A685E" w:rsidRPr="00212EE3">
        <w:t xml:space="preserve"> </w:t>
      </w:r>
      <w:r w:rsidR="00F567AA" w:rsidRPr="00212EE3">
        <w:t xml:space="preserve">(pokud nebude HMI těchto systémů integrováno do DCS). </w:t>
      </w:r>
    </w:p>
    <w:p w14:paraId="2F443D03" w14:textId="14781232" w:rsidR="00F567A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 xml:space="preserve">Konvenčními ovládacími prvky. Velín bude vybaven nezbytnými konvenčními prvky pro nouzové odstavení vybraných zařízení (tlačítka) které budou umožňovat manipulaci s připojeným zařízením nezávisle na operátorských stanicích. Tyto prvky budou umístěny v okamžitém dosahu operátora. </w:t>
      </w:r>
    </w:p>
    <w:p w14:paraId="06151F7F" w14:textId="6B5CAF75" w:rsidR="00F567AA" w:rsidRPr="00212EE3" w:rsidRDefault="00F567AA" w:rsidP="008F6759">
      <w:r w:rsidRPr="00212EE3">
        <w:t xml:space="preserve">Velín bude vybaven stolem pro umístění operátorské </w:t>
      </w:r>
      <w:proofErr w:type="gramStart"/>
      <w:r w:rsidRPr="00212EE3">
        <w:t>stanice na</w:t>
      </w:r>
      <w:proofErr w:type="gramEnd"/>
      <w:r w:rsidRPr="00212EE3">
        <w:t xml:space="preserve"> kterém budou umístěny</w:t>
      </w:r>
      <w:r w:rsidR="008F6759">
        <w:t xml:space="preserve"> </w:t>
      </w:r>
      <w:r w:rsidRPr="00212EE3">
        <w:t xml:space="preserve">dva monitory operátorské stanice (24“), klávesnice (připojená kabelem), myš (připojená kabelem) </w:t>
      </w:r>
    </w:p>
    <w:p w14:paraId="2A3366BA" w14:textId="77777777" w:rsidR="00F567AA" w:rsidRPr="00212EE3" w:rsidRDefault="00F567AA" w:rsidP="00CA7D72">
      <w:r w:rsidRPr="00212EE3">
        <w:t>Součástí dodávky bude také dodávka kabelových tras pro propojení pracovišté operátora palivového hospodářství s 19“ rozvaděčem operátorské stanice</w:t>
      </w:r>
    </w:p>
    <w:p w14:paraId="10F8B9ED" w14:textId="77777777" w:rsidR="00F567AA" w:rsidRPr="00212EE3" w:rsidRDefault="00F567AA" w:rsidP="00CA7D72">
      <w:r w:rsidRPr="00212EE3">
        <w:t>Součástí vybavení velínu palivového hospodářství bude operátorské křeslo s područkami a opěrkou hlavy určené pro trvalou obsluhu.</w:t>
      </w:r>
    </w:p>
    <w:p w14:paraId="31017019" w14:textId="77777777" w:rsidR="00F567AA" w:rsidRPr="00212EE3" w:rsidRDefault="00F567AA" w:rsidP="00CA7D72">
      <w:r w:rsidRPr="00212EE3">
        <w:t xml:space="preserve">Na operátorském pultu musí zbýt dostatek místa pro umístění telefonních přístrojů, nabíječek vysílaček a dokumentace. </w:t>
      </w:r>
    </w:p>
    <w:p w14:paraId="20D5C62A" w14:textId="51047CF2" w:rsidR="003A1B52" w:rsidRPr="00212EE3" w:rsidRDefault="003A0AF0" w:rsidP="003A0AF0">
      <w:pPr>
        <w:pStyle w:val="Nadpis4"/>
        <w:numPr>
          <w:ilvl w:val="0"/>
          <w:numId w:val="0"/>
        </w:numPr>
        <w:ind w:left="1276" w:hanging="1134"/>
      </w:pPr>
      <w:r w:rsidRPr="00212EE3">
        <w:t>5.3.4.3</w:t>
      </w:r>
      <w:r w:rsidRPr="00212EE3">
        <w:tab/>
      </w:r>
      <w:r w:rsidR="003A1B52" w:rsidRPr="00212EE3">
        <w:t>Úroveň automatizace</w:t>
      </w:r>
    </w:p>
    <w:p w14:paraId="00A12F82" w14:textId="2664B31B" w:rsidR="00BF56B9" w:rsidRPr="00212EE3" w:rsidRDefault="00BF56B9" w:rsidP="00CA7D72">
      <w:r w:rsidRPr="00212EE3">
        <w:t xml:space="preserve">ŘS musí zajistit automatický a bezpečný provoz veškerých technologií dodávaných v rámci </w:t>
      </w:r>
      <w:r w:rsidR="00A64F13" w:rsidRPr="00212EE3">
        <w:rPr>
          <w:smallCaps/>
        </w:rPr>
        <w:t>díla</w:t>
      </w:r>
      <w:r w:rsidRPr="00212EE3">
        <w:t xml:space="preserve">. Do řídícího systému tedy musí být začleněny i ty části, které nejsou přímo v rámci </w:t>
      </w:r>
      <w:r w:rsidR="00A64F13" w:rsidRPr="00212EE3">
        <w:rPr>
          <w:smallCaps/>
        </w:rPr>
        <w:t>díla</w:t>
      </w:r>
      <w:r w:rsidRPr="00212EE3">
        <w:rPr>
          <w:smallCaps/>
        </w:rPr>
        <w:t xml:space="preserve"> </w:t>
      </w:r>
      <w:r w:rsidRPr="00212EE3">
        <w:t>dodávané, ale které jsou pro fun</w:t>
      </w:r>
      <w:r w:rsidR="006C3818">
        <w:t>k</w:t>
      </w:r>
      <w:r w:rsidRPr="00212EE3">
        <w:t>ci dodávaných technologií nezbytné.</w:t>
      </w:r>
    </w:p>
    <w:p w14:paraId="180EB6DE" w14:textId="77777777" w:rsidR="003A1B52" w:rsidRPr="00212EE3" w:rsidRDefault="003A1B52" w:rsidP="00CA7D72">
      <w:r w:rsidRPr="00212EE3">
        <w:lastRenderedPageBreak/>
        <w:t>Veškeré manipulace, které nepotřebují nezbytně dozor na místě, musí být možno provádět dálkově z operátorské stanice DCS. K tomu je nezbytné vybavit technologii potřebnými snímači a servopohony (regulačními ventily s regulačními pohony včetně všech pomocných zařízení) s možností dálkového přenosu signálů do řídicího systému. Pochůzková činnost je přípustná pouze občasná a to 1 x za 8 hodin a při najíždění a odstavování zařízení.</w:t>
      </w:r>
    </w:p>
    <w:p w14:paraId="59DB4023" w14:textId="77777777" w:rsidR="003A1B52" w:rsidRPr="00212EE3" w:rsidRDefault="003A1B52" w:rsidP="00CA7D72">
      <w:r w:rsidRPr="00212EE3">
        <w:t>Řízení technologie bude řešeno jako víceúrovňové s následující hierarchií od shora dolů:</w:t>
      </w:r>
    </w:p>
    <w:p w14:paraId="4B38690A" w14:textId="6E3C258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Najíždění, odstavování a koordinovaný provoz jednotlivých provozních souborů (PS).</w:t>
      </w:r>
    </w:p>
    <w:p w14:paraId="4E2274CE" w14:textId="6A30D3D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Najíždění, odstavování a provoz jednotlivých </w:t>
      </w:r>
      <w:r w:rsidR="00EE1B95">
        <w:rPr>
          <w:lang w:val="cs-CZ"/>
        </w:rPr>
        <w:t>technologických celků</w:t>
      </w:r>
      <w:r w:rsidR="00EE1B95" w:rsidRPr="00212EE3">
        <w:t xml:space="preserve"> </w:t>
      </w:r>
      <w:r w:rsidR="003A1B52" w:rsidRPr="00212EE3">
        <w:t>a zařízení vč. souvisejícího příslušenství. V této úrovni budou také řešeny automatické záskoky vzájemně se zálohujících technologických zařízení.</w:t>
      </w:r>
    </w:p>
    <w:p w14:paraId="1AE7EA51" w14:textId="0780906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Řízení jednotlivých akčních členů.</w:t>
      </w:r>
    </w:p>
    <w:p w14:paraId="4E14D2FB" w14:textId="4B8539BA" w:rsidR="003A1B52" w:rsidRPr="00212EE3" w:rsidRDefault="003A0AF0" w:rsidP="003A0AF0">
      <w:pPr>
        <w:pStyle w:val="Nadpis4"/>
        <w:numPr>
          <w:ilvl w:val="0"/>
          <w:numId w:val="0"/>
        </w:numPr>
        <w:ind w:left="1276" w:hanging="1134"/>
      </w:pPr>
      <w:r w:rsidRPr="00212EE3">
        <w:t>5.3.4.4</w:t>
      </w:r>
      <w:r w:rsidRPr="00212EE3">
        <w:tab/>
      </w:r>
      <w:r w:rsidR="003A1B52" w:rsidRPr="00212EE3">
        <w:t>Základní funkce ŘS kotle</w:t>
      </w:r>
    </w:p>
    <w:p w14:paraId="0FEED1CF" w14:textId="77777777" w:rsidR="003A1B52" w:rsidRPr="00212EE3" w:rsidRDefault="003A1B52" w:rsidP="00CA7D72">
      <w:r w:rsidRPr="00212EE3">
        <w:t>Dodaný ŘS bude vybaven veškerými nástroji pro řešení následujících funkcí:</w:t>
      </w:r>
    </w:p>
    <w:p w14:paraId="57F3B7E2" w14:textId="36E1979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sběr dat z procesu (měření, stavy technologie) </w:t>
      </w:r>
    </w:p>
    <w:p w14:paraId="3BE23018" w14:textId="1EA4E49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řízení a monitorování technologie dodávané v rámci </w:t>
      </w:r>
      <w:r w:rsidR="00103027" w:rsidRPr="00212EE3">
        <w:rPr>
          <w:smallCaps/>
        </w:rPr>
        <w:t>díla</w:t>
      </w:r>
      <w:r w:rsidR="003A1B52" w:rsidRPr="00212EE3">
        <w:t xml:space="preserve">, </w:t>
      </w:r>
    </w:p>
    <w:p w14:paraId="6F5BDE22" w14:textId="28FD760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monitorování signálů vysílaných ze speciálních zařízení dodávaných v rámci </w:t>
      </w:r>
      <w:r w:rsidR="00103027" w:rsidRPr="00212EE3">
        <w:rPr>
          <w:smallCaps/>
        </w:rPr>
        <w:t>díla</w:t>
      </w:r>
      <w:r w:rsidR="003A1B52" w:rsidRPr="00212EE3">
        <w:rPr>
          <w:smallCaps/>
        </w:rPr>
        <w:t xml:space="preserve"> </w:t>
      </w:r>
      <w:r w:rsidR="003A1B52" w:rsidRPr="00212EE3">
        <w:t xml:space="preserve">jako jsou: </w:t>
      </w:r>
    </w:p>
    <w:p w14:paraId="3265C141" w14:textId="1379893C"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monitorovací systémy vibrací,</w:t>
      </w:r>
    </w:p>
    <w:p w14:paraId="04B39AAE" w14:textId="5E5C3C13"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detekce netěsností tlakového celku (akuemise),</w:t>
      </w:r>
    </w:p>
    <w:p w14:paraId="7941C44C" w14:textId="714E27DD"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systém monitoringu emisí,</w:t>
      </w:r>
    </w:p>
    <w:p w14:paraId="0FBA9C31" w14:textId="12C84B4D"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přenos dat s počítačovou sítí </w:t>
      </w:r>
      <w:r w:rsidR="004534A4">
        <w:rPr>
          <w:lang w:val="cs-CZ"/>
        </w:rPr>
        <w:t>T</w:t>
      </w:r>
      <w:r w:rsidR="003A1B52" w:rsidRPr="00212EE3">
        <w:t>eplárny</w:t>
      </w:r>
    </w:p>
    <w:p w14:paraId="0506C66A" w14:textId="36EF3B7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on-line diagnostika ŘS,</w:t>
      </w:r>
    </w:p>
    <w:p w14:paraId="6FF69657" w14:textId="608DB1E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styk s obsluhou prostřednictvím operátorských/inženýrských stanic DCS,</w:t>
      </w:r>
    </w:p>
    <w:p w14:paraId="61F26C88" w14:textId="6142F3B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styk s obsluhou prostřednictvím konvenčních ovládacích prvků,</w:t>
      </w:r>
    </w:p>
    <w:p w14:paraId="2C3A9106" w14:textId="1F9CE67C"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externí komunikace se všemi navazujícími zařízeními.</w:t>
      </w:r>
    </w:p>
    <w:p w14:paraId="5DDA5112" w14:textId="77777777" w:rsidR="003A1B52" w:rsidRPr="00212EE3" w:rsidRDefault="003A1B52" w:rsidP="00CA7D72">
      <w:r w:rsidRPr="00212EE3">
        <w:t>Přičemž:</w:t>
      </w:r>
    </w:p>
    <w:p w14:paraId="1B64FABB" w14:textId="77777777" w:rsidR="003A1B52" w:rsidRPr="00212EE3" w:rsidRDefault="003A1B52" w:rsidP="00CA7D72">
      <w:pPr>
        <w:pStyle w:val="Podtitul"/>
      </w:pPr>
      <w:r w:rsidRPr="00212EE3">
        <w:t>Sběr dat zahrnuje zejména:</w:t>
      </w:r>
    </w:p>
    <w:p w14:paraId="0BF38D96" w14:textId="7A15564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zpracování měřících signálů z provozu, včetně jejich linearizace, filtrace, jejich převodu na technické jednotky dle soustavy SI, vytváření mezí a poruchových signálů a detailní diagnostiky vybraných vstupních signálů.</w:t>
      </w:r>
    </w:p>
    <w:p w14:paraId="198B6912" w14:textId="77777777" w:rsidR="003A1B52" w:rsidRPr="00212EE3" w:rsidRDefault="003A1B52" w:rsidP="00CA7D72">
      <w:pPr>
        <w:pStyle w:val="Podtitul"/>
      </w:pPr>
      <w:r w:rsidRPr="00212EE3">
        <w:t>Řídící funkce zahrnují zejména:</w:t>
      </w:r>
    </w:p>
    <w:p w14:paraId="144A8626" w14:textId="3323A8F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diskrétní řízení,</w:t>
      </w:r>
    </w:p>
    <w:p w14:paraId="0A091289" w14:textId="015EF68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spojité řízení včetně kaskádních regulátorů,</w:t>
      </w:r>
    </w:p>
    <w:p w14:paraId="1918C420" w14:textId="605D966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ochranné funkce:</w:t>
      </w:r>
    </w:p>
    <w:p w14:paraId="6628B57F" w14:textId="288AD65B"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technologické blokády a ochrany jednotlivých strojů,</w:t>
      </w:r>
    </w:p>
    <w:p w14:paraId="42C7B9FB" w14:textId="7DD326F7"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ochrany jednotlivých technologií i ochrany vzájemně souvisejících provozních celků nebo provozních souborů</w:t>
      </w:r>
      <w:r w:rsidR="00E33A39" w:rsidRPr="00212EE3">
        <w:t>,</w:t>
      </w:r>
    </w:p>
    <w:p w14:paraId="03369ACB" w14:textId="3E0852C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řízení velkých elektrospotřebičů prostřednictvím (případně dodávaných) frekvenčních měničů</w:t>
      </w:r>
      <w:r w:rsidR="00E33A39" w:rsidRPr="00212EE3">
        <w:rPr>
          <w:lang w:val="cs-CZ"/>
        </w:rPr>
        <w:t>.</w:t>
      </w:r>
    </w:p>
    <w:p w14:paraId="60DD1198" w14:textId="77777777" w:rsidR="003A1B52" w:rsidRPr="00212EE3" w:rsidRDefault="003A1B52" w:rsidP="00CA7D72">
      <w:pPr>
        <w:pStyle w:val="Podtitul"/>
      </w:pPr>
      <w:r w:rsidRPr="00212EE3">
        <w:lastRenderedPageBreak/>
        <w:t>Monitorovací funkce zahrnují zejména:</w:t>
      </w:r>
    </w:p>
    <w:p w14:paraId="1BF8E8BD" w14:textId="11211AA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zobrazování stavu technologie a elektrotechnologie vč. okamžitých hodnot měřených veličin,</w:t>
      </w:r>
    </w:p>
    <w:p w14:paraId="37055016" w14:textId="5813F81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speciální zobrazení pro jednotlivé řešené problémy, koncentrující informace související s daným problémem,</w:t>
      </w:r>
    </w:p>
    <w:p w14:paraId="61DE2306" w14:textId="0ABB8CC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zpracování poruchové signalizace s tříděním podle priorit a potlačením nežádoucích signalizací,</w:t>
      </w:r>
    </w:p>
    <w:p w14:paraId="21F27E84" w14:textId="1858337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archivaci dat s možností historické analýzy,</w:t>
      </w:r>
    </w:p>
    <w:p w14:paraId="6EEC3F8E" w14:textId="008563F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zobrazení a archivace sekvence událostí,</w:t>
      </w:r>
    </w:p>
    <w:p w14:paraId="784F0DDD" w14:textId="1857EF56"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vytváření časových průběhů technologických veličin, a to jak v reálném čase, tak s využitím dat z archivu (trendy průběhu funkcí y = f(x)),</w:t>
      </w:r>
    </w:p>
    <w:p w14:paraId="0BD3CB0E" w14:textId="5D65757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výpočty odvozených veličin, </w:t>
      </w:r>
    </w:p>
    <w:p w14:paraId="57217DA0" w14:textId="70147F5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monitorování provozních hodin vybraných pohonů,</w:t>
      </w:r>
    </w:p>
    <w:p w14:paraId="3ADD3D0A" w14:textId="1E885AE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vytváření a tisk hlášení, grafů apod.,</w:t>
      </w:r>
    </w:p>
    <w:p w14:paraId="547B8146" w14:textId="68A1B42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přípravu dat pro provozně-ekonomické výpočty,</w:t>
      </w:r>
    </w:p>
    <w:p w14:paraId="2B01B4A1" w14:textId="0D00895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případně další funkce.</w:t>
      </w:r>
    </w:p>
    <w:p w14:paraId="73BBF184" w14:textId="77777777" w:rsidR="003A1B52" w:rsidRPr="00212EE3" w:rsidRDefault="003A1B52" w:rsidP="00CA7D72">
      <w:pPr>
        <w:pStyle w:val="Podtitul"/>
      </w:pPr>
      <w:r w:rsidRPr="00212EE3">
        <w:t>On-line diagnostika ŘS zahrnuje zejména:</w:t>
      </w:r>
    </w:p>
    <w:p w14:paraId="0C2D5C47" w14:textId="12A2DCE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průběžně a automaticky probíhající diagnostiku ŘS, která bude schopna zjistit poruchy hardware i změny (poškození) software a poskytovat detailní informaci o zjištěné vadě a o její lokalizaci až na úroveň jednotlivé karty systému. </w:t>
      </w:r>
    </w:p>
    <w:p w14:paraId="4339C511" w14:textId="77777777" w:rsidR="003A1B52" w:rsidRPr="00212EE3" w:rsidRDefault="003A1B52" w:rsidP="00CA7D72">
      <w:r w:rsidRPr="00212EE3">
        <w:t>Bude zajišťovat minimálně:</w:t>
      </w:r>
    </w:p>
    <w:p w14:paraId="1A49FCA3" w14:textId="668EE2E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při uvádění do provozu (vč. restartů) - kontrolu správnosti funkcí a stavu HW a kontrolu konfigurace vloženého SW,</w:t>
      </w:r>
    </w:p>
    <w:p w14:paraId="236DBC6D" w14:textId="6C8933A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během provozu – on-line kontrolu funkcí a stavu HW, prováděnou postupně tak, aby kompletní stav HW (tj. správná funkce procesoru, neporušenost všech pamětí, správná funkce napájení, správná funkce I/O modulů apod.) byl prověřen do cca 10 minut,</w:t>
      </w:r>
    </w:p>
    <w:p w14:paraId="43E278D0" w14:textId="6B10549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průběžnou kontrolu komunikací, prováděnou na základě diagnostických informací obsažených ve zprávách jimi přenášených a na základě metod umožňujících bezpečně zjistit přerušení spojení, </w:t>
      </w:r>
    </w:p>
    <w:p w14:paraId="6241ADE2" w14:textId="71EB4DB0"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diagnostiku měřicích okruhů (informování údržby i operátorů o správné či nesprávné funkci snímače a měřícího okruhu, zabránění rozšíření poruchy do řídícího obvodu a dále do technologie při nesprávné funkci okruhu),</w:t>
      </w:r>
    </w:p>
    <w:p w14:paraId="0CB8ADA4" w14:textId="5F81C419" w:rsidR="003A1B52" w:rsidRPr="00212EE3" w:rsidRDefault="005F0CEC" w:rsidP="00CA7D72">
      <w:r w:rsidRPr="00212EE3">
        <w:t>Na</w:t>
      </w:r>
      <w:r w:rsidR="003A1B52" w:rsidRPr="00212EE3">
        <w:t xml:space="preserve"> problémy zjištěné on-line diagnostikou bude ŘS okamžitě a automaticky reagovat v souladu s principy pro „fail-safe design“ (např. musí být zabráněno vydání nesprávných povelů a nesprávných informací)</w:t>
      </w:r>
      <w:r w:rsidR="00452D92" w:rsidRPr="00212EE3">
        <w:t>.</w:t>
      </w:r>
    </w:p>
    <w:p w14:paraId="23EA2DB1" w14:textId="123BEEA7" w:rsidR="003A1B52" w:rsidRPr="00212EE3" w:rsidRDefault="00452D92" w:rsidP="00CA7D72">
      <w:r w:rsidRPr="00212EE3">
        <w:t>I</w:t>
      </w:r>
      <w:r w:rsidR="003A1B52" w:rsidRPr="00212EE3">
        <w:t xml:space="preserve">nformace diagnostického charakteru diagnostikované v ŘS budou zpracovány a prezentovány jednotným způsobem. </w:t>
      </w:r>
    </w:p>
    <w:p w14:paraId="69E7B338" w14:textId="064FB2F2" w:rsidR="003A1B52" w:rsidRPr="00212EE3" w:rsidRDefault="003A1B52" w:rsidP="00CA7D72">
      <w:r w:rsidRPr="00212EE3">
        <w:t>Řídící a monitorovací funkce budou pokrývat veškeré možné provozní stavy zařízení (najíždění, odstavování, normální provoz, poruchové stavy …).</w:t>
      </w:r>
    </w:p>
    <w:p w14:paraId="78D355F7" w14:textId="0A1732FB" w:rsidR="003A1B52" w:rsidRPr="00212EE3" w:rsidRDefault="003A1B52" w:rsidP="00CA7D72">
      <w:r w:rsidRPr="00212EE3">
        <w:t xml:space="preserve">Monitorované veličiny budou zahrnovat veškerá data získaná z provozních měření, interní diagnostická data ŘS, data získaná diagnostikou vstupních signálů ŘS a navazujících speciálních systémů </w:t>
      </w:r>
      <w:r w:rsidR="002569E0" w:rsidRPr="00212EE3">
        <w:rPr>
          <w:smallCaps/>
        </w:rPr>
        <w:t>z</w:t>
      </w:r>
      <w:r w:rsidRPr="00212EE3">
        <w:rPr>
          <w:smallCaps/>
        </w:rPr>
        <w:t>hotovitele</w:t>
      </w:r>
      <w:r w:rsidRPr="00212EE3">
        <w:t xml:space="preserve"> uvedených výše.</w:t>
      </w:r>
    </w:p>
    <w:p w14:paraId="5E95D0C7" w14:textId="5C8D4337" w:rsidR="003A1B52" w:rsidRPr="00212EE3" w:rsidRDefault="003A1B52" w:rsidP="00CA7D72">
      <w:r w:rsidRPr="00212EE3">
        <w:t>Veškeré vstupy a výstupy medií do jednotlivých PS a veškeré hodnoty veličin sledovaných systémem ochrany ovzduší musí být měřeny</w:t>
      </w:r>
      <w:r w:rsidR="00E43201" w:rsidRPr="00212EE3">
        <w:t xml:space="preserve"> a</w:t>
      </w:r>
      <w:r w:rsidRPr="00212EE3">
        <w:t xml:space="preserve"> archivovány.</w:t>
      </w:r>
    </w:p>
    <w:p w14:paraId="34773970" w14:textId="77777777" w:rsidR="003A1B52" w:rsidRPr="00212EE3" w:rsidRDefault="003A1B52" w:rsidP="00CA7D72">
      <w:r w:rsidRPr="00212EE3">
        <w:lastRenderedPageBreak/>
        <w:t>Nástroje pro komunikaci zahrnují veškeré HW a SW prostředky potřebné pro zajištění výše uvedených funkcí, vč. příslušné optické nebo metalické kabeláže.</w:t>
      </w:r>
    </w:p>
    <w:p w14:paraId="5CE33AAD" w14:textId="07AA163B" w:rsidR="003A1B52" w:rsidRPr="00212EE3" w:rsidRDefault="003A1B52" w:rsidP="00CA7D72">
      <w:r w:rsidRPr="00212EE3">
        <w:t>Jednotný čas v celém systému s časovou synchroni</w:t>
      </w:r>
      <w:r w:rsidR="00644793" w:rsidRPr="00212EE3">
        <w:t>z</w:t>
      </w:r>
      <w:r w:rsidRPr="00212EE3">
        <w:t>ací se stávajícím ŘS</w:t>
      </w:r>
    </w:p>
    <w:p w14:paraId="144EF982" w14:textId="4C21E619" w:rsidR="003A1B52" w:rsidRPr="00212EE3" w:rsidRDefault="003A0AF0" w:rsidP="003A0AF0">
      <w:pPr>
        <w:pStyle w:val="Nadpis4"/>
        <w:numPr>
          <w:ilvl w:val="0"/>
          <w:numId w:val="0"/>
        </w:numPr>
        <w:ind w:left="1276" w:hanging="1134"/>
      </w:pPr>
      <w:r w:rsidRPr="00212EE3">
        <w:t>5.3.4.5</w:t>
      </w:r>
      <w:r w:rsidRPr="00212EE3">
        <w:tab/>
      </w:r>
      <w:r w:rsidR="003A1B52" w:rsidRPr="00212EE3">
        <w:t xml:space="preserve">Architektura ŘS </w:t>
      </w:r>
    </w:p>
    <w:p w14:paraId="34C6B0F7" w14:textId="447DC136" w:rsidR="003A1B52" w:rsidRPr="00212EE3" w:rsidRDefault="003A1B52" w:rsidP="00CA7D72">
      <w:pPr>
        <w:pStyle w:val="Podtitul"/>
      </w:pPr>
      <w:r w:rsidRPr="00212EE3">
        <w:t xml:space="preserve">Distribuovaný řídicí systém (DCS) </w:t>
      </w:r>
    </w:p>
    <w:p w14:paraId="3354D239" w14:textId="4D87E881" w:rsidR="00DC68A5" w:rsidRPr="00212EE3" w:rsidRDefault="00C6614F" w:rsidP="00CA7D72">
      <w:r w:rsidRPr="00212EE3">
        <w:rPr>
          <w:smallCaps/>
        </w:rPr>
        <w:t>z</w:t>
      </w:r>
      <w:r w:rsidR="00DC68A5" w:rsidRPr="00212EE3">
        <w:rPr>
          <w:smallCaps/>
        </w:rPr>
        <w:t>hotovitel</w:t>
      </w:r>
      <w:r w:rsidR="00DC68A5" w:rsidRPr="00212EE3">
        <w:t xml:space="preserve"> přednostně provede ŘS rozšířením stávajícího D</w:t>
      </w:r>
      <w:r w:rsidR="00D33C5A">
        <w:t>C</w:t>
      </w:r>
      <w:r w:rsidR="00DC68A5" w:rsidRPr="00212EE3">
        <w:t>S, použitého na Teplárně (SIEMENS PCS7). Pokud bude použit jiný řídící systém, komunikačně propojený se stávajícím řídícím systémem PCS, tento musí plnit následující požadavky:</w:t>
      </w:r>
    </w:p>
    <w:p w14:paraId="52A22FD9" w14:textId="0BABD711" w:rsidR="003A1B52" w:rsidRPr="00212EE3" w:rsidRDefault="003A1B52" w:rsidP="00CA7D72">
      <w:r w:rsidRPr="00212EE3">
        <w:t>Základem ŘS bude DCS postavený na jednotné HW a SW platformě renomovaného výrobce.</w:t>
      </w:r>
      <w:r w:rsidR="009A685E" w:rsidRPr="00212EE3">
        <w:t xml:space="preserve"> </w:t>
      </w:r>
    </w:p>
    <w:p w14:paraId="33128202" w14:textId="77777777" w:rsidR="003A1B52" w:rsidRPr="00212EE3" w:rsidRDefault="003A1B52" w:rsidP="00CA7D72">
      <w:r w:rsidRPr="00212EE3">
        <w:t>DCS pracující v reálném čase bude sestávat z autonomních mikroprocesorově orientovaných stanic, schopných samostatného provozu, nezávislých na funkci ostatních stanic.</w:t>
      </w:r>
    </w:p>
    <w:p w14:paraId="681248F6" w14:textId="2473FBCC" w:rsidR="003A1B52" w:rsidRPr="00212EE3" w:rsidRDefault="003A1B52" w:rsidP="00CA7D72">
      <w:r w:rsidRPr="00212EE3">
        <w:t xml:space="preserve">Tyto stanice spolu budou komunikovat prostřednictvím zálohované datové sítě nebo sítě jinak bezpečně zajištěné proti poruše typu přerušení. </w:t>
      </w:r>
    </w:p>
    <w:p w14:paraId="2085F516" w14:textId="77777777" w:rsidR="003A1B52" w:rsidRPr="00212EE3" w:rsidRDefault="003A1B52" w:rsidP="00CA7D72">
      <w:r w:rsidRPr="00212EE3">
        <w:t>Jednotlivé funkce systému budou vhodně distribuovány do jednotlivých stanic tak, aby byl minimalizován dopad případné poruchy některé ze stanic na řízený proces.</w:t>
      </w:r>
    </w:p>
    <w:p w14:paraId="4E182029" w14:textId="77777777" w:rsidR="003A1B52" w:rsidRPr="00212EE3" w:rsidRDefault="003A1B52" w:rsidP="00CA7D72">
      <w:r w:rsidRPr="00212EE3">
        <w:t>Tam, kde je to výhodné, bude provedena nejen funkční, ale i prostorová decentralizace systému. Je možno použít i takové řešení, kdy část inteligence systému je distribuována až na úroveň inteligentních jednotek, umístěných přímo v provozu.</w:t>
      </w:r>
    </w:p>
    <w:p w14:paraId="0E96B690" w14:textId="77777777" w:rsidR="003A1B52" w:rsidRPr="00212EE3" w:rsidRDefault="003A1B52" w:rsidP="00CA7D72">
      <w:r w:rsidRPr="00212EE3">
        <w:t>DCS včetně souvisejících zařízení musí být navržen se zřetelem na princip "bezpečného provozu", tzn., že jakákoliv i lokální porucha (ztráta signálu, jeho napájení, porucha řídící nebo I/O karty, výpadek některé stanice apod.) nesmí vést ke zbytečnému odstavení technologie, k dlouhodobě omezenému provozu nebo ke vzniku nebezpečných nebo hazardních stavů. V případě totálního selhání systému musí být zajištěno převedení technologie do bezpečného stavu.</w:t>
      </w:r>
    </w:p>
    <w:p w14:paraId="15DCFC96" w14:textId="77777777" w:rsidR="00C27020" w:rsidRPr="00212EE3" w:rsidRDefault="003A1B52" w:rsidP="00CA7D72">
      <w:r w:rsidRPr="00212EE3">
        <w:t>ŘS musí být otevřený – musí umožňovat další rozšiřování hardwarové konfigurace systému a</w:t>
      </w:r>
      <w:r w:rsidR="000218E3" w:rsidRPr="00212EE3">
        <w:t xml:space="preserve"> </w:t>
      </w:r>
      <w:r w:rsidRPr="00212EE3">
        <w:t>integraci zařízení třetích stran pomoci otevřených průmyslových komunikačních standardů jako ETHERNET, PROFIBUS, MODBUS</w:t>
      </w:r>
      <w:r w:rsidR="000218E3" w:rsidRPr="00212EE3">
        <w:t>.</w:t>
      </w:r>
    </w:p>
    <w:p w14:paraId="130383B8" w14:textId="5463DB32" w:rsidR="003A1B52" w:rsidRPr="00212EE3" w:rsidRDefault="003A1B52" w:rsidP="00CA7D72">
      <w:r w:rsidRPr="00212EE3">
        <w:t>Systém musí být konfigurovatelný on-line - musí umožňovat on-line změny aplikačního softwaru a všech parametrů.</w:t>
      </w:r>
    </w:p>
    <w:p w14:paraId="08E0D5C1" w14:textId="77777777" w:rsidR="003A1B52" w:rsidRPr="00212EE3" w:rsidRDefault="003A1B52" w:rsidP="00CA7D72">
      <w:r w:rsidRPr="00212EE3">
        <w:t>Při žádné kombinaci vstupních/výstupních signálů vnitřních stavů anebo povelů operátora nesmí dojít k zablokování systému (nebo jakékoliv jeho části).</w:t>
      </w:r>
    </w:p>
    <w:p w14:paraId="0A2E154E" w14:textId="77777777" w:rsidR="003A1B52" w:rsidRPr="00212EE3" w:rsidRDefault="003A1B52" w:rsidP="00CA7D72">
      <w:r w:rsidRPr="00212EE3">
        <w:t>Podle úlohy jednotlivých stavebních prvků DCS lze systém rozčlenit na:</w:t>
      </w:r>
    </w:p>
    <w:p w14:paraId="24F3F9B9" w14:textId="1A134FD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Automatizační stanice pro řízení procesu vč. rozhraní mezi DCS a procesem (I/O)</w:t>
      </w:r>
    </w:p>
    <w:p w14:paraId="3EC00460" w14:textId="01E71B6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Komunikační systém, který zajišťuje přenos dat mezi stanicemi DCS a přenos dat mezi DCS a navazujícími digitálními systémy</w:t>
      </w:r>
    </w:p>
    <w:p w14:paraId="6774AC5E" w14:textId="0D75F93C"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Stanice zajišťující funkce rozhraní člověk – stroj (HMI), mezi které patří zejména: </w:t>
      </w:r>
    </w:p>
    <w:p w14:paraId="020575A8" w14:textId="48E46A69"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 xml:space="preserve">operátorské stanice </w:t>
      </w:r>
    </w:p>
    <w:p w14:paraId="267F69E7" w14:textId="4F0D362E"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inženýrské stanice</w:t>
      </w:r>
    </w:p>
    <w:p w14:paraId="010E7B6C" w14:textId="53B12CB6"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servery pro operátorské a archivační účely</w:t>
      </w:r>
    </w:p>
    <w:p w14:paraId="23A180B4" w14:textId="77777777" w:rsidR="003A1B52" w:rsidRPr="00212EE3" w:rsidRDefault="003A1B52" w:rsidP="00CA7D72">
      <w:pPr>
        <w:pStyle w:val="Podtitul"/>
      </w:pPr>
      <w:r w:rsidRPr="00212EE3">
        <w:lastRenderedPageBreak/>
        <w:t>Autonomní prostředky na bázi PLC</w:t>
      </w:r>
    </w:p>
    <w:p w14:paraId="05D34227" w14:textId="7EDB231C" w:rsidR="003A1B52" w:rsidRPr="00212EE3" w:rsidRDefault="003A1B52" w:rsidP="00CA7D72">
      <w:r w:rsidRPr="00212EE3">
        <w:t xml:space="preserve">Je přípustné, aby, za podmínek uvedených v kapitole </w:t>
      </w:r>
      <w:r w:rsidR="00EA45DE" w:rsidRPr="003A0AF0">
        <w:t>5</w:t>
      </w:r>
      <w:r w:rsidRPr="003A0AF0">
        <w:t>.3.</w:t>
      </w:r>
      <w:r w:rsidR="00EA45DE" w:rsidRPr="003A0AF0">
        <w:t>6</w:t>
      </w:r>
      <w:r w:rsidRPr="003A0AF0">
        <w:t>.1</w:t>
      </w:r>
      <w:r w:rsidRPr="00212EE3">
        <w:t xml:space="preserve"> (Základní koncepce), byly některé technologické subsystémy vybaveny autonomními prostředky pro řízení, ochrany a monitorování na bázi PLC nebo jednoduchých logických automatů. </w:t>
      </w:r>
    </w:p>
    <w:p w14:paraId="149D7919" w14:textId="77777777" w:rsidR="003A1B52" w:rsidRPr="00212EE3" w:rsidRDefault="003A1B52" w:rsidP="00CA7D72">
      <w:r w:rsidRPr="00212EE3">
        <w:t xml:space="preserve">Tyto prostředky musí být plně integrovány do DCS. To znamená, že musí být přednostně vybaveny procesorem stejného typu nebo výrobce a připojeny na hlavní procesní sběrnici DCS nebo musí být zabezpečeno jejich připojení na procesorové stanice DCS pomocí otevřených průmyslových komunikačních standardů jako ETHERNET, PROFIBUS, MODBUS. </w:t>
      </w:r>
    </w:p>
    <w:p w14:paraId="783B6246" w14:textId="77777777" w:rsidR="003A1B52" w:rsidRPr="00212EE3" w:rsidRDefault="003A1B52" w:rsidP="00CA7D72">
      <w:r w:rsidRPr="00212EE3">
        <w:t>Přednostně by mělo být zajištěno jejich programování pomocí stejných programovacích nástrojů jako DCS (z inženýrské stanice DCS).</w:t>
      </w:r>
    </w:p>
    <w:p w14:paraId="193603BE" w14:textId="77777777" w:rsidR="003A1B52" w:rsidRPr="00212EE3" w:rsidRDefault="003A1B52" w:rsidP="003A1B52">
      <w:pPr>
        <w:pStyle w:val="Nadpisy"/>
        <w:jc w:val="both"/>
        <w:rPr>
          <w:lang w:val="cs-CZ"/>
        </w:rPr>
      </w:pPr>
      <w:r w:rsidRPr="00212EE3">
        <w:rPr>
          <w:lang w:val="cs-CZ"/>
        </w:rPr>
        <w:t>Redundance komponent</w:t>
      </w:r>
    </w:p>
    <w:p w14:paraId="483A45E6" w14:textId="42E59BDB" w:rsidR="003A1B52" w:rsidRPr="00212EE3" w:rsidRDefault="003A1B52" w:rsidP="00CA7D72">
      <w:r w:rsidRPr="00212EE3">
        <w:t xml:space="preserve">Požadavky na technické parametry ASŘTP, konfiguraci HW, SW, celkovou strukturu sítě ASŘTP (stupeň SIL, redundance, řešení systému ochran, apod.) budou definovány na základě výsledků Analýzy rizik a disponibility dodávaného </w:t>
      </w:r>
      <w:r w:rsidR="004A7C9F" w:rsidRPr="004A7C9F">
        <w:rPr>
          <w:smallCaps/>
        </w:rPr>
        <w:t>díla</w:t>
      </w:r>
      <w:r w:rsidRPr="00212EE3">
        <w:t>, zpracované jako součást dodávané dokumentace.</w:t>
      </w:r>
    </w:p>
    <w:p w14:paraId="7E985308" w14:textId="6C3945F6" w:rsidR="003A1B52" w:rsidRPr="00212EE3" w:rsidRDefault="003A1B52" w:rsidP="00CA7D72">
      <w:r w:rsidRPr="00212EE3">
        <w:t xml:space="preserve">Tam, kde není v této </w:t>
      </w:r>
      <w:r w:rsidR="00C82AE1" w:rsidRPr="00212EE3">
        <w:t>P</w:t>
      </w:r>
      <w:r w:rsidRPr="00212EE3">
        <w:t xml:space="preserve">říloze </w:t>
      </w:r>
      <w:r w:rsidR="00C82AE1" w:rsidRPr="00212EE3">
        <w:t xml:space="preserve">1 </w:t>
      </w:r>
      <w:r w:rsidR="00C82AE1" w:rsidRPr="00212EE3">
        <w:rPr>
          <w:smallCaps/>
        </w:rPr>
        <w:t>s</w:t>
      </w:r>
      <w:r w:rsidRPr="00212EE3">
        <w:rPr>
          <w:smallCaps/>
        </w:rPr>
        <w:t>mlouvy</w:t>
      </w:r>
      <w:r w:rsidRPr="00212EE3">
        <w:t xml:space="preserve"> uveden specifický požadavek na redundanci jednotlivých komponent ASŘTP, bude obecně redundance provedena minimálně na úrovni:</w:t>
      </w:r>
    </w:p>
    <w:p w14:paraId="34B648E0" w14:textId="4FB27D1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komunikačních tras a uzlů (serverů, sběrnic, komunikačních modulů, switch, apod.)</w:t>
      </w:r>
    </w:p>
    <w:p w14:paraId="501693AA" w14:textId="4D51A1A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procesorů řídících (automatizačních) stanic u důležitých zařízení, zejména:</w:t>
      </w:r>
    </w:p>
    <w:p w14:paraId="0D2BB5E1" w14:textId="3FFFCEE6"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 xml:space="preserve">ochranné systémy kotlů </w:t>
      </w:r>
    </w:p>
    <w:p w14:paraId="60ED3966" w14:textId="12BEE264"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tam, kde by výpadek procesoru mohl ohrozit provoz celé Teplárny nebo mohl způsobit ztráty ve výrobě,</w:t>
      </w:r>
    </w:p>
    <w:p w14:paraId="07BFF4E5" w14:textId="1F4FA3F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I/O modulů u technologicky důležitých provozních celků (provozních souborů), nebo ochranných systémů,</w:t>
      </w:r>
    </w:p>
    <w:p w14:paraId="6A22ABD0" w14:textId="0612EE6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vybraných snímačů technologických veličin (zapojeny budou na různé I/O karty),</w:t>
      </w:r>
    </w:p>
    <w:p w14:paraId="4F26345C" w14:textId="0D8A19F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napájecích modulů.</w:t>
      </w:r>
    </w:p>
    <w:p w14:paraId="07B3998C" w14:textId="77777777" w:rsidR="003A1B52" w:rsidRPr="00212EE3" w:rsidRDefault="003A1B52" w:rsidP="00CA7D72">
      <w:r w:rsidRPr="00212EE3">
        <w:t>U redundantních komponent musí být zajištěn plynulý a beznárazový přechod z hlavní na záložní a naopak bez nutnosti zásahu operátora.</w:t>
      </w:r>
    </w:p>
    <w:p w14:paraId="10164776" w14:textId="77777777" w:rsidR="003A1B52" w:rsidRPr="00212EE3" w:rsidRDefault="003A1B52" w:rsidP="00CA7D72">
      <w:r w:rsidRPr="00212EE3">
        <w:t>Tam kde to bude možné, budou redundantní prvky instalovány do geograficky rozdílných lokalit.</w:t>
      </w:r>
    </w:p>
    <w:p w14:paraId="41C024CD" w14:textId="4C357B4A" w:rsidR="003A1B52" w:rsidRPr="00212EE3" w:rsidRDefault="003A1B52" w:rsidP="00CA7D72">
      <w:r w:rsidRPr="00212EE3">
        <w:t xml:space="preserve">Redundance komunikace platí i pro vazbu na stávající ŘS, pokud to bude stávající systém umožňovat. </w:t>
      </w:r>
    </w:p>
    <w:p w14:paraId="0350A963" w14:textId="77777777" w:rsidR="003A1B52" w:rsidRPr="00212EE3" w:rsidRDefault="003A1B52" w:rsidP="00CA7D72">
      <w:r w:rsidRPr="00212EE3">
        <w:t xml:space="preserve">V komunikaci je požadován i přenos časových značek. </w:t>
      </w:r>
    </w:p>
    <w:p w14:paraId="487EF76F" w14:textId="77777777" w:rsidR="000E3E9F" w:rsidRPr="00212EE3" w:rsidRDefault="000E3E9F" w:rsidP="003A1B52">
      <w:pPr>
        <w:pStyle w:val="Nadpisy"/>
        <w:jc w:val="both"/>
        <w:rPr>
          <w:lang w:val="cs-CZ"/>
        </w:rPr>
      </w:pPr>
    </w:p>
    <w:p w14:paraId="49E72735" w14:textId="77777777" w:rsidR="003A1B52" w:rsidRPr="00212EE3" w:rsidRDefault="003A1B52" w:rsidP="003A1B52">
      <w:pPr>
        <w:pStyle w:val="Nadpisy"/>
        <w:jc w:val="both"/>
        <w:rPr>
          <w:lang w:val="cs-CZ"/>
        </w:rPr>
      </w:pPr>
      <w:r w:rsidRPr="00212EE3">
        <w:rPr>
          <w:lang w:val="cs-CZ"/>
        </w:rPr>
        <w:t>Požadavky na provedení hlavních částí ŘS</w:t>
      </w:r>
    </w:p>
    <w:p w14:paraId="43D7EA7B" w14:textId="77777777" w:rsidR="003A1B52" w:rsidRPr="00212EE3" w:rsidRDefault="003A1B52" w:rsidP="00CA7D72">
      <w:pPr>
        <w:pStyle w:val="Podtitul"/>
      </w:pPr>
      <w:r w:rsidRPr="00212EE3">
        <w:t>Operátorská stanice (součást DCS)</w:t>
      </w:r>
    </w:p>
    <w:p w14:paraId="4D4B3C70" w14:textId="77777777" w:rsidR="003A1B52" w:rsidRPr="00212EE3" w:rsidRDefault="003A1B52" w:rsidP="00CA7D72">
      <w:r w:rsidRPr="00212EE3">
        <w:t>OS zahrnuje vlastní počítačovou stanici, monitory, klávesnici a polohovací zařízení (myš).</w:t>
      </w:r>
    </w:p>
    <w:p w14:paraId="5A5A60AA" w14:textId="77777777" w:rsidR="003A1B52" w:rsidRPr="00212EE3" w:rsidRDefault="003A1B52" w:rsidP="00CA7D72">
      <w:r w:rsidRPr="00212EE3">
        <w:t xml:space="preserve">Všechny monitory OS musí být nejvyšší průmyslové kvality, určené pro trvalý provoz. </w:t>
      </w:r>
    </w:p>
    <w:p w14:paraId="583B3AA4" w14:textId="77777777" w:rsidR="003A1B52" w:rsidRPr="00212EE3" w:rsidRDefault="003A1B52" w:rsidP="00CA7D72">
      <w:r w:rsidRPr="00212EE3">
        <w:t xml:space="preserve">Klávesnice musí mít normální funkce QWERTY, plus národní klávesy pro český jazyk. </w:t>
      </w:r>
    </w:p>
    <w:p w14:paraId="73457A18" w14:textId="77777777" w:rsidR="003A1B52" w:rsidRPr="00212EE3" w:rsidRDefault="003A1B52" w:rsidP="00CA7D72">
      <w:r w:rsidRPr="00212EE3">
        <w:t xml:space="preserve">Na OS bude možné, na základě příslušných přístupových práv, spustit HMI aplikaci libovolné technologie. </w:t>
      </w:r>
    </w:p>
    <w:p w14:paraId="4B69E6BA" w14:textId="77777777" w:rsidR="003A1B52" w:rsidRPr="00212EE3" w:rsidRDefault="003A1B52" w:rsidP="00CA7D72">
      <w:pPr>
        <w:pStyle w:val="Podtitul"/>
      </w:pPr>
      <w:r w:rsidRPr="00212EE3">
        <w:lastRenderedPageBreak/>
        <w:t>Způsob zobrazení na monitorech operátorské stanice</w:t>
      </w:r>
    </w:p>
    <w:p w14:paraId="38C538B9" w14:textId="7063DA1B" w:rsidR="003A1B52" w:rsidRPr="00212EE3" w:rsidRDefault="003A1B52" w:rsidP="00CA7D72">
      <w:r w:rsidRPr="00212EE3">
        <w:t>Zásadním požadavkem pro zobrazení je vizuální a obslužné sjednocení se stávajícím ŘS</w:t>
      </w:r>
      <w:r w:rsidR="00B92594" w:rsidRPr="00212EE3">
        <w:t xml:space="preserve"> kotlů</w:t>
      </w:r>
      <w:r w:rsidRPr="00212EE3">
        <w:t>. Bude použito stejné barevné schéma, stejná grafika, stejné rozložení na obrazovkách a stejná hierarchie obrazovek.</w:t>
      </w:r>
    </w:p>
    <w:p w14:paraId="011DF22B" w14:textId="77777777" w:rsidR="003A1B52" w:rsidRPr="00212EE3" w:rsidRDefault="003A1B52" w:rsidP="00CA7D72">
      <w:r w:rsidRPr="00212EE3">
        <w:t xml:space="preserve">Hodnoty veškerých měřených veličin budou na obrazovkách všech stanic přednostně uváděny ve fyzikálních jednotkách mezinárodní měrové soustavy (SI). </w:t>
      </w:r>
    </w:p>
    <w:p w14:paraId="74E010BE" w14:textId="77777777" w:rsidR="003A1B52" w:rsidRPr="00212EE3" w:rsidRDefault="003A1B52" w:rsidP="00CA7D72">
      <w:r w:rsidRPr="00212EE3">
        <w:t xml:space="preserve">Veškeré informace na obrazovkách stanic pro styk s obsluhou musí být v českém jazyce, stejně tak jako veškerá tištěná hlášení, protokoly atd. angličtina smí být použita pouze pro systémové obrazovky pracovní stanice systémového inženýra. Každé české písmeno musí být přesně zobrazeno, včetně diakritických znamének. </w:t>
      </w:r>
    </w:p>
    <w:p w14:paraId="52EF40E9" w14:textId="77777777" w:rsidR="003A1B52" w:rsidRPr="00212EE3" w:rsidRDefault="003A1B52" w:rsidP="00CA7D72">
      <w:pPr>
        <w:pStyle w:val="Podtitul"/>
      </w:pPr>
      <w:r w:rsidRPr="00212EE3">
        <w:t>Databáze a systémová integrace (součást DCS)</w:t>
      </w:r>
    </w:p>
    <w:p w14:paraId="3F9A01A3" w14:textId="77777777" w:rsidR="003A1B52" w:rsidRPr="00212EE3" w:rsidRDefault="003A1B52" w:rsidP="00CA7D72">
      <w:r w:rsidRPr="00212EE3">
        <w:t>Správa a konfigurace alarmů a událostí musí být globální. Každý alarm musí být konfigurován pouze jednou pro libovolnou operátorskou stanici. Potvrzení jednoho alarmu na jedné operátorské stanici musí zajistit potvrzení stejného alarmu na všech operátorských stanicích. Separátní databáze alarmů na jednotlivých operátorských stanicích jsou nepřípustné.</w:t>
      </w:r>
    </w:p>
    <w:p w14:paraId="123D9FA3" w14:textId="77777777" w:rsidR="003A1B52" w:rsidRPr="00212EE3" w:rsidRDefault="003A1B52" w:rsidP="00CA7D72">
      <w:r w:rsidRPr="00212EE3">
        <w:t xml:space="preserve">Historizační modul dodaného systému bude dále ukládat jakékoliv měřené a vypočítávané hodnoty a stavy zařízení do archivu pro potřebu pozdější analýzy. Archiv bude mít takovou kapacitu, aby umožňovala uchování všech zadaných událostí a trendů po dobu min. 1 měsíc a umožnila dlouhodobou archivaci vybraných dat. </w:t>
      </w:r>
    </w:p>
    <w:p w14:paraId="6121E663" w14:textId="77777777" w:rsidR="003A1B52" w:rsidRPr="00212EE3" w:rsidRDefault="003A1B52" w:rsidP="00CA7D72">
      <w:r w:rsidRPr="00212EE3">
        <w:t>Operace archivování musí být zcela automatické, nezávislé na obsluze.</w:t>
      </w:r>
    </w:p>
    <w:p w14:paraId="6C904A51" w14:textId="77777777" w:rsidR="003A1B52" w:rsidRPr="00212EE3" w:rsidRDefault="003A1B52" w:rsidP="007F78E9">
      <w:r w:rsidRPr="00212EE3">
        <w:t>S využitím dat z historických souborů musí poskytnout komplexní informace o:</w:t>
      </w:r>
    </w:p>
    <w:p w14:paraId="767FE3E8" w14:textId="3608E01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provozních podmínkách zařízení před poruchou,</w:t>
      </w:r>
    </w:p>
    <w:p w14:paraId="23573D6F" w14:textId="56B6989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průběhu důležitých veličin před a po poruše v daném časovém úseku (post-mort),</w:t>
      </w:r>
    </w:p>
    <w:p w14:paraId="64DC926E" w14:textId="40033936"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zásazích operátora souvisejících s poruchou.</w:t>
      </w:r>
    </w:p>
    <w:p w14:paraId="7CEA6E42" w14:textId="77777777" w:rsidR="003A1B52" w:rsidRPr="00212EE3" w:rsidRDefault="003A1B52" w:rsidP="00CA7D72">
      <w:pPr>
        <w:pStyle w:val="Podtitul"/>
      </w:pPr>
      <w:r w:rsidRPr="00212EE3">
        <w:t>Inženýrská stanice (součást DCS)</w:t>
      </w:r>
    </w:p>
    <w:p w14:paraId="7F93EA6D" w14:textId="471579D6" w:rsidR="004C143A" w:rsidRPr="00212EE3" w:rsidRDefault="00B3759C" w:rsidP="00CA7D72">
      <w:r w:rsidRPr="00212EE3">
        <w:t>Stávající inženýrská stanice řídícího systému kotlů bude poskytovat všechny programové inženýrské nástroje a hardwarové prostředky potřebné pro konfigurování, provoz a údržbu upraveného systému řízení kotlů a palivového hospodářství.</w:t>
      </w:r>
    </w:p>
    <w:p w14:paraId="3CFA2B01" w14:textId="4F86DC86" w:rsidR="003A1B52" w:rsidRPr="00212EE3" w:rsidRDefault="003A1B52" w:rsidP="00CA7D72">
      <w:pPr>
        <w:pStyle w:val="Podtitul"/>
      </w:pPr>
      <w:r w:rsidRPr="00212EE3">
        <w:t>Automatizační stanice (součást DCS)</w:t>
      </w:r>
    </w:p>
    <w:p w14:paraId="1E679B78" w14:textId="77777777" w:rsidR="00AA0D03" w:rsidRPr="00212EE3" w:rsidRDefault="00AA0D03" w:rsidP="00CA7D72">
      <w:r w:rsidRPr="00212EE3">
        <w:t xml:space="preserve">Typ nově doplněné automatizační stanice palivového hospodářství bude stejný jako u stanic pro řízení kotlů K5 a K6. </w:t>
      </w:r>
    </w:p>
    <w:p w14:paraId="07C41BD2" w14:textId="52D516B0" w:rsidR="00AA0D03" w:rsidRPr="00212EE3" w:rsidRDefault="00AA0D03" w:rsidP="00CA7D72">
      <w:r w:rsidRPr="00212EE3">
        <w:t xml:space="preserve">Pro řízení upravené </w:t>
      </w:r>
      <w:r w:rsidR="005C5C69">
        <w:t>části</w:t>
      </w:r>
      <w:r w:rsidRPr="00212EE3">
        <w:t xml:space="preserve"> technologie kotlů K5 a K6 budou použity stávající automatizační stanice těchto kotlů.</w:t>
      </w:r>
    </w:p>
    <w:p w14:paraId="096BF6DF" w14:textId="77777777" w:rsidR="00AA0D03" w:rsidRPr="00212EE3" w:rsidRDefault="00AA0D03" w:rsidP="00CA7D72">
      <w:r w:rsidRPr="00212EE3">
        <w:t xml:space="preserve">Automatizační stanice řízení palivového hospodářství bude v provedení s redundantní napájecí a procesorovou jednotkou a komunikačním rozhraním. Propojena bude prostřednictvím redundantní komunikační sítě do stávajících switchů sítě automatizačních stanic. </w:t>
      </w:r>
    </w:p>
    <w:p w14:paraId="0DEA899A" w14:textId="77777777" w:rsidR="00AA0D03" w:rsidRPr="00212EE3" w:rsidRDefault="00AA0D03" w:rsidP="00CA7D72">
      <w:r w:rsidRPr="00212EE3">
        <w:t xml:space="preserve">Stanice a její programy musí zůstat funkční i v případě přerušení komunikace s operátorskou stanicí nebo s jinými automatizačními stanicemi. </w:t>
      </w:r>
    </w:p>
    <w:p w14:paraId="50CA2F62" w14:textId="23FE26DA" w:rsidR="00AA0D03" w:rsidRPr="00212EE3" w:rsidRDefault="00AA0D03" w:rsidP="00CA7D72">
      <w:r w:rsidRPr="00212EE3">
        <w:t>Stanice bude vybavena</w:t>
      </w:r>
      <w:r w:rsidR="009A685E" w:rsidRPr="00212EE3">
        <w:t xml:space="preserve"> </w:t>
      </w:r>
      <w:r w:rsidRPr="00212EE3">
        <w:t>autodiagnostikou až na úroveň jednotlivých I/O jednotek.</w:t>
      </w:r>
    </w:p>
    <w:p w14:paraId="71C8CC79" w14:textId="77777777" w:rsidR="003A1B52" w:rsidRPr="00212EE3" w:rsidRDefault="003A1B52" w:rsidP="00CA7D72">
      <w:r w:rsidRPr="00212EE3">
        <w:t xml:space="preserve">Sortiment I/O jednotek musí být schopen přijímat a vysílat všechny druhy standardních měřicích a řídících signálů. </w:t>
      </w:r>
    </w:p>
    <w:p w14:paraId="3F594534" w14:textId="77777777" w:rsidR="003A1B52" w:rsidRPr="00212EE3" w:rsidRDefault="003A1B52" w:rsidP="00CA7D72">
      <w:r w:rsidRPr="00212EE3">
        <w:lastRenderedPageBreak/>
        <w:t>Vstupní strana řídicích systémů musí zajistit odolnost vstupní strany systému proti zavlečenému napětí min 500 V a proti zkratu na svorkách snímačů.</w:t>
      </w:r>
    </w:p>
    <w:p w14:paraId="5EC0B07C" w14:textId="77777777" w:rsidR="003A1B52" w:rsidRPr="00212EE3" w:rsidRDefault="003A1B52" w:rsidP="00CA7D72">
      <w:r w:rsidRPr="00212EE3">
        <w:t xml:space="preserve">U nezálohovaných I/O jednotek nesmí být prostřednictvím jedné I/O jednotky připojeno více důležitých zařízení (zejména tam, kde se jedná o vzájemně se zálohující technologická zařízení). </w:t>
      </w:r>
    </w:p>
    <w:p w14:paraId="213F61A9" w14:textId="77777777" w:rsidR="003A1B52" w:rsidRPr="00212EE3" w:rsidRDefault="003A1B52" w:rsidP="00CA7D72">
      <w:r w:rsidRPr="00212EE3">
        <w:t>Redundantní vstupně/výstupní jednotky musí být připojeny vždy pouze prostřednictvím redundantní komunikační sítě.</w:t>
      </w:r>
    </w:p>
    <w:p w14:paraId="1792575B" w14:textId="77777777" w:rsidR="003A1B52" w:rsidRPr="00212EE3" w:rsidRDefault="003A1B52" w:rsidP="00CA7D72">
      <w:r w:rsidRPr="00212EE3">
        <w:t>Počet vstupů / výstupů na jedné kartě nesmí být větší než 32.</w:t>
      </w:r>
    </w:p>
    <w:p w14:paraId="642DF20F" w14:textId="77777777" w:rsidR="003A1B52" w:rsidRPr="00212EE3" w:rsidRDefault="003A1B52" w:rsidP="00CA7D72">
      <w:r w:rsidRPr="00212EE3">
        <w:t>Systém musí umožňovat výměnu vadných karet pod napětím, bez vlivu na řízený proces.</w:t>
      </w:r>
    </w:p>
    <w:p w14:paraId="4F5D3BAD" w14:textId="77777777" w:rsidR="003A1B52" w:rsidRPr="00397C41" w:rsidRDefault="003A1B52" w:rsidP="00397C41">
      <w:pPr>
        <w:rPr>
          <w:u w:val="single"/>
        </w:rPr>
      </w:pPr>
      <w:r w:rsidRPr="00397C41">
        <w:rPr>
          <w:u w:val="single"/>
        </w:rPr>
        <w:t>Vstupní analogová jednotka musí minimálně zajišťovat:</w:t>
      </w:r>
    </w:p>
    <w:p w14:paraId="46C72CB2" w14:textId="3F29C1F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filtraci a převedení vstupního analogového signálu na sběrnici,</w:t>
      </w:r>
    </w:p>
    <w:p w14:paraId="620A8220" w14:textId="360028C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vstupů od sběrnice,</w:t>
      </w:r>
    </w:p>
    <w:p w14:paraId="482F012E" w14:textId="04EDE89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převod A/D převodníků min. 12 bitů,</w:t>
      </w:r>
    </w:p>
    <w:p w14:paraId="4E4D2FB5" w14:textId="2B37561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kalibrace a nulování s automatickým nastavením parametrů dle referenční hodnoty,</w:t>
      </w:r>
    </w:p>
    <w:p w14:paraId="022BFF1C" w14:textId="4AA4B16C"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vyhodnocení mezí vstupního signálu s možností dálkového nastavení mezí a hystereze přes sběrnici (může být řešeno i v CPU),</w:t>
      </w:r>
    </w:p>
    <w:p w14:paraId="6CE68C2B" w14:textId="633D885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filtrování signálu a potlačení zvláště frekvence 50 Hz a vyšších harmonických,</w:t>
      </w:r>
    </w:p>
    <w:p w14:paraId="639C33E6" w14:textId="6690FCC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schopnost napájet snímače s proudovou smyčkou,</w:t>
      </w:r>
    </w:p>
    <w:p w14:paraId="7A7FED12" w14:textId="1710476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 jako diagnostika zkratu a rozpojené smyčky analogových karet.</w:t>
      </w:r>
    </w:p>
    <w:p w14:paraId="18B6C8AC" w14:textId="77777777" w:rsidR="003A1B52" w:rsidRPr="00212EE3" w:rsidRDefault="003A1B52" w:rsidP="00CA7D72">
      <w:r w:rsidRPr="00212EE3">
        <w:t>U systémů, které nepoužívají vstupní analogové jednotky řešené na bázi mikroprocesoru, lze některé z uvedených funkcí (vyhodnocení mezí, ověření signálů, korekce, atd.) provádět v rámci CPU.</w:t>
      </w:r>
    </w:p>
    <w:p w14:paraId="41469547" w14:textId="77777777" w:rsidR="003A1B52" w:rsidRPr="00397C41" w:rsidRDefault="003A1B52" w:rsidP="00397C41">
      <w:pPr>
        <w:rPr>
          <w:u w:val="single"/>
        </w:rPr>
      </w:pPr>
      <w:r w:rsidRPr="00397C41">
        <w:rPr>
          <w:u w:val="single"/>
        </w:rPr>
        <w:t>Vstupní binární jednotka musí minimálně zajistit:</w:t>
      </w:r>
    </w:p>
    <w:p w14:paraId="4BD9A1C7" w14:textId="52A8213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filtraci a převedení vstupního binárního signálu na sběrnici,</w:t>
      </w:r>
    </w:p>
    <w:p w14:paraId="77203917" w14:textId="2ADBF08D"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vstupů od sběrnice,</w:t>
      </w:r>
    </w:p>
    <w:p w14:paraId="2A3B137B" w14:textId="5A2725A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signalizaci stavu každého vstupního signálu na jednotce,</w:t>
      </w:r>
    </w:p>
    <w:p w14:paraId="37670D5B" w14:textId="6448DBD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libovolnou polaritu společného pólu,</w:t>
      </w:r>
    </w:p>
    <w:p w14:paraId="07783454" w14:textId="622944F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dvouvodičové připojení kontaktních vstupů,</w:t>
      </w:r>
    </w:p>
    <w:p w14:paraId="297C2CF2" w14:textId="6DAB5D5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54F164D5" w14:textId="77777777" w:rsidR="003A1B52" w:rsidRPr="00397C41" w:rsidRDefault="003A1B52" w:rsidP="00397C41">
      <w:pPr>
        <w:rPr>
          <w:u w:val="single"/>
        </w:rPr>
      </w:pPr>
      <w:r w:rsidRPr="00397C41">
        <w:rPr>
          <w:u w:val="single"/>
        </w:rPr>
        <w:t>Výstupní analogová jednotka musí minimálně zajistit:</w:t>
      </w:r>
    </w:p>
    <w:p w14:paraId="4BB62EB9" w14:textId="7BFB2AF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výstupního analogového signálu,</w:t>
      </w:r>
    </w:p>
    <w:p w14:paraId="272B45E7" w14:textId="1D7065B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standardní výstupní napěťový nebo proudový signál 0 ÷ ±10V, 4 ÷ 20 mA,</w:t>
      </w:r>
    </w:p>
    <w:p w14:paraId="42256877" w14:textId="65A24650"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vyhodnocení přerušení výstupní smyčky,</w:t>
      </w:r>
    </w:p>
    <w:p w14:paraId="302563E4" w14:textId="7072227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ochranu před zkratem na výstupu,</w:t>
      </w:r>
    </w:p>
    <w:p w14:paraId="2575E052" w14:textId="6AC7075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3B746B0B" w14:textId="77777777" w:rsidR="003A1B52" w:rsidRPr="00397C41" w:rsidRDefault="003A1B52" w:rsidP="00397C41">
      <w:pPr>
        <w:rPr>
          <w:u w:val="single"/>
        </w:rPr>
      </w:pPr>
      <w:r w:rsidRPr="00397C41">
        <w:rPr>
          <w:u w:val="single"/>
        </w:rPr>
        <w:t>Výstupní binární jednotka musí minimálně zajistit:</w:t>
      </w:r>
    </w:p>
    <w:p w14:paraId="7C3B63ED" w14:textId="0F81347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výstupního binárního signálu,</w:t>
      </w:r>
    </w:p>
    <w:p w14:paraId="0D7580A0" w14:textId="702D28C0"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signalizaci stavu každého výstupního signálu,</w:t>
      </w:r>
    </w:p>
    <w:p w14:paraId="6FD4219C" w14:textId="5ADD204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381A534F" w14:textId="77777777" w:rsidR="003A1B52" w:rsidRPr="00212EE3" w:rsidRDefault="003A1B52">
      <w:pPr>
        <w:pStyle w:val="Odstavec"/>
      </w:pPr>
      <w:r w:rsidRPr="00212EE3">
        <w:t>Porucha jednoho kanálu vstupní / výstupní jednotky systému nesmí ovlivnit činnost ostatních kanálů téže jednotky.</w:t>
      </w:r>
    </w:p>
    <w:p w14:paraId="64FADE6E" w14:textId="77777777" w:rsidR="003A1B52" w:rsidRPr="00212EE3" w:rsidRDefault="003A1B52" w:rsidP="00CA7D72">
      <w:pPr>
        <w:pStyle w:val="Podtitul"/>
      </w:pPr>
      <w:r w:rsidRPr="00212EE3">
        <w:lastRenderedPageBreak/>
        <w:t>Autonomní řídící prostředky na bázi PLC</w:t>
      </w:r>
    </w:p>
    <w:p w14:paraId="07340EE9" w14:textId="77777777" w:rsidR="003A1B52" w:rsidRPr="00212EE3" w:rsidRDefault="003A1B52" w:rsidP="00CA7D72">
      <w:pPr>
        <w:rPr>
          <w:b/>
        </w:rPr>
      </w:pPr>
      <w:r w:rsidRPr="00212EE3">
        <w:t xml:space="preserve">Na autonomní řídící prostředky na bázi PLC se vztahují stejné požadavky jako na automatizační stanice DCS. Případné výjimky podléhají schválení </w:t>
      </w:r>
      <w:r w:rsidRPr="00212EE3">
        <w:rPr>
          <w:smallCaps/>
        </w:rPr>
        <w:t>objednatelem</w:t>
      </w:r>
      <w:r w:rsidRPr="00212EE3">
        <w:t>.</w:t>
      </w:r>
    </w:p>
    <w:p w14:paraId="732CB82A" w14:textId="77777777" w:rsidR="003A1B52" w:rsidRPr="00212EE3" w:rsidRDefault="003A1B52" w:rsidP="00CA7D72">
      <w:pPr>
        <w:pStyle w:val="Podtitul"/>
      </w:pPr>
      <w:r w:rsidRPr="00212EE3">
        <w:t>Komunikace</w:t>
      </w:r>
    </w:p>
    <w:p w14:paraId="15A213F4" w14:textId="77777777" w:rsidR="003A1B52" w:rsidRPr="00212EE3" w:rsidRDefault="003A1B52" w:rsidP="00CA7D72">
      <w:r w:rsidRPr="00212EE3">
        <w:t xml:space="preserve">Datová komunikace mezi jednotlivými úrovněmi ŘS, které se podílejí na řešení řídících a monitorovacích funkcí, by měla být deterministická, aby požadavky na datový tok a vlastnosti jejího chování nezávisely na technologických událostech. Pokud nebude deterministická komunikace použita, musí linky pro přenos dat mít takovou přenosovou kapacitu, aby i při maximálních nárocích na přenos dat nedošlo k jejich zahlcení, ztrátě dat nebo k nepřípustnému zpoždění přenosu dat. </w:t>
      </w:r>
    </w:p>
    <w:p w14:paraId="05E43250" w14:textId="77777777" w:rsidR="003A1B52" w:rsidRPr="00212EE3" w:rsidRDefault="003A1B52" w:rsidP="00CA7D72">
      <w:r w:rsidRPr="00212EE3">
        <w:t>Integrita datových struktur a protokolů použitých v přenosových linkách musí být taková, aby spolehlivost systému nebyla významně snížena chybami komunikace na sběrnicích nebo kolizemi v přístupech ke sdíleným zařízením, jako jsou datové sběrnice nebo sdílené paměti pro redundantní procesorové systémy.</w:t>
      </w:r>
    </w:p>
    <w:p w14:paraId="1E6AE328" w14:textId="1FFECD0A" w:rsidR="003A1B52" w:rsidRPr="00212EE3" w:rsidRDefault="003A1B52" w:rsidP="00CA7D72">
      <w:r w:rsidRPr="00212EE3">
        <w:t xml:space="preserve">Veškerá komunikace v rámci dodávaných řídicích systémů i mezi dodávanými řídícími systémy a navazujícími digitálními systémy </w:t>
      </w:r>
      <w:r w:rsidR="00EE603D" w:rsidRPr="00212EE3">
        <w:rPr>
          <w:smallCaps/>
        </w:rPr>
        <w:t>z</w:t>
      </w:r>
      <w:r w:rsidRPr="00212EE3">
        <w:rPr>
          <w:smallCaps/>
        </w:rPr>
        <w:t>hotovitele</w:t>
      </w:r>
      <w:r w:rsidRPr="00212EE3">
        <w:t xml:space="preserve"> pro řešení specifických funkcí (systém monitoringu emisí apod.) musí používat mezinárodně uznávané protokoly. Zvolené protokoly musí podporovat kontroly poruch a odstraňování závad. </w:t>
      </w:r>
    </w:p>
    <w:p w14:paraId="059942F0" w14:textId="77777777" w:rsidR="003A1B52" w:rsidRPr="00212EE3" w:rsidRDefault="003A1B52" w:rsidP="00CA7D72">
      <w:r w:rsidRPr="00212EE3">
        <w:t>Pro řešení komunikačních sítí je preferován průmyslový Ethernet s komunikační rychlostí min. 100 Mb/s.</w:t>
      </w:r>
    </w:p>
    <w:p w14:paraId="63A996A6" w14:textId="43B6853A" w:rsidR="003A1B52" w:rsidRPr="00212EE3" w:rsidRDefault="003A0AF0" w:rsidP="003A0AF0">
      <w:pPr>
        <w:pStyle w:val="Nadpis4"/>
        <w:numPr>
          <w:ilvl w:val="0"/>
          <w:numId w:val="0"/>
        </w:numPr>
        <w:ind w:left="1276" w:hanging="1134"/>
      </w:pPr>
      <w:r w:rsidRPr="00212EE3">
        <w:t>5.3.4.6</w:t>
      </w:r>
      <w:r w:rsidRPr="00212EE3">
        <w:tab/>
      </w:r>
      <w:r w:rsidR="003A1B52" w:rsidRPr="00212EE3">
        <w:t xml:space="preserve">Požadavky na řešení ochranných systémů </w:t>
      </w:r>
    </w:p>
    <w:p w14:paraId="7C05579C" w14:textId="77777777" w:rsidR="003A1B52" w:rsidRPr="00212EE3" w:rsidRDefault="003A1B52" w:rsidP="00CA7D72">
      <w:r w:rsidRPr="00212EE3">
        <w:t>Zabezpečovací systém musí zajistit, v případě vzniku podmínek, které jsou pro obsluhu nebo provoz zařízení nebezpečné, automatické odstavení zařízení resp. provedení celé sekvence operací nutných pro převedení technologie do bezpečného stavu.</w:t>
      </w:r>
    </w:p>
    <w:p w14:paraId="4C1EC2CA" w14:textId="5AAF3EC5" w:rsidR="003905CC" w:rsidRPr="00212EE3" w:rsidRDefault="003905CC" w:rsidP="00CA7D72">
      <w:r w:rsidRPr="00212EE3">
        <w:t>Požadavky na obvodové zapojení, budou řešeny v souladu se závěry výsledků analýzy rizik a disponibility.</w:t>
      </w:r>
    </w:p>
    <w:p w14:paraId="45BF1289" w14:textId="668FF6DC" w:rsidR="003A1B52" w:rsidRPr="00212EE3" w:rsidRDefault="003A1B52" w:rsidP="00CA7D72">
      <w:r w:rsidRPr="00212EE3">
        <w:t xml:space="preserve">Každá zabezpečovaná veličina ochranných systémů bude zpracována samostatným I/O kanálem. </w:t>
      </w:r>
    </w:p>
    <w:p w14:paraId="2E12C948" w14:textId="4BE36980" w:rsidR="00FD129A" w:rsidRPr="00212EE3" w:rsidRDefault="00FD129A" w:rsidP="00CA7D72">
      <w:r w:rsidRPr="00212EE3">
        <w:t>Pokud dojde k rozšíření systémů ochran kotlů, budou tyto okruhy provedeny z hlediska HW i z hlediska začlenění do SW příslušných AS stejně, jako je tomu u okruhů stávajících.</w:t>
      </w:r>
    </w:p>
    <w:p w14:paraId="2BC5D3AC" w14:textId="77777777" w:rsidR="003A1B52" w:rsidRPr="00212EE3" w:rsidRDefault="003A1B52" w:rsidP="00CA7D72">
      <w:r w:rsidRPr="00212EE3">
        <w:t xml:space="preserve">Ochrany budou trvale ve funkci nezávisle na zvoleném režimu provozu, operátor nesmí mít možnost ochrany vyřadit z provozu. Jednotlivá měření vstupující do systému ochran kotle musí být provedena systémem 2 ze 3 nebo jiném v souladu s výsledky Analýzy rizik. </w:t>
      </w:r>
    </w:p>
    <w:p w14:paraId="5F564453" w14:textId="22F3AC92" w:rsidR="003A1B52" w:rsidRPr="00212EE3" w:rsidRDefault="003A1B52" w:rsidP="00CA7D72">
      <w:r w:rsidRPr="00212EE3">
        <w:t>Nouzové odstavení kotle musí být funkční i při výpadku el</w:t>
      </w:r>
      <w:r w:rsidR="00A73DED">
        <w:t>ektrické</w:t>
      </w:r>
      <w:r w:rsidR="002903C3">
        <w:t xml:space="preserve"> </w:t>
      </w:r>
      <w:r w:rsidRPr="00212EE3">
        <w:t>energie na vl</w:t>
      </w:r>
      <w:r w:rsidR="002903C3">
        <w:t>astní</w:t>
      </w:r>
      <w:r w:rsidRPr="00212EE3">
        <w:t xml:space="preserve"> spotřebě kotle (napájení nejdůležitějších pohonů pro bezpečné odstavení kotle z nezávislého zdroje).</w:t>
      </w:r>
    </w:p>
    <w:p w14:paraId="7E274869" w14:textId="457C1175" w:rsidR="003A1B52" w:rsidRPr="00212EE3" w:rsidRDefault="003A0AF0" w:rsidP="003A0AF0">
      <w:pPr>
        <w:pStyle w:val="Nadpis4"/>
        <w:numPr>
          <w:ilvl w:val="0"/>
          <w:numId w:val="0"/>
        </w:numPr>
        <w:ind w:left="1276" w:hanging="1134"/>
      </w:pPr>
      <w:r w:rsidRPr="00212EE3">
        <w:t>5.3.4.7</w:t>
      </w:r>
      <w:r w:rsidRPr="00212EE3">
        <w:tab/>
      </w:r>
      <w:r w:rsidR="003A1B52" w:rsidRPr="00212EE3">
        <w:t>Kvalitativní požadavky na výkonnost a rezervy řídicího systému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2"/>
        <w:gridCol w:w="5195"/>
      </w:tblGrid>
      <w:tr w:rsidR="003A1B52" w:rsidRPr="00212EE3" w14:paraId="3A0C7C96" w14:textId="77777777" w:rsidTr="003A4C66">
        <w:trPr>
          <w:cantSplit/>
          <w:tblHeader/>
        </w:trPr>
        <w:tc>
          <w:tcPr>
            <w:tcW w:w="4552" w:type="dxa"/>
            <w:tcBorders>
              <w:top w:val="single" w:sz="12" w:space="0" w:color="auto"/>
              <w:left w:val="single" w:sz="12" w:space="0" w:color="auto"/>
              <w:bottom w:val="single" w:sz="12" w:space="0" w:color="auto"/>
            </w:tcBorders>
            <w:shd w:val="clear" w:color="auto" w:fill="E6E6E6"/>
          </w:tcPr>
          <w:p w14:paraId="4411F01C" w14:textId="77777777" w:rsidR="003A1B52" w:rsidRPr="00212EE3" w:rsidRDefault="003A1B52" w:rsidP="00CA7D72">
            <w:r w:rsidRPr="00212EE3">
              <w:t>Parametr</w:t>
            </w:r>
          </w:p>
        </w:tc>
        <w:tc>
          <w:tcPr>
            <w:tcW w:w="5195" w:type="dxa"/>
            <w:tcBorders>
              <w:top w:val="single" w:sz="12" w:space="0" w:color="auto"/>
              <w:bottom w:val="single" w:sz="12" w:space="0" w:color="auto"/>
              <w:right w:val="single" w:sz="12" w:space="0" w:color="auto"/>
            </w:tcBorders>
            <w:shd w:val="clear" w:color="auto" w:fill="E6E6E6"/>
          </w:tcPr>
          <w:p w14:paraId="7F3547B2" w14:textId="77777777" w:rsidR="003A1B52" w:rsidRPr="00212EE3" w:rsidRDefault="003A1B52" w:rsidP="00CA7D72">
            <w:r w:rsidRPr="00212EE3">
              <w:t>Hodnota/údaj</w:t>
            </w:r>
          </w:p>
        </w:tc>
      </w:tr>
      <w:tr w:rsidR="003A1B52" w:rsidRPr="00212EE3" w14:paraId="06195F09" w14:textId="77777777" w:rsidTr="003A4C66">
        <w:trPr>
          <w:cantSplit/>
        </w:trPr>
        <w:tc>
          <w:tcPr>
            <w:tcW w:w="9747" w:type="dxa"/>
            <w:gridSpan w:val="2"/>
            <w:tcBorders>
              <w:left w:val="single" w:sz="12" w:space="0" w:color="auto"/>
              <w:right w:val="single" w:sz="12" w:space="0" w:color="auto"/>
            </w:tcBorders>
          </w:tcPr>
          <w:p w14:paraId="0C146953" w14:textId="77777777" w:rsidR="003A1B52" w:rsidRPr="00212EE3" w:rsidRDefault="003A1B52" w:rsidP="00CA7D72">
            <w:r w:rsidRPr="00212EE3">
              <w:t>Pracovní časy</w:t>
            </w:r>
          </w:p>
        </w:tc>
      </w:tr>
      <w:tr w:rsidR="003A1B52" w:rsidRPr="00212EE3" w14:paraId="783E1B5E" w14:textId="77777777" w:rsidTr="003A4C66">
        <w:trPr>
          <w:cantSplit/>
        </w:trPr>
        <w:tc>
          <w:tcPr>
            <w:tcW w:w="4552" w:type="dxa"/>
            <w:tcBorders>
              <w:left w:val="single" w:sz="12" w:space="0" w:color="auto"/>
            </w:tcBorders>
          </w:tcPr>
          <w:p w14:paraId="165F937F" w14:textId="77777777" w:rsidR="003A1B52" w:rsidRPr="00212EE3" w:rsidRDefault="003A1B52" w:rsidP="00CA7D72">
            <w:r w:rsidRPr="00212EE3">
              <w:t>Časové rozlišení sekvence událostí (</w:t>
            </w:r>
            <w:proofErr w:type="gramStart"/>
            <w:r w:rsidRPr="00212EE3">
              <w:t>SOE) (včetně</w:t>
            </w:r>
            <w:proofErr w:type="gramEnd"/>
            <w:r w:rsidRPr="00212EE3">
              <w:t xml:space="preserve"> událostí vzniklých uvnitř systému jako jsou např. meze analogových signálů, zásah operátora, apod.) </w:t>
            </w:r>
          </w:p>
        </w:tc>
        <w:tc>
          <w:tcPr>
            <w:tcW w:w="5195" w:type="dxa"/>
            <w:tcBorders>
              <w:right w:val="single" w:sz="12" w:space="0" w:color="auto"/>
            </w:tcBorders>
            <w:shd w:val="clear" w:color="auto" w:fill="auto"/>
          </w:tcPr>
          <w:p w14:paraId="6BAA1D97" w14:textId="77777777" w:rsidR="003A1B52" w:rsidRPr="00212EE3" w:rsidRDefault="003A1B52" w:rsidP="00CA7D72">
            <w:r w:rsidRPr="00212EE3">
              <w:t>≤ 10 ms</w:t>
            </w:r>
          </w:p>
        </w:tc>
      </w:tr>
      <w:tr w:rsidR="003A1B52" w:rsidRPr="00212EE3" w14:paraId="0678A7EB" w14:textId="77777777" w:rsidTr="003A4C66">
        <w:trPr>
          <w:cantSplit/>
        </w:trPr>
        <w:tc>
          <w:tcPr>
            <w:tcW w:w="4552" w:type="dxa"/>
            <w:tcBorders>
              <w:left w:val="single" w:sz="12" w:space="0" w:color="auto"/>
            </w:tcBorders>
          </w:tcPr>
          <w:p w14:paraId="01ACEC8C" w14:textId="77777777" w:rsidR="003A1B52" w:rsidRPr="00212EE3" w:rsidRDefault="003A1B52" w:rsidP="00CA7D72">
            <w:r w:rsidRPr="00212EE3">
              <w:lastRenderedPageBreak/>
              <w:t>Doba mezi povelem operátora a výstupem na navazující zařízení (akční člen, rozvaděč elektro, navazující řídicí systém)</w:t>
            </w:r>
          </w:p>
        </w:tc>
        <w:tc>
          <w:tcPr>
            <w:tcW w:w="5195" w:type="dxa"/>
            <w:tcBorders>
              <w:right w:val="single" w:sz="12" w:space="0" w:color="auto"/>
            </w:tcBorders>
            <w:shd w:val="clear" w:color="auto" w:fill="auto"/>
          </w:tcPr>
          <w:p w14:paraId="61FB7306" w14:textId="77777777" w:rsidR="003A1B52" w:rsidRPr="00212EE3" w:rsidRDefault="003A1B52" w:rsidP="00CA7D72">
            <w:r w:rsidRPr="00212EE3">
              <w:t>≤ 1 s</w:t>
            </w:r>
          </w:p>
        </w:tc>
      </w:tr>
      <w:tr w:rsidR="003A1B52" w:rsidRPr="00212EE3" w14:paraId="14830E05" w14:textId="77777777" w:rsidTr="003A4C66">
        <w:trPr>
          <w:cantSplit/>
        </w:trPr>
        <w:tc>
          <w:tcPr>
            <w:tcW w:w="4552" w:type="dxa"/>
            <w:tcBorders>
              <w:left w:val="single" w:sz="12" w:space="0" w:color="auto"/>
              <w:bottom w:val="single" w:sz="12" w:space="0" w:color="auto"/>
            </w:tcBorders>
          </w:tcPr>
          <w:p w14:paraId="5DCE9AB7" w14:textId="77777777" w:rsidR="003A1B52" w:rsidRPr="00212EE3" w:rsidRDefault="003A1B52" w:rsidP="00CA7D72">
            <w:r w:rsidRPr="00212EE3">
              <w:t>Doba mezi změnou hodnoty vstupní proměnné a jejím zobrazením obrazovce</w:t>
            </w:r>
          </w:p>
        </w:tc>
        <w:tc>
          <w:tcPr>
            <w:tcW w:w="5195" w:type="dxa"/>
            <w:tcBorders>
              <w:bottom w:val="single" w:sz="12" w:space="0" w:color="auto"/>
              <w:right w:val="single" w:sz="12" w:space="0" w:color="auto"/>
            </w:tcBorders>
            <w:shd w:val="clear" w:color="auto" w:fill="auto"/>
          </w:tcPr>
          <w:p w14:paraId="5A124F19" w14:textId="77777777" w:rsidR="003A1B52" w:rsidRPr="00212EE3" w:rsidRDefault="003A1B52" w:rsidP="00CA7D72">
            <w:r w:rsidRPr="00212EE3">
              <w:t>≤ 1 s</w:t>
            </w:r>
          </w:p>
          <w:p w14:paraId="0B714C26" w14:textId="77777777" w:rsidR="003A1B52" w:rsidRPr="00212EE3" w:rsidRDefault="003A1B52" w:rsidP="00CA7D72"/>
        </w:tc>
      </w:tr>
      <w:tr w:rsidR="003A1B52" w:rsidRPr="00212EE3" w14:paraId="401D07D1" w14:textId="77777777" w:rsidTr="003A4C66">
        <w:trPr>
          <w:cantSplit/>
        </w:trPr>
        <w:tc>
          <w:tcPr>
            <w:tcW w:w="9747" w:type="dxa"/>
            <w:gridSpan w:val="2"/>
            <w:tcBorders>
              <w:top w:val="single" w:sz="12" w:space="0" w:color="auto"/>
              <w:left w:val="single" w:sz="12" w:space="0" w:color="auto"/>
              <w:right w:val="single" w:sz="12" w:space="0" w:color="auto"/>
            </w:tcBorders>
          </w:tcPr>
          <w:p w14:paraId="02BDA2D9" w14:textId="77777777" w:rsidR="003A1B52" w:rsidRPr="00212EE3" w:rsidRDefault="003A1B52" w:rsidP="00CA7D72">
            <w:r w:rsidRPr="00212EE3">
              <w:t>Rezervy</w:t>
            </w:r>
          </w:p>
        </w:tc>
      </w:tr>
      <w:tr w:rsidR="003A1B52" w:rsidRPr="00212EE3" w14:paraId="4DDFEB0D" w14:textId="77777777" w:rsidTr="003A4C66">
        <w:trPr>
          <w:cantSplit/>
        </w:trPr>
        <w:tc>
          <w:tcPr>
            <w:tcW w:w="4552" w:type="dxa"/>
            <w:tcBorders>
              <w:left w:val="single" w:sz="12" w:space="0" w:color="auto"/>
            </w:tcBorders>
          </w:tcPr>
          <w:p w14:paraId="34C1C47B" w14:textId="77777777" w:rsidR="003A1B52" w:rsidRPr="00212EE3" w:rsidRDefault="003A1B52" w:rsidP="00CA7D72">
            <w:r w:rsidRPr="00212EE3">
              <w:t>Rezerva paměti systému min.</w:t>
            </w:r>
          </w:p>
        </w:tc>
        <w:tc>
          <w:tcPr>
            <w:tcW w:w="5195" w:type="dxa"/>
            <w:tcBorders>
              <w:right w:val="single" w:sz="12" w:space="0" w:color="auto"/>
            </w:tcBorders>
            <w:shd w:val="clear" w:color="auto" w:fill="auto"/>
          </w:tcPr>
          <w:p w14:paraId="089B6E37" w14:textId="42D06D19" w:rsidR="003A1B52" w:rsidRPr="00212EE3" w:rsidRDefault="00FD7A80" w:rsidP="00CA7D72">
            <w:r w:rsidRPr="00212EE3">
              <w:t xml:space="preserve">≥ </w:t>
            </w:r>
            <w:r w:rsidR="003A1B52" w:rsidRPr="00212EE3">
              <w:t>30 % rovnoměrně rozprostřená v celém systému</w:t>
            </w:r>
          </w:p>
        </w:tc>
      </w:tr>
      <w:tr w:rsidR="003A1B52" w:rsidRPr="00212EE3" w14:paraId="281E329F" w14:textId="77777777" w:rsidTr="003A4C66">
        <w:trPr>
          <w:cantSplit/>
        </w:trPr>
        <w:tc>
          <w:tcPr>
            <w:tcW w:w="4552" w:type="dxa"/>
            <w:tcBorders>
              <w:left w:val="single" w:sz="12" w:space="0" w:color="auto"/>
            </w:tcBorders>
          </w:tcPr>
          <w:p w14:paraId="22493EF8" w14:textId="77777777" w:rsidR="003A1B52" w:rsidRPr="00212EE3" w:rsidRDefault="003A1B52" w:rsidP="00CA7D72">
            <w:r w:rsidRPr="00212EE3">
              <w:t xml:space="preserve">Rezerva času (execution time) systému </w:t>
            </w:r>
          </w:p>
        </w:tc>
        <w:tc>
          <w:tcPr>
            <w:tcW w:w="5195" w:type="dxa"/>
            <w:tcBorders>
              <w:right w:val="single" w:sz="12" w:space="0" w:color="auto"/>
            </w:tcBorders>
            <w:shd w:val="clear" w:color="auto" w:fill="auto"/>
          </w:tcPr>
          <w:p w14:paraId="6F01837D" w14:textId="77777777" w:rsidR="003A1B52" w:rsidRPr="00212EE3" w:rsidRDefault="003A1B52" w:rsidP="00CA7D72">
            <w:r w:rsidRPr="00212EE3">
              <w:t>≥ 30 % rovnoměrně rozprostřená v celém systému</w:t>
            </w:r>
          </w:p>
        </w:tc>
      </w:tr>
      <w:tr w:rsidR="003A1B52" w:rsidRPr="00212EE3" w14:paraId="426CBA16" w14:textId="77777777" w:rsidTr="003A4C66">
        <w:trPr>
          <w:cantSplit/>
        </w:trPr>
        <w:tc>
          <w:tcPr>
            <w:tcW w:w="4552" w:type="dxa"/>
            <w:tcBorders>
              <w:left w:val="single" w:sz="12" w:space="0" w:color="auto"/>
            </w:tcBorders>
          </w:tcPr>
          <w:p w14:paraId="2988B9EE" w14:textId="77777777" w:rsidR="003A1B52" w:rsidRPr="00212EE3" w:rsidRDefault="003A1B52" w:rsidP="00CA7D72">
            <w:r w:rsidRPr="00212EE3">
              <w:t>Rezerva v počtu položek databáze (tag, point) pro všechny technologické proměnné a pro všechna ostatní data (vč. diagnostických) vznikající v ŘS</w:t>
            </w:r>
          </w:p>
        </w:tc>
        <w:tc>
          <w:tcPr>
            <w:tcW w:w="5195" w:type="dxa"/>
            <w:tcBorders>
              <w:right w:val="single" w:sz="12" w:space="0" w:color="auto"/>
            </w:tcBorders>
            <w:shd w:val="clear" w:color="auto" w:fill="auto"/>
          </w:tcPr>
          <w:p w14:paraId="7D51B3D4" w14:textId="77777777" w:rsidR="003A1B52" w:rsidRPr="00212EE3" w:rsidRDefault="003A1B52" w:rsidP="00CA7D72">
            <w:r w:rsidRPr="00212EE3">
              <w:t>≥ 20 %</w:t>
            </w:r>
          </w:p>
        </w:tc>
      </w:tr>
      <w:tr w:rsidR="003A1B52" w:rsidRPr="00212EE3" w14:paraId="64239183" w14:textId="77777777" w:rsidTr="003A4C66">
        <w:trPr>
          <w:cantSplit/>
        </w:trPr>
        <w:tc>
          <w:tcPr>
            <w:tcW w:w="4552" w:type="dxa"/>
            <w:tcBorders>
              <w:left w:val="single" w:sz="12" w:space="0" w:color="auto"/>
            </w:tcBorders>
          </w:tcPr>
          <w:p w14:paraId="602BB163" w14:textId="77777777" w:rsidR="003A1B52" w:rsidRPr="00212EE3" w:rsidRDefault="003A1B52" w:rsidP="00CA7D72">
            <w:r w:rsidRPr="00212EE3">
              <w:t>Rezerva v počtu instalovaných volných vstupů</w:t>
            </w:r>
          </w:p>
        </w:tc>
        <w:tc>
          <w:tcPr>
            <w:tcW w:w="5195" w:type="dxa"/>
            <w:tcBorders>
              <w:right w:val="single" w:sz="12" w:space="0" w:color="auto"/>
            </w:tcBorders>
            <w:shd w:val="clear" w:color="auto" w:fill="auto"/>
          </w:tcPr>
          <w:p w14:paraId="0741032D" w14:textId="77777777" w:rsidR="003A1B52" w:rsidRPr="00212EE3" w:rsidRDefault="003A1B52" w:rsidP="00CA7D72">
            <w:r w:rsidRPr="00212EE3">
              <w:t>≥ 10 % pro každý typ použitého vstupního signálu (velikost rezervy u žádné ze vstupně výstupních skříní systému nesmí poklesnout pod 5 %)</w:t>
            </w:r>
          </w:p>
        </w:tc>
      </w:tr>
      <w:tr w:rsidR="003A1B52" w:rsidRPr="00212EE3" w14:paraId="3641173E" w14:textId="77777777" w:rsidTr="003A4C66">
        <w:trPr>
          <w:cantSplit/>
        </w:trPr>
        <w:tc>
          <w:tcPr>
            <w:tcW w:w="4552" w:type="dxa"/>
            <w:tcBorders>
              <w:left w:val="single" w:sz="12" w:space="0" w:color="auto"/>
            </w:tcBorders>
          </w:tcPr>
          <w:p w14:paraId="43924953" w14:textId="77777777" w:rsidR="003A1B52" w:rsidRPr="00212EE3" w:rsidRDefault="003A1B52" w:rsidP="00CA7D72">
            <w:r w:rsidRPr="00212EE3">
              <w:t>Rezerva v počtu instalovaných volných výstupů</w:t>
            </w:r>
          </w:p>
        </w:tc>
        <w:tc>
          <w:tcPr>
            <w:tcW w:w="5195" w:type="dxa"/>
            <w:tcBorders>
              <w:right w:val="single" w:sz="12" w:space="0" w:color="auto"/>
            </w:tcBorders>
            <w:shd w:val="clear" w:color="auto" w:fill="auto"/>
          </w:tcPr>
          <w:p w14:paraId="5E13BCDB" w14:textId="77777777" w:rsidR="003A1B52" w:rsidRPr="00212EE3" w:rsidRDefault="003A1B52" w:rsidP="00CA7D72">
            <w:r w:rsidRPr="00212EE3">
              <w:t>≥ 10 % pro každý typ použitého výstupního signálu (velikost rezervy u žádné ze vstupně výstupních skříní systému nesmí poklesnout pod 5 %)</w:t>
            </w:r>
          </w:p>
        </w:tc>
      </w:tr>
      <w:tr w:rsidR="003A1B52" w:rsidRPr="00212EE3" w14:paraId="517CE6EB" w14:textId="77777777" w:rsidTr="003A4C66">
        <w:trPr>
          <w:cantSplit/>
        </w:trPr>
        <w:tc>
          <w:tcPr>
            <w:tcW w:w="4552" w:type="dxa"/>
            <w:tcBorders>
              <w:left w:val="single" w:sz="12" w:space="0" w:color="auto"/>
              <w:bottom w:val="single" w:sz="4" w:space="0" w:color="auto"/>
            </w:tcBorders>
          </w:tcPr>
          <w:p w14:paraId="7A257EC3" w14:textId="77777777" w:rsidR="003A1B52" w:rsidRPr="00212EE3" w:rsidRDefault="003A1B52" w:rsidP="00CA7D72">
            <w:r w:rsidRPr="00212EE3">
              <w:t>Prodrátovaná rezerva ve skříních ŘS pro instalaci dalších I/O karet</w:t>
            </w:r>
          </w:p>
        </w:tc>
        <w:tc>
          <w:tcPr>
            <w:tcW w:w="5195" w:type="dxa"/>
            <w:tcBorders>
              <w:bottom w:val="single" w:sz="4" w:space="0" w:color="auto"/>
              <w:right w:val="single" w:sz="12" w:space="0" w:color="auto"/>
            </w:tcBorders>
            <w:shd w:val="clear" w:color="auto" w:fill="auto"/>
          </w:tcPr>
          <w:p w14:paraId="0B7CE57F" w14:textId="77777777" w:rsidR="003A1B52" w:rsidRPr="00212EE3" w:rsidRDefault="003A1B52" w:rsidP="00CA7D72">
            <w:r w:rsidRPr="00212EE3">
              <w:t>≥ 20 % rovnoměrně rozprostřená v celém systému</w:t>
            </w:r>
          </w:p>
        </w:tc>
      </w:tr>
      <w:tr w:rsidR="003A1B52" w:rsidRPr="00212EE3" w14:paraId="0CE4B5D5" w14:textId="77777777" w:rsidTr="003A4C66">
        <w:trPr>
          <w:cantSplit/>
        </w:trPr>
        <w:tc>
          <w:tcPr>
            <w:tcW w:w="4552" w:type="dxa"/>
            <w:tcBorders>
              <w:left w:val="single" w:sz="12" w:space="0" w:color="auto"/>
              <w:bottom w:val="single" w:sz="12" w:space="0" w:color="auto"/>
            </w:tcBorders>
          </w:tcPr>
          <w:p w14:paraId="3FB39E89" w14:textId="77777777" w:rsidR="003A1B52" w:rsidRPr="00212EE3" w:rsidRDefault="003A1B52" w:rsidP="00CA7D72">
            <w:r w:rsidRPr="00212EE3">
              <w:t>Další volný prostor ve skříních (rozvaděčích) využitelný pro další rozšíření kapacity systému</w:t>
            </w:r>
          </w:p>
        </w:tc>
        <w:tc>
          <w:tcPr>
            <w:tcW w:w="5195" w:type="dxa"/>
            <w:tcBorders>
              <w:bottom w:val="single" w:sz="12" w:space="0" w:color="auto"/>
              <w:right w:val="single" w:sz="12" w:space="0" w:color="auto"/>
            </w:tcBorders>
            <w:shd w:val="clear" w:color="auto" w:fill="auto"/>
          </w:tcPr>
          <w:p w14:paraId="68D5CD73" w14:textId="77777777" w:rsidR="003A1B52" w:rsidRPr="00212EE3" w:rsidRDefault="003A1B52" w:rsidP="00CA7D72">
            <w:r w:rsidRPr="00212EE3">
              <w:t>≥ 20 %</w:t>
            </w:r>
          </w:p>
          <w:p w14:paraId="6D37B341" w14:textId="77777777" w:rsidR="003A1B52" w:rsidRPr="00212EE3" w:rsidRDefault="003A1B52" w:rsidP="00CA7D72"/>
        </w:tc>
      </w:tr>
      <w:tr w:rsidR="003A1B52" w:rsidRPr="00212EE3" w14:paraId="0E20093A" w14:textId="77777777" w:rsidTr="003A4C66">
        <w:trPr>
          <w:cantSplit/>
        </w:trPr>
        <w:tc>
          <w:tcPr>
            <w:tcW w:w="4552" w:type="dxa"/>
            <w:tcBorders>
              <w:top w:val="single" w:sz="12" w:space="0" w:color="auto"/>
              <w:left w:val="single" w:sz="12" w:space="0" w:color="auto"/>
              <w:bottom w:val="single" w:sz="12" w:space="0" w:color="auto"/>
            </w:tcBorders>
            <w:shd w:val="clear" w:color="auto" w:fill="auto"/>
          </w:tcPr>
          <w:p w14:paraId="3D20718A" w14:textId="77777777" w:rsidR="003A1B52" w:rsidRPr="00212EE3" w:rsidRDefault="003A1B52" w:rsidP="00CA7D72">
            <w:r w:rsidRPr="00212EE3">
              <w:t>Přesnosti měřicích okruhů (celý měřící řetězec od odběru až po zobrazení na obrazovce DCS)</w:t>
            </w:r>
          </w:p>
        </w:tc>
        <w:tc>
          <w:tcPr>
            <w:tcW w:w="5195" w:type="dxa"/>
            <w:tcBorders>
              <w:top w:val="single" w:sz="12" w:space="0" w:color="auto"/>
              <w:bottom w:val="single" w:sz="12" w:space="0" w:color="auto"/>
              <w:right w:val="single" w:sz="12" w:space="0" w:color="auto"/>
            </w:tcBorders>
            <w:shd w:val="clear" w:color="auto" w:fill="auto"/>
          </w:tcPr>
          <w:p w14:paraId="20B087B6" w14:textId="2C7D78DA" w:rsidR="003A1B52" w:rsidRPr="00212EE3" w:rsidRDefault="003A1B52" w:rsidP="00CA7D72">
            <w:r w:rsidRPr="00212EE3">
              <w:t>Měření teplot: 1</w:t>
            </w:r>
            <w:r w:rsidR="00A00C37">
              <w:t xml:space="preserve"> </w:t>
            </w:r>
            <w:r w:rsidRPr="00212EE3">
              <w:t>%</w:t>
            </w:r>
          </w:p>
          <w:p w14:paraId="2F531D05" w14:textId="64921C95" w:rsidR="003A1B52" w:rsidRPr="00212EE3" w:rsidRDefault="003A1B52" w:rsidP="00CA7D72">
            <w:r w:rsidRPr="00212EE3">
              <w:t>Měření teploty páry: 0,5</w:t>
            </w:r>
            <w:r w:rsidR="00A00C37">
              <w:t xml:space="preserve"> </w:t>
            </w:r>
            <w:r w:rsidRPr="00212EE3">
              <w:t>%</w:t>
            </w:r>
          </w:p>
          <w:p w14:paraId="228D22BC" w14:textId="545F74B7" w:rsidR="003A1B52" w:rsidRPr="00212EE3" w:rsidRDefault="003A1B52" w:rsidP="00CA7D72">
            <w:r w:rsidRPr="00212EE3">
              <w:t>Měření tlaků: 0,5</w:t>
            </w:r>
            <w:r w:rsidR="00A00C37">
              <w:t xml:space="preserve"> </w:t>
            </w:r>
            <w:r w:rsidRPr="00212EE3">
              <w:t>%</w:t>
            </w:r>
          </w:p>
          <w:p w14:paraId="1B7A3894" w14:textId="6D0D8298" w:rsidR="003A1B52" w:rsidRPr="00212EE3" w:rsidRDefault="003A1B52" w:rsidP="00CA7D72">
            <w:r w:rsidRPr="00212EE3">
              <w:t>Diferenční tlaky: 0,3</w:t>
            </w:r>
            <w:r w:rsidR="00A00C37">
              <w:t xml:space="preserve"> </w:t>
            </w:r>
            <w:r w:rsidRPr="00212EE3">
              <w:t>%</w:t>
            </w:r>
          </w:p>
          <w:p w14:paraId="3AD934AC" w14:textId="3A57F38F" w:rsidR="003A1B52" w:rsidRPr="00212EE3" w:rsidRDefault="003A1B52" w:rsidP="00CA7D72">
            <w:r w:rsidRPr="00212EE3">
              <w:t>Množství a průtoky: 1,5</w:t>
            </w:r>
            <w:r w:rsidR="00A00C37">
              <w:t xml:space="preserve"> </w:t>
            </w:r>
            <w:r w:rsidRPr="00212EE3">
              <w:t>%</w:t>
            </w:r>
          </w:p>
          <w:p w14:paraId="39C67916" w14:textId="77777777" w:rsidR="003A1B52" w:rsidRPr="00212EE3" w:rsidRDefault="003A1B52" w:rsidP="00CA7D72">
            <w:r w:rsidRPr="00212EE3">
              <w:t>Hladiny: 1,5 %</w:t>
            </w:r>
          </w:p>
        </w:tc>
      </w:tr>
    </w:tbl>
    <w:p w14:paraId="7E0EAD70" w14:textId="77777777" w:rsidR="003A1B52" w:rsidRPr="00212EE3" w:rsidRDefault="003A1B52" w:rsidP="00CA7D72"/>
    <w:p w14:paraId="1420AACF" w14:textId="290F27F1" w:rsidR="003A1B52" w:rsidRPr="00212EE3" w:rsidRDefault="003A0AF0" w:rsidP="003A0AF0">
      <w:pPr>
        <w:pStyle w:val="Nadpis4"/>
        <w:numPr>
          <w:ilvl w:val="0"/>
          <w:numId w:val="0"/>
        </w:numPr>
        <w:ind w:left="1276" w:hanging="1134"/>
      </w:pPr>
      <w:r w:rsidRPr="00212EE3">
        <w:t>5.3.4.8</w:t>
      </w:r>
      <w:r w:rsidRPr="00212EE3">
        <w:tab/>
      </w:r>
      <w:r w:rsidR="003A1B52" w:rsidRPr="00212EE3">
        <w:t xml:space="preserve">Společné požadavky na ŘS </w:t>
      </w:r>
    </w:p>
    <w:p w14:paraId="44458A43" w14:textId="77777777" w:rsidR="003A1B52" w:rsidRPr="00212EE3" w:rsidRDefault="003A1B52" w:rsidP="00CA7D72">
      <w:pPr>
        <w:pStyle w:val="Podtitul"/>
      </w:pPr>
      <w:r w:rsidRPr="00212EE3">
        <w:t>Dimenzování systému</w:t>
      </w:r>
    </w:p>
    <w:p w14:paraId="3AD5F59F" w14:textId="1EA6548E" w:rsidR="003A1B52" w:rsidRPr="00212EE3" w:rsidRDefault="003A1B52" w:rsidP="00CA7D72">
      <w:pPr>
        <w:rPr>
          <w:smallCaps/>
        </w:rPr>
      </w:pPr>
      <w:r w:rsidRPr="00212EE3">
        <w:t>Kapacita (HW i SW) ŘS vč. souvisejících komunikačních sítí musí být taková, aby umožnila řízení a monitorování veškerého technologického zařízení dodávaného v rámci</w:t>
      </w:r>
      <w:r w:rsidRPr="00212EE3">
        <w:rPr>
          <w:smallCaps/>
        </w:rPr>
        <w:t xml:space="preserve"> </w:t>
      </w:r>
      <w:r w:rsidR="00F623B7" w:rsidRPr="00212EE3">
        <w:rPr>
          <w:smallCaps/>
        </w:rPr>
        <w:t>díla</w:t>
      </w:r>
      <w:r w:rsidRPr="00212EE3">
        <w:rPr>
          <w:smallCaps/>
        </w:rPr>
        <w:t xml:space="preserve"> </w:t>
      </w:r>
      <w:r w:rsidRPr="00212EE3">
        <w:t>při dodržení dalších požadavků na výkonnost a rezervy systému</w:t>
      </w:r>
      <w:r w:rsidRPr="00212EE3">
        <w:rPr>
          <w:smallCaps/>
        </w:rPr>
        <w:t>.</w:t>
      </w:r>
    </w:p>
    <w:p w14:paraId="3D3CA0F7" w14:textId="1B37946D" w:rsidR="003A1B52" w:rsidRPr="00212EE3" w:rsidRDefault="003A1B52" w:rsidP="00CA7D72">
      <w:r w:rsidRPr="00212EE3">
        <w:t xml:space="preserve">Kapacita veškerých komunikačních prostředků musí být navržena tak, aby v žádném provozním nebo poruchovém stavu všech řídicích a informačních systémů dodaných v rámci </w:t>
      </w:r>
      <w:r w:rsidR="00F623B7" w:rsidRPr="00212EE3">
        <w:rPr>
          <w:smallCaps/>
        </w:rPr>
        <w:t>díla</w:t>
      </w:r>
      <w:r w:rsidRPr="00212EE3">
        <w:rPr>
          <w:smallCaps/>
        </w:rPr>
        <w:t xml:space="preserve"> </w:t>
      </w:r>
      <w:r w:rsidRPr="00212EE3">
        <w:t>a s využitím veškerých specifikovaných rezerv nedošlo k přetížení komunikační sítě nebo kterékoliv její části.</w:t>
      </w:r>
    </w:p>
    <w:p w14:paraId="59F7F327" w14:textId="77777777" w:rsidR="003A1B52" w:rsidRPr="00212EE3" w:rsidRDefault="003A1B52" w:rsidP="00CA7D72">
      <w:pPr>
        <w:pStyle w:val="Podtitul"/>
      </w:pPr>
      <w:r w:rsidRPr="00212EE3">
        <w:lastRenderedPageBreak/>
        <w:t>Provedení operátorské stanice, inženýrské stanice a serverů</w:t>
      </w:r>
    </w:p>
    <w:p w14:paraId="163CC7CD" w14:textId="793033A7" w:rsidR="00272036" w:rsidRPr="00212EE3" w:rsidRDefault="00FA3EEC" w:rsidP="00CA7D72">
      <w:r w:rsidRPr="00212EE3">
        <w:t>Pro uložení stanic je třeba v maximální míře využívat umístění do racku s připojením operátorských terminálů přes KVM jednotky. Periferní zařízení (HMI) operátorské stanice pro velín hospodářství paliva (dnes „velín zauhlování“) budou připojena standardní kabeláží bez KVM modulů (budou umíst</w:t>
      </w:r>
      <w:r w:rsidR="001C52C6">
        <w:t>ě</w:t>
      </w:r>
      <w:r w:rsidRPr="00212EE3">
        <w:t>na ve stejné místnosti).</w:t>
      </w:r>
      <w:r w:rsidR="009A685E" w:rsidRPr="00212EE3">
        <w:t xml:space="preserve"> </w:t>
      </w:r>
      <w:r w:rsidRPr="00212EE3">
        <w:t>Rack pro instalaci operátorské stanice musí být v provedení odpovídajícím podmínkám, ve kterých budou umístěny (prachové filtry, ventilace).</w:t>
      </w:r>
    </w:p>
    <w:p w14:paraId="3971EFB5" w14:textId="77777777" w:rsidR="003A1B52" w:rsidRPr="00212EE3" w:rsidRDefault="003A1B52" w:rsidP="00CA7D72">
      <w:pPr>
        <w:pStyle w:val="Podtitul"/>
      </w:pPr>
      <w:r w:rsidRPr="00212EE3">
        <w:t>Časová synchronizace a časové značky</w:t>
      </w:r>
    </w:p>
    <w:p w14:paraId="7A268FB5" w14:textId="340336D0" w:rsidR="004D478E" w:rsidRPr="00212EE3" w:rsidRDefault="004D478E" w:rsidP="00CA7D72">
      <w:pPr>
        <w:pStyle w:val="StylZarovnatdobloku"/>
      </w:pPr>
      <w:r w:rsidRPr="00212EE3">
        <w:t>Všechny nové části ŘS kotlů a palivového hospodářství</w:t>
      </w:r>
      <w:r w:rsidR="009A685E" w:rsidRPr="00212EE3">
        <w:t xml:space="preserve"> </w:t>
      </w:r>
      <w:r w:rsidRPr="00212EE3">
        <w:t xml:space="preserve">vč. případných dalších digitálních prostředků použitých pro řízení a monitorování provozu </w:t>
      </w:r>
      <w:r w:rsidRPr="00212EE3">
        <w:rPr>
          <w:smallCaps/>
        </w:rPr>
        <w:t xml:space="preserve">díla </w:t>
      </w:r>
      <w:r w:rsidRPr="00212EE3">
        <w:t>musí být časově synchronizovány pomocí stávajícího (GPS-NTP server)</w:t>
      </w:r>
      <w:r w:rsidR="009A685E" w:rsidRPr="00212EE3">
        <w:t xml:space="preserve"> </w:t>
      </w:r>
      <w:r w:rsidRPr="00212EE3">
        <w:t>zdroje přesného času.</w:t>
      </w:r>
    </w:p>
    <w:p w14:paraId="61DE992C" w14:textId="77777777" w:rsidR="003A1B52" w:rsidRPr="00212EE3" w:rsidRDefault="003A1B52" w:rsidP="00CA7D72">
      <w:pPr>
        <w:pStyle w:val="Podtitul"/>
      </w:pPr>
      <w:r w:rsidRPr="00212EE3">
        <w:t>Odolnost proti vlivu prostředí</w:t>
      </w:r>
    </w:p>
    <w:p w14:paraId="33A7161C" w14:textId="77777777" w:rsidR="003A1B52" w:rsidRPr="00212EE3" w:rsidRDefault="003A1B52" w:rsidP="00CA7D72">
      <w:r w:rsidRPr="00212EE3">
        <w:t>Všechny části ŘS musí být chráněny proti potenciálním nebezpečím spojeným s provozem technologií a být schopny provozu v podmínkách, ve kterých budou instalovány. Přitom je třeba vzít v úvahu všechny podmínky prostředí relevantní pro instalaci.</w:t>
      </w:r>
    </w:p>
    <w:p w14:paraId="2C0803F1" w14:textId="77777777" w:rsidR="003A1B52" w:rsidRPr="00212EE3" w:rsidRDefault="003A1B52" w:rsidP="00CA7D72">
      <w:r w:rsidRPr="00212EE3">
        <w:t>Stupeň ochrany bude přiměřený úloze zařízení, umístění zařízení a potenciálním nebezpečím.</w:t>
      </w:r>
    </w:p>
    <w:p w14:paraId="4A8C113D" w14:textId="77777777" w:rsidR="003A1B52" w:rsidRPr="00212EE3" w:rsidRDefault="003A1B52" w:rsidP="00CA7D72">
      <w:pPr>
        <w:pStyle w:val="Podtitul"/>
      </w:pPr>
      <w:r w:rsidRPr="00212EE3">
        <w:t>Vyzařování elektromagnetického rušení</w:t>
      </w:r>
    </w:p>
    <w:p w14:paraId="7A7E1F15" w14:textId="77777777" w:rsidR="003A1B52" w:rsidRPr="00212EE3" w:rsidRDefault="003A1B52" w:rsidP="00CA7D72">
      <w:r w:rsidRPr="00212EE3">
        <w:t xml:space="preserve">Vyzařování rušivých elektromagnetických polí u nově instalovaných zařízení nesmí přesáhnout třídu </w:t>
      </w:r>
      <w:r w:rsidRPr="00212EE3">
        <w:rPr>
          <w:caps/>
        </w:rPr>
        <w:t xml:space="preserve">A </w:t>
      </w:r>
      <w:r w:rsidRPr="00212EE3">
        <w:t>dle ČSN EN 55022</w:t>
      </w:r>
      <w:r w:rsidRPr="00212EE3">
        <w:rPr>
          <w:caps/>
        </w:rPr>
        <w:t xml:space="preserve">, </w:t>
      </w:r>
      <w:r w:rsidRPr="00212EE3">
        <w:t>u monitorů s trvalou obsluhou nesmí přesáhnout třídu B.</w:t>
      </w:r>
    </w:p>
    <w:p w14:paraId="537B653C" w14:textId="77777777" w:rsidR="003A1B52" w:rsidRPr="00212EE3" w:rsidRDefault="003A1B52" w:rsidP="00CA7D72">
      <w:pPr>
        <w:pStyle w:val="Podtitul"/>
      </w:pPr>
      <w:r w:rsidRPr="00212EE3">
        <w:t xml:space="preserve">Odolnost proti elektromagnetickému rušení </w:t>
      </w:r>
    </w:p>
    <w:p w14:paraId="3FE78B55" w14:textId="77777777" w:rsidR="003A1B52" w:rsidRPr="00212EE3" w:rsidRDefault="003A1B52" w:rsidP="00CA7D72">
      <w:r w:rsidRPr="00212EE3">
        <w:t>Řídící systém musí být dostatečně odolný proti úrovni elektromagnetického rušení, které se bude vyskytovat v prostoru instalace vč. odolnosti proti rušení vyplývajícího z použití přenosných FM a GSM vysílačů do výkonu 5 W ve vzdálenosti do 0,5 m od zařízení. Proto musí být budován z prvků eliminujících rušení – galvanické oddělení u prvků s cizím napájením, důsledné stínění všech komponent, preferování optických datových sběrnic, apod.</w:t>
      </w:r>
    </w:p>
    <w:p w14:paraId="30D9223B" w14:textId="77777777" w:rsidR="003A1B52" w:rsidRPr="00212EE3" w:rsidRDefault="003A1B52" w:rsidP="00CA7D72">
      <w:pPr>
        <w:pStyle w:val="Podtitul"/>
      </w:pPr>
      <w:r w:rsidRPr="00212EE3">
        <w:t>Bezpečnost procesu</w:t>
      </w:r>
    </w:p>
    <w:p w14:paraId="15030FEC" w14:textId="3F15E796" w:rsidR="003A1B52" w:rsidRPr="00212EE3" w:rsidRDefault="003A1B52" w:rsidP="00CA7D72">
      <w:r w:rsidRPr="00212EE3">
        <w:t xml:space="preserve">Řídicí systém bude navržen a dodán tak, aby byla omezena rizika vznikající z procesu. Musí být provedena všechna nutná opatření, která předejdou potenciálním chybám zařízení dodávaných v rámci </w:t>
      </w:r>
      <w:r w:rsidR="00EE603D" w:rsidRPr="00212EE3">
        <w:rPr>
          <w:smallCaps/>
        </w:rPr>
        <w:t>d</w:t>
      </w:r>
      <w:r w:rsidRPr="00212EE3">
        <w:rPr>
          <w:smallCaps/>
        </w:rPr>
        <w:t>íla,</w:t>
      </w:r>
      <w:r w:rsidRPr="00212EE3">
        <w:t xml:space="preserve"> vytvářejícím nebezpečí pro personál, zařízení a okolí buď přímo, nebo v důsledku dopadů chyb na řízenou technologii během jejího najíždění, normálního provozu, plánovaných odstávek, nouzového odstavení a výpadků. </w:t>
      </w:r>
    </w:p>
    <w:p w14:paraId="5AE1ECF1" w14:textId="665013A9" w:rsidR="00C818EB" w:rsidRPr="00212EE3" w:rsidRDefault="003A0AF0" w:rsidP="003A0AF0">
      <w:pPr>
        <w:pStyle w:val="Nadpis4"/>
        <w:numPr>
          <w:ilvl w:val="0"/>
          <w:numId w:val="0"/>
        </w:numPr>
        <w:ind w:left="1276" w:hanging="1134"/>
      </w:pPr>
      <w:r w:rsidRPr="00212EE3">
        <w:t>5.3.4.9</w:t>
      </w:r>
      <w:r w:rsidRPr="00212EE3">
        <w:tab/>
      </w:r>
      <w:r w:rsidR="00C818EB" w:rsidRPr="00212EE3">
        <w:t>Polní instrumentace (MaR)</w:t>
      </w:r>
    </w:p>
    <w:p w14:paraId="284BBFD4" w14:textId="4710975B" w:rsidR="00C818EB" w:rsidRDefault="00C818EB" w:rsidP="00CA7D72">
      <w:r w:rsidRPr="00212EE3">
        <w:t xml:space="preserve">Polní instrumentace zahrnuje dodávky všech kompletních měřících okruhů, potřebných pro monitorování a automatizované řízení technologií v dodávce </w:t>
      </w:r>
      <w:r w:rsidR="0061668C" w:rsidRPr="00212EE3">
        <w:rPr>
          <w:smallCaps/>
        </w:rPr>
        <w:t xml:space="preserve">zhotovitele </w:t>
      </w:r>
      <w:r w:rsidR="0061668C" w:rsidRPr="00212EE3">
        <w:t xml:space="preserve">včetně </w:t>
      </w:r>
      <w:r w:rsidRPr="00212EE3">
        <w:t>všech souvisejících a kompletačních zařízení jako jsou jímky</w:t>
      </w:r>
      <w:r w:rsidR="002B14F0" w:rsidRPr="00212EE3">
        <w:t xml:space="preserve">, </w:t>
      </w:r>
      <w:r w:rsidRPr="00212EE3">
        <w:t>kondenzační nádoby, oddělovací nádoby, impulsní potrubí, napájecí zdroje, převodníky na unifikovaný signál 4-20 mA atd., včetně škrticích orgánů pro zabudování do potrubí, přívody a odpady pomocných médií apod.</w:t>
      </w:r>
    </w:p>
    <w:p w14:paraId="710F3E50" w14:textId="77777777" w:rsidR="007830DF" w:rsidRPr="00731AA8" w:rsidRDefault="007830DF" w:rsidP="007830DF">
      <w:r w:rsidRPr="00731AA8">
        <w:t xml:space="preserve">Zahrnuje také dodávku veškerých odběrných a měřících míst vč. kompletačních zařízení potřebných pro </w:t>
      </w:r>
      <w:r w:rsidRPr="00731AA8">
        <w:rPr>
          <w:smallCaps/>
        </w:rPr>
        <w:t>garanční</w:t>
      </w:r>
      <w:r w:rsidRPr="00731AA8">
        <w:t xml:space="preserve"> </w:t>
      </w:r>
      <w:r w:rsidRPr="00731AA8">
        <w:rPr>
          <w:smallCaps/>
        </w:rPr>
        <w:t>měření</w:t>
      </w:r>
      <w:r w:rsidRPr="00731AA8">
        <w:t xml:space="preserve"> a ověřovací měření (tzn. tlakové odběry apod.). </w:t>
      </w:r>
    </w:p>
    <w:p w14:paraId="3F85DD9F" w14:textId="77777777" w:rsidR="00221A55" w:rsidRPr="00212EE3" w:rsidRDefault="00221A55" w:rsidP="00221A55">
      <w:pPr>
        <w:pStyle w:val="StylZarovnatdobloku"/>
      </w:pPr>
      <w:r w:rsidRPr="00212EE3">
        <w:lastRenderedPageBreak/>
        <w:t>Polní instrumentace bude dodána v takovém rozsahu, aby bylo možno všechny manipulace, které nepotřebují dozor na místě, provádět z operátorských stanic a aby byly zajištěny veškeré veličiny pro provádění provozních a bilančních výpočtů.</w:t>
      </w:r>
    </w:p>
    <w:p w14:paraId="0D93E645" w14:textId="7AE6BF9E" w:rsidR="00221A55" w:rsidRPr="00212EE3" w:rsidRDefault="00221A55" w:rsidP="00221A55">
      <w:r w:rsidRPr="00212EE3">
        <w:t>Všechny přístroje, které budou umístěny v provozu, musí být určeny pro normální provoz při teplotách -10 až +50</w:t>
      </w:r>
      <w:r w:rsidR="00394C89">
        <w:t xml:space="preserve"> </w:t>
      </w:r>
      <w:r w:rsidRPr="00212EE3">
        <w:t>°C a musí být chráněny proti specifickým vnějším vlivům, jako jsou povětrnostní podmínky, chvění, atmosférická koroze apod.</w:t>
      </w:r>
    </w:p>
    <w:p w14:paraId="7DF59FCF" w14:textId="77777777" w:rsidR="00221A55" w:rsidRPr="00212EE3" w:rsidRDefault="00221A55" w:rsidP="00221A55">
      <w:r w:rsidRPr="00212EE3">
        <w:t>V případě, že přístroj bude umístěn v prostředí s možností výskytu teplot pod bodem mrazu, musí být přístroje dostatečně dimenzovány na nižší teploty a zajištěny před zamrznutím včetně příslušného impulsního potrubí. Robustnost provedení snímače musí odpovídat jeho umístění. Pokud se v prostoru přístrojů nebo kabeláže bude vyskytovat teplota vyšší je nutno tomu přizpůsobit i přístroje a kabeláž.</w:t>
      </w:r>
    </w:p>
    <w:p w14:paraId="5300B19F" w14:textId="77777777" w:rsidR="00221A55" w:rsidRPr="00212EE3" w:rsidRDefault="00221A55" w:rsidP="00221A55">
      <w:r w:rsidRPr="00212EE3">
        <w:t>Snímače a měřící převodníky musí pracovat s takovou přesností, aby byly dosaženy požadované přesnosti celých měřících řetězců tak, jak jsou uvedeny v předcházející kapitole.</w:t>
      </w:r>
    </w:p>
    <w:p w14:paraId="5CAB107A" w14:textId="7A05196D" w:rsidR="00221A55" w:rsidRPr="00212EE3" w:rsidRDefault="00221A55" w:rsidP="00221A55">
      <w:r w:rsidRPr="00212EE3">
        <w:t>Místní měření bude provedeno</w:t>
      </w:r>
      <w:r w:rsidR="003753D9">
        <w:t>,</w:t>
      </w:r>
      <w:r w:rsidRPr="00212EE3">
        <w:t xml:space="preserve"> </w:t>
      </w:r>
      <w:r w:rsidRPr="00731AA8">
        <w:rPr>
          <w:color w:val="000000"/>
        </w:rPr>
        <w:t>pokud jejich instalaci vyžadují zvláštní předpisy (tzv. zákonná měření) a dále všude tam, kde je jejich umístění potřebné nebo vhodné pro kontrolu funkce zařízení při provádění údržby a pochůzkové kontrolní činnosti</w:t>
      </w:r>
      <w:r w:rsidRPr="00212EE3">
        <w:t xml:space="preserve">, místní přístroje </w:t>
      </w:r>
      <w:r>
        <w:t xml:space="preserve">kruhového tvaru </w:t>
      </w:r>
      <w:r w:rsidRPr="00212EE3">
        <w:t>budou mít min. průměr 100 mm.</w:t>
      </w:r>
    </w:p>
    <w:p w14:paraId="29A411DB" w14:textId="77777777" w:rsidR="00221A55" w:rsidRPr="00212EE3" w:rsidRDefault="00221A55" w:rsidP="00221A55">
      <w:r w:rsidRPr="00212EE3">
        <w:t>Dále je požadována vysoká provozní spolehlivost.</w:t>
      </w:r>
    </w:p>
    <w:p w14:paraId="164DC9DD" w14:textId="77777777" w:rsidR="00221A55" w:rsidRPr="00212EE3" w:rsidRDefault="00221A55" w:rsidP="00221A55">
      <w:pPr>
        <w:rPr>
          <w:snapToGrid w:val="0"/>
        </w:rPr>
      </w:pPr>
      <w:r w:rsidRPr="00212EE3">
        <w:t xml:space="preserve">U snímačů s dálkovým přenosem </w:t>
      </w:r>
      <w:r w:rsidRPr="00212EE3">
        <w:rPr>
          <w:snapToGrid w:val="0"/>
        </w:rPr>
        <w:t>je vyžadována unifikace přístrojového vybavení, to znamená, že pro stejné typy měření nebudou používány snímače od různých výrobců.</w:t>
      </w:r>
    </w:p>
    <w:p w14:paraId="4145EBD1" w14:textId="77777777" w:rsidR="00221A55" w:rsidRPr="00212EE3" w:rsidRDefault="00221A55" w:rsidP="00221A55">
      <w:pPr>
        <w:pStyle w:val="StylZarovnatdobloku"/>
      </w:pPr>
      <w:r w:rsidRPr="00212EE3">
        <w:t xml:space="preserve">Pokud tomu nebrání závažné důvody, budou používány analogové snímače se standardním výstupním signálem 4-20 mA. </w:t>
      </w:r>
    </w:p>
    <w:p w14:paraId="3274842C" w14:textId="77777777" w:rsidR="00221A55" w:rsidRPr="00212EE3" w:rsidRDefault="00221A55" w:rsidP="00221A55">
      <w:pPr>
        <w:pStyle w:val="StylZarovnatdobloku"/>
      </w:pPr>
      <w:r w:rsidRPr="00212EE3">
        <w:t xml:space="preserve">Tyto snímače budou s výjimkou snímačů teploty umožňovat komunikaci dle standardů FDT/DTM nebo EDD (HART, Profibus, Foundation Fieldbus). </w:t>
      </w:r>
    </w:p>
    <w:p w14:paraId="3AFF5E42" w14:textId="77777777" w:rsidR="00221A55" w:rsidRPr="00212EE3" w:rsidRDefault="00221A55" w:rsidP="00221A55">
      <w:r w:rsidRPr="00212EE3">
        <w:rPr>
          <w:smallCaps/>
        </w:rPr>
        <w:t>zhotovitel</w:t>
      </w:r>
      <w:r w:rsidRPr="00212EE3">
        <w:t xml:space="preserve"> navrhne a doloží délku kalibračních lhůt jednotlivých prvků měřícího řetězce. Požaduje se, aby délka kalibrační lhůty nebyla kratší než 2 roky.</w:t>
      </w:r>
    </w:p>
    <w:p w14:paraId="29F9E43E" w14:textId="0BFAF1C6" w:rsidR="00C818EB" w:rsidRPr="00212EE3" w:rsidRDefault="00C818EB" w:rsidP="009834BD">
      <w:pPr>
        <w:pStyle w:val="Podtitul"/>
      </w:pPr>
      <w:r w:rsidRPr="00212EE3">
        <w:t xml:space="preserve">Hranice dodávek mezi strojní dodávkou MaR </w:t>
      </w:r>
    </w:p>
    <w:p w14:paraId="3519E477" w14:textId="3F7DDEE7" w:rsidR="00E8038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8038F" w:rsidRPr="00212EE3">
        <w:t>Hranici dodávky pro dálková měření tlaků, množství, hladin, analýz atd. budou první uzavírací ventily, které budou v dodávce příslušné technologie</w:t>
      </w:r>
      <w:r w:rsidR="0052000D" w:rsidRPr="00212EE3">
        <w:t>.</w:t>
      </w:r>
    </w:p>
    <w:p w14:paraId="06B9CA6F" w14:textId="39063DCE"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U měření množství pomocí tlakové diference a škrtícího orgánu (clona, dýza atd.) bude dodávka škrtícího orgánu součástí dodávek MaR. Montáž škrtícího orgánu do potrubí je zajištěna v rámci strojní dodávky. Hranicí dodávky jsou v tomto případě uzavírací ventily umístěné na škrtícím orgánu.</w:t>
      </w:r>
    </w:p>
    <w:p w14:paraId="0A7E99ED" w14:textId="4FDBA999"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Dodávka a montáž návarků pro měření teploty jsou součástí strojních dodávek. Dodávka teploměrových jímek bude součástí MaR,</w:t>
      </w:r>
      <w:r w:rsidR="00164ECC">
        <w:rPr>
          <w:lang w:val="cs-CZ"/>
        </w:rPr>
        <w:t xml:space="preserve"> </w:t>
      </w:r>
      <w:r w:rsidR="0052000D" w:rsidRPr="00212EE3">
        <w:t>montáž bude součástí strojních dodávek .Hranicí budou teploměrové jímky.</w:t>
      </w:r>
    </w:p>
    <w:p w14:paraId="650CE834" w14:textId="69A73CFD"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V rámci dodávky strojně-technologické části budou pro specifikované motory (napájecí čerpadla, ventilátory atd.) zajištěny čidla pro měření teplot ložisek motoru a vinutí motoru. Pro uvedené měřící okruhy je hranice dodávky stanovena na svorkovnici stroje.</w:t>
      </w:r>
    </w:p>
    <w:p w14:paraId="5C4F49DF" w14:textId="541FF92E"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Výroba a rozvod ovládacího vzduchu pro pneumatické regulační členy. Hranicí dodávek je šroubení na pneum</w:t>
      </w:r>
      <w:r w:rsidR="00BE6039">
        <w:rPr>
          <w:lang w:val="cs-CZ"/>
        </w:rPr>
        <w:t xml:space="preserve">atickém </w:t>
      </w:r>
      <w:r w:rsidR="0052000D" w:rsidRPr="00212EE3">
        <w:t>akč</w:t>
      </w:r>
      <w:r w:rsidR="00BE6039">
        <w:rPr>
          <w:lang w:val="cs-CZ"/>
        </w:rPr>
        <w:t xml:space="preserve">ním </w:t>
      </w:r>
      <w:r w:rsidR="0052000D" w:rsidRPr="00212EE3">
        <w:t>členu.</w:t>
      </w:r>
    </w:p>
    <w:p w14:paraId="6BC02AE9" w14:textId="295244A3"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Přívody chladící vody a odvod kondenzátu do klimatizací v rozváděčích ASŘTP.</w:t>
      </w:r>
      <w:r w:rsidR="00E639E7">
        <w:rPr>
          <w:lang w:val="cs-CZ"/>
        </w:rPr>
        <w:t xml:space="preserve"> </w:t>
      </w:r>
      <w:r w:rsidR="0052000D" w:rsidRPr="00212EE3">
        <w:t>Hranicí dodávek je šroubení na klimatizaci.</w:t>
      </w:r>
    </w:p>
    <w:p w14:paraId="24EC06F4" w14:textId="77777777" w:rsidR="00C818EB" w:rsidRPr="00212EE3" w:rsidRDefault="00C818EB" w:rsidP="00CA7D72">
      <w:pPr>
        <w:pStyle w:val="Podtitul"/>
      </w:pPr>
      <w:r w:rsidRPr="00212EE3">
        <w:lastRenderedPageBreak/>
        <w:t>Počty snímačů</w:t>
      </w:r>
    </w:p>
    <w:p w14:paraId="0DD39410" w14:textId="5642D13F" w:rsidR="00C818EB" w:rsidRPr="00212EE3" w:rsidRDefault="00C818EB" w:rsidP="00CA7D72">
      <w:pPr>
        <w:rPr>
          <w:b/>
        </w:rPr>
      </w:pPr>
      <w:r w:rsidRPr="00212EE3">
        <w:t xml:space="preserve">V celém systému musí být uplatněn princip jediného zdroje informací, tj. využití signálu z jednoho snímače nebo výsledného verifikovaného signálu z více snímačů jedné měřené veličiny pro všechny funkce systému (sekvenční i spojité řízení, ochrany, archivace atd.). Počet snímačů pro jednotlivá měření navrhne </w:t>
      </w:r>
      <w:r w:rsidR="001E3078" w:rsidRPr="00212EE3">
        <w:rPr>
          <w:smallCaps/>
        </w:rPr>
        <w:t>z</w:t>
      </w:r>
      <w:r w:rsidRPr="00212EE3">
        <w:rPr>
          <w:smallCaps/>
        </w:rPr>
        <w:t>hotovitel</w:t>
      </w:r>
      <w:r w:rsidRPr="00212EE3">
        <w:t xml:space="preserve"> s ohledem na bezpečnost a spolehlivost provozu </w:t>
      </w:r>
      <w:r w:rsidR="001E3078" w:rsidRPr="00212EE3">
        <w:rPr>
          <w:smallCaps/>
        </w:rPr>
        <w:t>d</w:t>
      </w:r>
      <w:r w:rsidRPr="00212EE3">
        <w:rPr>
          <w:smallCaps/>
        </w:rPr>
        <w:t>íla</w:t>
      </w:r>
      <w:r w:rsidR="001E3078" w:rsidRPr="00212EE3">
        <w:rPr>
          <w:smallCaps/>
        </w:rPr>
        <w:t>.</w:t>
      </w:r>
    </w:p>
    <w:p w14:paraId="08E3DFFD" w14:textId="77777777" w:rsidR="00C818EB" w:rsidRPr="00212EE3" w:rsidRDefault="00C818EB" w:rsidP="00CA7D72">
      <w:pPr>
        <w:pStyle w:val="Podtitul"/>
      </w:pPr>
      <w:r w:rsidRPr="00212EE3">
        <w:t>Napájení analogových snímačů</w:t>
      </w:r>
    </w:p>
    <w:p w14:paraId="2914ACE7" w14:textId="77777777" w:rsidR="00C818EB" w:rsidRPr="00212EE3" w:rsidRDefault="00C818EB" w:rsidP="00CA7D72">
      <w:r w:rsidRPr="00212EE3">
        <w:t xml:space="preserve">Snímače, které nevyžadují externí napájení (jako např. analyzátory apod.) budou napájeny po proudové smyčce z řídicího systému. </w:t>
      </w:r>
    </w:p>
    <w:p w14:paraId="1939D20B" w14:textId="77777777" w:rsidR="00C818EB" w:rsidRPr="00212EE3" w:rsidRDefault="00C818EB" w:rsidP="00CA7D72">
      <w:pPr>
        <w:pStyle w:val="Podtitul"/>
      </w:pPr>
      <w:r w:rsidRPr="00212EE3">
        <w:t xml:space="preserve">Měřící převodníky </w:t>
      </w:r>
    </w:p>
    <w:p w14:paraId="5A3BA558" w14:textId="77777777" w:rsidR="00C818EB" w:rsidRPr="00212EE3" w:rsidRDefault="00C818EB" w:rsidP="00CA7D72">
      <w:r w:rsidRPr="00212EE3">
        <w:t xml:space="preserve">Měřicí převodníky musí pracovat s takovou přesností, aby byla zajištěna přesnost celého měřícího řetězce (vyjma primárních škrtících orgánů pro měření průtoků) lepší než 0,5 % z nastaveného měřícího rozsahu i co se týče nelinearity, hystereze a reprodukovatelnosti. </w:t>
      </w:r>
    </w:p>
    <w:p w14:paraId="3D430765" w14:textId="77777777" w:rsidR="00C818EB" w:rsidRPr="00212EE3" w:rsidRDefault="00C818EB" w:rsidP="00CA7D72">
      <w:r w:rsidRPr="00212EE3">
        <w:t xml:space="preserve">Snímače a převodníky tlaku budou pracovat s přesností lepší než 0,3 % měřeného rozsahu. </w:t>
      </w:r>
    </w:p>
    <w:p w14:paraId="4F7F9325" w14:textId="77777777" w:rsidR="00C818EB" w:rsidRPr="00212EE3" w:rsidRDefault="00C818EB" w:rsidP="00CA7D72">
      <w:r w:rsidRPr="00212EE3">
        <w:t>Výstup převodníku bude nezemněn, aby mohlo být vedení signálu zemněno jednotně (až v rozvaděči řídicího systému) pro zamezení přídavných chyb.</w:t>
      </w:r>
    </w:p>
    <w:p w14:paraId="6C3CCA08" w14:textId="77777777" w:rsidR="00C818EB" w:rsidRPr="00212EE3" w:rsidRDefault="00C818EB" w:rsidP="00CA7D72">
      <w:r w:rsidRPr="00212EE3">
        <w:t xml:space="preserve">Každý převodník bude mít vlastní, dostatečně robustní kryt chránící před škodlivými vlivy okolního prostředí a bude upevněn tak, aby okolní vibrace neměly vliv na jeho přesnost a spolehlivost. </w:t>
      </w:r>
    </w:p>
    <w:p w14:paraId="731F7BB4" w14:textId="77777777" w:rsidR="00C818EB" w:rsidRPr="00212EE3" w:rsidRDefault="00C818EB" w:rsidP="00CA7D72">
      <w:r w:rsidRPr="00212EE3">
        <w:t>Všechny přístroje, musí být určeny pro provoz v podmínkách jejich nasazení a musí být chráněny proti specifickým vnějším vlivům, jako jsou povětrnostní podmínky, chvění, atmosférická koroze apod.</w:t>
      </w:r>
    </w:p>
    <w:p w14:paraId="19D9B0B0" w14:textId="77777777" w:rsidR="00C818EB" w:rsidRPr="00212EE3" w:rsidRDefault="00C818EB" w:rsidP="00CA7D72">
      <w:r w:rsidRPr="00212EE3">
        <w:t>V případě, že převodník bude umístěn v prostředí s možností výskytu teplot pod bodem mrazu, musí být přístroje dostatečně dimenzovány na nižší teploty a zajištěny před zamrznutím včetně příslušného impulsního potrubí. Robustnost provedení snímače musí odpovídat jeho umístění. Pokud se v prostoru přístrojů nebo kabeláže bude vyskytovat vysoká teplota je nutno tomu přizpůsobit i přístroje a kabeláž.</w:t>
      </w:r>
    </w:p>
    <w:p w14:paraId="4F5C12FF" w14:textId="4658FEA6" w:rsidR="00C818EB" w:rsidRPr="00212EE3" w:rsidRDefault="00C818EB" w:rsidP="00CA7D72">
      <w:pPr>
        <w:pStyle w:val="Podtitul"/>
      </w:pPr>
      <w:r w:rsidRPr="00212EE3">
        <w:t>Rozsahy měřících řetězců</w:t>
      </w:r>
      <w:r w:rsidR="009A685E" w:rsidRPr="00212EE3">
        <w:t xml:space="preserve"> </w:t>
      </w:r>
    </w:p>
    <w:p w14:paraId="1A51B048" w14:textId="77777777" w:rsidR="00C818EB" w:rsidRPr="00212EE3" w:rsidRDefault="00C818EB" w:rsidP="00CA7D72">
      <w:r w:rsidRPr="00212EE3">
        <w:t>Pokud není výslovně stanoveno jinak, budou všechny měřicí převodníky zajišťovat souhlasný trend nárůstu výstupního signálu se vzrůstající měřenou veličinou.</w:t>
      </w:r>
    </w:p>
    <w:p w14:paraId="4AE4865C" w14:textId="77777777" w:rsidR="00C818EB" w:rsidRPr="00212EE3" w:rsidRDefault="00C818EB" w:rsidP="00CA7D72">
      <w:r w:rsidRPr="00212EE3">
        <w:t>Měřící řetězce (zdroje signálu, snímače, převodníky) budou navrženy tak, aby nominální hodnota měřené veličiny odpovídala cca 60 % měřícího rozsahu (požadavek neplatí pro elektrická měření).</w:t>
      </w:r>
    </w:p>
    <w:p w14:paraId="3C0346D9" w14:textId="77777777" w:rsidR="00C818EB" w:rsidRPr="00212EE3" w:rsidRDefault="00C818EB" w:rsidP="00CA7D72">
      <w:r w:rsidRPr="00212EE3">
        <w:t>Měřící řetězce (zdroje signálu, snímače, převodníky, parametrizace vstupu řídícího systému) budou navrženy tak, aby i při maximálních provozních hodnotách měřené veličiny (např. rozběhové proudy motorů, provozní napětí vyšší než jmenovité) nedošlo v řídicím systému k chybovým hlášením měřícího okruhu (vstupní hodnota mimo dovolený rozsah).</w:t>
      </w:r>
    </w:p>
    <w:p w14:paraId="64C1BAFC" w14:textId="77777777" w:rsidR="00C818EB" w:rsidRPr="00212EE3" w:rsidRDefault="00C818EB" w:rsidP="00CA7D72">
      <w:pPr>
        <w:pStyle w:val="Podtitul"/>
      </w:pPr>
      <w:r w:rsidRPr="00212EE3">
        <w:t>Měření teplot</w:t>
      </w:r>
    </w:p>
    <w:p w14:paraId="772F52AD" w14:textId="77777777" w:rsidR="00C818EB" w:rsidRPr="00212EE3" w:rsidRDefault="00C818EB" w:rsidP="00CA7D72">
      <w:r w:rsidRPr="00212EE3">
        <w:t>Měření teplot bude zajištěno termoelektrickými a odporovými teploměry vybavenými standardní svorkovnicí odpovídající příslušné normě ČSN (</w:t>
      </w:r>
      <w:r w:rsidRPr="00212EE3">
        <w:rPr>
          <w:iCs/>
        </w:rPr>
        <w:t>ČSN</w:t>
      </w:r>
      <w:r w:rsidRPr="00212EE3">
        <w:t xml:space="preserve"> EN 60751).</w:t>
      </w:r>
    </w:p>
    <w:p w14:paraId="6D839DB9" w14:textId="78F606CC" w:rsidR="00C818EB" w:rsidRPr="00212EE3" w:rsidRDefault="00C818EB" w:rsidP="00CA7D72">
      <w:r w:rsidRPr="00212EE3">
        <w:t xml:space="preserve">Odporové teploměry Pt100 (TR) budou dle umístění (v provedení s jímkou nebo do jímky) </w:t>
      </w:r>
      <w:r w:rsidRPr="00212EE3">
        <w:br/>
        <w:t>"s vyšší mechanickou odolností" (odolné proti otřesům). Bude využito převodníků s výstupem 4-20 mA. Umístění převodníků bude závislé na prostředí umístění teploměrů.</w:t>
      </w:r>
    </w:p>
    <w:p w14:paraId="6D46AB2E" w14:textId="77777777" w:rsidR="00C818EB" w:rsidRPr="00212EE3" w:rsidRDefault="00C818EB" w:rsidP="00CA7D72">
      <w:r w:rsidRPr="00212EE3">
        <w:lastRenderedPageBreak/>
        <w:t xml:space="preserve">Termočlánky budou použity dvojité typu J (Fe-CuNi) nebo typu K (NiCr-Ni). </w:t>
      </w:r>
    </w:p>
    <w:p w14:paraId="4B21EFFB" w14:textId="77777777" w:rsidR="00C818EB" w:rsidRPr="00212EE3" w:rsidRDefault="00C818EB" w:rsidP="00CA7D72">
      <w:r w:rsidRPr="00212EE3">
        <w:t>Parní potrubí budou osazena výhradně teploměry s rychlereagující jímkou.</w:t>
      </w:r>
    </w:p>
    <w:p w14:paraId="70005C27" w14:textId="2824CAE5" w:rsidR="00C818EB" w:rsidRPr="00212EE3" w:rsidRDefault="00C818EB" w:rsidP="00CA7D72">
      <w:r w:rsidRPr="00212EE3">
        <w:t>U měření teplot, kde budou použity odporové snímače teploty, budou přednostně použity teploměry Pt100 v čtyřvodičovém zapojení. Pro převod odporového signálu ze snímače na proudový signál 4-20</w:t>
      </w:r>
      <w:r w:rsidR="00323433">
        <w:t xml:space="preserve"> </w:t>
      </w:r>
      <w:r w:rsidRPr="00212EE3">
        <w:t xml:space="preserve">mA/HART budou použity převodníky s galvanickým oddělením a s diagnostikou zkratu nebo přerušení odporového článku. </w:t>
      </w:r>
    </w:p>
    <w:p w14:paraId="58DC3A8E" w14:textId="2688864A" w:rsidR="00C818EB" w:rsidRPr="00212EE3" w:rsidRDefault="00C818EB" w:rsidP="00CA7D72">
      <w:r w:rsidRPr="00212EE3">
        <w:t>U měření teplot médií, kde použity termočlánky budou pro převod napěťového signálu ze snímače na proudový signál 4-20</w:t>
      </w:r>
      <w:r w:rsidR="00323433">
        <w:t xml:space="preserve"> </w:t>
      </w:r>
      <w:r w:rsidRPr="00212EE3">
        <w:t>mA/HART použity univerzální převodníky s kompenzací studeného konce s galvanickým oddělením.</w:t>
      </w:r>
    </w:p>
    <w:p w14:paraId="13BF3321" w14:textId="77777777" w:rsidR="00C818EB" w:rsidRPr="00212EE3" w:rsidRDefault="00C818EB" w:rsidP="00CA7D72">
      <w:r w:rsidRPr="00212EE3">
        <w:t>V případě problémů s použitím převodníku do hlavice (vysoká teplota okolí, nepřístupné místo, apod.), budou v technologii instalovány skříňky s převodníky co nejblíže k čidlu. V případě umístění převodníků ve sdružovacích skříních bude v rozsahu dodávky zajištěno i kompenzační vedení z termočlánku do převodníku, tj. do sdružovací skříně.</w:t>
      </w:r>
    </w:p>
    <w:p w14:paraId="29192ECA" w14:textId="77777777" w:rsidR="00C818EB" w:rsidRPr="00212EE3" w:rsidRDefault="00C818EB" w:rsidP="00CA7D72">
      <w:r w:rsidRPr="00212EE3">
        <w:t>Pro přímé místní měření teplot nesmí být použito provedení s náplní rtuti a musí být v nerezovém provedení. Rovněž je nepřípustné použití skleněných teploměrů.</w:t>
      </w:r>
    </w:p>
    <w:p w14:paraId="4624BEE5" w14:textId="77777777" w:rsidR="00C818EB" w:rsidRPr="00212EE3" w:rsidRDefault="00C818EB" w:rsidP="00CA7D72">
      <w:r w:rsidRPr="00212EE3">
        <w:t>Měření teplot v ložiscích musí být provedeno spolehlivým měřením teploty.</w:t>
      </w:r>
    </w:p>
    <w:p w14:paraId="0ABC23EC" w14:textId="77777777" w:rsidR="00C818EB" w:rsidRPr="00212EE3" w:rsidRDefault="00C818EB" w:rsidP="00CA7D72">
      <w:pPr>
        <w:pStyle w:val="Podtitul"/>
      </w:pPr>
      <w:r w:rsidRPr="00212EE3">
        <w:t>Měření tlaků a tlakových diferencí</w:t>
      </w:r>
    </w:p>
    <w:p w14:paraId="6EBAC835" w14:textId="116FBF1E" w:rsidR="00C818EB" w:rsidRPr="00212EE3" w:rsidRDefault="00C818EB" w:rsidP="00CA7D72">
      <w:r w:rsidRPr="00212EE3">
        <w:t>Snímače musí umožnit dálkovou kalibraci.</w:t>
      </w:r>
    </w:p>
    <w:p w14:paraId="0E9F914B" w14:textId="5FC35BD1" w:rsidR="00C818EB" w:rsidRPr="00212EE3" w:rsidRDefault="00C818EB" w:rsidP="00CA7D72">
      <w:r w:rsidRPr="00212EE3">
        <w:t>Pro měření tlaku (podtlak, přetlak) budou použity snímače s výstupním analogovým signálem 4-20</w:t>
      </w:r>
      <w:r w:rsidR="008334D0">
        <w:t xml:space="preserve"> </w:t>
      </w:r>
      <w:r w:rsidRPr="00212EE3">
        <w:t>mA/HART. Pro důležité měřící okruhy z hlediska bezpečnosti a přesnosti budou použity inteligentní</w:t>
      </w:r>
      <w:r w:rsidR="009A685E" w:rsidRPr="00212EE3">
        <w:t xml:space="preserve"> </w:t>
      </w:r>
      <w:r w:rsidRPr="00212EE3">
        <w:t xml:space="preserve">snímače SMART. Do dodávky měření tlaku budou zahrnuty všechny prvky okruhů MaR (impulsní trubka, ventil nebo ventilová souprava, držák převodníku, šroubení, těsnění atd.). </w:t>
      </w:r>
    </w:p>
    <w:p w14:paraId="1A959D6D" w14:textId="77777777" w:rsidR="00C818EB" w:rsidRPr="00212EE3" w:rsidRDefault="00C818EB" w:rsidP="00CA7D72">
      <w:pPr>
        <w:pStyle w:val="Podtitul"/>
      </w:pPr>
      <w:r w:rsidRPr="00212EE3">
        <w:t>Měření množství</w:t>
      </w:r>
    </w:p>
    <w:p w14:paraId="78C51465" w14:textId="070390E2" w:rsidR="00C818EB" w:rsidRPr="00212EE3" w:rsidRDefault="00C818EB" w:rsidP="00CA7D72">
      <w:r w:rsidRPr="00212EE3">
        <w:t>Měřící okruhy pro jednotlivá média budou navrženy tak, aby splňovaly požadavky na přesnost, spolehlivost</w:t>
      </w:r>
      <w:r w:rsidR="009A685E" w:rsidRPr="00212EE3">
        <w:t xml:space="preserve"> </w:t>
      </w:r>
      <w:r w:rsidRPr="00212EE3">
        <w:t>a funkční spolehlivost (výsledky analýzy rizik). Podle těchto výsledků bude zvolena příslušná metoda měření (diferenční tlak + škrtící orgán, vírové průtokoměry, rychlostní sondy, indukční průtokoměry), způsob výpočtu korekce na tlak a teplotu (v řídícím systému nebo ve snímači) a přídavná opatření pro zvýšení spolehlivosti a životnosti (např. periodický profuk vzduchem u rychlostních sond zabraňující zanesení nečistotami).</w:t>
      </w:r>
    </w:p>
    <w:p w14:paraId="3BAC5091" w14:textId="2ED9DD4F" w:rsidR="00C818EB" w:rsidRPr="00212EE3" w:rsidRDefault="00C818EB" w:rsidP="00CA7D72">
      <w:r w:rsidRPr="00212EE3">
        <w:t xml:space="preserve">Škrticí orgány (clony, </w:t>
      </w:r>
      <w:proofErr w:type="gramStart"/>
      <w:r w:rsidRPr="00212EE3">
        <w:t>dýzy</w:t>
      </w:r>
      <w:r w:rsidR="006407D7" w:rsidRPr="00212EE3">
        <w:t xml:space="preserve">, </w:t>
      </w:r>
      <w:r w:rsidRPr="00212EE3">
        <w:t>..) včetně</w:t>
      </w:r>
      <w:proofErr w:type="gramEnd"/>
      <w:r w:rsidRPr="00212EE3">
        <w:t xml:space="preserve"> prvních uzavíracích ventilů (na páře s kondenzačními nádobami) budou instalovány v místech s dostatečnými rovnými délkami potrubí pro zajištění potřebné přesnosti měření a budou součástí strojně technologické dodávky. Výpočet a návrh škrtícího orgánu bude součástí průvodně technické dokumentace strojně-technologické části a projektové dokumentace MaR.</w:t>
      </w:r>
    </w:p>
    <w:p w14:paraId="5C9B977A" w14:textId="77777777" w:rsidR="00C818EB" w:rsidRPr="00212EE3" w:rsidRDefault="00C818EB" w:rsidP="00CA7D72">
      <w:r w:rsidRPr="00212EE3">
        <w:t>Měřící clony budou mít kotouče z nerezavějícího materiálu třídy 17.</w:t>
      </w:r>
    </w:p>
    <w:p w14:paraId="580F0420" w14:textId="77777777" w:rsidR="00C818EB" w:rsidRPr="00212EE3" w:rsidRDefault="00C818EB" w:rsidP="00CA7D72">
      <w:r w:rsidRPr="00212EE3">
        <w:t>Pro případnou indikaci průtoků mazacího oleje a chladicí vody u jednotlivých agregátů bude možno v odůvodněných případech použít binární indikátory průtoku.</w:t>
      </w:r>
    </w:p>
    <w:p w14:paraId="531E338A" w14:textId="77777777" w:rsidR="00C818EB" w:rsidRPr="00212EE3" w:rsidRDefault="00C818EB" w:rsidP="00CA7D72">
      <w:pPr>
        <w:pStyle w:val="Podtitul"/>
      </w:pPr>
      <w:r w:rsidRPr="00212EE3">
        <w:t>Všeobecné požadavky pro zabudování primárních prvků do potrubí</w:t>
      </w:r>
    </w:p>
    <w:p w14:paraId="48AC0EE6" w14:textId="77777777" w:rsidR="00C818EB" w:rsidRPr="00212EE3" w:rsidRDefault="00C818EB" w:rsidP="00CA7D72">
      <w:r w:rsidRPr="00212EE3">
        <w:t>Pro zabezpečení údržby primárních prvků musí být v prostoru primárního prvku ponechán dostatečný prostor pro případnou inspekci nebo výměnu primárního prvku.</w:t>
      </w:r>
    </w:p>
    <w:p w14:paraId="0BC45843" w14:textId="77777777" w:rsidR="00C818EB" w:rsidRPr="00212EE3" w:rsidRDefault="00C818EB" w:rsidP="00CA7D72">
      <w:r w:rsidRPr="00212EE3">
        <w:t>Ke každému primárnímu prvku a uzavíracím armaturám musí být zabezpečen přístup z přístupových cest nebo plošin.</w:t>
      </w:r>
    </w:p>
    <w:p w14:paraId="067AB97E" w14:textId="77777777" w:rsidR="00C818EB" w:rsidRPr="00212EE3" w:rsidRDefault="00C818EB" w:rsidP="00CA7D72">
      <w:r w:rsidRPr="00212EE3">
        <w:lastRenderedPageBreak/>
        <w:t xml:space="preserve">Pro umístění primárního prvku musí být dodrženy rovné délky před a za primárním prvkem předepsané normou nebo výrobcem zařízení, redukování rovných délek není přípustné bez odsouhlasení </w:t>
      </w:r>
      <w:r w:rsidRPr="00212EE3">
        <w:rPr>
          <w:smallCaps/>
        </w:rPr>
        <w:t>objednatelem</w:t>
      </w:r>
      <w:r w:rsidRPr="00212EE3">
        <w:t>.</w:t>
      </w:r>
    </w:p>
    <w:p w14:paraId="2D2ABE43" w14:textId="77777777" w:rsidR="00C818EB" w:rsidRPr="00212EE3" w:rsidRDefault="00C818EB" w:rsidP="00CA7D72">
      <w:r w:rsidRPr="00212EE3">
        <w:t xml:space="preserve">V případech, kdy se předpokládá zanášení měřící části a umožňuje to měřící místo, bude měření umístěno tak, aby bylo umožněno jeho čištění bez demontáže. </w:t>
      </w:r>
    </w:p>
    <w:p w14:paraId="5BD1DF9D" w14:textId="77777777" w:rsidR="00C818EB" w:rsidRPr="00212EE3" w:rsidRDefault="00C818EB" w:rsidP="00CA7D72">
      <w:r w:rsidRPr="00212EE3">
        <w:t xml:space="preserve">Aby se zabránilo poškození primárního prvku, musí být navrženy tak, aby bylo možno škrtící orgán před chemickým čištěním, proplachem nebo profukem vyjmout z potrubí a nahradit jej mezikusem. Mezikusy budou po skončení zkoušek demontovány, jednoznačně označeny místem určení a předány </w:t>
      </w:r>
      <w:r w:rsidRPr="00212EE3">
        <w:rPr>
          <w:smallCaps/>
        </w:rPr>
        <w:t>objednateli</w:t>
      </w:r>
      <w:r w:rsidRPr="00212EE3">
        <w:t xml:space="preserve"> k dalšímu použití.</w:t>
      </w:r>
    </w:p>
    <w:p w14:paraId="1D7C6A9F" w14:textId="77777777" w:rsidR="00C818EB" w:rsidRPr="00212EE3" w:rsidRDefault="00C818EB" w:rsidP="00CA7D72">
      <w:r w:rsidRPr="00212EE3">
        <w:t>Impulsní potrubí (pokud bude dodáváno) musí být dimenzováno tak, aby vyhovělo požadavkům mechanické pevnosti a pnutí. Dvojité oddělení, jednoduché připojení a vypouštění je nutné pro zajištění normální údržby.</w:t>
      </w:r>
    </w:p>
    <w:p w14:paraId="49130E68" w14:textId="77777777" w:rsidR="00C818EB" w:rsidRPr="00212EE3" w:rsidRDefault="00C818EB" w:rsidP="00CA7D72">
      <w:r w:rsidRPr="00212EE3">
        <w:t>Rozměry impulsních potrubí budou vybrány z normovaného standardu.</w:t>
      </w:r>
    </w:p>
    <w:p w14:paraId="7B1C91E8" w14:textId="77777777" w:rsidR="00C818EB" w:rsidRPr="00212EE3" w:rsidRDefault="00C818EB" w:rsidP="00CA7D72">
      <w:r w:rsidRPr="00212EE3">
        <w:t>Materiál a povrchová úprava impulsního potrubí, uzavíracích armatur a veškerého spojovacího a pomocného materiálu musí odpovídat typu měřeného média a okolního prostředí, aby byla zajištěna protikorozní ochrana a těsnost spojů.</w:t>
      </w:r>
    </w:p>
    <w:p w14:paraId="1216613A" w14:textId="77777777" w:rsidR="00C818EB" w:rsidRPr="00212EE3" w:rsidRDefault="00C818EB" w:rsidP="00CA7D72">
      <w:r w:rsidRPr="00212EE3">
        <w:t>Při montáži musí být dodržen základní požadavek minimalizace počtu spojů. Dále tam, kde dochází ke vzájemnému pohybu (vlivem provozu zařízení) odběrového místa a převodníku, je nutno při montáži provést nezbytné vhodné kompenzační smyčky (jednoduché či dvojité).</w:t>
      </w:r>
    </w:p>
    <w:p w14:paraId="7F9CAFEE" w14:textId="77777777" w:rsidR="00C818EB" w:rsidRPr="00212EE3" w:rsidRDefault="00C818EB" w:rsidP="00CA7D72">
      <w:r w:rsidRPr="00212EE3">
        <w:t>Impulsní potrubí musí být provedeno tak, aby měřící zařízení mohlo být odpojeno bez odpojení nebo vypuštění impulsního potrubí použitím oddělovacích, testovacích a měřících ventilů.</w:t>
      </w:r>
    </w:p>
    <w:p w14:paraId="391630B4" w14:textId="77777777" w:rsidR="00C818EB" w:rsidRPr="00212EE3" w:rsidRDefault="00C818EB" w:rsidP="00CA7D72">
      <w:r w:rsidRPr="00212EE3">
        <w:t xml:space="preserve">Dispozice impulsního potrubí musí umožnit snadné odpojení měřícího převodníku pro opravu. </w:t>
      </w:r>
    </w:p>
    <w:p w14:paraId="23572AF4" w14:textId="77777777" w:rsidR="00C818EB" w:rsidRPr="00212EE3" w:rsidRDefault="00C818EB" w:rsidP="00CA7D72">
      <w:r w:rsidRPr="00212EE3">
        <w:t>Impulsní potrubí musí mít minimální spád &gt; 8 %, aby vzduchové nebo plynové bubliny mohly stoupat k odvzdušňovacímu ventilu a tekuté nebo tuhé usazeniny stékat do odtokové komory. Obecně musí spád potrubí vzrůstat s viskozitou média.</w:t>
      </w:r>
    </w:p>
    <w:p w14:paraId="6217AA01" w14:textId="77777777" w:rsidR="00C818EB" w:rsidRPr="00212EE3" w:rsidRDefault="00C818EB" w:rsidP="00CA7D72">
      <w:r w:rsidRPr="00212EE3">
        <w:t>Impulsní potrubí pro měření diferenčního tlaku musí být vedeno co nejblíže u sebe pro potlačení vlivu teploty okolí. Světlost potrubí musí být stejná po celé délce od odběru až po snímač.</w:t>
      </w:r>
    </w:p>
    <w:p w14:paraId="40E1E0A0" w14:textId="77777777" w:rsidR="00C818EB" w:rsidRPr="00212EE3" w:rsidRDefault="00C818EB" w:rsidP="00CA7D72">
      <w:pPr>
        <w:pStyle w:val="Podtitul"/>
      </w:pPr>
      <w:r w:rsidRPr="00212EE3">
        <w:t>Měření hladin</w:t>
      </w:r>
    </w:p>
    <w:p w14:paraId="3473220F" w14:textId="77777777" w:rsidR="00C818EB" w:rsidRPr="00212EE3" w:rsidRDefault="00C818EB" w:rsidP="00CA7D72">
      <w:r w:rsidRPr="00212EE3">
        <w:t>Budou využity obtokové snímače, ultrazvukové, kapacitní nebo na principu tlakové diference.</w:t>
      </w:r>
    </w:p>
    <w:p w14:paraId="3FEE5B50" w14:textId="77777777" w:rsidR="00C818EB" w:rsidRPr="00212EE3" w:rsidRDefault="00C818EB" w:rsidP="00CA7D72">
      <w:r w:rsidRPr="00212EE3">
        <w:t>Pro snímače pracující na principu měření tlakové diference platí stejné požadavky jako na převodníky tlaku. Použity budou převodníky s proudovým výstupem 4-20 mA s možností dálkové kalibrace (HART, DE apod.). Výjimečně mohou být použity snímače mezních stavů s přepínacím kontaktem. Místní vodoznaky budou v provedení s reflexním sklem nebo bude jinak zajištěna zřetelná viditelnost skutečné hladiny.</w:t>
      </w:r>
    </w:p>
    <w:p w14:paraId="3631D8F1" w14:textId="77777777" w:rsidR="00C818EB" w:rsidRPr="00212EE3" w:rsidRDefault="00C818EB" w:rsidP="00CA7D72">
      <w:r w:rsidRPr="00212EE3">
        <w:t>Zásobníky paliva budou vybaveny analogovými a limitními snímači hladiny.</w:t>
      </w:r>
    </w:p>
    <w:p w14:paraId="315C56F7" w14:textId="77777777" w:rsidR="00C818EB" w:rsidRPr="00212EE3" w:rsidRDefault="00C818EB" w:rsidP="00BF1C8C">
      <w:pPr>
        <w:pStyle w:val="Podtitul"/>
      </w:pPr>
      <w:r w:rsidRPr="00212EE3">
        <w:t>Měření hladiny v bubnu</w:t>
      </w:r>
    </w:p>
    <w:p w14:paraId="3E810B29" w14:textId="707129B2" w:rsidR="00C818EB" w:rsidRPr="00212EE3" w:rsidRDefault="00C818EB" w:rsidP="00CA7D72">
      <w:pPr>
        <w:pStyle w:val="StylZarovnatdobloku"/>
      </w:pPr>
      <w:r w:rsidRPr="00212EE3">
        <w:t xml:space="preserve">Měření hladiny v kotelním bubnu musí splňovat požadavky ČSN 07 0620 (Konstrukce a výstroj parních a horkovodních kotlů). </w:t>
      </w:r>
      <w:r w:rsidR="00FC4874" w:rsidRPr="00212EE3">
        <w:rPr>
          <w:smallCaps/>
        </w:rPr>
        <w:t>z</w:t>
      </w:r>
      <w:r w:rsidRPr="00212EE3">
        <w:rPr>
          <w:smallCaps/>
        </w:rPr>
        <w:t>hotovitel</w:t>
      </w:r>
      <w:r w:rsidRPr="00212EE3">
        <w:t xml:space="preserve"> vybaví kotel zařízením pro dálkový přenos hladiny v kotelním bubnu na stanoviště obsluhy kotle na velínu. </w:t>
      </w:r>
      <w:r w:rsidR="00DA147E" w:rsidRPr="00DA147E">
        <w:rPr>
          <w:smallCaps/>
        </w:rPr>
        <w:t xml:space="preserve">objednatel </w:t>
      </w:r>
      <w:r w:rsidRPr="00212EE3">
        <w:t>preferuje měření diferenčního tlaku.</w:t>
      </w:r>
    </w:p>
    <w:p w14:paraId="7795FE08" w14:textId="77777777" w:rsidR="00C818EB" w:rsidRPr="00212EE3" w:rsidRDefault="00C818EB" w:rsidP="00CA7D72">
      <w:pPr>
        <w:pStyle w:val="StylZarovnatdobloku"/>
      </w:pPr>
      <w:r w:rsidRPr="00212EE3">
        <w:t>Systém přenosu údaje o hladině na stanoviště obsluhy musí být schválen příslušným orgánem státního odborného dozoru.</w:t>
      </w:r>
    </w:p>
    <w:p w14:paraId="503F6673" w14:textId="153D1312" w:rsidR="00C818EB" w:rsidRPr="00212EE3" w:rsidRDefault="00C818EB" w:rsidP="00CA7D72">
      <w:pPr>
        <w:pStyle w:val="StylZarovnatdobloku"/>
      </w:pPr>
      <w:r w:rsidRPr="00212EE3">
        <w:lastRenderedPageBreak/>
        <w:t>Hladina na stavoznaku bude snímána a zobrazována kamerovým systémem s monitorem na velíně.</w:t>
      </w:r>
    </w:p>
    <w:p w14:paraId="2B4A3933" w14:textId="77777777" w:rsidR="00C818EB" w:rsidRPr="00212EE3" w:rsidRDefault="00C818EB" w:rsidP="00CA7D72">
      <w:pPr>
        <w:pStyle w:val="Podtitul"/>
      </w:pPr>
      <w:r w:rsidRPr="00212EE3">
        <w:t>Kontaktní snímače</w:t>
      </w:r>
    </w:p>
    <w:p w14:paraId="598110D3" w14:textId="77777777" w:rsidR="00C818EB" w:rsidRPr="00212EE3" w:rsidRDefault="00C818EB" w:rsidP="00CA7D72">
      <w:r w:rsidRPr="00212EE3">
        <w:t>Kontaktní snímače pro měření mohou být použity pouze v odůvodněných případech.</w:t>
      </w:r>
    </w:p>
    <w:p w14:paraId="476F4A70" w14:textId="77777777" w:rsidR="00C818EB" w:rsidRPr="00212EE3" w:rsidRDefault="00C818EB" w:rsidP="00CA7D72">
      <w:r w:rsidRPr="00212EE3">
        <w:t>Použité dvoustavové snímače budou takového typu a provedení kontaktů, aby bylo možno je připojit přímo do automatizačního obvodu ŘS bez nutnosti použití převodového relé nebo jiných dodatečných převodníků. Je preferováno použití přepínacích kontaktů, aby bylo možno provést diagnostiku z řídicího systému. Napájení kontaktů bude provedeno z řídicího systému.</w:t>
      </w:r>
    </w:p>
    <w:p w14:paraId="13879816" w14:textId="77777777" w:rsidR="00C818EB" w:rsidRPr="00212EE3" w:rsidRDefault="00C818EB" w:rsidP="00CA7D72">
      <w:pPr>
        <w:pStyle w:val="StylZarovnatdobloku"/>
      </w:pPr>
      <w:r w:rsidRPr="00212EE3">
        <w:t>Všechny kontaktní snímače použité pro měření fyzikálních veličin a polohy budou svým provedením odpovídat danému prostředí.</w:t>
      </w:r>
    </w:p>
    <w:p w14:paraId="53E23EF6" w14:textId="0D320F65" w:rsidR="00C818EB" w:rsidRPr="00212EE3" w:rsidRDefault="00C818EB" w:rsidP="00CA7D72">
      <w:pPr>
        <w:pStyle w:val="Podtitul"/>
      </w:pPr>
      <w:r w:rsidRPr="00212EE3">
        <w:t>Fyzikálně-chemická měření</w:t>
      </w:r>
      <w:r w:rsidR="009A685E" w:rsidRPr="00212EE3">
        <w:t xml:space="preserve"> </w:t>
      </w:r>
    </w:p>
    <w:p w14:paraId="29963B56" w14:textId="77777777" w:rsidR="00C818EB" w:rsidRPr="00212EE3" w:rsidRDefault="00C818EB" w:rsidP="00CA7D72">
      <w:r w:rsidRPr="00212EE3">
        <w:t>Fyzikálně-chemická měření na páře a vodě budou dodána v rozsahu nezbytně nutném pro bezpečný a spolehlivý provoz.</w:t>
      </w:r>
    </w:p>
    <w:p w14:paraId="036F0F2A" w14:textId="77777777" w:rsidR="00C818EB" w:rsidRPr="00212EE3" w:rsidRDefault="00C818EB" w:rsidP="00CA7D72">
      <w:pPr>
        <w:rPr>
          <w:u w:val="single"/>
        </w:rPr>
      </w:pPr>
      <w:r w:rsidRPr="00212EE3">
        <w:rPr>
          <w:u w:val="single"/>
        </w:rPr>
        <w:t>Pro dodaná fyzikálně-chemická měření budou odběry vody a páry soustředěny na jedno místo do „panelu analýz“, kde bude provedeno:</w:t>
      </w:r>
    </w:p>
    <w:p w14:paraId="56A56538" w14:textId="20B05FA7"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uzavření přívodu vzorků,</w:t>
      </w:r>
    </w:p>
    <w:p w14:paraId="22290091" w14:textId="7D2F7535"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teplotní a tlaková úprava vzorků,</w:t>
      </w:r>
    </w:p>
    <w:p w14:paraId="1A0791BF" w14:textId="257B105D"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filtrace mechanických nečistot (mikrofiltr) - je požadována filtrace a odstranění nečistot měřeného vzorku před redukční komorou,</w:t>
      </w:r>
    </w:p>
    <w:p w14:paraId="2F6F0269" w14:textId="358E0C4F"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ochrana při překročení teploty vzorků a ztrátě chladící vody automatickým uzavřením odběru (včetně signalizace do ŘS),</w:t>
      </w:r>
    </w:p>
    <w:p w14:paraId="50BC4E8F" w14:textId="23E57A35"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ruční odběr vzorku s odkládací podložkou pro nádobku,</w:t>
      </w:r>
    </w:p>
    <w:p w14:paraId="631EAAAD" w14:textId="1A89649C"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regulace průtoku s ukazatelem tak, aby nedocházelo k ovlivnění průtoku jednotlivými analyzátory při činnosti na dalším analyzátoru nebo při ručním odběru,</w:t>
      </w:r>
    </w:p>
    <w:p w14:paraId="2A8689D0" w14:textId="1B97684F"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žlab sběru odpadní chladící vody a vzorku,</w:t>
      </w:r>
    </w:p>
    <w:p w14:paraId="0661B7AC" w14:textId="30572E49"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následná analýza a sdružení signálů včetně rozjištění napájecího napětí.</w:t>
      </w:r>
    </w:p>
    <w:p w14:paraId="6DD0036B" w14:textId="77777777" w:rsidR="00C818EB" w:rsidRPr="00212EE3" w:rsidRDefault="00C818EB" w:rsidP="00CA7D72">
      <w:r w:rsidRPr="00212EE3">
        <w:t>Sondy, armatury, odběrová potrubí, redukce tlaku a chladiče všech obvodů budou zhotoveny z nerezavějící oceli třídy 17.</w:t>
      </w:r>
    </w:p>
    <w:p w14:paraId="60201A14" w14:textId="77777777" w:rsidR="00C818EB" w:rsidRPr="00212EE3" w:rsidRDefault="00C818EB" w:rsidP="00CA7D72">
      <w:pPr>
        <w:pStyle w:val="Podtitul"/>
      </w:pPr>
      <w:r w:rsidRPr="00212EE3">
        <w:t>Procesní měření O</w:t>
      </w:r>
      <w:r w:rsidRPr="00212EE3">
        <w:rPr>
          <w:vertAlign w:val="subscript"/>
        </w:rPr>
        <w:t>2</w:t>
      </w:r>
      <w:r w:rsidRPr="00212EE3">
        <w:t xml:space="preserve"> a CO</w:t>
      </w:r>
    </w:p>
    <w:p w14:paraId="4A9554FF" w14:textId="5D801138" w:rsidR="00C818EB" w:rsidRPr="00212EE3" w:rsidRDefault="00C818EB" w:rsidP="00CA7D72">
      <w:r w:rsidRPr="00212EE3">
        <w:t>Analýza spalin pro řízení spalovacího procesu bude řešena instalací měření O</w:t>
      </w:r>
      <w:r w:rsidRPr="0072305E">
        <w:rPr>
          <w:vertAlign w:val="subscript"/>
        </w:rPr>
        <w:t>2</w:t>
      </w:r>
      <w:r w:rsidRPr="00212EE3">
        <w:t xml:space="preserve"> a CO</w:t>
      </w:r>
      <w:r w:rsidR="009A685E" w:rsidRPr="00212EE3">
        <w:t xml:space="preserve"> </w:t>
      </w:r>
      <w:r w:rsidRPr="00212EE3">
        <w:t>s měřením napříč průřezu kotle (ne jednobodové měření), s dobou odezvy do 5 s</w:t>
      </w:r>
      <w:r w:rsidR="009A685E" w:rsidRPr="00212EE3">
        <w:t xml:space="preserve"> </w:t>
      </w:r>
      <w:r w:rsidRPr="00212EE3">
        <w:t>pro rychlou regulaci výkonu kotle. Pro měření O</w:t>
      </w:r>
      <w:r w:rsidRPr="00AE78F4">
        <w:rPr>
          <w:vertAlign w:val="subscript"/>
        </w:rPr>
        <w:t>2</w:t>
      </w:r>
      <w:r w:rsidRPr="00212EE3">
        <w:t xml:space="preserve"> a CO je preferováno měření laditelným diodovým laserem založeným na absorpční spektroskopii (TDL). Přijímací a vysílací jednotky by měly být instalovány co nejblíž ohništi, proto je požadováno, aby byly</w:t>
      </w:r>
      <w:r w:rsidR="009A685E" w:rsidRPr="00212EE3">
        <w:t xml:space="preserve"> </w:t>
      </w:r>
      <w:r w:rsidRPr="00212EE3">
        <w:t xml:space="preserve">určeny pro teplotu v místě instalace do 1200 </w:t>
      </w:r>
      <w:r w:rsidR="00E33DB6" w:rsidRPr="00212EE3">
        <w:t>°C</w:t>
      </w:r>
      <w:r w:rsidRPr="00212EE3">
        <w:t xml:space="preserve">. </w:t>
      </w:r>
    </w:p>
    <w:p w14:paraId="5DEA8B68" w14:textId="6F8ADBC0" w:rsidR="00C818EB" w:rsidRPr="00212EE3" w:rsidRDefault="00C818EB" w:rsidP="00CA7D72">
      <w:r w:rsidRPr="00212EE3">
        <w:t>U měření CO se předpokládají dva rozsahy měření: jeden rozsah pro regulaci spalovacího poměru v řádu stovek ppm (např</w:t>
      </w:r>
      <w:r w:rsidR="00AE78F4">
        <w:t>.</w:t>
      </w:r>
      <w:r w:rsidRPr="00212EE3">
        <w:t xml:space="preserve"> 0-500 ppm) a druhý rozsah pro využití do subsystému ochran kotle, tj. řádově 0-50000 ppm. Je požadována vysoká citlivost měření-minimální detekční limit je 20 ppm. Je požadována imunita vůči interferenci ostatních složek (H</w:t>
      </w:r>
      <w:r w:rsidRPr="00AE78F4">
        <w:rPr>
          <w:vertAlign w:val="subscript"/>
        </w:rPr>
        <w:t>2</w:t>
      </w:r>
      <w:r w:rsidRPr="00212EE3">
        <w:t>,</w:t>
      </w:r>
      <w:r w:rsidR="00E33DB6" w:rsidRPr="00212EE3">
        <w:t xml:space="preserve"> </w:t>
      </w:r>
      <w:r w:rsidRPr="00212EE3">
        <w:t>C</w:t>
      </w:r>
      <w:r w:rsidRPr="00AE78F4">
        <w:rPr>
          <w:vertAlign w:val="subscript"/>
        </w:rPr>
        <w:t>x</w:t>
      </w:r>
      <w:r w:rsidRPr="00212EE3">
        <w:t>H</w:t>
      </w:r>
      <w:r w:rsidRPr="00AE78F4">
        <w:rPr>
          <w:vertAlign w:val="subscript"/>
        </w:rPr>
        <w:t>y</w:t>
      </w:r>
      <w:r w:rsidRPr="00212EE3">
        <w:t>,</w:t>
      </w:r>
      <w:r w:rsidR="00E33DB6" w:rsidRPr="00212EE3">
        <w:t xml:space="preserve"> </w:t>
      </w:r>
      <w:r w:rsidRPr="00212EE3">
        <w:t>SO</w:t>
      </w:r>
      <w:r w:rsidRPr="00AE78F4">
        <w:rPr>
          <w:vertAlign w:val="subscript"/>
        </w:rPr>
        <w:t>2</w:t>
      </w:r>
      <w:r w:rsidRPr="00212EE3">
        <w:t>, H</w:t>
      </w:r>
      <w:r w:rsidRPr="00AE78F4">
        <w:rPr>
          <w:vertAlign w:val="subscript"/>
        </w:rPr>
        <w:t>2</w:t>
      </w:r>
      <w:r w:rsidRPr="00212EE3">
        <w:t>O) a imunita k proměnlivosti parametrů (</w:t>
      </w:r>
      <w:proofErr w:type="gramStart"/>
      <w:r w:rsidRPr="00212EE3">
        <w:t>teplota,tlak</w:t>
      </w:r>
      <w:proofErr w:type="gramEnd"/>
      <w:r w:rsidRPr="00212EE3">
        <w:t>) měřeného plynu.</w:t>
      </w:r>
    </w:p>
    <w:p w14:paraId="09F30DA5" w14:textId="77777777" w:rsidR="00C818EB" w:rsidRPr="00212EE3" w:rsidRDefault="00C818EB" w:rsidP="00CA7D72">
      <w:r w:rsidRPr="00212EE3">
        <w:t>Součástí dodávek je i nezbytné zařízení pro chlazení elektroniky, validaci a kalibraci.</w:t>
      </w:r>
    </w:p>
    <w:p w14:paraId="4C5F25E4" w14:textId="3E619883" w:rsidR="00C818EB" w:rsidRPr="00212EE3" w:rsidRDefault="00C818EB" w:rsidP="00CA7D72">
      <w:r w:rsidRPr="00212EE3">
        <w:t>Do ŘS budou připojeny AI a DI</w:t>
      </w:r>
      <w:r w:rsidR="009A685E" w:rsidRPr="00212EE3">
        <w:t xml:space="preserve"> </w:t>
      </w:r>
      <w:r w:rsidRPr="00212EE3">
        <w:t>signály sloužící pro zpracování měřené hodnoty a identifikaci provozního stavu a typu poruch.</w:t>
      </w:r>
    </w:p>
    <w:p w14:paraId="793D8972" w14:textId="77777777" w:rsidR="00C818EB" w:rsidRPr="00212EE3" w:rsidRDefault="00C818EB" w:rsidP="00CA7D72">
      <w:pPr>
        <w:pStyle w:val="Podtitul"/>
      </w:pPr>
      <w:r w:rsidRPr="00212EE3">
        <w:lastRenderedPageBreak/>
        <w:t>Měření elektrických veličin</w:t>
      </w:r>
    </w:p>
    <w:p w14:paraId="48CED0A7" w14:textId="77777777" w:rsidR="00C818EB" w:rsidRPr="00212EE3" w:rsidRDefault="00C818EB" w:rsidP="00CA7D72">
      <w:r w:rsidRPr="00212EE3">
        <w:t xml:space="preserve">Měření elektrických veličin, využívaných pro potřeby řízení technologie bude využívat elektrické převodníky umístěné v rozvaděčích elektrozařízení, které budou součástí dodávky elektrozařízení. </w:t>
      </w:r>
    </w:p>
    <w:p w14:paraId="4415B9D4" w14:textId="77777777" w:rsidR="00177939" w:rsidRPr="00212EE3" w:rsidRDefault="00177939" w:rsidP="00CA7D72">
      <w:pPr>
        <w:rPr>
          <w:b/>
          <w:bCs/>
        </w:rPr>
      </w:pPr>
      <w:r w:rsidRPr="00212EE3">
        <w:rPr>
          <w:b/>
          <w:bCs/>
        </w:rPr>
        <w:t>Požadavky na odběry</w:t>
      </w:r>
    </w:p>
    <w:p w14:paraId="1086DFD9" w14:textId="77777777" w:rsidR="00177939" w:rsidRPr="00212EE3" w:rsidRDefault="00177939" w:rsidP="00CA7D72">
      <w:r w:rsidRPr="00212EE3">
        <w:t xml:space="preserve">Každé měření technologických parametrů musí být vybaveno vlastním odběrovým místem (tj. např. u škrtícího orgánu pro měření průtoku dvěma snímači bude mít každý vlastní odběry). Rozbočení může být využito pouze ve výjimečných případech, kdy dva odběry technologické zařízení neumožňuje. </w:t>
      </w:r>
    </w:p>
    <w:p w14:paraId="2146358A" w14:textId="77777777" w:rsidR="00177939" w:rsidRPr="00212EE3" w:rsidRDefault="00177939" w:rsidP="00CA7D72">
      <w:r w:rsidRPr="00212EE3">
        <w:t>Odběrová potrubí budou zhotovena z nerezavějící oceli třídy 17.</w:t>
      </w:r>
    </w:p>
    <w:p w14:paraId="1D80C155" w14:textId="77777777" w:rsidR="00177939" w:rsidRPr="00212EE3" w:rsidRDefault="00177939" w:rsidP="00CA7D72">
      <w:r w:rsidRPr="00212EE3">
        <w:t>Odběry pro měření, čidla, snímače a ventily budou montovány se zřetelem na snadný přístup, případně budou mít zajištěnu přístupovou lávku či žebřík.</w:t>
      </w:r>
    </w:p>
    <w:p w14:paraId="6F859751" w14:textId="77777777" w:rsidR="00177939" w:rsidRPr="00212EE3" w:rsidRDefault="00177939" w:rsidP="00CA7D72">
      <w:r w:rsidRPr="00212EE3">
        <w:t xml:space="preserve">U všech měření pro bilance a ověření parametrů (i chemických) bude zajištěna přípojka pro zkušební přístroj. Přípojka musí být opatřeny závitem M20x1,5. </w:t>
      </w:r>
    </w:p>
    <w:p w14:paraId="730AFC87" w14:textId="77777777" w:rsidR="00177939" w:rsidRPr="00212EE3" w:rsidRDefault="00177939" w:rsidP="00CA7D72">
      <w:r w:rsidRPr="00212EE3">
        <w:t xml:space="preserve">Pro měření teplot pro ověřovací měření bude zajištěna samostatná jímka o stejném ponoru jako provozní měření, vyvedená nad izolaci a s krytem proti nečistotám. </w:t>
      </w:r>
    </w:p>
    <w:p w14:paraId="0786BBDC" w14:textId="77777777" w:rsidR="00177939" w:rsidRPr="00212EE3" w:rsidRDefault="00177939" w:rsidP="00CA7D72">
      <w:r w:rsidRPr="00212EE3">
        <w:t>Každé tlakové odběrové místo na technologii bude zakončeno armaturou (pro tlaky od 1,0 MPa zdvojenou).</w:t>
      </w:r>
    </w:p>
    <w:p w14:paraId="0574A72F" w14:textId="10C4BB3F" w:rsidR="00746BD3" w:rsidRPr="00212EE3" w:rsidRDefault="003A0AF0" w:rsidP="003A0AF0">
      <w:pPr>
        <w:pStyle w:val="Nadpis4"/>
        <w:numPr>
          <w:ilvl w:val="0"/>
          <w:numId w:val="0"/>
        </w:numPr>
        <w:ind w:left="1276" w:hanging="1134"/>
      </w:pPr>
      <w:r w:rsidRPr="00212EE3">
        <w:t>5.3.4.10</w:t>
      </w:r>
      <w:r w:rsidRPr="00212EE3">
        <w:tab/>
      </w:r>
      <w:r w:rsidR="00746BD3" w:rsidRPr="00212EE3">
        <w:t>Napájení ŘS</w:t>
      </w:r>
    </w:p>
    <w:p w14:paraId="768E4A2E" w14:textId="19A867F0" w:rsidR="001E7D35" w:rsidRPr="00212EE3" w:rsidRDefault="001E7D35" w:rsidP="00CA7D72">
      <w:r w:rsidRPr="00212EE3">
        <w:t>Pro napájení ASŘTP a MaR bude využito nezávislých p</w:t>
      </w:r>
      <w:r w:rsidR="00925818">
        <w:t>ř</w:t>
      </w:r>
      <w:r w:rsidRPr="00212EE3">
        <w:t>ívodů napájení (z vlastní spot</w:t>
      </w:r>
      <w:r w:rsidR="00ED59E8">
        <w:t>ř</w:t>
      </w:r>
      <w:r w:rsidRPr="00212EE3">
        <w:t>eby (230</w:t>
      </w:r>
      <w:r w:rsidR="00AD4485" w:rsidRPr="00212EE3">
        <w:t xml:space="preserve"> </w:t>
      </w:r>
      <w:r w:rsidRPr="00212EE3">
        <w:t>VAC) a ze staniční baterie</w:t>
      </w:r>
      <w:r w:rsidR="008477D1">
        <w:t xml:space="preserve"> </w:t>
      </w:r>
      <w:r w:rsidRPr="00212EE3">
        <w:t>(220</w:t>
      </w:r>
      <w:r w:rsidR="00AD4485" w:rsidRPr="00212EE3">
        <w:t xml:space="preserve"> </w:t>
      </w:r>
      <w:r w:rsidRPr="00212EE3">
        <w:t>VDC), nebo dodaných lokálních zdrojů UPS</w:t>
      </w:r>
      <w:r w:rsidR="008477D1">
        <w:t xml:space="preserve"> </w:t>
      </w:r>
      <w:r w:rsidR="008D61A0">
        <w:t>(baterií, střídačů)</w:t>
      </w:r>
      <w:r w:rsidRPr="00212EE3">
        <w:t>.</w:t>
      </w:r>
    </w:p>
    <w:p w14:paraId="4BC0C890" w14:textId="6CA8107E" w:rsidR="003A1B52" w:rsidRPr="00212EE3" w:rsidRDefault="003A1B52" w:rsidP="00CA7D72">
      <w:r w:rsidRPr="00212EE3">
        <w:t>Napájení UPS bude provedeno na úrovni 230 VAC.</w:t>
      </w:r>
      <w:r w:rsidR="00120BE4">
        <w:t xml:space="preserve"> Dodané UPS </w:t>
      </w:r>
      <w:r w:rsidR="00220CE5">
        <w:t xml:space="preserve">budou </w:t>
      </w:r>
      <w:r w:rsidR="00F43FD1">
        <w:t xml:space="preserve">dimenzovány </w:t>
      </w:r>
      <w:r w:rsidR="00D12639" w:rsidRPr="00D12639">
        <w:t xml:space="preserve">na </w:t>
      </w:r>
      <w:r w:rsidR="003D5138">
        <w:t>4 h</w:t>
      </w:r>
      <w:r w:rsidR="00D12639" w:rsidRPr="00D12639">
        <w:t xml:space="preserve"> </w:t>
      </w:r>
      <w:r w:rsidR="005934DC">
        <w:t xml:space="preserve">provozu </w:t>
      </w:r>
      <w:r w:rsidR="003D5138">
        <w:t xml:space="preserve">s </w:t>
      </w:r>
      <w:r w:rsidR="008A7871">
        <w:t xml:space="preserve">20 % rezervou </w:t>
      </w:r>
      <w:r w:rsidR="00D12639" w:rsidRPr="00D12639">
        <w:t>pro zajištění bezpečného provozu během krátkodobého výpadku, nebo kolísání elektrické</w:t>
      </w:r>
      <w:r w:rsidR="000F5B79">
        <w:t>ho</w:t>
      </w:r>
      <w:r w:rsidR="00D12639" w:rsidRPr="00D12639">
        <w:t xml:space="preserve"> </w:t>
      </w:r>
      <w:r w:rsidR="000F5B79">
        <w:t>napětí</w:t>
      </w:r>
      <w:r w:rsidR="00D12639" w:rsidRPr="00D12639">
        <w:t>, případně pro bezpečné uzavření všech regulačních prvků a odstavení provozu v nouzovém režimu.</w:t>
      </w:r>
    </w:p>
    <w:p w14:paraId="3DDB0DE9" w14:textId="77777777" w:rsidR="003A1B52" w:rsidRPr="00212EE3" w:rsidRDefault="003A1B52" w:rsidP="00CA7D72">
      <w:r w:rsidRPr="00212EE3">
        <w:t>Požadavky na napájecí zdroje ŘS:</w:t>
      </w:r>
    </w:p>
    <w:p w14:paraId="17B17612" w14:textId="1A7FB53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jakákoliv </w:t>
      </w:r>
      <w:r w:rsidR="00405608" w:rsidRPr="00212EE3">
        <w:rPr>
          <w:lang w:val="cs-CZ"/>
        </w:rPr>
        <w:t>jednoduchá</w:t>
      </w:r>
      <w:r w:rsidR="003A1B52" w:rsidRPr="00212EE3">
        <w:rPr>
          <w:lang w:val="cs-CZ"/>
        </w:rPr>
        <w:t xml:space="preserve"> </w:t>
      </w:r>
      <w:r w:rsidR="003A1B52" w:rsidRPr="00212EE3">
        <w:t>porucha napájecího systému ŘS nevyvolá žádné problémy v řízené technologii a nedojde ke změnám poloh akčních členů,</w:t>
      </w:r>
    </w:p>
    <w:p w14:paraId="0E0B3C86" w14:textId="67A75BF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napájení všech komponent systému bude provedeno tak, aby bylo kdykoliv možno za provozu vyměnit kterýkoliv přístroj bez nutnosti vyřadit další části systému z provozu,</w:t>
      </w:r>
    </w:p>
    <w:p w14:paraId="601DAC0E" w14:textId="671D3C8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jednotky napájecího systému budou v modulárním provedení a budou mít snadno přístupné a jednoduše (bez nutnosti použití nářadí) vyměnitelné jistící prvky (</w:t>
      </w:r>
      <w:r w:rsidR="0043282C" w:rsidRPr="00212EE3">
        <w:rPr>
          <w:lang w:val="cs-CZ"/>
        </w:rPr>
        <w:t xml:space="preserve">jističe, </w:t>
      </w:r>
      <w:r w:rsidR="003A1B52" w:rsidRPr="00212EE3">
        <w:t>pojistky),</w:t>
      </w:r>
    </w:p>
    <w:p w14:paraId="6D5E8AF2" w14:textId="09C86026"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diagnostika napájecího systému bude součástí diagnostiky celého řídicího systému.</w:t>
      </w:r>
    </w:p>
    <w:p w14:paraId="31BD347B" w14:textId="6C9AFC0F" w:rsidR="00860646" w:rsidRPr="00212EE3" w:rsidRDefault="003A0AF0" w:rsidP="003A0AF0">
      <w:pPr>
        <w:pStyle w:val="Nadpis3"/>
        <w:numPr>
          <w:ilvl w:val="0"/>
          <w:numId w:val="0"/>
        </w:numPr>
        <w:ind w:left="1134" w:hanging="1134"/>
      </w:pPr>
      <w:r w:rsidRPr="00212EE3">
        <w:t>5.3.5</w:t>
      </w:r>
      <w:r w:rsidRPr="00212EE3">
        <w:tab/>
      </w:r>
      <w:r w:rsidR="00030B52" w:rsidRPr="00212EE3">
        <w:t>Další</w:t>
      </w:r>
      <w:r w:rsidR="00860646" w:rsidRPr="00212EE3">
        <w:t xml:space="preserve"> elektronické systémy</w:t>
      </w:r>
    </w:p>
    <w:p w14:paraId="3F47917C" w14:textId="33A56EDE" w:rsidR="00F71FD6" w:rsidRPr="00212EE3" w:rsidRDefault="003A0AF0" w:rsidP="003A0AF0">
      <w:pPr>
        <w:pStyle w:val="Nadpis4"/>
        <w:numPr>
          <w:ilvl w:val="0"/>
          <w:numId w:val="0"/>
        </w:numPr>
        <w:ind w:left="1276" w:hanging="1134"/>
      </w:pPr>
      <w:r w:rsidRPr="00212EE3">
        <w:t>5.3.5.1</w:t>
      </w:r>
      <w:r w:rsidRPr="00212EE3">
        <w:tab/>
      </w:r>
      <w:r w:rsidR="00F71FD6" w:rsidRPr="00212EE3">
        <w:t xml:space="preserve">Provozní kamerový systém </w:t>
      </w:r>
    </w:p>
    <w:p w14:paraId="37A50A6E" w14:textId="66805496" w:rsidR="00F71FD6" w:rsidRPr="00212EE3" w:rsidRDefault="00C723DB" w:rsidP="00CA7D72">
      <w:r w:rsidRPr="00212EE3">
        <w:t>Stávající p</w:t>
      </w:r>
      <w:r w:rsidR="00F71FD6" w:rsidRPr="00212EE3">
        <w:t xml:space="preserve">rovozní kamerový systém, sloužící pro dohled nad technologicky důležitým zařízením, bude </w:t>
      </w:r>
      <w:r w:rsidR="009C4654" w:rsidRPr="00212EE3">
        <w:t xml:space="preserve">rozšířen </w:t>
      </w:r>
      <w:r w:rsidR="00F71FD6" w:rsidRPr="00212EE3">
        <w:t xml:space="preserve">zejména pro </w:t>
      </w:r>
      <w:r w:rsidR="009C4654" w:rsidRPr="00212EE3">
        <w:t xml:space="preserve">trvalé </w:t>
      </w:r>
      <w:r w:rsidR="00F71FD6" w:rsidRPr="00212EE3">
        <w:t>sledování:</w:t>
      </w:r>
    </w:p>
    <w:p w14:paraId="4F32F988" w14:textId="17A7572F" w:rsidR="00E63F9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63F9D" w:rsidRPr="00212EE3">
        <w:t>dopravních tras</w:t>
      </w:r>
      <w:r w:rsidR="00204864">
        <w:rPr>
          <w:lang w:val="cs-CZ"/>
        </w:rPr>
        <w:t xml:space="preserve"> </w:t>
      </w:r>
      <w:r w:rsidR="00E63F9D" w:rsidRPr="00212EE3">
        <w:t>paliv a to stávajících i nových,</w:t>
      </w:r>
    </w:p>
    <w:p w14:paraId="719BA394" w14:textId="0BCB772B" w:rsidR="00E63F9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63F9D" w:rsidRPr="00212EE3">
        <w:t>novou technologii palivového hospodářství dřevní štěpky</w:t>
      </w:r>
      <w:r w:rsidR="00E63F9D" w:rsidRPr="00212EE3">
        <w:rPr>
          <w:lang w:val="cs-CZ"/>
        </w:rPr>
        <w:t>.</w:t>
      </w:r>
    </w:p>
    <w:p w14:paraId="0F9B0921" w14:textId="2C337338" w:rsidR="00E3635A" w:rsidRPr="00212EE3" w:rsidRDefault="00E3635A" w:rsidP="00CA7D72">
      <w:r w:rsidRPr="00212EE3">
        <w:lastRenderedPageBreak/>
        <w:t>Provozní kamerový</w:t>
      </w:r>
      <w:r w:rsidR="009A685E" w:rsidRPr="00212EE3">
        <w:t xml:space="preserve"> </w:t>
      </w:r>
      <w:r w:rsidRPr="00212EE3">
        <w:t>systém</w:t>
      </w:r>
      <w:r w:rsidR="009A685E" w:rsidRPr="00212EE3">
        <w:t xml:space="preserve"> </w:t>
      </w:r>
      <w:r w:rsidRPr="00212EE3">
        <w:t>bude sledovat</w:t>
      </w:r>
      <w:r w:rsidR="009A685E" w:rsidRPr="00212EE3">
        <w:t xml:space="preserve"> </w:t>
      </w:r>
      <w:r w:rsidRPr="00212EE3">
        <w:t>technologická</w:t>
      </w:r>
      <w:r w:rsidR="009A685E" w:rsidRPr="00212EE3">
        <w:t xml:space="preserve"> </w:t>
      </w:r>
      <w:r w:rsidRPr="00212EE3">
        <w:t>zařízení a</w:t>
      </w:r>
      <w:r w:rsidR="009A685E" w:rsidRPr="00212EE3">
        <w:t xml:space="preserve"> </w:t>
      </w:r>
      <w:r w:rsidRPr="00212EE3">
        <w:t>dopravní</w:t>
      </w:r>
      <w:r w:rsidR="009A685E" w:rsidRPr="00212EE3">
        <w:t xml:space="preserve"> </w:t>
      </w:r>
      <w:r w:rsidRPr="00212EE3">
        <w:t>trasy</w:t>
      </w:r>
      <w:r w:rsidR="009A685E" w:rsidRPr="00212EE3">
        <w:t xml:space="preserve"> </w:t>
      </w:r>
      <w:r w:rsidRPr="00212EE3">
        <w:t>palivového hospodářství,</w:t>
      </w:r>
      <w:r w:rsidR="009A685E" w:rsidRPr="00212EE3">
        <w:t xml:space="preserve"> </w:t>
      </w:r>
      <w:r w:rsidRPr="00212EE3">
        <w:t>aby</w:t>
      </w:r>
      <w:r w:rsidR="009A685E" w:rsidRPr="00212EE3">
        <w:t xml:space="preserve"> </w:t>
      </w:r>
      <w:r w:rsidRPr="00212EE3">
        <w:t>operátoři</w:t>
      </w:r>
      <w:r w:rsidR="009A685E" w:rsidRPr="00212EE3">
        <w:t xml:space="preserve"> </w:t>
      </w:r>
      <w:r w:rsidRPr="00212EE3">
        <w:t>na velínu</w:t>
      </w:r>
      <w:r w:rsidR="009A685E" w:rsidRPr="00212EE3">
        <w:t xml:space="preserve"> </w:t>
      </w:r>
      <w:r w:rsidRPr="00212EE3">
        <w:t>měli</w:t>
      </w:r>
      <w:r w:rsidR="009A685E" w:rsidRPr="00212EE3">
        <w:t xml:space="preserve"> </w:t>
      </w:r>
      <w:r w:rsidRPr="00212EE3">
        <w:t>vizuální</w:t>
      </w:r>
      <w:r w:rsidR="009A685E" w:rsidRPr="00212EE3">
        <w:t xml:space="preserve"> </w:t>
      </w:r>
      <w:r w:rsidRPr="00212EE3">
        <w:t>přehled</w:t>
      </w:r>
      <w:r w:rsidR="009A685E" w:rsidRPr="00212EE3">
        <w:t xml:space="preserve"> </w:t>
      </w:r>
      <w:r w:rsidRPr="00212EE3">
        <w:t>o</w:t>
      </w:r>
      <w:r w:rsidR="009A685E" w:rsidRPr="00212EE3">
        <w:t xml:space="preserve"> </w:t>
      </w:r>
      <w:r w:rsidRPr="00212EE3">
        <w:t>sledovaném</w:t>
      </w:r>
      <w:r w:rsidR="009A685E" w:rsidRPr="00212EE3">
        <w:t xml:space="preserve"> </w:t>
      </w:r>
      <w:r w:rsidRPr="00212EE3">
        <w:t>zařízení. Obrazy z doplněných kamer</w:t>
      </w:r>
      <w:r w:rsidR="009A685E" w:rsidRPr="00212EE3">
        <w:t xml:space="preserve"> </w:t>
      </w:r>
      <w:r w:rsidRPr="00212EE3">
        <w:t>budou</w:t>
      </w:r>
      <w:r w:rsidR="009A685E" w:rsidRPr="00212EE3">
        <w:t xml:space="preserve"> </w:t>
      </w:r>
      <w:r w:rsidRPr="00212EE3">
        <w:t>zobrazovány</w:t>
      </w:r>
      <w:r w:rsidR="009A685E" w:rsidRPr="00212EE3">
        <w:t xml:space="preserve"> </w:t>
      </w:r>
      <w:r w:rsidRPr="00212EE3">
        <w:t>na</w:t>
      </w:r>
      <w:r w:rsidR="009A685E" w:rsidRPr="00212EE3">
        <w:t xml:space="preserve"> </w:t>
      </w:r>
      <w:r w:rsidRPr="00212EE3">
        <w:t>velínu</w:t>
      </w:r>
      <w:r w:rsidR="009A685E" w:rsidRPr="00212EE3">
        <w:t xml:space="preserve"> </w:t>
      </w:r>
      <w:r w:rsidRPr="00212EE3">
        <w:t>na</w:t>
      </w:r>
      <w:r w:rsidR="009A685E" w:rsidRPr="00212EE3">
        <w:t xml:space="preserve"> </w:t>
      </w:r>
      <w:r w:rsidRPr="00212EE3">
        <w:t>dvou</w:t>
      </w:r>
      <w:r w:rsidR="009A685E" w:rsidRPr="00212EE3">
        <w:t xml:space="preserve"> </w:t>
      </w:r>
      <w:r w:rsidRPr="00212EE3">
        <w:t>stávajících 42“</w:t>
      </w:r>
      <w:r w:rsidR="009A685E" w:rsidRPr="00212EE3">
        <w:t xml:space="preserve"> </w:t>
      </w:r>
      <w:r w:rsidRPr="00212EE3">
        <w:t>LCD</w:t>
      </w:r>
      <w:r w:rsidR="009A685E" w:rsidRPr="00212EE3">
        <w:t xml:space="preserve"> </w:t>
      </w:r>
      <w:r w:rsidRPr="00212EE3">
        <w:t>monitorech, připojených</w:t>
      </w:r>
      <w:r w:rsidR="009A685E" w:rsidRPr="00212EE3">
        <w:t xml:space="preserve"> </w:t>
      </w:r>
      <w:r w:rsidRPr="00212EE3">
        <w:t>ke</w:t>
      </w:r>
      <w:r w:rsidR="009A685E" w:rsidRPr="00212EE3">
        <w:t xml:space="preserve"> </w:t>
      </w:r>
      <w:r w:rsidRPr="00212EE3">
        <w:t>stávající kamerové</w:t>
      </w:r>
      <w:r w:rsidR="009A685E" w:rsidRPr="00212EE3">
        <w:t xml:space="preserve"> </w:t>
      </w:r>
      <w:r w:rsidRPr="00212EE3">
        <w:t>pracovní</w:t>
      </w:r>
      <w:r w:rsidR="009A685E" w:rsidRPr="00212EE3">
        <w:t xml:space="preserve"> </w:t>
      </w:r>
      <w:r w:rsidRPr="00212EE3">
        <w:t>stanici.</w:t>
      </w:r>
      <w:r w:rsidR="009A685E" w:rsidRPr="00212EE3">
        <w:t xml:space="preserve"> </w:t>
      </w:r>
      <w:r w:rsidRPr="00212EE3">
        <w:t>Obraz</w:t>
      </w:r>
      <w:r w:rsidR="009A685E" w:rsidRPr="00212EE3">
        <w:t xml:space="preserve"> </w:t>
      </w:r>
      <w:r w:rsidRPr="00212EE3">
        <w:t>bude</w:t>
      </w:r>
      <w:r w:rsidR="009A685E" w:rsidRPr="00212EE3">
        <w:t xml:space="preserve"> </w:t>
      </w:r>
      <w:r w:rsidRPr="00212EE3">
        <w:t>nahráván</w:t>
      </w:r>
      <w:r w:rsidR="009A685E" w:rsidRPr="00212EE3">
        <w:t xml:space="preserve"> </w:t>
      </w:r>
      <w:r w:rsidRPr="00212EE3">
        <w:t>na stávající kamerový</w:t>
      </w:r>
      <w:r w:rsidR="009A685E" w:rsidRPr="00212EE3">
        <w:t xml:space="preserve"> </w:t>
      </w:r>
      <w:r w:rsidRPr="00212EE3">
        <w:t>server.</w:t>
      </w:r>
    </w:p>
    <w:p w14:paraId="49B9E84B" w14:textId="15953CF4" w:rsidR="00E3635A" w:rsidRPr="00212EE3" w:rsidRDefault="00E3635A" w:rsidP="00CA7D72">
      <w:r w:rsidRPr="00212EE3">
        <w:t>Pro sledování systému palivového hospodářství bude dodáno minimálně 6ks kamer (nebo více – podle rozsahu navržené technologie přípravy paliva) pro přehledové sledování všech důležitých uzlů palivového hospodářství, tj. zejména plochy skládky (pohyb vozidel), technologie přípravy paliva, sušení paliva, skladu paliva a dopravy paliva. Napájení připojovacích skříněk kamer bude napětím 230VAC z rozvodny elektročásti. Skříňky pro připojení nových kamer (s napájecím zdrojem a optickým převodníkem) budou obdobného provedení jako skříňky stávající, optická kabeláž od skříněk jednotlivých kamer bude vedena do nového společného optického rozvaděče (jedné z optických tras) v rozvodně zauhlování a odtud touto optickou trasou ŘS do místnosti řídících systémů. Z místnosti ŘS bude nainstalován optický</w:t>
      </w:r>
      <w:r w:rsidR="001F6D84">
        <w:t xml:space="preserve"> </w:t>
      </w:r>
      <w:r w:rsidRPr="00212EE3">
        <w:t>propoj do rozvaděče kamerového serveru v místnosti</w:t>
      </w:r>
      <w:r w:rsidR="009A685E" w:rsidRPr="00212EE3">
        <w:t xml:space="preserve"> </w:t>
      </w:r>
      <w:r w:rsidRPr="00212EE3">
        <w:t>údržby</w:t>
      </w:r>
      <w:r w:rsidR="009A685E" w:rsidRPr="00212EE3">
        <w:t xml:space="preserve"> </w:t>
      </w:r>
      <w:r w:rsidRPr="00212EE3">
        <w:t>systémů</w:t>
      </w:r>
      <w:r w:rsidR="009A685E" w:rsidRPr="00212EE3">
        <w:t xml:space="preserve"> </w:t>
      </w:r>
      <w:r w:rsidRPr="00212EE3">
        <w:t>SKŘ</w:t>
      </w:r>
      <w:r w:rsidR="009A685E" w:rsidRPr="00212EE3">
        <w:t xml:space="preserve"> </w:t>
      </w:r>
      <w:r w:rsidRPr="00212EE3">
        <w:t>u</w:t>
      </w:r>
      <w:r w:rsidR="009A685E" w:rsidRPr="00212EE3">
        <w:t xml:space="preserve"> </w:t>
      </w:r>
      <w:r w:rsidRPr="00212EE3">
        <w:t>velínu.</w:t>
      </w:r>
    </w:p>
    <w:p w14:paraId="7C1163A7" w14:textId="031347DB" w:rsidR="00E3635A" w:rsidRPr="00212EE3" w:rsidRDefault="00E3635A" w:rsidP="00CA7D72">
      <w:r w:rsidRPr="00212EE3">
        <w:t>Struktura stávajícího kamerového systému je uvedena v</w:t>
      </w:r>
      <w:r w:rsidR="00BB715D" w:rsidRPr="00212EE3">
        <w:t> </w:t>
      </w:r>
      <w:r w:rsidR="00067F60" w:rsidRPr="00212EE3">
        <w:t>D</w:t>
      </w:r>
      <w:r w:rsidR="00BB715D" w:rsidRPr="00212EE3">
        <w:t xml:space="preserve">oplňcích této Přílohy 1 </w:t>
      </w:r>
      <w:r w:rsidR="00BB715D" w:rsidRPr="00212EE3">
        <w:rPr>
          <w:smallCaps/>
        </w:rPr>
        <w:t>smlouvy</w:t>
      </w:r>
      <w:r w:rsidRPr="00212EE3">
        <w:t>.</w:t>
      </w:r>
    </w:p>
    <w:p w14:paraId="4228F8C6" w14:textId="77777777" w:rsidR="00E3635A" w:rsidRPr="00212EE3" w:rsidRDefault="00E3635A" w:rsidP="00CA7D72">
      <w:r w:rsidRPr="00212EE3">
        <w:t>Součástí dodávky budou všechny napájecí a optické kabelové trasy, optická i metalická kabeláž, úpravy softwaru po instalaci kamer.</w:t>
      </w:r>
    </w:p>
    <w:p w14:paraId="38DCAE8E" w14:textId="77777777" w:rsidR="00E3635A" w:rsidRPr="00212EE3" w:rsidRDefault="00E3635A" w:rsidP="00CA7D72">
      <w:r w:rsidRPr="00212EE3">
        <w:t>Pro kamerový systém budou použity moderní IP PoE kamery (pro venkovní použití s vyhřívanými kryty) s dostatečným krytím při venkovních instalacích (v místech se slabým osvětlením s IR přísvitem),</w:t>
      </w:r>
    </w:p>
    <w:p w14:paraId="53C8EBBD" w14:textId="34477021" w:rsidR="00F71FD6" w:rsidRPr="00212EE3" w:rsidRDefault="003A0AF0" w:rsidP="003A0AF0">
      <w:pPr>
        <w:pStyle w:val="Nadpis4"/>
        <w:numPr>
          <w:ilvl w:val="0"/>
          <w:numId w:val="0"/>
        </w:numPr>
        <w:ind w:left="1276" w:hanging="1134"/>
      </w:pPr>
      <w:r w:rsidRPr="00212EE3">
        <w:t>5.3.5.2</w:t>
      </w:r>
      <w:r w:rsidRPr="00212EE3">
        <w:tab/>
      </w:r>
      <w:r w:rsidR="00F71FD6" w:rsidRPr="00212EE3">
        <w:t>Vibrační monitorovací systém (VMS)</w:t>
      </w:r>
    </w:p>
    <w:p w14:paraId="5E088248" w14:textId="77777777" w:rsidR="00F71FD6" w:rsidRPr="00212EE3" w:rsidRDefault="00F71FD6" w:rsidP="00CA7D72">
      <w:r w:rsidRPr="00212EE3">
        <w:t>On-line vibrační monitorovací systém (VMS) bude použit pro ložiska velkých točivých strojů, zejména:</w:t>
      </w:r>
    </w:p>
    <w:p w14:paraId="077AEF15" w14:textId="438CCE19" w:rsidR="00F71FD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spalinových ventilátorů</w:t>
      </w:r>
    </w:p>
    <w:p w14:paraId="1232B3D3" w14:textId="6134D99A" w:rsidR="00F71FD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ventilátorů primárního vzduchu</w:t>
      </w:r>
    </w:p>
    <w:p w14:paraId="3E296C29" w14:textId="660ECF55" w:rsidR="00F71FD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ventilátorů sekundárního vzduchu</w:t>
      </w:r>
    </w:p>
    <w:p w14:paraId="562737CF" w14:textId="77777777" w:rsidR="00F71FD6" w:rsidRPr="00212EE3" w:rsidRDefault="00F71FD6" w:rsidP="00BF1F5A">
      <w:r w:rsidRPr="00212EE3">
        <w:t>Vybavení strojů vibromonitoringem bude provedeno podle zvyklostí výrobců těchto strojů.</w:t>
      </w:r>
    </w:p>
    <w:p w14:paraId="3B16D902" w14:textId="77777777" w:rsidR="00F8244F" w:rsidRPr="00212EE3" w:rsidRDefault="00D540CD" w:rsidP="00CA7D72">
      <w:r w:rsidRPr="00212EE3">
        <w:t xml:space="preserve">Z VMS bude zajištěn přenos dat do DCS (binární, analogové signály, komunikace). </w:t>
      </w:r>
    </w:p>
    <w:p w14:paraId="57C2B825" w14:textId="486A8FAE" w:rsidR="00D540CD" w:rsidRPr="00212EE3" w:rsidRDefault="00D540CD" w:rsidP="00CA7D72">
      <w:r w:rsidRPr="00212EE3">
        <w:t>Systém bude dále vybaven reléovými výstupy pro signalizaci vlastních poruch. Tyto poruchy nesmí ihned stroje odstavit.</w:t>
      </w:r>
    </w:p>
    <w:p w14:paraId="228854C0" w14:textId="035D7B14" w:rsidR="00F71FD6" w:rsidRPr="00212EE3" w:rsidRDefault="003A0AF0" w:rsidP="003A0AF0">
      <w:pPr>
        <w:pStyle w:val="Nadpis4"/>
        <w:numPr>
          <w:ilvl w:val="0"/>
          <w:numId w:val="0"/>
        </w:numPr>
        <w:ind w:left="1276" w:hanging="1134"/>
      </w:pPr>
      <w:r w:rsidRPr="00212EE3">
        <w:t>5.3.5.3</w:t>
      </w:r>
      <w:r w:rsidRPr="00212EE3">
        <w:tab/>
      </w:r>
      <w:r w:rsidR="006B4DB0" w:rsidRPr="00212EE3">
        <w:t>Emisní monitoring</w:t>
      </w:r>
    </w:p>
    <w:p w14:paraId="3102EBFE" w14:textId="10C9CFBD" w:rsidR="001C6DA9" w:rsidRPr="00212EE3" w:rsidRDefault="001C6DA9" w:rsidP="00CA7D72">
      <w:r w:rsidRPr="00212EE3">
        <w:t>Systém pro monitorování emisí bude zajišťovat kontinuální emisní monitoring (KME) kotle K5/K6 na komíně za odsířením a s následným přemístěním na původní komín (bez odsíření). Pro měření bude využito tzv. FTIR analyzátoru (infračerveného spektrometru využívajících Fourierovu transformaci (Fourier Transform Infrared - FTIR)) a vyhřívaného bypasového prachoměru pro měření tuhých znečišťujících látek (TZL).</w:t>
      </w:r>
    </w:p>
    <w:p w14:paraId="58244298" w14:textId="77777777" w:rsidR="001C6DA9" w:rsidRPr="00212EE3" w:rsidRDefault="001C6DA9" w:rsidP="00CA7D72">
      <w:r w:rsidRPr="00212EE3">
        <w:t xml:space="preserve">Přenos signálů do nadřazeného řídícího systému (DCS) bude provedený komunikací po optické síti (dodávka propojení bude součástí ASŘTP). </w:t>
      </w:r>
    </w:p>
    <w:p w14:paraId="021B9A76" w14:textId="77777777" w:rsidR="001C6DA9" w:rsidRPr="00212EE3" w:rsidRDefault="001C6DA9" w:rsidP="009A6377">
      <w:pPr>
        <w:keepNext/>
      </w:pPr>
      <w:r w:rsidRPr="00212EE3">
        <w:t xml:space="preserve">Požadované parametry přístroje jsou následující: </w:t>
      </w:r>
    </w:p>
    <w:p w14:paraId="78016127" w14:textId="6EF551A2" w:rsidR="001C6DA9" w:rsidRPr="00212EE3" w:rsidRDefault="001C6DA9" w:rsidP="00CA7D72">
      <w:r w:rsidRPr="00212EE3">
        <w:t>1) Měřící systém je složený z analyzátoru FTIR včetně vzorkovacího systému, integrovaného měření koncentrace O</w:t>
      </w:r>
      <w:r w:rsidRPr="00CB1502">
        <w:rPr>
          <w:vertAlign w:val="subscript"/>
        </w:rPr>
        <w:t>2</w:t>
      </w:r>
      <w:r w:rsidRPr="00212EE3">
        <w:t xml:space="preserve"> ve spalinách, vyhřívané odběrové sondy, vyhřívaného odběrového vedení o délce 50</w:t>
      </w:r>
      <w:r w:rsidR="00CB1502">
        <w:t xml:space="preserve"> </w:t>
      </w:r>
      <w:r w:rsidRPr="00212EE3">
        <w:t xml:space="preserve">m, ejektorového čerpadla pro dopravu vzorku, systému kontroly, řízení, zobrazování, ukládáni a zpracování měřených dat. </w:t>
      </w:r>
    </w:p>
    <w:p w14:paraId="67F90F87" w14:textId="2E93B4D6" w:rsidR="001C6DA9" w:rsidRPr="00212EE3" w:rsidRDefault="001C6DA9" w:rsidP="00CA7D72">
      <w:r w:rsidRPr="00212EE3">
        <w:lastRenderedPageBreak/>
        <w:t xml:space="preserve">2) Popis analyzátoru FTIR: </w:t>
      </w:r>
    </w:p>
    <w:p w14:paraId="58D59046" w14:textId="2F22D33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Měřící princip: Fourier Transform InfraRed</w:t>
      </w:r>
      <w:r w:rsidR="009A685E" w:rsidRPr="00212EE3">
        <w:t xml:space="preserve"> </w:t>
      </w:r>
    </w:p>
    <w:p w14:paraId="140CAC4B" w14:textId="0A6711C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Provedení pro instalaci do 19“ stojanu </w:t>
      </w:r>
    </w:p>
    <w:p w14:paraId="453A6B13" w14:textId="3C00EBE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Optika: DTGS -</w:t>
      </w:r>
      <w:r w:rsidR="00C91167" w:rsidRPr="00212EE3">
        <w:rPr>
          <w:lang w:val="cs-CZ"/>
        </w:rPr>
        <w:t xml:space="preserve"> </w:t>
      </w:r>
      <w:r w:rsidR="001C6DA9" w:rsidRPr="00212EE3">
        <w:t xml:space="preserve">detektor bez nutnosti chlazení </w:t>
      </w:r>
    </w:p>
    <w:p w14:paraId="6D2A89B9" w14:textId="03324EAD"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Vlnový rozsah: minimálně 700…4 500 cm</w:t>
      </w:r>
      <w:r w:rsidR="001C6DA9" w:rsidRPr="00212EE3">
        <w:rPr>
          <w:vertAlign w:val="superscript"/>
        </w:rPr>
        <w:t>-1</w:t>
      </w:r>
      <w:r w:rsidR="009A685E" w:rsidRPr="00212EE3">
        <w:t xml:space="preserve"> </w:t>
      </w:r>
    </w:p>
    <w:p w14:paraId="13F26589" w14:textId="20FF74D8"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Rozlišovací schopnost: od 1 cm</w:t>
      </w:r>
      <w:r w:rsidR="001C6DA9" w:rsidRPr="00212EE3">
        <w:rPr>
          <w:vertAlign w:val="superscript"/>
        </w:rPr>
        <w:t>-1</w:t>
      </w:r>
      <w:r w:rsidR="009A685E" w:rsidRPr="00212EE3">
        <w:t xml:space="preserve"> </w:t>
      </w:r>
      <w:r w:rsidR="001C6DA9" w:rsidRPr="00212EE3">
        <w:t>, uživatelsky nastavitelná v rozsahu 1..8 cm</w:t>
      </w:r>
      <w:r w:rsidR="001C6DA9" w:rsidRPr="00212EE3">
        <w:rPr>
          <w:vertAlign w:val="superscript"/>
        </w:rPr>
        <w:t>-1</w:t>
      </w:r>
      <w:r w:rsidR="009A685E" w:rsidRPr="00212EE3">
        <w:t xml:space="preserve"> </w:t>
      </w:r>
    </w:p>
    <w:p w14:paraId="552DFED4" w14:textId="28E980D0"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Laser: typ VCSEL s dlouhou životnosti (více než 5 let v kontinuálním provozu) BaF2 optika </w:t>
      </w:r>
    </w:p>
    <w:p w14:paraId="6095DE7C" w14:textId="59D058B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Měřící komora: vícenásobná reflexe </w:t>
      </w:r>
    </w:p>
    <w:p w14:paraId="70852238" w14:textId="7F54230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Optická délka: min 420 cm </w:t>
      </w:r>
    </w:p>
    <w:p w14:paraId="3E7EC31E" w14:textId="0C60F99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Těleso komory, vnitřní objem max. 0,3</w:t>
      </w:r>
      <w:r w:rsidR="00FE091D">
        <w:rPr>
          <w:lang w:val="cs-CZ"/>
        </w:rPr>
        <w:t xml:space="preserve"> </w:t>
      </w:r>
      <w:r w:rsidR="001C6DA9" w:rsidRPr="00212EE3">
        <w:t xml:space="preserve">l </w:t>
      </w:r>
    </w:p>
    <w:p w14:paraId="20102AA5" w14:textId="4CC067F5"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Regulace teploty 180</w:t>
      </w:r>
      <w:r w:rsidR="00FA7316">
        <w:rPr>
          <w:lang w:val="cs-CZ"/>
        </w:rPr>
        <w:t xml:space="preserve"> </w:t>
      </w:r>
      <w:r w:rsidR="001C6DA9" w:rsidRPr="00212EE3">
        <w:t xml:space="preserve">°C </w:t>
      </w:r>
    </w:p>
    <w:p w14:paraId="2740C021" w14:textId="6BAC518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Vyhřívaný filtr na vstupu do analyzátoru </w:t>
      </w:r>
    </w:p>
    <w:p w14:paraId="7A1770B3" w14:textId="06CC6E33"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 O-kroužky – Kalrez , okénka – BaF2, přípojky 6 mm.</w:t>
      </w:r>
      <w:r w:rsidR="009A685E" w:rsidRPr="00212EE3">
        <w:t xml:space="preserve"> </w:t>
      </w:r>
    </w:p>
    <w:p w14:paraId="704B8480" w14:textId="53F55BB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Povrch zrcátek kompletně pozlacený, vysoce odolný proti korozi. </w:t>
      </w:r>
    </w:p>
    <w:p w14:paraId="1C271DE9" w14:textId="07C2B70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Odezva T90: menší než 120 s</w:t>
      </w:r>
      <w:r w:rsidR="009A685E" w:rsidRPr="00212EE3">
        <w:t xml:space="preserve"> </w:t>
      </w:r>
    </w:p>
    <w:p w14:paraId="23B32D6B" w14:textId="6468138B"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Napájení: 230VAC</w:t>
      </w:r>
      <w:r w:rsidR="009A685E" w:rsidRPr="00212EE3">
        <w:t xml:space="preserve"> </w:t>
      </w:r>
    </w:p>
    <w:p w14:paraId="2BE21712" w14:textId="50E7B71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Přístroj umožní selektivní simultánní měření minimálně 50 komponent v plynné směsi. </w:t>
      </w:r>
    </w:p>
    <w:p w14:paraId="1B9BE608" w14:textId="21839B40"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Průtok vzorku: stabilizovaný pomocí kritické clonky, průtok 2,5</w:t>
      </w:r>
      <w:r w:rsidR="006538D6">
        <w:rPr>
          <w:lang w:val="cs-CZ"/>
        </w:rPr>
        <w:t xml:space="preserve"> l</w:t>
      </w:r>
      <w:r w:rsidR="001C6DA9" w:rsidRPr="00212EE3">
        <w:t xml:space="preserve">/min </w:t>
      </w:r>
    </w:p>
    <w:p w14:paraId="46D4883D" w14:textId="3A1A6438"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Doprava vzorku zajišťuje ejektorové čerpadlo, které bude umístěné v plynové cestě za analyzátorem. </w:t>
      </w:r>
    </w:p>
    <w:p w14:paraId="627B6300" w14:textId="125AA28B"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Integrovaný ventil v analyzátoru pro vstup nulového plynu a profuk analyzátoru </w:t>
      </w:r>
    </w:p>
    <w:p w14:paraId="3291E4D9" w14:textId="59CC6C1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Kyslíková sonda je zabudovaná v analyzátoru FTIR, měřící princip ZrO</w:t>
      </w:r>
      <w:r w:rsidR="001C6DA9" w:rsidRPr="00FE091D">
        <w:rPr>
          <w:vertAlign w:val="subscript"/>
        </w:rPr>
        <w:t>2</w:t>
      </w:r>
      <w:r w:rsidR="001C6DA9" w:rsidRPr="00212EE3">
        <w:t xml:space="preserve"> s rozsahem 0,1…21</w:t>
      </w:r>
      <w:r w:rsidR="006538D6">
        <w:rPr>
          <w:lang w:val="cs-CZ"/>
        </w:rPr>
        <w:t xml:space="preserve"> </w:t>
      </w:r>
      <w:r w:rsidR="001C6DA9" w:rsidRPr="00212EE3">
        <w:t xml:space="preserve">%. </w:t>
      </w:r>
    </w:p>
    <w:p w14:paraId="22051740" w14:textId="308E2FC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Vyhodnocovací SW analyzátoru FTIR bude pracovat v operačním prostředí Windows 10. </w:t>
      </w:r>
    </w:p>
    <w:p w14:paraId="3859B17E" w14:textId="12E32EF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Kalibrační knihovna přístroje FTIR bude obsahovat minimálně tyto komponenty: </w:t>
      </w:r>
    </w:p>
    <w:p w14:paraId="63FAEDF0" w14:textId="462EF7B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NO</w:t>
      </w:r>
      <w:r w:rsidR="009A685E" w:rsidRPr="00212EE3">
        <w:t xml:space="preserve"> </w:t>
      </w:r>
      <w:r w:rsidR="001C6DA9" w:rsidRPr="00212EE3">
        <w:t xml:space="preserve">0 </w:t>
      </w:r>
      <w:r w:rsidR="00FE091D">
        <w:t>–</w:t>
      </w:r>
      <w:r w:rsidR="001C6DA9" w:rsidRPr="00212EE3">
        <w:t xml:space="preserve"> 500</w:t>
      </w:r>
      <w:r w:rsidR="00FE091D">
        <w:rPr>
          <w:lang w:val="cs-CZ"/>
        </w:rPr>
        <w:t xml:space="preserve"> </w:t>
      </w:r>
      <w:r w:rsidR="001C6DA9" w:rsidRPr="00212EE3">
        <w:t>mg/m</w:t>
      </w:r>
      <w:r w:rsidR="001C6DA9" w:rsidRPr="00FA7316">
        <w:rPr>
          <w:vertAlign w:val="superscript"/>
        </w:rPr>
        <w:t>3</w:t>
      </w:r>
      <w:r w:rsidR="009A685E" w:rsidRPr="00212EE3">
        <w:t xml:space="preserve"> </w:t>
      </w:r>
    </w:p>
    <w:p w14:paraId="2C86EEC0" w14:textId="17C39B7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4F81F811" w14:textId="41F60FA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NO</w:t>
      </w:r>
      <w:r w:rsidR="001C6DA9" w:rsidRPr="00212EE3">
        <w:rPr>
          <w:vertAlign w:val="subscript"/>
        </w:rPr>
        <w:t>x</w:t>
      </w:r>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4816867B" w14:textId="7F6E350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SO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400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23320283" w14:textId="77A7E7A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CO</w:t>
      </w:r>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50972FA9" w14:textId="37028B5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HCl</w:t>
      </w:r>
      <w:r w:rsidR="009A685E" w:rsidRPr="00212EE3">
        <w:t xml:space="preserve"> </w:t>
      </w:r>
      <w:r w:rsidR="001C6DA9" w:rsidRPr="00212EE3">
        <w:t xml:space="preserve">0 </w:t>
      </w:r>
      <w:r w:rsidR="00CB05A6">
        <w:t>–</w:t>
      </w:r>
      <w:r w:rsidR="001C6DA9" w:rsidRPr="00212EE3">
        <w:t xml:space="preserve"> 35</w:t>
      </w:r>
      <w:r w:rsidR="00CB05A6">
        <w:rPr>
          <w:lang w:val="cs-CZ"/>
        </w:rPr>
        <w:t xml:space="preserve"> </w:t>
      </w:r>
      <w:r w:rsidR="001C6DA9" w:rsidRPr="00212EE3">
        <w:t>mg/m</w:t>
      </w:r>
      <w:r w:rsidR="001C6DA9" w:rsidRPr="00FA7316">
        <w:rPr>
          <w:vertAlign w:val="superscript"/>
        </w:rPr>
        <w:t>3</w:t>
      </w:r>
      <w:r w:rsidR="009A685E" w:rsidRPr="00212EE3">
        <w:t xml:space="preserve"> </w:t>
      </w:r>
    </w:p>
    <w:p w14:paraId="530C3897" w14:textId="35346B3B"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NH</w:t>
      </w:r>
      <w:r w:rsidR="001C6DA9" w:rsidRPr="00212EE3">
        <w:rPr>
          <w:vertAlign w:val="subscript"/>
        </w:rPr>
        <w:t>3</w:t>
      </w:r>
      <w:r w:rsidR="009A685E" w:rsidRPr="00212EE3">
        <w:t xml:space="preserve"> </w:t>
      </w:r>
      <w:r w:rsidR="001C6DA9" w:rsidRPr="00212EE3">
        <w:t xml:space="preserve">0 </w:t>
      </w:r>
      <w:r w:rsidR="00CB05A6">
        <w:t>–</w:t>
      </w:r>
      <w:r w:rsidR="001C6DA9" w:rsidRPr="00212EE3">
        <w:t xml:space="preserve"> 200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16E3DCAA" w14:textId="4D50F0D8"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H</w:t>
      </w:r>
      <w:r w:rsidR="001C6DA9" w:rsidRPr="00212EE3">
        <w:rPr>
          <w:vertAlign w:val="subscript"/>
        </w:rPr>
        <w:t>2</w:t>
      </w:r>
      <w:r w:rsidR="001C6DA9" w:rsidRPr="00212EE3">
        <w:t>O</w:t>
      </w:r>
      <w:r w:rsidR="009A685E" w:rsidRPr="00212EE3">
        <w:t xml:space="preserve"> </w:t>
      </w:r>
      <w:r w:rsidR="001C6DA9" w:rsidRPr="00212EE3">
        <w:t xml:space="preserve">0 </w:t>
      </w:r>
      <w:r w:rsidR="00CB05A6">
        <w:t>–</w:t>
      </w:r>
      <w:r w:rsidR="001C6DA9" w:rsidRPr="00212EE3">
        <w:t xml:space="preserve"> 30</w:t>
      </w:r>
      <w:r w:rsidR="00CB05A6">
        <w:rPr>
          <w:lang w:val="cs-CZ"/>
        </w:rPr>
        <w:t xml:space="preserve"> </w:t>
      </w:r>
      <w:r w:rsidR="001C6DA9" w:rsidRPr="00212EE3">
        <w:t>%</w:t>
      </w:r>
      <w:r w:rsidR="009A685E" w:rsidRPr="00212EE3">
        <w:t xml:space="preserve"> </w:t>
      </w:r>
    </w:p>
    <w:p w14:paraId="3E951723" w14:textId="42262B1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21</w:t>
      </w:r>
      <w:r w:rsidR="00CB05A6">
        <w:rPr>
          <w:lang w:val="cs-CZ"/>
        </w:rPr>
        <w:t xml:space="preserve"> </w:t>
      </w:r>
      <w:r w:rsidR="001C6DA9" w:rsidRPr="00212EE3">
        <w:t>%</w:t>
      </w:r>
      <w:r w:rsidR="009A685E" w:rsidRPr="00212EE3">
        <w:t xml:space="preserve"> </w:t>
      </w:r>
    </w:p>
    <w:p w14:paraId="7C97140B" w14:textId="77777777" w:rsidR="001C6DA9" w:rsidRPr="00212EE3" w:rsidRDefault="001C6DA9" w:rsidP="00CA7D72">
      <w:r w:rsidRPr="00212EE3">
        <w:t xml:space="preserve">3) Měření TZL </w:t>
      </w:r>
    </w:p>
    <w:p w14:paraId="4AE8D42B" w14:textId="19C3BD01" w:rsidR="001C6DA9" w:rsidRPr="00212EE3" w:rsidRDefault="001C6DA9" w:rsidP="00CA7D72">
      <w:r w:rsidRPr="00212EE3">
        <w:t>Z důvodu nízké teploty spalin (</w:t>
      </w:r>
      <w:proofErr w:type="gramStart"/>
      <w:r w:rsidRPr="00212EE3">
        <w:t>50..60</w:t>
      </w:r>
      <w:proofErr w:type="gramEnd"/>
      <w:r w:rsidR="00FA7316">
        <w:t xml:space="preserve"> </w:t>
      </w:r>
      <w:r w:rsidR="00225396" w:rsidRPr="00212EE3">
        <w:t>°</w:t>
      </w:r>
      <w:r w:rsidRPr="00212EE3">
        <w:t>C) a vlhkosti spalin (16..20</w:t>
      </w:r>
      <w:r w:rsidR="00FA7316">
        <w:t xml:space="preserve"> </w:t>
      </w:r>
      <w:r w:rsidRPr="00212EE3">
        <w:t>% kondenzující) je nutné instalovat pro měření TZL vyhřívaný bypasový prachoměr, který je určený pro KME tuhých znečišťujících látek v místech, kde dochází ke kondenzaci spalin.</w:t>
      </w:r>
    </w:p>
    <w:p w14:paraId="31CE59EF" w14:textId="77777777" w:rsidR="001C6DA9" w:rsidRPr="00212EE3" w:rsidRDefault="001C6DA9" w:rsidP="000D4551">
      <w:pPr>
        <w:keepNext/>
      </w:pPr>
      <w:r w:rsidRPr="00212EE3">
        <w:t xml:space="preserve">4) Umístění systému KME </w:t>
      </w:r>
    </w:p>
    <w:p w14:paraId="545CF4DF" w14:textId="05369FC4" w:rsidR="001C6DA9" w:rsidRPr="00212EE3" w:rsidRDefault="001C6DA9" w:rsidP="00CA7D72">
      <w:r w:rsidRPr="00212EE3">
        <w:t>Systém pro monitorování emisí bude instalován u paty komína v klimatizovaném kontejneru. Předpokládané rozměry kontejneru cca 3x2,5x2,5</w:t>
      </w:r>
      <w:r w:rsidR="00FA7316">
        <w:t xml:space="preserve"> </w:t>
      </w:r>
      <w:r w:rsidRPr="00212EE3">
        <w:t>m.</w:t>
      </w:r>
    </w:p>
    <w:p w14:paraId="0D2B010E" w14:textId="77777777" w:rsidR="001C6DA9" w:rsidRPr="00212EE3" w:rsidRDefault="001C6DA9" w:rsidP="00CA7D72">
      <w:r w:rsidRPr="00212EE3">
        <w:lastRenderedPageBreak/>
        <w:t>Předmětem dodávek a prací pro zařízení KME bude:</w:t>
      </w:r>
    </w:p>
    <w:p w14:paraId="45D43B18" w14:textId="109513D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klimatizovaného kontejneru pro umístění systému KME s FTIR analyzátorem a dodávka pracovního stolu obsluhy </w:t>
      </w:r>
    </w:p>
    <w:p w14:paraId="79EBECB8" w14:textId="3540C36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FTIR včetně odběrové sondy, </w:t>
      </w:r>
    </w:p>
    <w:p w14:paraId="6AE54959" w14:textId="28147E5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dodávka analyzátoru pro měření TZL v mokrých spalinách,</w:t>
      </w:r>
    </w:p>
    <w:p w14:paraId="793BDAEF" w14:textId="002F0D0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vyhřívaného vedení 50m a úpravy vzorku, </w:t>
      </w:r>
    </w:p>
    <w:p w14:paraId="084AE98E" w14:textId="1D87DCD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propojovací kabeláže a rozvodů kalibračních plynů, nulového plynu a rozvodu tlakového vzduchu (předpokládaná délka do 50m), </w:t>
      </w:r>
    </w:p>
    <w:p w14:paraId="3CEEA143" w14:textId="1173AB8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dodávka měření teploty a tlaku spalin,</w:t>
      </w:r>
    </w:p>
    <w:p w14:paraId="29AD556B" w14:textId="4B97967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přírub pro umístění odběrových sond, spoluúčast při instalaci přírub (pro oba komíny), </w:t>
      </w:r>
    </w:p>
    <w:p w14:paraId="79B2A7AF" w14:textId="5CD3FCD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datalogger pro sběr a přepočty naměřených hodnot, </w:t>
      </w:r>
    </w:p>
    <w:p w14:paraId="55D7DF28" w14:textId="5C44F76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PC se SW pro vizualizaci dat kontinuálního měření emisí (umístěné v klimatizovaném kontejneru KME, včetně UPS (230VAC/1500VA) a barevné laserové tiskárny,</w:t>
      </w:r>
    </w:p>
    <w:p w14:paraId="5598E1AA" w14:textId="676D0425"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kalibrační plyny pro najetí systému (na dobu min. 6 měsíců) a dodávku redukčních ventilů </w:t>
      </w:r>
    </w:p>
    <w:p w14:paraId="65161251" w14:textId="45D3BFA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dodávku kabelových tratí a instalace kabeláže snímačů + hadicového rozvodu do kabelových tratí </w:t>
      </w:r>
    </w:p>
    <w:p w14:paraId="1AC9AC48" w14:textId="2FA0C5D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instalaci systému a uvedení do provozu při výše</w:t>
      </w:r>
      <w:r w:rsidR="009A685E" w:rsidRPr="00212EE3">
        <w:t xml:space="preserve"> </w:t>
      </w:r>
      <w:r w:rsidR="001C6DA9" w:rsidRPr="00212EE3">
        <w:t xml:space="preserve">uvedeném rozhraní dodávky </w:t>
      </w:r>
    </w:p>
    <w:p w14:paraId="45E30D7D" w14:textId="3FB8CD1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náklady spojené s následným přemístění měření KME z komínu za odsířením na původní komín (bez odsíření).</w:t>
      </w:r>
    </w:p>
    <w:p w14:paraId="32894B41" w14:textId="4A231A6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komunikace na DCS systém </w:t>
      </w:r>
      <w:r w:rsidR="004534A4">
        <w:rPr>
          <w:lang w:val="cs-CZ"/>
        </w:rPr>
        <w:t>T</w:t>
      </w:r>
      <w:r w:rsidR="001C6DA9" w:rsidRPr="00212EE3">
        <w:t>eplárny po optické síti Ethernet (protokol: Modbus TCP) kterou budou přenášeny měřené hodnoty, signalizace stavu KME, a zpětně do KME signály měřeného množství spalin kotlů a signalizace provozního stavu kotlů.</w:t>
      </w:r>
    </w:p>
    <w:p w14:paraId="5818C418" w14:textId="5E71ADBD"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projektová dokumentace </w:t>
      </w:r>
    </w:p>
    <w:p w14:paraId="4927B17F" w14:textId="2523835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výchozí revizní zpráva </w:t>
      </w:r>
    </w:p>
    <w:p w14:paraId="12D13ABE" w14:textId="66C816E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zaškolení obsluhy k provozu systému KME.</w:t>
      </w:r>
    </w:p>
    <w:p w14:paraId="1B75F200" w14:textId="77777777" w:rsidR="001C6DA9" w:rsidRPr="00212EE3" w:rsidRDefault="001C6DA9" w:rsidP="00CA7D72">
      <w:r w:rsidRPr="00212EE3">
        <w:t>Návaznosti na ostatní technologii a práce:</w:t>
      </w:r>
    </w:p>
    <w:p w14:paraId="16D1A678" w14:textId="4E7B2F08"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přívod tlakového vzduchu k míst</w:t>
      </w:r>
      <w:r w:rsidR="00681F22">
        <w:rPr>
          <w:lang w:val="cs-CZ"/>
        </w:rPr>
        <w:t>u</w:t>
      </w:r>
      <w:r w:rsidR="001C6DA9" w:rsidRPr="00212EE3">
        <w:t xml:space="preserve"> instalace kontejneru KME (k oběma místům instalace -v obou etapách), </w:t>
      </w:r>
    </w:p>
    <w:p w14:paraId="03EC137A" w14:textId="7EBA5C7D"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přívod elektrického napájení 3x400</w:t>
      </w:r>
      <w:r w:rsidR="00BA4804" w:rsidRPr="00212EE3">
        <w:rPr>
          <w:lang w:val="cs-CZ"/>
        </w:rPr>
        <w:t xml:space="preserve"> </w:t>
      </w:r>
      <w:r w:rsidR="001C6DA9" w:rsidRPr="00212EE3">
        <w:t xml:space="preserve">VAC/25A k místu instalace kontejneru k oběma místům instalace -v obou etapách), </w:t>
      </w:r>
    </w:p>
    <w:p w14:paraId="12B3E68C" w14:textId="5B3E43C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zhotovení podkladu pro instalaci kontejneru (pro obě místa instalace kontejneru) </w:t>
      </w:r>
    </w:p>
    <w:p w14:paraId="1AA03751" w14:textId="002D0C5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úpravu odběrových míst na komíně a navaření přírub pro KME na obou komínech </w:t>
      </w:r>
    </w:p>
    <w:p w14:paraId="0F76E995" w14:textId="0B741A9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zabezpečení autorizovaného ověřovacího měření dle ČSN EN 14181 </w:t>
      </w:r>
    </w:p>
    <w:p w14:paraId="705A9BB1" w14:textId="6638B243" w:rsidR="001C6DA9" w:rsidRPr="00212EE3" w:rsidRDefault="001C6DA9" w:rsidP="00CA7D72">
      <w:r w:rsidRPr="00212EE3">
        <w:t>Způsob odběru vzorků, rozsah m</w:t>
      </w:r>
      <w:r w:rsidR="00E345CC">
        <w:t>ě</w:t>
      </w:r>
      <w:r w:rsidRPr="00212EE3">
        <w:t>ření, zpracování dat a zacházení s naměřenými daty budou odpovídat:</w:t>
      </w:r>
    </w:p>
    <w:p w14:paraId="5F13CD2F" w14:textId="4E75777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2001/80/ES – Směrnice Evropského parlamentu a Rady o omezení emisí některých znečišťujících látek z velkých spalovacích zařízení,</w:t>
      </w:r>
    </w:p>
    <w:p w14:paraId="15B375E5" w14:textId="0D0686F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zákon č. 2</w:t>
      </w:r>
      <w:r w:rsidR="000B77B3">
        <w:rPr>
          <w:lang w:val="cs-CZ"/>
        </w:rPr>
        <w:t>0</w:t>
      </w:r>
      <w:r w:rsidR="001C6DA9" w:rsidRPr="00212EE3">
        <w:t>1/2012 Sb. – Zákon o ochraně ovzduší,</w:t>
      </w:r>
    </w:p>
    <w:p w14:paraId="20BE824C" w14:textId="0821A01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vyhláška č. 415/2012 Sb., O přípustné úrovni</w:t>
      </w:r>
      <w:r w:rsidR="005C48E6">
        <w:rPr>
          <w:lang w:val="cs-CZ"/>
        </w:rPr>
        <w:t xml:space="preserve"> </w:t>
      </w:r>
      <w:r w:rsidR="001C6DA9" w:rsidRPr="00212EE3">
        <w:t>znečišťování a jejím zjišťování a o provedení některých dalších ustanovení zákona o ochraně ovzduší</w:t>
      </w:r>
    </w:p>
    <w:p w14:paraId="634F220E" w14:textId="1CF8996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zákon č. 505/1990 Sb. – Zákon o metrologii,</w:t>
      </w:r>
    </w:p>
    <w:p w14:paraId="6DDA56D0" w14:textId="5F6E13C0"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ISO 9096 - Stanovení hmotnostní koncentrace a hmotnostního toku tuhých částic v potrubí - Manuální gravimetrická metoda,</w:t>
      </w:r>
    </w:p>
    <w:p w14:paraId="6C4160B2" w14:textId="43CE610D" w:rsidR="001C6DA9"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1C6DA9" w:rsidRPr="00212EE3">
        <w:t>ČSN ISO 10155 – Automatizovaný monitoring hmotnostní koncentrace částic,</w:t>
      </w:r>
    </w:p>
    <w:p w14:paraId="232785AD" w14:textId="6F5FA87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EN 13284-1 - Stanovení nízkých hmotnostních koncentrací prachu - Manuální gravimetrická metoda,</w:t>
      </w:r>
    </w:p>
    <w:p w14:paraId="3E3FFED0" w14:textId="73070535"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EN 13284-2 - Stanovení nízkých hmotnostních koncentrací prachu – Automatizované měřící systémy,</w:t>
      </w:r>
    </w:p>
    <w:p w14:paraId="381F378C" w14:textId="645D86B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ISO 10396 – Odběr vzorků pro automatizované stanovení hmotnostních koncentrací plynných složek.</w:t>
      </w:r>
    </w:p>
    <w:p w14:paraId="20A2C25D" w14:textId="77777777" w:rsidR="001C6DA9" w:rsidRPr="00212EE3" w:rsidRDefault="001C6DA9" w:rsidP="00CA7D72">
      <w:r w:rsidRPr="00212EE3">
        <w:t xml:space="preserve">Současně s hodnotami koncentrací znečišťujících látek budou určovány kontinuálně měřením i následující veličiny: </w:t>
      </w:r>
    </w:p>
    <w:p w14:paraId="1F072EB9" w14:textId="1BDC0FF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koncentrace kyslíku (referenční složka O2), </w:t>
      </w:r>
    </w:p>
    <w:p w14:paraId="719826E0" w14:textId="6277754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teplota v blízkosti vnitřní stěny nebo v jiném reprezentativním místě spalovací komory,</w:t>
      </w:r>
    </w:p>
    <w:p w14:paraId="75185E00" w14:textId="5D2B556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teplota, tlak, obsah vody a průtok spalin v tubusu komína. </w:t>
      </w:r>
    </w:p>
    <w:p w14:paraId="42DB254E" w14:textId="77777777" w:rsidR="001C6DA9" w:rsidRPr="00212EE3" w:rsidRDefault="001C6DA9" w:rsidP="00CA7D72">
      <w:r w:rsidRPr="00212EE3">
        <w:t xml:space="preserve">Hodnoty objemového toku spalin budou stanoveny výpočtem (bilancí technologického procesu). </w:t>
      </w:r>
    </w:p>
    <w:p w14:paraId="6C32EC30" w14:textId="77777777" w:rsidR="001C6DA9" w:rsidRPr="00212EE3" w:rsidRDefault="001C6DA9" w:rsidP="00CA7D72">
      <w:r w:rsidRPr="00212EE3">
        <w:t xml:space="preserve">EMS bude schopen stanovit hmotnostní koncentrace znečišťujících látek alespoň v intervalu od 10 % do 250 % emisního limitu. </w:t>
      </w:r>
    </w:p>
    <w:p w14:paraId="789BD8E2" w14:textId="77777777" w:rsidR="001C6DA9" w:rsidRPr="00212EE3" w:rsidRDefault="001C6DA9" w:rsidP="00CA7D72">
      <w:r w:rsidRPr="00212EE3">
        <w:t>Pro kontrolní měření znečišťujících látek budou dodány samostatné odběry dílčích vzorků.</w:t>
      </w:r>
    </w:p>
    <w:p w14:paraId="0DDC423A" w14:textId="77777777" w:rsidR="001C6DA9" w:rsidRPr="00212EE3" w:rsidRDefault="001C6DA9" w:rsidP="00CA7D72">
      <w:r w:rsidRPr="00212EE3">
        <w:t>Kalibrace emisních analyzátorů bude možná jak v automatickém, tak i ručním režimu.</w:t>
      </w:r>
    </w:p>
    <w:p w14:paraId="6C10B174" w14:textId="79A04FF3" w:rsidR="009457AD" w:rsidRPr="00212EE3" w:rsidRDefault="001C6DA9" w:rsidP="00CA7D72">
      <w:r w:rsidRPr="00212EE3">
        <w:t xml:space="preserve">Zařízení pro sběr, vyhodnocování a třídění naměřených hodnot a prostředků pro jejich registraci, distribuci a uchovávání musí splňovat podmínky zákona č. </w:t>
      </w:r>
      <w:r w:rsidR="00710882">
        <w:t>201/2012</w:t>
      </w:r>
      <w:r w:rsidRPr="00212EE3">
        <w:t xml:space="preserve"> Sb.</w:t>
      </w:r>
    </w:p>
    <w:p w14:paraId="5BFDF939" w14:textId="72676368" w:rsidR="00443964" w:rsidRPr="00212EE3" w:rsidRDefault="003A0AF0" w:rsidP="003A0AF0">
      <w:pPr>
        <w:pStyle w:val="Nadpis2"/>
        <w:numPr>
          <w:ilvl w:val="0"/>
          <w:numId w:val="0"/>
        </w:numPr>
        <w:ind w:left="1134" w:hanging="1134"/>
      </w:pPr>
      <w:r w:rsidRPr="00212EE3">
        <w:t>5.4</w:t>
      </w:r>
      <w:r w:rsidRPr="00212EE3">
        <w:tab/>
      </w:r>
      <w:r w:rsidR="00443964" w:rsidRPr="00212EE3">
        <w:t>Společné požadavky na ASŘTP a elektrozařízení</w:t>
      </w:r>
    </w:p>
    <w:p w14:paraId="394EF605" w14:textId="266E595F" w:rsidR="00E54CED" w:rsidRPr="00212EE3" w:rsidRDefault="003A0AF0" w:rsidP="003A0AF0">
      <w:pPr>
        <w:pStyle w:val="Nadpis3"/>
        <w:numPr>
          <w:ilvl w:val="0"/>
          <w:numId w:val="0"/>
        </w:numPr>
        <w:ind w:left="1134" w:hanging="1134"/>
      </w:pPr>
      <w:r w:rsidRPr="00212EE3">
        <w:t>5.4.1</w:t>
      </w:r>
      <w:r w:rsidRPr="00212EE3">
        <w:tab/>
      </w:r>
      <w:r w:rsidR="00E54CED" w:rsidRPr="00212EE3">
        <w:t>Ochrana před úrazem elektrickým proudem</w:t>
      </w:r>
    </w:p>
    <w:p w14:paraId="48E558FB" w14:textId="4A8D28BC" w:rsidR="00AB688A" w:rsidRPr="00212EE3" w:rsidRDefault="00AB688A" w:rsidP="00CA7D72">
      <w:pPr>
        <w:rPr>
          <w:strike/>
        </w:rPr>
      </w:pPr>
      <w:r w:rsidRPr="00212EE3">
        <w:t>Ochrana před úrazem elektrickým proudem bude provedena podle norem, ČSN 33 2000-4-41</w:t>
      </w:r>
      <w:r w:rsidR="006253B8">
        <w:t xml:space="preserve"> </w:t>
      </w:r>
      <w:r w:rsidRPr="00212EE3">
        <w:t>ed. 3: Ochrana před úrazem elektrickým proudem, ČSN EN 61140 ed.3 Ochrana před úrazem elektrickým proudem – Společná hlediska pro instalaci a zařízení.</w:t>
      </w:r>
    </w:p>
    <w:p w14:paraId="21937E29" w14:textId="4F58B62F" w:rsidR="00AB688A" w:rsidRPr="00212EE3" w:rsidRDefault="00AB688A" w:rsidP="00CA7D72">
      <w:r w:rsidRPr="00212EE3">
        <w:t>Zařízení budou nainstalována v souladu s normou ČSN 33 2000-7-729 Elektrické instalace nn – Část 7-729:</w:t>
      </w:r>
      <w:r w:rsidR="00FE3B29" w:rsidRPr="00212EE3">
        <w:t xml:space="preserve"> </w:t>
      </w:r>
      <w:r w:rsidRPr="00212EE3">
        <w:t>Zařízení jednoúčelová a ve zvláštních objektech – Uličky pro obsluhu nebo údržbu.</w:t>
      </w:r>
    </w:p>
    <w:p w14:paraId="0297B481" w14:textId="77777777" w:rsidR="00E54CED" w:rsidRPr="00212EE3" w:rsidRDefault="00E54CED" w:rsidP="00CA7D72">
      <w:r w:rsidRPr="00212EE3">
        <w:t>Typ ochrany bude odpovídat úrovni použitého napětí a místním podmínkám prostředí, kde je zařízení umístěno.</w:t>
      </w:r>
    </w:p>
    <w:p w14:paraId="10F45FAE" w14:textId="77777777" w:rsidR="00E54CED" w:rsidRPr="00212EE3" w:rsidRDefault="00E54CED" w:rsidP="00CA7D72">
      <w:r w:rsidRPr="00212EE3">
        <w:t>Konstrukční provedení i rozmístění přístrojové techniky, použitá provozní a napájecí napětí musí zajistit bezpečnost práce jak obsluhy, tak pracovníků údržby.</w:t>
      </w:r>
    </w:p>
    <w:p w14:paraId="34117C10" w14:textId="276D47F5" w:rsidR="00E54CED" w:rsidRPr="00212EE3" w:rsidRDefault="003A0AF0" w:rsidP="003A0AF0">
      <w:pPr>
        <w:pStyle w:val="Nadpis3"/>
        <w:numPr>
          <w:ilvl w:val="0"/>
          <w:numId w:val="0"/>
        </w:numPr>
        <w:ind w:left="1134" w:hanging="1134"/>
      </w:pPr>
      <w:r w:rsidRPr="00212EE3">
        <w:t>5.4.2</w:t>
      </w:r>
      <w:r w:rsidRPr="00212EE3">
        <w:tab/>
      </w:r>
      <w:r w:rsidR="00E54CED" w:rsidRPr="00212EE3">
        <w:t>Uzemnění</w:t>
      </w:r>
    </w:p>
    <w:p w14:paraId="519EA5AD" w14:textId="16280BCD" w:rsidR="00592F2B" w:rsidRPr="00212EE3" w:rsidRDefault="00592F2B" w:rsidP="00CA7D72">
      <w:r w:rsidRPr="00212EE3">
        <w:t>Bude provedeno uzemnění všeho dodávaného zařízení podle norem pro jednotlivá zařízení a podle ČSN 33 200</w:t>
      </w:r>
      <w:r w:rsidR="005D38DF">
        <w:t>0</w:t>
      </w:r>
      <w:r w:rsidRPr="00212EE3">
        <w:t>-5</w:t>
      </w:r>
      <w:r w:rsidR="005D38DF">
        <w:t>-</w:t>
      </w:r>
      <w:r w:rsidRPr="00212EE3">
        <w:t>54 ed.3 a ČSN 33 2000-4-41 ed.3 a norem souvisících.</w:t>
      </w:r>
    </w:p>
    <w:p w14:paraId="4E46CFF7" w14:textId="50974C8D" w:rsidR="00592F2B" w:rsidRPr="00212EE3" w:rsidRDefault="00592F2B" w:rsidP="00CA7D72">
      <w:r w:rsidRPr="00212EE3">
        <w:t xml:space="preserve">Uzemnění bude provedeno z žárově pozinkovaného ocelového pásku FeZn 30x4, svary budou opatřeny asfaltovým protikorozním nátěrem případně lze použít označené průběžné pásnice kabelových lávek. </w:t>
      </w:r>
    </w:p>
    <w:p w14:paraId="0DA502B6" w14:textId="77777777" w:rsidR="00592F2B" w:rsidRPr="00212EE3" w:rsidRDefault="00592F2B" w:rsidP="00CA7D72">
      <w:pPr>
        <w:rPr>
          <w:u w:val="single"/>
        </w:rPr>
      </w:pPr>
      <w:r w:rsidRPr="00212EE3">
        <w:rPr>
          <w:u w:val="single"/>
        </w:rPr>
        <w:t>Základní rozdělení uzemnění:</w:t>
      </w:r>
    </w:p>
    <w:p w14:paraId="0E65BAA4" w14:textId="219B4824" w:rsidR="00592F2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92F2B" w:rsidRPr="00212EE3">
        <w:t>ochranné,</w:t>
      </w:r>
    </w:p>
    <w:p w14:paraId="6FB5D3BB" w14:textId="78BA6400" w:rsidR="00592F2B"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592F2B" w:rsidRPr="00212EE3">
        <w:t>pracovní (funkční).</w:t>
      </w:r>
    </w:p>
    <w:p w14:paraId="2D88A8F1" w14:textId="195967F4" w:rsidR="00592F2B" w:rsidRPr="00212EE3" w:rsidRDefault="00592F2B" w:rsidP="00CA7D72">
      <w:r w:rsidRPr="00212EE3">
        <w:t xml:space="preserve">Ochranné uzemnění bude zajišťovat ochranu před úrazem elektřinou a před účinky elektrických polí. Všechny nepřenosné kovové části zařízení, příslušenství, ochranné pláště atd., musí být připojeny k uzemňovací soustavě </w:t>
      </w:r>
      <w:r w:rsidR="00EE30BB">
        <w:t>T</w:t>
      </w:r>
      <w:r w:rsidRPr="00212EE3">
        <w:t xml:space="preserve">eplárny. </w:t>
      </w:r>
    </w:p>
    <w:p w14:paraId="6EC5F0B4" w14:textId="77777777" w:rsidR="00592F2B" w:rsidRPr="00212EE3" w:rsidRDefault="00592F2B" w:rsidP="00CA7D72">
      <w:r w:rsidRPr="00212EE3">
        <w:t xml:space="preserve">Zvýšení ochrany pospojováním u nn soustav je požadováno ve všech technologických prostorách. </w:t>
      </w:r>
    </w:p>
    <w:p w14:paraId="3AB00A59" w14:textId="15F5C320" w:rsidR="00592F2B" w:rsidRPr="00212EE3" w:rsidRDefault="00592F2B" w:rsidP="00CA7D72">
      <w:r w:rsidRPr="00212EE3">
        <w:t xml:space="preserve">Toto propojení bude provedeno tak, aby celkový odpor vedení včetně přechodových odporů v připojovacích místech </w:t>
      </w:r>
      <w:r w:rsidR="005D38DF">
        <w:t>splňoval normové hodnoty</w:t>
      </w:r>
      <w:r w:rsidRPr="00212EE3">
        <w:t>.</w:t>
      </w:r>
    </w:p>
    <w:p w14:paraId="0E89D3F9" w14:textId="77777777" w:rsidR="00592F2B" w:rsidRPr="00212EE3" w:rsidRDefault="00592F2B" w:rsidP="00CA7D72">
      <w:r w:rsidRPr="00212EE3">
        <w:t>Pracovní (funkční) uzemnění slouží k zajištění správné činnosti přístrojového vybavení systému.</w:t>
      </w:r>
    </w:p>
    <w:p w14:paraId="5895B08D" w14:textId="77777777" w:rsidR="00592F2B" w:rsidRPr="00212EE3" w:rsidRDefault="00592F2B" w:rsidP="00CA7D72">
      <w:r w:rsidRPr="00212EE3">
        <w:t>Každý vodič připojený k centrálnímu zemnícímu bodu bude vybaven přerušitelnými spojkami pro zajištění možnosti detekce a lokalizace poruchy zemnění (měření izolačního odporu).</w:t>
      </w:r>
    </w:p>
    <w:p w14:paraId="01A2FACD" w14:textId="77777777" w:rsidR="00592F2B" w:rsidRPr="00212EE3" w:rsidRDefault="00592F2B" w:rsidP="00CA7D72">
      <w:pPr>
        <w:pStyle w:val="Podtitul"/>
      </w:pPr>
      <w:r w:rsidRPr="00212EE3">
        <w:t>Ochrana před bleskem</w:t>
      </w:r>
    </w:p>
    <w:p w14:paraId="647C3B53" w14:textId="77777777" w:rsidR="00592F2B" w:rsidRPr="00212EE3" w:rsidRDefault="00592F2B" w:rsidP="00CA7D72">
      <w:r w:rsidRPr="00212EE3">
        <w:t>Nově dodávaná zařízení budou chráněna před bleskem v rozsahu podle ČSN EN 62305-1 ed.2, ČSN EN 62305-2 ed.2, ČSN EN 62305-3 ed.2, ČSN EN 62305-4 ed.2.</w:t>
      </w:r>
    </w:p>
    <w:p w14:paraId="0CFCC97B" w14:textId="77777777" w:rsidR="00592F2B" w:rsidRPr="00212EE3" w:rsidRDefault="00592F2B" w:rsidP="00CA7D72">
      <w:r w:rsidRPr="00212EE3">
        <w:t xml:space="preserve">Pokud to bude vhodné, bude systém hromosvodů navazovat na stávající systém ochrany před bleskem v souladu s výše uvedenými normami. </w:t>
      </w:r>
    </w:p>
    <w:p w14:paraId="1A7F5919" w14:textId="0A2ACFA9" w:rsidR="00E54CED" w:rsidRPr="00212EE3" w:rsidRDefault="003A0AF0" w:rsidP="003A0AF0">
      <w:pPr>
        <w:pStyle w:val="Nadpis3"/>
        <w:numPr>
          <w:ilvl w:val="0"/>
          <w:numId w:val="0"/>
        </w:numPr>
        <w:ind w:left="1134" w:hanging="1134"/>
      </w:pPr>
      <w:r w:rsidRPr="00212EE3">
        <w:t>5.4.3</w:t>
      </w:r>
      <w:r w:rsidRPr="00212EE3">
        <w:tab/>
      </w:r>
      <w:r w:rsidR="00E54CED" w:rsidRPr="00212EE3">
        <w:t>Kabeláž</w:t>
      </w:r>
    </w:p>
    <w:p w14:paraId="2289DEB6" w14:textId="77777777" w:rsidR="00E54CED" w:rsidRPr="006E2AA7" w:rsidRDefault="00E54CED" w:rsidP="006E2AA7">
      <w:pPr>
        <w:pStyle w:val="Podtitul"/>
      </w:pPr>
      <w:r w:rsidRPr="006E2AA7">
        <w:t>Obecné požadavky</w:t>
      </w:r>
    </w:p>
    <w:p w14:paraId="1E31C2A9" w14:textId="309E636A" w:rsidR="00E54CED" w:rsidRPr="00212EE3" w:rsidRDefault="00E54CED" w:rsidP="00CA7D72">
      <w:r w:rsidRPr="00212EE3">
        <w:t>Všechna vedení, instalační krabice a rozvodky musí být uloženy v souladu s ČSN 33 2000-5-52</w:t>
      </w:r>
      <w:r w:rsidR="00A23130" w:rsidRPr="00212EE3">
        <w:t xml:space="preserve"> ed.2</w:t>
      </w:r>
      <w:r w:rsidRPr="00212EE3">
        <w:t>: Elektrotechnické předpisy: Elektrická zařízení – Část 5: Výběr a stavba elektrických zařízení – Kapitola 52: Výběr soustav a stavba vedení a norem souvisejících.</w:t>
      </w:r>
    </w:p>
    <w:p w14:paraId="76059F5D" w14:textId="77777777" w:rsidR="00E54CED" w:rsidRPr="00212EE3" w:rsidRDefault="00E54CED" w:rsidP="00CA7D72">
      <w:r w:rsidRPr="00212EE3">
        <w:t>Všechny kabely a vodiče el. proudu budou voleny a dimenzovány s ohledem na typ a velikost přenášené veličiny a na konkrétní pracovní podmínky. Bude zejména přihlédnuto k tomu, aby nebyla překročena dovolená pracovní teplota, nedocházelo k nežádoucím úbytkům veličiny, průřezy jader byly v hospodárných mezích a vodiče byly dostatečně pevné.</w:t>
      </w:r>
    </w:p>
    <w:p w14:paraId="50BFA80C" w14:textId="77777777" w:rsidR="00E54CED" w:rsidRPr="00212EE3" w:rsidRDefault="00E54CED" w:rsidP="00CA7D72">
      <w:r w:rsidRPr="00212EE3">
        <w:t>Pro optimalizaci prací a nákladů spojených s kabeláží je nutno vycházet z požadavku maximální typovosti zapojení. Všeobecně platí zásada sdružování čidel se stejnou úrovní a typem signálu.</w:t>
      </w:r>
    </w:p>
    <w:p w14:paraId="639EB889" w14:textId="13DDF7B7" w:rsidR="00E54CED" w:rsidRPr="00212EE3" w:rsidRDefault="00E54CED" w:rsidP="00CA7D72">
      <w:r w:rsidRPr="00212EE3">
        <w:t xml:space="preserve">Při zaústění kabelů do rozvaděčů, skříní, panelů a spotřebičů musí použité </w:t>
      </w:r>
      <w:r w:rsidR="00C3475F">
        <w:t>kabelové průchody</w:t>
      </w:r>
      <w:r w:rsidR="00B83BF4">
        <w:t xml:space="preserve"> nebo </w:t>
      </w:r>
      <w:r w:rsidRPr="00212EE3">
        <w:t>kabelové průchodky svým</w:t>
      </w:r>
      <w:r w:rsidR="00B83BF4">
        <w:t>i</w:t>
      </w:r>
      <w:r w:rsidRPr="00212EE3">
        <w:t xml:space="preserve"> </w:t>
      </w:r>
      <w:r w:rsidR="00B83BF4">
        <w:t xml:space="preserve">rozměry </w:t>
      </w:r>
      <w:r w:rsidRPr="00212EE3">
        <w:t>odpovídat průměru zaúsťovan</w:t>
      </w:r>
      <w:r w:rsidR="00B83BF4">
        <w:t>ých</w:t>
      </w:r>
      <w:r w:rsidRPr="00212EE3">
        <w:t xml:space="preserve"> kabel</w:t>
      </w:r>
      <w:r w:rsidR="00B83BF4">
        <w:t>ů</w:t>
      </w:r>
      <w:r w:rsidRPr="00212EE3">
        <w:t>. Průchod kabelů z rozvaděčů do kabelových prostor</w:t>
      </w:r>
      <w:r w:rsidR="00EA2C51">
        <w:t>ů</w:t>
      </w:r>
      <w:r w:rsidRPr="00212EE3">
        <w:t xml:space="preserve"> bude opatřen protipožární přepážkou.</w:t>
      </w:r>
    </w:p>
    <w:p w14:paraId="5B1A5A5A" w14:textId="77777777" w:rsidR="00E54CED" w:rsidRPr="00212EE3" w:rsidRDefault="00E54CED" w:rsidP="00CA7D72">
      <w:pPr>
        <w:pStyle w:val="Podtitul"/>
      </w:pPr>
      <w:r w:rsidRPr="00212EE3">
        <w:t>Materiál a průřezy jader kabelů</w:t>
      </w:r>
    </w:p>
    <w:p w14:paraId="1D090ED5" w14:textId="77777777" w:rsidR="00E54CED" w:rsidRPr="00212EE3" w:rsidRDefault="00E54CED" w:rsidP="00CA7D72">
      <w:r w:rsidRPr="00212EE3">
        <w:t>Kabely pro ovládací obvody budou s měděnými jádry, silové kabely s průřezem vodičů do 35 mm</w:t>
      </w:r>
      <w:r w:rsidRPr="00212EE3">
        <w:rPr>
          <w:vertAlign w:val="superscript"/>
        </w:rPr>
        <w:t>2</w:t>
      </w:r>
      <w:r w:rsidRPr="00212EE3">
        <w:t xml:space="preserve"> včetně s měděnými jádry - hliníková jádra mohou být použita pro kabely s průřezy od 50 mm</w:t>
      </w:r>
      <w:r w:rsidRPr="00212EE3">
        <w:rPr>
          <w:vertAlign w:val="superscript"/>
        </w:rPr>
        <w:t>2</w:t>
      </w:r>
      <w:r w:rsidRPr="00212EE3">
        <w:t xml:space="preserve"> výše.</w:t>
      </w:r>
    </w:p>
    <w:p w14:paraId="7F8AB693" w14:textId="2275A4C3" w:rsidR="00E54CED" w:rsidRPr="00212EE3" w:rsidRDefault="00E54CED" w:rsidP="00CA7D72">
      <w:r w:rsidRPr="00212EE3">
        <w:t>Návrh typu a průřezu kabelů musí být proveden s respektováním požadavků norem ČSN 33 2000-4-43 ed.2 a ČSN 33 2000-5-523 ed.2 a zohledňovat především konkrétní podmínky:</w:t>
      </w:r>
    </w:p>
    <w:p w14:paraId="078B2442" w14:textId="5FC08BA7"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zkratových proudů,</w:t>
      </w:r>
    </w:p>
    <w:p w14:paraId="7FFABF61" w14:textId="4EF9C9D3"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max. trvalého provozního zatížení,</w:t>
      </w:r>
    </w:p>
    <w:p w14:paraId="518CF069" w14:textId="4C3CAE5B"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přípustného úbytku napětí,</w:t>
      </w:r>
    </w:p>
    <w:p w14:paraId="26EFD5DF" w14:textId="723DE9BB" w:rsidR="00E54CED"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E54CED" w:rsidRPr="00212EE3">
        <w:t>okolního prostředí, ve kterém jsou uloženy (teplota okolí, vlhkost, přítomnost olejů, chemikálií apod.).</w:t>
      </w:r>
    </w:p>
    <w:p w14:paraId="59EC8ACD" w14:textId="77777777" w:rsidR="00E54CED" w:rsidRPr="00212EE3" w:rsidRDefault="00E54CED" w:rsidP="006E2AA7">
      <w:r w:rsidRPr="00212EE3">
        <w:t>Max. teplota jader při kterémkoli provozním stavu a v kterémkoli místě kabelu, nesmí překročit přípustné hodnoty předepsané výrobcem použitého typu kabelu. Je třeba, aby ve většině případů nedosahovala 80 % této hodnoty.</w:t>
      </w:r>
    </w:p>
    <w:p w14:paraId="6295BC8D" w14:textId="77777777" w:rsidR="00E54CED" w:rsidRPr="00212EE3" w:rsidRDefault="00E54CED" w:rsidP="00CA7D72">
      <w:r w:rsidRPr="00212EE3">
        <w:t>Při určení zkratového namáhání se musí vycházet z nejnepříznivějších podmínek zapojení zdrojů (tj. z maximálně možného zkratového proudu) a z respektování vypínacích časů ochran, jističů a pojistek.</w:t>
      </w:r>
    </w:p>
    <w:p w14:paraId="256F6483" w14:textId="77777777" w:rsidR="00E54CED" w:rsidRPr="00212EE3" w:rsidRDefault="00E54CED" w:rsidP="00CA7D72">
      <w:r w:rsidRPr="00212EE3">
        <w:t>Max. úbytky napětí musí odpovídat požadavkům na napájení spotřebičů - v ustálených i přechodových stavech.</w:t>
      </w:r>
    </w:p>
    <w:p w14:paraId="3D6FAFA9" w14:textId="77777777" w:rsidR="00E54CED" w:rsidRPr="00212EE3" w:rsidRDefault="00E54CED" w:rsidP="00CA7D72">
      <w:pPr>
        <w:pStyle w:val="Podtitul"/>
      </w:pPr>
      <w:r w:rsidRPr="00212EE3">
        <w:t>Materiál izolace kabelů</w:t>
      </w:r>
    </w:p>
    <w:p w14:paraId="00B2B779" w14:textId="77777777" w:rsidR="00E54CED" w:rsidRPr="00212EE3" w:rsidRDefault="00E54CED" w:rsidP="00CA7D72">
      <w:r w:rsidRPr="00212EE3">
        <w:t>Materiál izolace kabelů musí odpovídat požadavkům na elektroizolační vlastnosti, odpovídající mechanické vlastnosti, odolnost proti působení teploty, vlhkosti, chemikáliím a olejům.</w:t>
      </w:r>
    </w:p>
    <w:p w14:paraId="0CAF62C8" w14:textId="4D9710F2" w:rsidR="00E54CED" w:rsidRPr="00212EE3" w:rsidRDefault="00E54CED" w:rsidP="00CA7D72">
      <w:r w:rsidRPr="00212EE3">
        <w:t>NN kabely budou celoplastové (PVC) se zvýšenou odolností proti šíření plamene v místech se zvýšeným požárním rizikem.</w:t>
      </w:r>
    </w:p>
    <w:p w14:paraId="3F6D4083" w14:textId="77777777" w:rsidR="00E54CED" w:rsidRPr="00212EE3" w:rsidRDefault="00E54CED" w:rsidP="00CA7D72">
      <w:pPr>
        <w:pStyle w:val="Podtitul"/>
      </w:pPr>
      <w:r w:rsidRPr="00212EE3">
        <w:t>Konstrukce kabelů</w:t>
      </w:r>
    </w:p>
    <w:p w14:paraId="5D50C1B9" w14:textId="58ACB7EB" w:rsidR="00E54CED" w:rsidRPr="00212EE3" w:rsidRDefault="00E54CED" w:rsidP="00CA7D72">
      <w:r w:rsidRPr="00212EE3">
        <w:t>Konstrukce kabelů musí vyhovovat použité aplikaci, zejména pokud jde o mechanickou odolnost kabelů proti vnějším vlivům, dostatečnou ohebnost a zajištění ochrany proti indukci rušivých signálů do nízkonapěťových kabelů. Pro ovládací a signálové kabely, připojené na řídicí systém je třeba přednostně používat kabely s kroucenými páry. Konkrétní provedení a typy kabelů budou stanoveny v </w:t>
      </w:r>
      <w:r w:rsidR="009D47F7" w:rsidRPr="00212EE3">
        <w:rPr>
          <w:smallCaps/>
        </w:rPr>
        <w:t>dokumentaci pro provádění stavby</w:t>
      </w:r>
      <w:r w:rsidRPr="00212EE3">
        <w:t>.</w:t>
      </w:r>
    </w:p>
    <w:p w14:paraId="7E24B1C4" w14:textId="77777777" w:rsidR="00E54CED" w:rsidRPr="00212EE3" w:rsidRDefault="00E54CED" w:rsidP="00CA7D72">
      <w:r w:rsidRPr="00212EE3">
        <w:t>V místech s nebezpečím mechanického poškození musí být kabely opatřeny vhodnou mechanickou ochranou.</w:t>
      </w:r>
    </w:p>
    <w:p w14:paraId="60C4AB0E" w14:textId="77777777" w:rsidR="00E54CED" w:rsidRPr="00212EE3" w:rsidRDefault="00E54CED" w:rsidP="00CA7D72">
      <w:pPr>
        <w:pStyle w:val="Podtitul"/>
      </w:pPr>
      <w:r w:rsidRPr="00212EE3">
        <w:t>Ochrana před indukovanými rušivými signály</w:t>
      </w:r>
    </w:p>
    <w:p w14:paraId="73E325DA" w14:textId="77777777" w:rsidR="00E54CED" w:rsidRPr="00212EE3" w:rsidRDefault="00E54CED" w:rsidP="00CA7D72">
      <w:r w:rsidRPr="00212EE3">
        <w:t xml:space="preserve">Je třeba zajistit komplex opatření k zamezení indukce rušivých signálů do řídicího systému: </w:t>
      </w:r>
    </w:p>
    <w:p w14:paraId="6C30205E" w14:textId="64D8F50D"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bude zvolena vhodná konstrukce kabelů (kroucené páry, stínění kabelu apod.),</w:t>
      </w:r>
    </w:p>
    <w:p w14:paraId="0D569FE0" w14:textId="5EBF1D6E"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silové a pomocné kabely budou v hlavních trasách vedeny a ukládány v oddělených lávkách; bude-li nutné vést vedle sebe kabely různých napěťových nebo proudových soustav, budou kladeny do samostatných uzavřených žlabů,</w:t>
      </w:r>
    </w:p>
    <w:p w14:paraId="4F40133D" w14:textId="4F2F2584"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kabely pro nízkoúrovňové signály měření a řízení (4÷20 mA, Pt100, termočlánky apod.) budou uloženy v uzavřených kabelových žlabech, odděleně od silových a pomocných kabelů</w:t>
      </w:r>
    </w:p>
    <w:p w14:paraId="682EF435" w14:textId="71290EF1"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důsledně stínit kabely do jednoho místa (zamezení zemních smyček),</w:t>
      </w:r>
    </w:p>
    <w:p w14:paraId="6C5B886B" w14:textId="6D22F54A"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budou zvoleny materiály a technologie odolné proti elektromagnetickému a elektrostatickému rušení (např. optická počítačová sběrnice) apod. </w:t>
      </w:r>
    </w:p>
    <w:p w14:paraId="0E8D51AF" w14:textId="77777777" w:rsidR="00E54CED" w:rsidRPr="00212EE3" w:rsidRDefault="00E54CED" w:rsidP="00CA7D72">
      <w:pPr>
        <w:pStyle w:val="Podtitul"/>
      </w:pPr>
      <w:r w:rsidRPr="00212EE3">
        <w:t xml:space="preserve">Vedení a uložení kabelů </w:t>
      </w:r>
    </w:p>
    <w:p w14:paraId="5E834DC3" w14:textId="77777777" w:rsidR="00E54CED" w:rsidRPr="00212EE3" w:rsidRDefault="00E54CED" w:rsidP="00CA7D72">
      <w:r w:rsidRPr="00212EE3">
        <w:t>Kabely budou vedeny v jedné délce. Kde je nutné kabely rozdělovat nebo spojovat, bude použita zvláštní rozbočovací nebo sdružovací krabice nebo skříňka, takového stupně krytí, které bude odpovídat prostředí, ve kterém je rozdělení nebo spojení kabelu provedeno.</w:t>
      </w:r>
    </w:p>
    <w:p w14:paraId="6E4B0B9A" w14:textId="77777777" w:rsidR="00E54CED" w:rsidRPr="00212EE3" w:rsidRDefault="00E54CED" w:rsidP="00CA7D72">
      <w:r w:rsidRPr="00212EE3">
        <w:t>Tam, kde je počet potřebných propojení velký, je třeba vhodně navrhnout počet žil (paralelních kabelů) v jednotlivých kabelech s ohledem na snadnou montáž, manipulaci, ohebnost kabelu, průměry průchodek apod.</w:t>
      </w:r>
    </w:p>
    <w:p w14:paraId="50090403" w14:textId="77777777" w:rsidR="00E54CED" w:rsidRPr="00212EE3" w:rsidRDefault="00E54CED" w:rsidP="00CA7D72">
      <w:r w:rsidRPr="00212EE3">
        <w:lastRenderedPageBreak/>
        <w:t>Kabely se signály pro odstavení hlavních technologií budou vedeny v oddělených trasách.</w:t>
      </w:r>
    </w:p>
    <w:p w14:paraId="04EBC4AE" w14:textId="77777777" w:rsidR="00E54CED" w:rsidRPr="00212EE3" w:rsidRDefault="00E54CED" w:rsidP="00CA7D72">
      <w:r w:rsidRPr="00212EE3">
        <w:t xml:space="preserve">Datové kabely budou přednostně ukládány do samostatných kabelových žlabů. </w:t>
      </w:r>
    </w:p>
    <w:p w14:paraId="63E4F5AA" w14:textId="77777777" w:rsidR="00E54CED" w:rsidRPr="00212EE3" w:rsidRDefault="00E54CED" w:rsidP="00CA7D72">
      <w:r w:rsidRPr="00212EE3">
        <w:t>V jednom kabelu nebudou vedeny signály o různých napěťových úrovních.</w:t>
      </w:r>
    </w:p>
    <w:p w14:paraId="61B16C46" w14:textId="77777777" w:rsidR="00E54CED" w:rsidRPr="00212EE3" w:rsidRDefault="00E54CED" w:rsidP="00CA7D72">
      <w:r w:rsidRPr="00212EE3">
        <w:t>Kabelové trasy budou vedeny tak, aby max. teplota okolí nepřekročila přípustné hodnoty, předepsané výrobcem použitého typu kabelu. Je třeba, aby ve většině případů nedosahovala 80 % této hodnoty.</w:t>
      </w:r>
    </w:p>
    <w:p w14:paraId="6E939A62" w14:textId="77777777" w:rsidR="00E54CED" w:rsidRPr="00212EE3" w:rsidRDefault="00E54CED" w:rsidP="00CA7D72">
      <w:r w:rsidRPr="00212EE3">
        <w:t>Konce kabelů budou před zhotovením koncovek vhodně chráněny před působením prostředí (vnikání vlhkosti nebo mokra, chemické vlivy apod.).</w:t>
      </w:r>
    </w:p>
    <w:p w14:paraId="2F96A374" w14:textId="77777777" w:rsidR="00E54CED" w:rsidRPr="00212EE3" w:rsidRDefault="00E54CED" w:rsidP="00CA7D72">
      <w:r w:rsidRPr="00212EE3">
        <w:t>Lávky a pomocné nosné konstrukce budou ocelové, chráněné proti korozi zinkováním.</w:t>
      </w:r>
    </w:p>
    <w:p w14:paraId="41096ABD" w14:textId="77777777" w:rsidR="00E54CED" w:rsidRPr="00212EE3" w:rsidRDefault="00E54CED" w:rsidP="00CA7D72">
      <w:r w:rsidRPr="00212EE3">
        <w:t>Každý vícežilový kabel ASŘTP bude dodán s minimálně 15 % rezervních žil.</w:t>
      </w:r>
    </w:p>
    <w:p w14:paraId="2150A715" w14:textId="77777777" w:rsidR="00E54CED" w:rsidRPr="00212EE3" w:rsidRDefault="00E54CED" w:rsidP="00CA7D72">
      <w:r w:rsidRPr="00212EE3">
        <w:t>Rezerva plochy v kabelových trasách bude min. 20 % nad projektovanou potřebu.</w:t>
      </w:r>
    </w:p>
    <w:p w14:paraId="2E26A2FA" w14:textId="77777777" w:rsidR="00E54CED" w:rsidRPr="00212EE3" w:rsidRDefault="00E54CED" w:rsidP="00CA7D72">
      <w:pPr>
        <w:pStyle w:val="Podtitul"/>
      </w:pPr>
      <w:r w:rsidRPr="00212EE3">
        <w:t>Protipožární opatření kabelů a kabelových tras</w:t>
      </w:r>
    </w:p>
    <w:p w14:paraId="1B471C33" w14:textId="77777777" w:rsidR="00E54CED" w:rsidRPr="00212EE3" w:rsidRDefault="00E54CED" w:rsidP="00CA7D72">
      <w:r w:rsidRPr="00212EE3">
        <w:t>Za účelem snížení možnosti vzniku požáru a následných škod budou provedena následující opatření:</w:t>
      </w:r>
    </w:p>
    <w:p w14:paraId="1211A008" w14:textId="75843CF2"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funkčně důležité kabely, kabely náležející k paralelním, náhradním a havarijním jednotkám, budou uloženy do oddělených tras,</w:t>
      </w:r>
    </w:p>
    <w:p w14:paraId="4934FBAB" w14:textId="20A1AD5B"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kabely nebudou kladeny přímo na hořlavý podklad, musí být odděleny dostatečně tepelně izolující podložkou,</w:t>
      </w:r>
    </w:p>
    <w:p w14:paraId="10A7A1C5" w14:textId="40589039"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kabelové prostory a kanály budou rozděleny na požární úseky hlavními požárními přepážkami,</w:t>
      </w:r>
    </w:p>
    <w:p w14:paraId="09F5C375" w14:textId="692B61EC"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hlavní požární přepážky budou umístěny:</w:t>
      </w:r>
    </w:p>
    <w:p w14:paraId="34581E85" w14:textId="71BDA063"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kabelových kanálů a mostů do kabelových prostorů a šachet a do všech ostatních prostorů stavebních objektů,</w:t>
      </w:r>
    </w:p>
    <w:p w14:paraId="3397A4F1" w14:textId="011DDD40"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kabelových šachet do kabelových prostorů a do všech ostatních prostorů stavebních objektů,</w:t>
      </w:r>
    </w:p>
    <w:p w14:paraId="5B9F761C" w14:textId="442CAE0C"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shora přístupných kabelových kanálů do kabelových kanálů průlezných a průchozích,</w:t>
      </w:r>
    </w:p>
    <w:p w14:paraId="0F82F1BB" w14:textId="30773B51"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mezi hlavními požárními přepážkami budou umístěny dílčí požární přepážky zejména:</w:t>
      </w:r>
    </w:p>
    <w:p w14:paraId="2D805971" w14:textId="6C639A8B"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u křižování kabelových tras,</w:t>
      </w:r>
    </w:p>
    <w:p w14:paraId="2FF41AF8" w14:textId="126CA0DB"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na začátku odboček,</w:t>
      </w:r>
    </w:p>
    <w:p w14:paraId="42BB6A8B" w14:textId="0E05DFF0"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na každých 50 m délky kanálu,</w:t>
      </w:r>
    </w:p>
    <w:p w14:paraId="2AF33728" w14:textId="70455FC0"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prostupy kabelů z kabelových prostorů, kanálů, šachet, mostů a prostupy kabelů z rozvaděčů do kabelových prostor budou utěsněny požární ucpávkou se stejnou požární odolností jako okolní stavební konstrukce, </w:t>
      </w:r>
    </w:p>
    <w:p w14:paraId="4F97B925" w14:textId="646776CC"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průchody kabelů v podlahách, stěnách a v místech zaústění do rozvaděčů musí odpovídat ČSN 33 2000-5-52</w:t>
      </w:r>
      <w:r w:rsidR="00F438C6" w:rsidRPr="00212EE3">
        <w:rPr>
          <w:lang w:val="cs-CZ"/>
        </w:rPr>
        <w:t xml:space="preserve"> ed.2</w:t>
      </w:r>
      <w:r w:rsidR="00E54CED" w:rsidRPr="00212EE3">
        <w:t>.</w:t>
      </w:r>
    </w:p>
    <w:p w14:paraId="0AA6A274" w14:textId="4CA1C56F" w:rsidR="00E54CED" w:rsidRPr="00212EE3" w:rsidRDefault="00E54CED">
      <w:pPr>
        <w:pStyle w:val="Odstavec"/>
      </w:pPr>
      <w:r w:rsidRPr="00212EE3">
        <w:t xml:space="preserve">Další požadavky na protipožární ochranu viz kapitola </w:t>
      </w:r>
      <w:r w:rsidR="00251D28" w:rsidRPr="00212EE3">
        <w:t>9</w:t>
      </w:r>
      <w:r w:rsidRPr="00212EE3">
        <w:t>.</w:t>
      </w:r>
    </w:p>
    <w:p w14:paraId="35B2DFBC" w14:textId="77777777" w:rsidR="00E54CED" w:rsidRPr="00212EE3" w:rsidRDefault="00E54CED" w:rsidP="00CA7D72">
      <w:pPr>
        <w:pStyle w:val="Podtitul"/>
      </w:pPr>
      <w:r w:rsidRPr="00212EE3">
        <w:t xml:space="preserve">Značení kabelů </w:t>
      </w:r>
    </w:p>
    <w:p w14:paraId="2A3DED7D" w14:textId="77777777" w:rsidR="00E54CED" w:rsidRPr="00212EE3" w:rsidRDefault="00E54CED" w:rsidP="00CA7D72">
      <w:r w:rsidRPr="00212EE3">
        <w:t>Značení kabelů bude provedeno podle metodiky KKS.</w:t>
      </w:r>
    </w:p>
    <w:p w14:paraId="24CCA51C" w14:textId="77777777" w:rsidR="00E54CED" w:rsidRPr="00212EE3" w:rsidRDefault="00E54CED" w:rsidP="00CA7D72">
      <w:r w:rsidRPr="00212EE3">
        <w:t>Bude provedena jednotná číslovací soustava pro elektrické propojení veškerého zařízení ovládacího a přístrojového vybavení.</w:t>
      </w:r>
    </w:p>
    <w:p w14:paraId="59E6EEB3" w14:textId="77777777" w:rsidR="00E54CED" w:rsidRPr="00212EE3" w:rsidRDefault="00E54CED" w:rsidP="00CA7D72">
      <w:r w:rsidRPr="00212EE3">
        <w:lastRenderedPageBreak/>
        <w:t>Na oba konce všech kabelů budou namontovány štítky z vhodného izolačního materiálu vzdorujícího vlhkosti a oleji, na kterých budou jasně a kontrastně vyznačeny následující údaje (v uvedeném pořadí):</w:t>
      </w:r>
    </w:p>
    <w:p w14:paraId="0B602677" w14:textId="41152CE0"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odkud kabel vede,</w:t>
      </w:r>
    </w:p>
    <w:p w14:paraId="02B06A1E" w14:textId="067E948A"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číslo kabelu,</w:t>
      </w:r>
    </w:p>
    <w:p w14:paraId="44E3ADEE" w14:textId="1A3536A8"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typ kabelu,</w:t>
      </w:r>
    </w:p>
    <w:p w14:paraId="6D9463AB" w14:textId="6796AB44"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kam kabel vede.</w:t>
      </w:r>
    </w:p>
    <w:p w14:paraId="70C090A7" w14:textId="77777777" w:rsidR="00E54CED" w:rsidRPr="00212EE3" w:rsidRDefault="00E54CED" w:rsidP="00941CE6">
      <w:pPr>
        <w:pStyle w:val="Odstavec"/>
      </w:pPr>
      <w:r w:rsidRPr="00212EE3">
        <w:t>K vyznačení identifikačních KKS kódů na štítky bude použita např. metoda gravírování nebo obdobná.</w:t>
      </w:r>
    </w:p>
    <w:p w14:paraId="267A487C" w14:textId="77777777" w:rsidR="00E54CED" w:rsidRPr="00212EE3" w:rsidRDefault="00E54CED" w:rsidP="00CA7D72">
      <w:r w:rsidRPr="00212EE3">
        <w:t>Ve vnitřním prostředí budou použity plastové štítky, ve venkovním prostředí budou použity nerezové štítky.</w:t>
      </w:r>
    </w:p>
    <w:p w14:paraId="3C3B9397" w14:textId="7A8176B6" w:rsidR="00E54CED" w:rsidRPr="00212EE3" w:rsidRDefault="00E54CED" w:rsidP="00CA7D72">
      <w:r w:rsidRPr="00212EE3">
        <w:t xml:space="preserve">Tyto údaje musí být shodné se značením použitým ve veškeré dokumentaci zpracovávané </w:t>
      </w:r>
      <w:r w:rsidR="001E0049" w:rsidRPr="001E0049">
        <w:rPr>
          <w:smallCaps/>
        </w:rPr>
        <w:t>zhotovitelem</w:t>
      </w:r>
      <w:r w:rsidRPr="00212EE3">
        <w:t>.</w:t>
      </w:r>
    </w:p>
    <w:p w14:paraId="5499D9D3" w14:textId="3053EB6B" w:rsidR="00E54CED" w:rsidRPr="00212EE3" w:rsidRDefault="00E54CED" w:rsidP="00CA7D72">
      <w:r w:rsidRPr="00212EE3">
        <w:t xml:space="preserve">Kabely a kabelové trasy pro ovládací kabeláž a pro silovou kabeláž budou vhodným způsobem označeny </w:t>
      </w:r>
      <w:r w:rsidR="00A60A7E">
        <w:t>minimálně na obou koncích</w:t>
      </w:r>
      <w:r w:rsidRPr="00212EE3">
        <w:t>.</w:t>
      </w:r>
    </w:p>
    <w:p w14:paraId="2D4668EB" w14:textId="77777777" w:rsidR="00E54CED" w:rsidRPr="00212EE3" w:rsidRDefault="00E54CED" w:rsidP="00CA7D72">
      <w:r w:rsidRPr="00212EE3">
        <w:t>Kabelové štítky musí zůstat čitelné a upevněné na kabelu po celou dobu životnosti kabelu v daném prostředí.</w:t>
      </w:r>
    </w:p>
    <w:p w14:paraId="0133BD1E" w14:textId="77777777" w:rsidR="00E54CED" w:rsidRPr="00212EE3" w:rsidRDefault="00E54CED" w:rsidP="00CA7D72">
      <w:pPr>
        <w:pStyle w:val="Podtitul"/>
      </w:pPr>
      <w:r w:rsidRPr="00212EE3">
        <w:t>Značení žil kabelů</w:t>
      </w:r>
    </w:p>
    <w:p w14:paraId="38EACEC9" w14:textId="77777777" w:rsidR="00E54CED" w:rsidRPr="00212EE3" w:rsidRDefault="00E54CED" w:rsidP="00CA7D72">
      <w:r w:rsidRPr="00212EE3">
        <w:t>Značení žil kabelu bude provedeno návlačkami s označením svorky a svorkovnice. Připojovací svorkovnice budou číslovány. Nezapojené žíly budou označeny slovy „Rezerva“.</w:t>
      </w:r>
    </w:p>
    <w:p w14:paraId="230BD947" w14:textId="77777777" w:rsidR="00E54CED" w:rsidRPr="00212EE3" w:rsidRDefault="00E54CED" w:rsidP="00CA7D72">
      <w:pPr>
        <w:pStyle w:val="Podtitul"/>
      </w:pPr>
      <w:r w:rsidRPr="00212EE3">
        <w:t>Značení svorek a vodičů</w:t>
      </w:r>
    </w:p>
    <w:p w14:paraId="189B3916" w14:textId="56274262" w:rsidR="00E54CED" w:rsidRPr="00212EE3" w:rsidRDefault="00E54CED" w:rsidP="00CA7D72">
      <w:r w:rsidRPr="00212EE3">
        <w:t>Značení svorek a vodičů musí být provedeno v souladu s ČSN EN 60445 ed.</w:t>
      </w:r>
      <w:r w:rsidR="00BE5738" w:rsidRPr="00212EE3">
        <w:t>5</w:t>
      </w:r>
      <w:r w:rsidRPr="00212EE3">
        <w:t>, ČSN 33 0166 ed</w:t>
      </w:r>
      <w:r w:rsidR="002A2B61" w:rsidRPr="00212EE3">
        <w:t>.</w:t>
      </w:r>
      <w:r w:rsidRPr="00212EE3">
        <w:t>2 a ČSN 33 0165</w:t>
      </w:r>
      <w:r w:rsidR="002A2B61" w:rsidRPr="00212EE3">
        <w:t xml:space="preserve"> ed.2</w:t>
      </w:r>
      <w:r w:rsidRPr="00212EE3">
        <w:t>.</w:t>
      </w:r>
    </w:p>
    <w:p w14:paraId="15E9AEA0" w14:textId="503B3345" w:rsidR="00E54CED" w:rsidRPr="00212EE3" w:rsidRDefault="003A0AF0" w:rsidP="003A0AF0">
      <w:pPr>
        <w:pStyle w:val="Nadpis3"/>
        <w:numPr>
          <w:ilvl w:val="0"/>
          <w:numId w:val="0"/>
        </w:numPr>
        <w:ind w:left="1134" w:hanging="1134"/>
      </w:pPr>
      <w:r w:rsidRPr="00212EE3">
        <w:t>5.4.4</w:t>
      </w:r>
      <w:r w:rsidRPr="00212EE3">
        <w:tab/>
      </w:r>
      <w:r w:rsidR="00E54CED" w:rsidRPr="00212EE3">
        <w:t>Mechanické provedení skříní</w:t>
      </w:r>
    </w:p>
    <w:p w14:paraId="40DCFB5A" w14:textId="77777777" w:rsidR="00E54CED" w:rsidRPr="00212EE3" w:rsidRDefault="00E54CED" w:rsidP="00CA7D72">
      <w:r w:rsidRPr="00212EE3">
        <w:t xml:space="preserve">Konstrukce musí odpovídat mechanickému namáhání při provozu a dopravě, elektrickému, tepelnému a zkratovému namáhání a odolná proti působení prostředí ve kterém jsou instalovány. </w:t>
      </w:r>
    </w:p>
    <w:p w14:paraId="78A3939E" w14:textId="77777777" w:rsidR="00E54CED" w:rsidRPr="00212EE3" w:rsidRDefault="00E54CED" w:rsidP="00CA7D72">
      <w:r w:rsidRPr="00212EE3">
        <w:t>Všechny skříně v jednotlivých prostorech budou shodného designu.</w:t>
      </w:r>
    </w:p>
    <w:p w14:paraId="36631221" w14:textId="77777777" w:rsidR="00E54CED" w:rsidRPr="00212EE3" w:rsidRDefault="00E54CED" w:rsidP="00CA7D72">
      <w:r w:rsidRPr="00212EE3">
        <w:t>Při upevňování elektrických předmětů v rozváděči, pokud to jejich konstrukční uspořádání dovolí, se doporučuje používat DIN lišty.</w:t>
      </w:r>
    </w:p>
    <w:p w14:paraId="11BB4E0A" w14:textId="77777777" w:rsidR="00E54CED" w:rsidRPr="00212EE3" w:rsidRDefault="00E54CED" w:rsidP="00CA7D72">
      <w:r w:rsidRPr="00212EE3">
        <w:t xml:space="preserve">Měřící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59AD8523" w14:textId="77777777" w:rsidR="00E54CED" w:rsidRPr="00212EE3" w:rsidRDefault="00E54CED" w:rsidP="00CA7D72">
      <w:r w:rsidRPr="00212EE3">
        <w:t xml:space="preserve">Ruční ovládací přístroje musí být v takové výšce, aby se s nimi dalo snadno manipulovat. Tomu odpovídá výška od 400 do 1800 mm nad úrovní podlahy v závislosti na jmenovitém proudu přístroje. Bezpečnostní tlačítkové a signální armatury budou umístěny ve výšce 1400 až 1500 mm ostatní tlačítkové a signální armatury ve výškách 900 až 1700 mm. </w:t>
      </w:r>
    </w:p>
    <w:p w14:paraId="70D96FB2" w14:textId="77777777" w:rsidR="00E54CED" w:rsidRPr="00212EE3" w:rsidRDefault="00E54CED" w:rsidP="00CA7D72">
      <w:r w:rsidRPr="00212EE3">
        <w:t>Svorkovnice musí být uspořádány přehledně, musí být přístupné a trvanlivě označené. Svorky a svorkovnice musí být umístěny nejméně 200 mm nad dnem rozváděče. Při použití příčných svorkovnic je nutno dodržet snadný přístup do prostoru rozváděče k údržbě, revizím, opravám a výměnám zařízení a přístrojů.</w:t>
      </w:r>
    </w:p>
    <w:p w14:paraId="609EF3A7" w14:textId="77777777" w:rsidR="00E54CED" w:rsidRPr="00212EE3" w:rsidRDefault="00E54CED" w:rsidP="00CA7D72">
      <w:r w:rsidRPr="00212EE3">
        <w:lastRenderedPageBreak/>
        <w:t>Do každé svorky bude připojen pouze jeden vodič (pokud svorka není konstruována pro připojení více vodičů). Kabely budou uchycovány v místě průchodu kabelu do rozváděče pevnými příchytkami, jako např. SONAP.</w:t>
      </w:r>
    </w:p>
    <w:p w14:paraId="4CF62E66" w14:textId="77777777" w:rsidR="00E54CED" w:rsidRPr="00212EE3" w:rsidRDefault="00E54CED" w:rsidP="00CA7D72">
      <w:r w:rsidRPr="00212EE3">
        <w:t xml:space="preserve">Svorkovnice v rozváděčích elektro budou se šroubovými spoji. </w:t>
      </w:r>
    </w:p>
    <w:p w14:paraId="1B5EEC01" w14:textId="7ACAADAB" w:rsidR="00E54CED" w:rsidRPr="00212EE3" w:rsidRDefault="00E54CED" w:rsidP="00CA7D72">
      <w:r w:rsidRPr="00212EE3">
        <w:t xml:space="preserve">Skříně řídícího systému budou vybaveny přechodovou svorkovnicí mezi přívodním kabelem a kartami systému. Je nepřípustné připojovat kabely z provozu přímo na karty řídícího systému. </w:t>
      </w:r>
    </w:p>
    <w:p w14:paraId="239099E3" w14:textId="77777777" w:rsidR="00E54CED" w:rsidRPr="00212EE3" w:rsidRDefault="00E54CED" w:rsidP="00CA7D72">
      <w:r w:rsidRPr="00212EE3">
        <w:t>Každá skříň bude mít min. jeden zemnící bod výrazně a trvanlivě označený pro připojení zemnícího vodiče dostatečného průřezu.</w:t>
      </w:r>
    </w:p>
    <w:p w14:paraId="7D6C63CA" w14:textId="50FF5398" w:rsidR="00E54CED" w:rsidRPr="00212EE3" w:rsidRDefault="00E54CED" w:rsidP="00CA7D72">
      <w:r w:rsidRPr="00212EE3">
        <w:t>Skříně budou vybaveny dostatečně dimenzovaným páskem pro snadné připojení veškerých stínících vodičů všech vstupujících</w:t>
      </w:r>
      <w:r w:rsidR="00EE1D68">
        <w:t>,</w:t>
      </w:r>
      <w:r w:rsidRPr="00212EE3">
        <w:t xml:space="preserve"> popř. vystupujících kabelů. Pásek bude elektricky odizolován od ostatní konstrukce skříně a bude barevně dle normy označen.</w:t>
      </w:r>
    </w:p>
    <w:p w14:paraId="423D43C7" w14:textId="77777777" w:rsidR="00E54CED" w:rsidRPr="00212EE3" w:rsidRDefault="00E54CED" w:rsidP="00CA7D72">
      <w:r w:rsidRPr="00212EE3">
        <w:t>Skříně budou dále vybaveny vhodným systémem připojovacích svorek (popř. jiných přípojných prvků) a vnitřního rozvodu a uspořádání navazujících kabelů.</w:t>
      </w:r>
    </w:p>
    <w:p w14:paraId="435E0BD3" w14:textId="0714373D" w:rsidR="00E54CED" w:rsidRPr="00212EE3" w:rsidRDefault="00E54CED" w:rsidP="00CA7D72">
      <w:r w:rsidRPr="00212EE3">
        <w:t xml:space="preserve">Skříně budou opatřeny dvěma základními nátěry a jedním vnějším krycím nátěrem. (Kvalita provedení a barevné řešení podléhá schválení </w:t>
      </w:r>
      <w:r w:rsidR="00857051" w:rsidRPr="00212EE3">
        <w:rPr>
          <w:smallCaps/>
        </w:rPr>
        <w:t>o</w:t>
      </w:r>
      <w:r w:rsidR="00CC65C3" w:rsidRPr="00212EE3">
        <w:rPr>
          <w:smallCaps/>
        </w:rPr>
        <w:t>bjednatel</w:t>
      </w:r>
      <w:r w:rsidRPr="00212EE3">
        <w:rPr>
          <w:smallCaps/>
        </w:rPr>
        <w:t>e</w:t>
      </w:r>
      <w:r w:rsidRPr="00212EE3">
        <w:t>).</w:t>
      </w:r>
    </w:p>
    <w:p w14:paraId="09F87206" w14:textId="77777777" w:rsidR="00E54CED" w:rsidRPr="00212EE3" w:rsidRDefault="00E54CED" w:rsidP="00CA7D72">
      <w:r w:rsidRPr="00212EE3">
        <w:t>Směr otevírání dveří musí odpovídat dispozičnímu uspořádání, tj. musí být přizpůsoben tak, aby byl umožněn snadný přístup do skříní. Pokud bude šířka rozváděče větší nebo rovna 1000 mm budou dveře dělené.</w:t>
      </w:r>
    </w:p>
    <w:p w14:paraId="1B3B17E3" w14:textId="105A0237" w:rsidR="00E54CED" w:rsidRPr="00212EE3" w:rsidRDefault="00E54CED" w:rsidP="00CA7D72">
      <w:r w:rsidRPr="00212EE3">
        <w:t xml:space="preserve">Všechny skříně musí být uzamykatelné - </w:t>
      </w:r>
      <w:r w:rsidR="00D74BEC" w:rsidRPr="00212EE3">
        <w:rPr>
          <w:smallCaps/>
        </w:rPr>
        <w:t>z</w:t>
      </w:r>
      <w:r w:rsidRPr="00212EE3">
        <w:rPr>
          <w:smallCaps/>
        </w:rPr>
        <w:t>hotovitel</w:t>
      </w:r>
      <w:r w:rsidRPr="00212EE3">
        <w:t xml:space="preserve"> dodá vložky sestavené na stávající uzamykací systém. </w:t>
      </w:r>
    </w:p>
    <w:p w14:paraId="451032C9" w14:textId="77777777" w:rsidR="00E54CED" w:rsidRPr="00212EE3" w:rsidRDefault="00E54CED" w:rsidP="00CA7D72">
      <w:r w:rsidRPr="00212EE3">
        <w:t>Vybrané skříně budou klimatizované.</w:t>
      </w:r>
    </w:p>
    <w:p w14:paraId="19792243" w14:textId="77777777" w:rsidR="00E54CED" w:rsidRPr="00212EE3" w:rsidRDefault="00E54CED" w:rsidP="00CA7D72">
      <w:r w:rsidRPr="00212EE3">
        <w:t>Skříně řídícího systému budou vybaveny zásuvkou 230 V se samostatným jištěním 10 A a vnitřním osvětlením.</w:t>
      </w:r>
    </w:p>
    <w:p w14:paraId="572424A1" w14:textId="77777777" w:rsidR="00ED6B28" w:rsidRPr="00212EE3" w:rsidRDefault="00E54CED" w:rsidP="00CA7D72">
      <w:r w:rsidRPr="00212EE3">
        <w:t xml:space="preserve">V rozváděčích řídícího systému bude dostatečná prostorová rezerva. </w:t>
      </w:r>
    </w:p>
    <w:p w14:paraId="209E087C" w14:textId="53832E44" w:rsidR="00E54CED" w:rsidRPr="00212EE3" w:rsidRDefault="00E54CED" w:rsidP="00CA7D72">
      <w:r w:rsidRPr="00212EE3">
        <w:t xml:space="preserve">Jištění </w:t>
      </w:r>
      <w:r w:rsidR="00D74BEC" w:rsidRPr="00212EE3">
        <w:t xml:space="preserve">I/O </w:t>
      </w:r>
      <w:r w:rsidRPr="00212EE3">
        <w:t>signálů</w:t>
      </w:r>
      <w:r w:rsidR="009A685E" w:rsidRPr="00212EE3">
        <w:t xml:space="preserve"> </w:t>
      </w:r>
      <w:r w:rsidRPr="00212EE3">
        <w:t>v rozváděčích řídícího systému bude realizováno následovně:</w:t>
      </w:r>
    </w:p>
    <w:p w14:paraId="69B84846" w14:textId="2404CF6F"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signály DI a DO po skupinách – podle použitých I/O modulů</w:t>
      </w:r>
    </w:p>
    <w:p w14:paraId="5DB98D5B" w14:textId="7816F6BE"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signály AI a AO </w:t>
      </w:r>
      <w:r w:rsidR="00F3263F" w:rsidRPr="00212EE3">
        <w:t>s využitím ka</w:t>
      </w:r>
      <w:r w:rsidR="00EE1D68">
        <w:rPr>
          <w:lang w:val="cs-CZ"/>
        </w:rPr>
        <w:t>re</w:t>
      </w:r>
      <w:r w:rsidR="00F3263F" w:rsidRPr="00212EE3">
        <w:t xml:space="preserve">t ŘS nebo </w:t>
      </w:r>
      <w:r w:rsidR="00E54CED" w:rsidRPr="00212EE3">
        <w:t>jednotlivě s pojistkou ve svorce</w:t>
      </w:r>
      <w:r w:rsidR="009A685E" w:rsidRPr="00212EE3">
        <w:t xml:space="preserve"> </w:t>
      </w:r>
      <w:r w:rsidR="00E54CED" w:rsidRPr="00212EE3">
        <w:t>se signalizací přerušení pojistky</w:t>
      </w:r>
    </w:p>
    <w:p w14:paraId="28A02E7F" w14:textId="7231B5C3"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pro převodníky a vyhodnocovací jednotky, které vyžadují samostatné napájení budou použity samostatné jisticí prvky.</w:t>
      </w:r>
    </w:p>
    <w:p w14:paraId="28382267" w14:textId="77777777" w:rsidR="00E54CED" w:rsidRPr="00212EE3" w:rsidRDefault="00E54CED" w:rsidP="00CA7D72">
      <w:r w:rsidRPr="00212EE3">
        <w:t>Uvnitř skříní, které budou obsahovat jednotky řídícího systému nebo vibrodiagnostiky a ve Skříních ochran bude analogově měřena teplota uvnitř skříně (zavedena bude do řídícího systému, kde bude signalizováno překročení povolené teploty).</w:t>
      </w:r>
    </w:p>
    <w:p w14:paraId="0C8C964C" w14:textId="77777777" w:rsidR="00E54CED" w:rsidRPr="00212EE3" w:rsidRDefault="00E54CED" w:rsidP="00CA7D72">
      <w:r w:rsidRPr="00212EE3">
        <w:t>Každá skříň bude v levém horním rohu označena kódem KKS, přívodní pole rozvaděčů i slovním popisem.</w:t>
      </w:r>
    </w:p>
    <w:p w14:paraId="086EA307" w14:textId="77777777" w:rsidR="00E54CED" w:rsidRPr="00212EE3" w:rsidRDefault="00E54CED" w:rsidP="00CA7D72">
      <w:r w:rsidRPr="00212EE3">
        <w:t>Na čelní ploše dveří bude umístěn seznam spotřebičů a zařízení, včetně KKS kódu. Shodný seznam bude i na vnitřní straně dveří, doplněný o specifikaci umístění spotřebičů podle KKS kódu.</w:t>
      </w:r>
    </w:p>
    <w:p w14:paraId="1770E69D" w14:textId="77777777" w:rsidR="00E54CED" w:rsidRPr="00212EE3" w:rsidRDefault="00E54CED" w:rsidP="00CA7D72">
      <w:r w:rsidRPr="00212EE3">
        <w:t>U modulárně provedených skříní budou svorkovnice umístěny v zadní části rozváděče a rozváděč bude vybaven zadními dveřmi na pantech.</w:t>
      </w:r>
    </w:p>
    <w:p w14:paraId="614BC8CF" w14:textId="39403C44" w:rsidR="00E54CED" w:rsidRPr="00212EE3" w:rsidRDefault="00E54CED" w:rsidP="00CA7D72">
      <w:r w:rsidRPr="00212EE3">
        <w:t>Všechny skříně budou na vnitřní straně dveří vybaveny dokumentací skutečného stavu. Jedná se především o zapojení svorkovnic; u skříní převodníků a převodových relé i jejich zapojení.</w:t>
      </w:r>
    </w:p>
    <w:p w14:paraId="33639ABF" w14:textId="300879F3" w:rsidR="00E54CED" w:rsidRPr="00212EE3" w:rsidRDefault="003A0AF0" w:rsidP="003A0AF0">
      <w:pPr>
        <w:pStyle w:val="Nadpis3"/>
        <w:numPr>
          <w:ilvl w:val="0"/>
          <w:numId w:val="0"/>
        </w:numPr>
        <w:ind w:left="1134" w:hanging="1134"/>
      </w:pPr>
      <w:r w:rsidRPr="00212EE3">
        <w:lastRenderedPageBreak/>
        <w:t>5.4.5</w:t>
      </w:r>
      <w:r w:rsidRPr="00212EE3">
        <w:tab/>
      </w:r>
      <w:r w:rsidR="00E54CED" w:rsidRPr="00212EE3">
        <w:t>Značení prvků ASŘTP a elektrozařízení</w:t>
      </w:r>
    </w:p>
    <w:p w14:paraId="0F345A4C" w14:textId="77777777" w:rsidR="00E54CED" w:rsidRPr="00212EE3" w:rsidRDefault="00E54CED" w:rsidP="00CA7D72">
      <w:r w:rsidRPr="00212EE3">
        <w:t>Veškerá dodávaná zařízení budou označena dle metodiky KKS.</w:t>
      </w:r>
    </w:p>
    <w:p w14:paraId="6678BEF8" w14:textId="1E7B2756" w:rsidR="00E54CED" w:rsidRPr="00212EE3" w:rsidRDefault="00E54CED" w:rsidP="00CA7D72">
      <w:r w:rsidRPr="00212EE3">
        <w:t>Veškerá dodávaná zařízení (snímač, přechodová skříňka, elektropohon, hlavní sdružovací rozvaděč atd.) budou opatřena pevně uchycenými štítky, na kterých budou nesmazatelně uvedeny příslušné identifikační KKS kódy. K vyznačení identifikačních KKS kódů na štítky bude použita např. metoda gravírování nebo obdobná.</w:t>
      </w:r>
    </w:p>
    <w:p w14:paraId="41431420" w14:textId="77777777" w:rsidR="00E54CED" w:rsidRPr="00212EE3" w:rsidRDefault="00E54CED" w:rsidP="00CA7D72">
      <w:r w:rsidRPr="00212EE3">
        <w:t>Ve vnitřním prostředí budou použity plastové štítky, ve venkovním prostředí budou použity nerezové štítky.</w:t>
      </w:r>
    </w:p>
    <w:p w14:paraId="4567D5E8" w14:textId="5CB893BC" w:rsidR="00E54CED" w:rsidRPr="00212EE3" w:rsidRDefault="003A0AF0" w:rsidP="003A0AF0">
      <w:pPr>
        <w:pStyle w:val="Nadpis3"/>
        <w:numPr>
          <w:ilvl w:val="0"/>
          <w:numId w:val="0"/>
        </w:numPr>
        <w:ind w:left="1134" w:hanging="1134"/>
      </w:pPr>
      <w:r w:rsidRPr="00212EE3">
        <w:t>5.4.6</w:t>
      </w:r>
      <w:r w:rsidRPr="00212EE3">
        <w:tab/>
      </w:r>
      <w:r w:rsidR="00E54CED" w:rsidRPr="00212EE3">
        <w:t>Elektrická zařízení</w:t>
      </w:r>
    </w:p>
    <w:p w14:paraId="3B860DA8" w14:textId="75A0E24F" w:rsidR="00E54CED" w:rsidRPr="00212EE3" w:rsidRDefault="00E54CED" w:rsidP="00CA7D72">
      <w:r w:rsidRPr="00212EE3">
        <w:t>Elektroinstalační zařízení budou provedena ve všech prostorech objektu s ohledem na vnější vlivy, stanovené dle ČSN 33 2000-5-51 ed.3: Elektrické instalace nízkého napětí – Část 5-51: Výběr a stavba elektrických zařízení -</w:t>
      </w:r>
      <w:r w:rsidR="009D5814" w:rsidRPr="00212EE3">
        <w:t xml:space="preserve"> </w:t>
      </w:r>
      <w:r w:rsidRPr="00212EE3">
        <w:t xml:space="preserve">Všeobecné předpisy a </w:t>
      </w:r>
      <w:r w:rsidR="005C5483" w:rsidRPr="00212EE3">
        <w:t xml:space="preserve">ČSN </w:t>
      </w:r>
      <w:r w:rsidRPr="00212EE3">
        <w:t>33 2000-4-41 ed.</w:t>
      </w:r>
      <w:r w:rsidR="00566AD3">
        <w:t>3</w:t>
      </w:r>
      <w:r w:rsidRPr="00212EE3">
        <w:t>: Elektrické instalace nízkého napětí – Část 4-41: Ochranná opatření pro zajištění bezpečnosti – Ochrana před úrazem elektrickým proudem a s ohledem na vliv atmosférické elektřiny.</w:t>
      </w:r>
    </w:p>
    <w:p w14:paraId="03E0FE02" w14:textId="77777777" w:rsidR="00810200" w:rsidRPr="00212EE3" w:rsidRDefault="00810200" w:rsidP="00CA7D72">
      <w:r w:rsidRPr="00212EE3">
        <w:t>Rozvodny, trafostanice a kabelové prostory budou požárně odděleny od ostatních prostor. Každá rozvodna o ploše &gt; 100 m</w:t>
      </w:r>
      <w:r w:rsidRPr="00212EE3">
        <w:rPr>
          <w:vertAlign w:val="superscript"/>
        </w:rPr>
        <w:t>2</w:t>
      </w:r>
      <w:r w:rsidRPr="00212EE3">
        <w:t xml:space="preserve"> bude tvořit samostatný požární úsek </w:t>
      </w:r>
    </w:p>
    <w:p w14:paraId="697D368A" w14:textId="77777777" w:rsidR="00810200" w:rsidRPr="00212EE3" w:rsidRDefault="00810200" w:rsidP="00CA7D72">
      <w:r w:rsidRPr="00212EE3">
        <w:t xml:space="preserve">Pokud budou vytvořeny náhradní zdroje elektrické energie (akumulátorovna, dieselagregát) musí tvořit samostatný požární úsek. </w:t>
      </w:r>
    </w:p>
    <w:p w14:paraId="03A24598" w14:textId="77777777" w:rsidR="00810200" w:rsidRPr="00212EE3" w:rsidRDefault="00810200" w:rsidP="00CA7D72">
      <w:r w:rsidRPr="00212EE3">
        <w:t xml:space="preserve">Trasy kabelů budou vedeny ve stávajících kabelových kanálech nebo prostorách a na kabelových roštech. Ve výrobních provozech budou vedeny po stěnách na kabelových roštech. </w:t>
      </w:r>
    </w:p>
    <w:p w14:paraId="03549C8F" w14:textId="77777777" w:rsidR="00810200" w:rsidRPr="00212EE3" w:rsidRDefault="00810200" w:rsidP="00CA7D72">
      <w:r w:rsidRPr="00212EE3">
        <w:t xml:space="preserve">Prostupy kabelů požárně dělícími stěnami budou požárně utěsněny. </w:t>
      </w:r>
    </w:p>
    <w:p w14:paraId="6006C03C" w14:textId="77777777" w:rsidR="00810200" w:rsidRPr="00212EE3" w:rsidRDefault="00810200" w:rsidP="00CA7D72">
      <w:r w:rsidRPr="00212EE3">
        <w:t>Řídící obvody pro zálohovaná zařízení musí být umístěny v různých skříních, situovaných v daném prostoru co nejdále od sebe.</w:t>
      </w:r>
    </w:p>
    <w:p w14:paraId="7E09B708" w14:textId="77777777" w:rsidR="00810200" w:rsidRPr="00212EE3" w:rsidRDefault="00810200" w:rsidP="00CA7D72">
      <w:r w:rsidRPr="00212EE3">
        <w:t>Použití hořlavých materiálů v prostorách řídících center musí být minimalizováno.</w:t>
      </w:r>
    </w:p>
    <w:p w14:paraId="55BF9AB3" w14:textId="585AEEAA" w:rsidR="00810200" w:rsidRPr="00212EE3" w:rsidRDefault="00810200" w:rsidP="00CA7D72">
      <w:r w:rsidRPr="00212EE3">
        <w:t>V případě úprav venkovních stanovišť transformátorů nesmí</w:t>
      </w:r>
      <w:r w:rsidR="009A685E" w:rsidRPr="00212EE3">
        <w:t xml:space="preserve"> </w:t>
      </w:r>
      <w:r w:rsidRPr="00212EE3">
        <w:t xml:space="preserve">být zhoršena stávající úroveň požárního zabezpečení. </w:t>
      </w:r>
    </w:p>
    <w:p w14:paraId="329EBB57" w14:textId="3D992BF1" w:rsidR="00810200" w:rsidRPr="00212EE3" w:rsidRDefault="00810200" w:rsidP="00CA7D72">
      <w:r w:rsidRPr="00212EE3">
        <w:t>Elektrická zařízení sloužící k protipožárnímu zabezpečení objektu se připojují samostatným vedením z přípojkové skříně nebo z hlavního rozvaděče</w:t>
      </w:r>
      <w:r w:rsidR="009A685E" w:rsidRPr="00212EE3">
        <w:t xml:space="preserve"> </w:t>
      </w:r>
      <w:r w:rsidRPr="00212EE3">
        <w:t xml:space="preserve">a to tak, aby zůstala funkční po celou požadovanou dobu i po odpojení ostatních elektrických zařízení v objektu. </w:t>
      </w:r>
    </w:p>
    <w:p w14:paraId="0E85CB2E" w14:textId="3816E942" w:rsidR="00810200" w:rsidRPr="00212EE3" w:rsidRDefault="00810200" w:rsidP="00CA7D72">
      <w:r w:rsidRPr="00212EE3">
        <w:t>Elektrické rozvaděče sloužící napájení požárně bezpečnostních za</w:t>
      </w:r>
      <w:r w:rsidR="003374B3">
        <w:t>ř</w:t>
      </w:r>
      <w:r w:rsidRPr="00212EE3">
        <w:t>ízení</w:t>
      </w:r>
      <w:r w:rsidR="009A685E" w:rsidRPr="00212EE3">
        <w:t xml:space="preserve"> </w:t>
      </w:r>
      <w:r w:rsidRPr="00212EE3">
        <w:t>budou tvořit samostatné požární úseky.</w:t>
      </w:r>
    </w:p>
    <w:p w14:paraId="3DD05DA2" w14:textId="5CE40280" w:rsidR="00810200" w:rsidRPr="00212EE3" w:rsidRDefault="00810200" w:rsidP="00CA7D72">
      <w:r w:rsidRPr="00212EE3">
        <w:t>Vodiče a kabely zajišťující funkci a ovládání zařízení sloužících k protipožárnímu zabezpečení objektů vedené prostory a úseky bez požárního rizika, včetně chráněných</w:t>
      </w:r>
      <w:r w:rsidR="009A685E" w:rsidRPr="00212EE3">
        <w:t xml:space="preserve"> </w:t>
      </w:r>
      <w:r w:rsidRPr="00212EE3">
        <w:t>únikových cest, musí splňovat třídu funkčnosti P15-R a jsou</w:t>
      </w:r>
      <w:r w:rsidR="009A685E" w:rsidRPr="00212EE3">
        <w:t xml:space="preserve"> </w:t>
      </w:r>
      <w:r w:rsidRPr="00212EE3">
        <w:t>třídy reakce na oheň B2</w:t>
      </w:r>
      <w:r w:rsidRPr="00212EE3">
        <w:rPr>
          <w:vertAlign w:val="subscript"/>
        </w:rPr>
        <w:t>CA</w:t>
      </w:r>
      <w:r w:rsidRPr="00212EE3">
        <w:t xml:space="preserve"> s1,d0 </w:t>
      </w:r>
    </w:p>
    <w:p w14:paraId="7DA4D2FC" w14:textId="799D2C96" w:rsidR="00810200" w:rsidRPr="00212EE3" w:rsidRDefault="00810200" w:rsidP="00CA7D72">
      <w:r w:rsidRPr="00212EE3">
        <w:t xml:space="preserve">Vodiče a kabely zajišťující funkci a ovládání zařízení sloužících k protipožárnímu zabezpečení objektů vedené prostory a požárními úseky s požárním rizikem mohou být volně </w:t>
      </w:r>
      <w:proofErr w:type="gramStart"/>
      <w:r w:rsidRPr="00212EE3">
        <w:t>vedeny pokud</w:t>
      </w:r>
      <w:proofErr w:type="gramEnd"/>
      <w:r w:rsidRPr="00212EE3">
        <w:t xml:space="preserve"> kabely a vodiče splňují třídu funkčnosti požadovanou požárně bezpečnostním řešením stavby s ohledem na dobu funkčnosti požárně bezpečnostních zařízení a jsou třídy reakce na oheň alespoň B2</w:t>
      </w:r>
      <w:r w:rsidRPr="00212EE3">
        <w:rPr>
          <w:vertAlign w:val="subscript"/>
        </w:rPr>
        <w:t>CA</w:t>
      </w:r>
      <w:r w:rsidRPr="00212EE3">
        <w:t xml:space="preserve"> s1,d0. </w:t>
      </w:r>
    </w:p>
    <w:p w14:paraId="373F0429" w14:textId="6E1E286D" w:rsidR="00810200" w:rsidRPr="00212EE3" w:rsidRDefault="00810200" w:rsidP="00CA7D72">
      <w:r w:rsidRPr="00212EE3">
        <w:t xml:space="preserve">Druhy volně vedených vodičů a kabelů elektrických zařízení zajišťujících funkci a ovládání zařízení sloužících k požárnímu zabezpečení staveb budou navrženy podle </w:t>
      </w:r>
      <w:r w:rsidR="000F149D" w:rsidRPr="00212EE3">
        <w:t>P</w:t>
      </w:r>
      <w:r w:rsidRPr="00212EE3">
        <w:t>řílohy č.2 vyhlášky 23/2008 Sb., ve znění vyhlášky č. 268/2011 Sb.</w:t>
      </w:r>
    </w:p>
    <w:p w14:paraId="078F610E" w14:textId="002ABBE8" w:rsidR="00810200" w:rsidRPr="00212EE3" w:rsidRDefault="00810200" w:rsidP="00CA7D72">
      <w:r w:rsidRPr="00212EE3">
        <w:lastRenderedPageBreak/>
        <w:t>Kabely a vodiče funkční při požáru budou uloženy a upevněny na konstrukci s třídou požární</w:t>
      </w:r>
      <w:r w:rsidR="009A685E" w:rsidRPr="00212EE3">
        <w:t xml:space="preserve"> </w:t>
      </w:r>
      <w:r w:rsidRPr="00212EE3">
        <w:t>odolnosti R, která zajistí stabilitu kabelového rozvodu nejméně po dobu jejich požadované požární odolnosti.</w:t>
      </w:r>
      <w:r w:rsidR="009A685E" w:rsidRPr="00212EE3">
        <w:t xml:space="preserve"> </w:t>
      </w:r>
    </w:p>
    <w:p w14:paraId="228B067E" w14:textId="77777777" w:rsidR="00810200" w:rsidRPr="00212EE3" w:rsidRDefault="00810200" w:rsidP="00CA7D72">
      <w:r w:rsidRPr="00212EE3">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4A84D049" w14:textId="6041A5A2" w:rsidR="00810200" w:rsidRPr="00212EE3" w:rsidRDefault="00810200" w:rsidP="00CA7D72">
      <w:r w:rsidRPr="00212EE3">
        <w:t xml:space="preserve">Podle požadavků norem budou provedena opatření proti účinkům atmosférické elektřiny (hromosvody) a statické elektřiny dle ČSN </w:t>
      </w:r>
      <w:r w:rsidR="000A05AB" w:rsidRPr="00212EE3">
        <w:t>CLC/TR 60079-32-1 Výbušné atmosféry – část 32-1 Návod na ochranu před účinky</w:t>
      </w:r>
      <w:r w:rsidRPr="00212EE3">
        <w:t xml:space="preserve"> statické elektřiny.</w:t>
      </w:r>
    </w:p>
    <w:p w14:paraId="3D3EDBA3" w14:textId="2FF81E8B" w:rsidR="009569FC" w:rsidRPr="00212EE3" w:rsidRDefault="003A0AF0" w:rsidP="003A0AF0">
      <w:pPr>
        <w:pStyle w:val="Nadpis1"/>
        <w:numPr>
          <w:ilvl w:val="0"/>
          <w:numId w:val="0"/>
        </w:numPr>
        <w:ind w:left="1134" w:hanging="1134"/>
      </w:pPr>
      <w:r w:rsidRPr="00212EE3">
        <w:t>6.</w:t>
      </w:r>
      <w:r w:rsidRPr="00212EE3">
        <w:tab/>
      </w:r>
      <w:r w:rsidR="009569FC" w:rsidRPr="00212EE3">
        <w:t>Provozní požadavky</w:t>
      </w:r>
    </w:p>
    <w:p w14:paraId="2F7CD8D4" w14:textId="3D38328D" w:rsidR="009569FC" w:rsidRPr="00212EE3" w:rsidRDefault="003A0AF0" w:rsidP="003A0AF0">
      <w:pPr>
        <w:pStyle w:val="Nadpis2"/>
        <w:numPr>
          <w:ilvl w:val="0"/>
          <w:numId w:val="0"/>
        </w:numPr>
        <w:ind w:left="1134" w:hanging="1134"/>
      </w:pPr>
      <w:r w:rsidRPr="00212EE3">
        <w:t>6.1</w:t>
      </w:r>
      <w:r w:rsidRPr="00212EE3">
        <w:tab/>
      </w:r>
      <w:r w:rsidR="009569FC" w:rsidRPr="00212EE3">
        <w:t>Provozní prostředí</w:t>
      </w:r>
    </w:p>
    <w:p w14:paraId="62DCBCFA" w14:textId="39EC1E36" w:rsidR="00FC0139" w:rsidRPr="00212EE3" w:rsidRDefault="00FC0139" w:rsidP="00CA7D72">
      <w:r w:rsidRPr="00212EE3">
        <w:t xml:space="preserve">V upravovaných prostorech a nových objektech musí být určeny vnější vlivy (protokol vnějších vlivů) ve smyslu ČSN 33 2000-5-51 ed.3: Elektrické instalace nízkého napětí – Část 5-51: Výběr a stavba elektrických zařízení -Všeobecné předpisy a ČSN 33 2000-4-41 ed.3: Elektrické instalace nízkého napětí – Část 4-41: Ochranná opatření pro zajištění bezpečnosti – Ochrana před úrazem elektrickým proudem a klasifikována korozní agresivita atmosfér podle ČSN ISO 9223. Dodávané zařízení musí být v provedení, které odpovídá danému prostředí. </w:t>
      </w:r>
    </w:p>
    <w:p w14:paraId="1ED8AD40" w14:textId="1EA1B8B8" w:rsidR="001F64DE" w:rsidRPr="00212EE3" w:rsidRDefault="003A0AF0" w:rsidP="003A0AF0">
      <w:pPr>
        <w:pStyle w:val="Nadpis2"/>
        <w:numPr>
          <w:ilvl w:val="0"/>
          <w:numId w:val="0"/>
        </w:numPr>
        <w:ind w:left="1134" w:hanging="1134"/>
      </w:pPr>
      <w:r w:rsidRPr="00212EE3">
        <w:t>6.2</w:t>
      </w:r>
      <w:r w:rsidRPr="00212EE3">
        <w:tab/>
      </w:r>
      <w:r w:rsidR="001F64DE" w:rsidRPr="00212EE3">
        <w:t>Základní požadavky na provoz Zařízení</w:t>
      </w:r>
    </w:p>
    <w:p w14:paraId="797B39AD" w14:textId="3F9469E1" w:rsidR="001F64DE" w:rsidRPr="00212EE3" w:rsidRDefault="001F64DE" w:rsidP="00CA7D72">
      <w:r w:rsidRPr="00212EE3">
        <w:t xml:space="preserve">Dodané technologické zařízení musí umožnit trvalý provoz kotlů na požadovaný výkon s jakýmkoli definovaným palivem (palivo – viz. kapitola </w:t>
      </w:r>
      <w:r w:rsidR="00882AE5">
        <w:t>1</w:t>
      </w:r>
      <w:r w:rsidR="00554443">
        <w:t>.</w:t>
      </w:r>
      <w:r w:rsidR="000D053D">
        <w:t>7</w:t>
      </w:r>
      <w:r w:rsidRPr="00212EE3">
        <w:t xml:space="preserve">) a při nejméně vhodných klimatických podmínkách (viz. kapitola </w:t>
      </w:r>
      <w:r w:rsidR="00A8384F" w:rsidRPr="00212EE3">
        <w:t>1.</w:t>
      </w:r>
      <w:r w:rsidR="006D084A">
        <w:t>3</w:t>
      </w:r>
      <w:r w:rsidR="000B1313" w:rsidRPr="00212EE3">
        <w:t>)</w:t>
      </w:r>
      <w:r w:rsidRPr="00212EE3">
        <w:t xml:space="preserve">. </w:t>
      </w:r>
    </w:p>
    <w:p w14:paraId="52242A27" w14:textId="03D85E2E" w:rsidR="008A51A9" w:rsidRPr="00212EE3" w:rsidRDefault="003A0AF0" w:rsidP="003A0AF0">
      <w:pPr>
        <w:pStyle w:val="Nadpis2"/>
        <w:numPr>
          <w:ilvl w:val="0"/>
          <w:numId w:val="0"/>
        </w:numPr>
        <w:ind w:left="1134" w:hanging="1134"/>
      </w:pPr>
      <w:r w:rsidRPr="00212EE3">
        <w:t>6.3</w:t>
      </w:r>
      <w:r w:rsidRPr="00212EE3">
        <w:tab/>
      </w:r>
      <w:r w:rsidR="00F44976" w:rsidRPr="00212EE3">
        <w:t>Provozní režimy</w:t>
      </w:r>
    </w:p>
    <w:p w14:paraId="64E2177A" w14:textId="0D7F135B" w:rsidR="005545C5" w:rsidRPr="00212EE3" w:rsidRDefault="005545C5" w:rsidP="00CA7D72">
      <w:r w:rsidRPr="00212EE3">
        <w:t xml:space="preserve">Dodané zařízení musí být navrženo a dodáno tak, aby umožnilo v součinnosti se stávajícími zařízeními </w:t>
      </w:r>
      <w:r w:rsidR="00CB3B35">
        <w:t>T</w:t>
      </w:r>
      <w:r w:rsidRPr="00212EE3">
        <w:t>eplárny:</w:t>
      </w:r>
    </w:p>
    <w:p w14:paraId="50AB8553" w14:textId="48153F7F"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a ekonomické najetí,</w:t>
      </w:r>
    </w:p>
    <w:p w14:paraId="5F26B178" w14:textId="400CDA08"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normální provoz zahrnující provoz kotle v regulačním rozsahu</w:t>
      </w:r>
      <w:r w:rsidR="00E4617E" w:rsidRPr="00212EE3">
        <w:rPr>
          <w:lang w:val="cs-CZ"/>
        </w:rPr>
        <w:t>,</w:t>
      </w:r>
    </w:p>
    <w:p w14:paraId="6A732D25" w14:textId="246E8C66"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a ekonomické odstavení kotle.</w:t>
      </w:r>
    </w:p>
    <w:p w14:paraId="5F97DB80" w14:textId="0294E053"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havarijní odstavení</w:t>
      </w:r>
    </w:p>
    <w:p w14:paraId="5FCCAF64" w14:textId="1F7FC5EA" w:rsidR="005545C5" w:rsidRPr="00212EE3" w:rsidRDefault="003A0AF0" w:rsidP="003A0AF0">
      <w:pPr>
        <w:pStyle w:val="Nadpis3"/>
        <w:numPr>
          <w:ilvl w:val="0"/>
          <w:numId w:val="0"/>
        </w:numPr>
        <w:ind w:left="1134" w:hanging="1134"/>
      </w:pPr>
      <w:r w:rsidRPr="00212EE3">
        <w:t>6.3.1</w:t>
      </w:r>
      <w:r w:rsidRPr="00212EE3">
        <w:tab/>
      </w:r>
      <w:r w:rsidR="005545C5" w:rsidRPr="00212EE3">
        <w:t>Najíždění</w:t>
      </w:r>
    </w:p>
    <w:p w14:paraId="4A716CC3" w14:textId="77777777" w:rsidR="005545C5" w:rsidRPr="00212EE3" w:rsidRDefault="005545C5" w:rsidP="00CA7D72">
      <w:r w:rsidRPr="00212EE3">
        <w:t>Najíždění kotle bude možné automaticky ve třech režimech:</w:t>
      </w:r>
    </w:p>
    <w:p w14:paraId="7C666215" w14:textId="78025F67" w:rsidR="005545C5" w:rsidRPr="00212EE3" w:rsidRDefault="003A0AF0" w:rsidP="003A0AF0">
      <w:pPr>
        <w:pStyle w:val="Poadovslovn"/>
        <w:numPr>
          <w:ilvl w:val="0"/>
          <w:numId w:val="0"/>
        </w:numPr>
        <w:ind w:left="360" w:hanging="360"/>
      </w:pPr>
      <w:r w:rsidRPr="00212EE3">
        <w:rPr>
          <w:sz w:val="24"/>
        </w:rPr>
        <w:t>1.</w:t>
      </w:r>
      <w:r w:rsidRPr="00212EE3">
        <w:rPr>
          <w:sz w:val="24"/>
        </w:rPr>
        <w:tab/>
      </w:r>
      <w:r w:rsidR="005545C5" w:rsidRPr="00212EE3">
        <w:t>Studený start při teplotě ve spalovací komoře 600 °C a nižší, při tomto startu budou použity najížděcí hořáky na zemní plyn.</w:t>
      </w:r>
    </w:p>
    <w:p w14:paraId="7ECDB962" w14:textId="665578A6" w:rsidR="005545C5" w:rsidRPr="00212EE3" w:rsidRDefault="003A0AF0" w:rsidP="003A0AF0">
      <w:pPr>
        <w:pStyle w:val="Poadovslovn"/>
        <w:numPr>
          <w:ilvl w:val="0"/>
          <w:numId w:val="0"/>
        </w:numPr>
        <w:ind w:left="360" w:hanging="360"/>
      </w:pPr>
      <w:r w:rsidRPr="00212EE3">
        <w:rPr>
          <w:sz w:val="24"/>
        </w:rPr>
        <w:t>2.</w:t>
      </w:r>
      <w:r w:rsidRPr="00212EE3">
        <w:rPr>
          <w:sz w:val="24"/>
        </w:rPr>
        <w:tab/>
      </w:r>
      <w:r w:rsidR="005545C5" w:rsidRPr="00212EE3">
        <w:t>Teplý start při teplotě ve spalovací komoře vyšší než 600 °C, ale nižší než zápalná teplota paliva, při tomto startu budou použity najížděcí hořáky na zemní plyn.</w:t>
      </w:r>
    </w:p>
    <w:p w14:paraId="354DEB40" w14:textId="3762DA17" w:rsidR="005545C5" w:rsidRPr="00212EE3" w:rsidRDefault="003A0AF0" w:rsidP="003A0AF0">
      <w:pPr>
        <w:pStyle w:val="Poadovslovn"/>
        <w:numPr>
          <w:ilvl w:val="0"/>
          <w:numId w:val="0"/>
        </w:numPr>
        <w:ind w:left="360" w:hanging="360"/>
      </w:pPr>
      <w:r w:rsidRPr="00212EE3">
        <w:rPr>
          <w:sz w:val="24"/>
        </w:rPr>
        <w:t>3.</w:t>
      </w:r>
      <w:r w:rsidRPr="00212EE3">
        <w:rPr>
          <w:sz w:val="24"/>
        </w:rPr>
        <w:tab/>
      </w:r>
      <w:r w:rsidR="005545C5" w:rsidRPr="00212EE3">
        <w:t>Horký start při teplotě ve spalovací komoře nad zápalnou teplotou paliva, při tomto startu nebudou použity najížděcí hořáky.</w:t>
      </w:r>
    </w:p>
    <w:p w14:paraId="5A8474D5" w14:textId="31763944" w:rsidR="00BA3E2D" w:rsidRPr="00212EE3" w:rsidRDefault="003A0AF0" w:rsidP="003A0AF0">
      <w:pPr>
        <w:pStyle w:val="Nadpis3"/>
        <w:numPr>
          <w:ilvl w:val="0"/>
          <w:numId w:val="0"/>
        </w:numPr>
        <w:ind w:left="1134" w:hanging="1134"/>
      </w:pPr>
      <w:r w:rsidRPr="00212EE3">
        <w:lastRenderedPageBreak/>
        <w:t>6.3.2</w:t>
      </w:r>
      <w:r w:rsidRPr="00212EE3">
        <w:tab/>
      </w:r>
      <w:r w:rsidR="005545C5" w:rsidRPr="00212EE3">
        <w:t>Normální provoz</w:t>
      </w:r>
    </w:p>
    <w:p w14:paraId="79B0392F" w14:textId="4E42273B" w:rsidR="00BD7C5E" w:rsidRPr="00212EE3" w:rsidRDefault="00BD7C5E" w:rsidP="00CA7D72">
      <w:r w:rsidRPr="00212EE3">
        <w:t xml:space="preserve">Zařízení bude pracovat v </w:t>
      </w:r>
      <w:proofErr w:type="gramStart"/>
      <w:r w:rsidRPr="00212EE3">
        <w:t>nepřetržitém 3 směnném</w:t>
      </w:r>
      <w:proofErr w:type="gramEnd"/>
      <w:r w:rsidRPr="00212EE3">
        <w:t xml:space="preserve"> provozu (8 hodinová směna). Při normálním provozu bude zařízení pracovat automaticky v určeném rozsahu provozních parametrů.</w:t>
      </w:r>
    </w:p>
    <w:p w14:paraId="222EA94E" w14:textId="7B552D92" w:rsidR="003147C5" w:rsidRPr="00212EE3" w:rsidRDefault="00050E55" w:rsidP="00CA7D72">
      <w:r w:rsidRPr="00212EE3">
        <w:t>P</w:t>
      </w:r>
      <w:r w:rsidR="00422E6B" w:rsidRPr="00212EE3">
        <w:t xml:space="preserve">ožaduje </w:t>
      </w:r>
      <w:r w:rsidRPr="00212EE3">
        <w:t xml:space="preserve">se </w:t>
      </w:r>
      <w:r w:rsidR="00422E6B" w:rsidRPr="00212EE3">
        <w:t xml:space="preserve">provoz </w:t>
      </w:r>
      <w:r w:rsidRPr="00212EE3">
        <w:t xml:space="preserve">kotlů </w:t>
      </w:r>
      <w:r w:rsidR="00422E6B" w:rsidRPr="00212EE3">
        <w:t xml:space="preserve">s regulací tlaku výstupní páry, tak aby parní turbína byla schopna provozu v regulaci elektrického výkonu. Tlak páry v parní sběrně musí být automatickým provozem kotlů udržován v provozních mezích při ustáleném odběru páry i při opakovaných změnách odběru páry ze společné sběrny maximálním trendem (viz. Příloha 2 </w:t>
      </w:r>
      <w:r w:rsidR="00422E6B" w:rsidRPr="00212EE3">
        <w:rPr>
          <w:smallCaps/>
        </w:rPr>
        <w:t>smlouvy</w:t>
      </w:r>
      <w:r w:rsidR="00040ED0" w:rsidRPr="00212EE3">
        <w:t xml:space="preserve"> – </w:t>
      </w:r>
      <w:r w:rsidR="00422E6B" w:rsidRPr="00212EE3">
        <w:rPr>
          <w:smallCaps/>
        </w:rPr>
        <w:t>garantované parametry</w:t>
      </w:r>
      <w:r w:rsidR="00422E6B" w:rsidRPr="00212EE3">
        <w:t>)</w:t>
      </w:r>
      <w:r w:rsidR="009A685E" w:rsidRPr="00212EE3">
        <w:t xml:space="preserve"> </w:t>
      </w:r>
      <w:r w:rsidR="00422E6B" w:rsidRPr="00212EE3">
        <w:t>v celém regulačním rozsahu kotle, při současném splnění všech ostatních požadavků na provoz jako jsou parametry páry, emisní limity, účinnost atd.</w:t>
      </w:r>
    </w:p>
    <w:p w14:paraId="2C195B9B" w14:textId="5F164B3F" w:rsidR="006D779E" w:rsidRPr="00212EE3" w:rsidRDefault="006D779E" w:rsidP="00CA7D72">
      <w:r w:rsidRPr="00212EE3">
        <w:t>Kotel může pracovat v regulaci s klouzavým tlakem páry do minimálního výkonu kotle (min</w:t>
      </w:r>
      <w:r w:rsidR="004E019C">
        <w:t xml:space="preserve">imální </w:t>
      </w:r>
      <w:r w:rsidRPr="00212EE3">
        <w:t xml:space="preserve">výkon bez stabilizace). </w:t>
      </w:r>
    </w:p>
    <w:p w14:paraId="0326FEF5" w14:textId="45CF016B" w:rsidR="005545C5" w:rsidRPr="00212EE3" w:rsidRDefault="003A0AF0" w:rsidP="003A0AF0">
      <w:pPr>
        <w:pStyle w:val="Nadpis3"/>
        <w:numPr>
          <w:ilvl w:val="0"/>
          <w:numId w:val="0"/>
        </w:numPr>
        <w:ind w:left="1134" w:hanging="1134"/>
      </w:pPr>
      <w:r w:rsidRPr="00212EE3">
        <w:t>6.3.3</w:t>
      </w:r>
      <w:r w:rsidRPr="00212EE3">
        <w:tab/>
      </w:r>
      <w:r w:rsidR="005545C5" w:rsidRPr="00212EE3">
        <w:t>Odstavování</w:t>
      </w:r>
    </w:p>
    <w:p w14:paraId="0A0FA6E4" w14:textId="77777777" w:rsidR="005545C5" w:rsidRPr="00212EE3" w:rsidRDefault="005545C5" w:rsidP="00CA7D72">
      <w:r w:rsidRPr="00212EE3">
        <w:t>Odstávka kotle bude možná automaticky ve dvou režimech:</w:t>
      </w:r>
    </w:p>
    <w:p w14:paraId="158240EA" w14:textId="23816DED" w:rsidR="005545C5" w:rsidRPr="00212EE3" w:rsidRDefault="003A0AF0" w:rsidP="003A0AF0">
      <w:pPr>
        <w:pStyle w:val="Poadovslovn"/>
        <w:numPr>
          <w:ilvl w:val="0"/>
          <w:numId w:val="0"/>
        </w:numPr>
        <w:ind w:left="360" w:hanging="360"/>
      </w:pPr>
      <w:r w:rsidRPr="00212EE3">
        <w:rPr>
          <w:sz w:val="24"/>
        </w:rPr>
        <w:t>1.</w:t>
      </w:r>
      <w:r w:rsidRPr="00212EE3">
        <w:rPr>
          <w:sz w:val="24"/>
        </w:rPr>
        <w:tab/>
      </w:r>
      <w:r w:rsidR="005545C5" w:rsidRPr="00212EE3">
        <w:t>Pro plánovaný opětovný horký start kotle</w:t>
      </w:r>
    </w:p>
    <w:p w14:paraId="41011170" w14:textId="0E12F03A" w:rsidR="005545C5" w:rsidRPr="00212EE3" w:rsidRDefault="003A0AF0" w:rsidP="003A0AF0">
      <w:pPr>
        <w:pStyle w:val="Poadovslovn"/>
        <w:numPr>
          <w:ilvl w:val="0"/>
          <w:numId w:val="0"/>
        </w:numPr>
        <w:ind w:left="360" w:hanging="360"/>
      </w:pPr>
      <w:r w:rsidRPr="00212EE3">
        <w:rPr>
          <w:sz w:val="24"/>
        </w:rPr>
        <w:t>1.</w:t>
      </w:r>
      <w:r w:rsidRPr="00212EE3">
        <w:rPr>
          <w:sz w:val="24"/>
        </w:rPr>
        <w:tab/>
      </w:r>
      <w:r w:rsidR="005545C5" w:rsidRPr="00212EE3">
        <w:t>Pro plánovanou inspekci či opravu</w:t>
      </w:r>
    </w:p>
    <w:p w14:paraId="35C8ECCB" w14:textId="663B86B5" w:rsidR="00171E86" w:rsidRPr="00212EE3" w:rsidRDefault="005545C5">
      <w:pPr>
        <w:pStyle w:val="Odstavec"/>
      </w:pPr>
      <w:r w:rsidRPr="00212EE3">
        <w:t>Kotel bude též automaticky odstaven ochrannými systémy při vzniku nestandardních provozních stavů.</w:t>
      </w:r>
    </w:p>
    <w:p w14:paraId="49BA630E" w14:textId="75D34A1C" w:rsidR="00330444" w:rsidRPr="00212EE3" w:rsidRDefault="003A0AF0" w:rsidP="003A0AF0">
      <w:pPr>
        <w:pStyle w:val="Nadpis3"/>
        <w:numPr>
          <w:ilvl w:val="0"/>
          <w:numId w:val="0"/>
        </w:numPr>
        <w:ind w:left="1134" w:hanging="1134"/>
      </w:pPr>
      <w:r w:rsidRPr="00212EE3">
        <w:t>6.3.4</w:t>
      </w:r>
      <w:r w:rsidRPr="00212EE3">
        <w:tab/>
      </w:r>
      <w:r w:rsidR="00330444" w:rsidRPr="00212EE3">
        <w:t>Pružnost procesu</w:t>
      </w:r>
    </w:p>
    <w:p w14:paraId="0E76F76A" w14:textId="75661E43" w:rsidR="00330444" w:rsidRPr="00212EE3" w:rsidRDefault="00330444" w:rsidP="00CA7D72">
      <w:pPr>
        <w:rPr>
          <w:rStyle w:val="CGNormlnChar"/>
        </w:rPr>
      </w:pPr>
      <w:r w:rsidRPr="00212EE3">
        <w:rPr>
          <w:rStyle w:val="CGNormlnChar"/>
        </w:rPr>
        <w:t xml:space="preserve">Zařízení musí umožňovat plynulou a automatickou regulaci výkonů v požadovaném rozsahu podle této </w:t>
      </w:r>
      <w:r w:rsidR="006D1D78" w:rsidRPr="00212EE3">
        <w:rPr>
          <w:rStyle w:val="CGNormlnChar"/>
        </w:rPr>
        <w:t>P</w:t>
      </w:r>
      <w:r w:rsidRPr="00212EE3">
        <w:rPr>
          <w:rStyle w:val="CGNormlnChar"/>
        </w:rPr>
        <w:t xml:space="preserve">řílohy 1 </w:t>
      </w:r>
      <w:r w:rsidRPr="00212EE3">
        <w:rPr>
          <w:rStyle w:val="CGNormlnChar"/>
          <w:smallCaps/>
        </w:rPr>
        <w:t>smlouvy</w:t>
      </w:r>
      <w:r w:rsidRPr="00212EE3">
        <w:rPr>
          <w:rStyle w:val="CGNormlnChar"/>
        </w:rPr>
        <w:t xml:space="preserve">. </w:t>
      </w:r>
    </w:p>
    <w:p w14:paraId="1C09BC5B" w14:textId="4A0633CF" w:rsidR="007C6803" w:rsidRPr="00212EE3" w:rsidRDefault="001404B5" w:rsidP="00CA7D72">
      <w:r w:rsidRPr="00212EE3">
        <w:t>Zařízení musí být současně schopné dodržet zadané emisní limity při změně výkonu.</w:t>
      </w:r>
    </w:p>
    <w:p w14:paraId="79874527" w14:textId="46C45A91" w:rsidR="00111D7D" w:rsidRPr="00212EE3" w:rsidRDefault="003A0AF0" w:rsidP="003A0AF0">
      <w:pPr>
        <w:pStyle w:val="Nadpis3"/>
        <w:numPr>
          <w:ilvl w:val="0"/>
          <w:numId w:val="0"/>
        </w:numPr>
        <w:ind w:left="1134" w:hanging="1134"/>
      </w:pPr>
      <w:r w:rsidRPr="00212EE3">
        <w:t>6.3.5</w:t>
      </w:r>
      <w:r w:rsidRPr="00212EE3">
        <w:tab/>
      </w:r>
      <w:r w:rsidR="00111D7D" w:rsidRPr="00212EE3">
        <w:t xml:space="preserve">Chemický režim </w:t>
      </w:r>
    </w:p>
    <w:p w14:paraId="5574ECF7" w14:textId="77777777" w:rsidR="00111D7D" w:rsidRPr="00212EE3" w:rsidRDefault="00111D7D" w:rsidP="00CA7D72">
      <w:r w:rsidRPr="00212EE3">
        <w:t>Množství odluhu kotle nepřekročí v průměru 1 % z množství vyrobené páry při ustáleném provozu.</w:t>
      </w:r>
    </w:p>
    <w:p w14:paraId="3F89FA6B" w14:textId="42F18692" w:rsidR="00303C69" w:rsidRPr="00212EE3" w:rsidRDefault="003A0AF0" w:rsidP="003A0AF0">
      <w:pPr>
        <w:pStyle w:val="Nadpis2"/>
        <w:numPr>
          <w:ilvl w:val="0"/>
          <w:numId w:val="0"/>
        </w:numPr>
        <w:ind w:left="1134" w:hanging="1134"/>
      </w:pPr>
      <w:r w:rsidRPr="00212EE3">
        <w:t>6.4</w:t>
      </w:r>
      <w:r w:rsidRPr="00212EE3">
        <w:tab/>
      </w:r>
      <w:r w:rsidR="00303C69" w:rsidRPr="00212EE3">
        <w:t>Zimní provoz</w:t>
      </w:r>
    </w:p>
    <w:p w14:paraId="2B58AF8B" w14:textId="5D478B3A" w:rsidR="00303C69" w:rsidRPr="00212EE3" w:rsidRDefault="00EE603D" w:rsidP="00CA7D72">
      <w:r w:rsidRPr="00212EE3">
        <w:rPr>
          <w:smallCaps/>
        </w:rPr>
        <w:t>d</w:t>
      </w:r>
      <w:r w:rsidR="00303C69" w:rsidRPr="00212EE3">
        <w:rPr>
          <w:smallCaps/>
        </w:rPr>
        <w:t>ílo</w:t>
      </w:r>
      <w:r w:rsidR="00303C69" w:rsidRPr="00212EE3">
        <w:t xml:space="preserve"> musí bezpečně a spolehlivě pracovat i při nízkých teplotách. V návrhu </w:t>
      </w:r>
      <w:r w:rsidRPr="00212EE3">
        <w:rPr>
          <w:smallCaps/>
        </w:rPr>
        <w:t>d</w:t>
      </w:r>
      <w:r w:rsidR="00303C69" w:rsidRPr="00212EE3">
        <w:rPr>
          <w:smallCaps/>
        </w:rPr>
        <w:t>íla</w:t>
      </w:r>
      <w:r w:rsidR="00303C69" w:rsidRPr="00212EE3">
        <w:t xml:space="preserve"> musí být proto aplikovány prostředky, které umožní provoz zařízení za nízkých teplot bez mimořádných opatření. Tyto prostředky musí být také dostatečné pro to, aby zařízení mohlo být za nízkých teplot delší dobu udržováno v odstaveném a provozuschopném stavu. </w:t>
      </w:r>
    </w:p>
    <w:p w14:paraId="045324B7" w14:textId="77777777" w:rsidR="00303C69" w:rsidRPr="00212EE3" w:rsidRDefault="00303C69" w:rsidP="00CA7D72">
      <w:r w:rsidRPr="00212EE3">
        <w:t>Zejména se požaduje, aby:</w:t>
      </w:r>
    </w:p>
    <w:p w14:paraId="04B44352" w14:textId="20E815B1" w:rsidR="00303C6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03C69" w:rsidRPr="00212EE3">
        <w:t xml:space="preserve">Otápěním </w:t>
      </w:r>
      <w:r w:rsidR="007A3940" w:rsidRPr="00212EE3">
        <w:rPr>
          <w:lang w:val="cs-CZ"/>
        </w:rPr>
        <w:t xml:space="preserve">nebo cirkulací média </w:t>
      </w:r>
      <w:r w:rsidR="00303C69" w:rsidRPr="00212EE3">
        <w:t>byla opatřena všechna venkovní potrubí dopravující kapalná media vč. odběrových systémů pro měření.</w:t>
      </w:r>
    </w:p>
    <w:p w14:paraId="1287552B" w14:textId="752ED681" w:rsidR="00303C6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03C69" w:rsidRPr="00212EE3">
        <w:t>Případná čerpadla byla umístěna ve zděných budovách s temperací +5</w:t>
      </w:r>
      <w:r w:rsidR="007909D3">
        <w:rPr>
          <w:lang w:val="cs-CZ"/>
        </w:rPr>
        <w:t xml:space="preserve"> </w:t>
      </w:r>
      <w:r w:rsidR="00303C69" w:rsidRPr="00212EE3">
        <w:rPr>
          <w:rFonts w:ascii="Symbol" w:eastAsia="Symbol" w:hAnsi="Symbol" w:cs="Symbol"/>
        </w:rPr>
        <w:sym w:font="Symbol" w:char="F0B0"/>
      </w:r>
      <w:r w:rsidR="00303C69" w:rsidRPr="00212EE3">
        <w:t>C.</w:t>
      </w:r>
    </w:p>
    <w:p w14:paraId="634C4BD9" w14:textId="59946E31" w:rsidR="00044932" w:rsidRPr="00212EE3" w:rsidRDefault="00056611" w:rsidP="00CA7D72">
      <w:r w:rsidRPr="00212EE3">
        <w:rPr>
          <w:iCs/>
          <w:smallCaps/>
        </w:rPr>
        <w:t>z</w:t>
      </w:r>
      <w:r w:rsidR="00303C69" w:rsidRPr="00212EE3">
        <w:rPr>
          <w:iCs/>
          <w:smallCaps/>
        </w:rPr>
        <w:t>hotovitel</w:t>
      </w:r>
      <w:r w:rsidR="00303C69" w:rsidRPr="00212EE3">
        <w:t xml:space="preserve"> bude ve svém </w:t>
      </w:r>
      <w:r w:rsidR="00303C69" w:rsidRPr="00212EE3">
        <w:rPr>
          <w:smallCaps/>
        </w:rPr>
        <w:t>projektu</w:t>
      </w:r>
      <w:r w:rsidR="00303C69" w:rsidRPr="00212EE3">
        <w:t xml:space="preserve"> specifikovat všechna zimní opatření aplikovaná v návrhu </w:t>
      </w:r>
      <w:r w:rsidRPr="00212EE3">
        <w:rPr>
          <w:smallCaps/>
        </w:rPr>
        <w:t>d</w:t>
      </w:r>
      <w:r w:rsidR="00303C69" w:rsidRPr="00212EE3">
        <w:rPr>
          <w:smallCaps/>
        </w:rPr>
        <w:t>íla</w:t>
      </w:r>
      <w:r w:rsidR="00303C69" w:rsidRPr="00212EE3">
        <w:t>, tj. doprovodné otápění parou nebo elektrickými topnými kabely, otápění nádrží atd.</w:t>
      </w:r>
    </w:p>
    <w:p w14:paraId="41B80D53" w14:textId="44E2916B" w:rsidR="009569FC" w:rsidRPr="00212EE3" w:rsidRDefault="003A0AF0" w:rsidP="003A0AF0">
      <w:pPr>
        <w:pStyle w:val="Nadpis1"/>
        <w:numPr>
          <w:ilvl w:val="0"/>
          <w:numId w:val="0"/>
        </w:numPr>
        <w:ind w:left="1134" w:hanging="1134"/>
      </w:pPr>
      <w:r w:rsidRPr="00212EE3">
        <w:lastRenderedPageBreak/>
        <w:t>7.</w:t>
      </w:r>
      <w:r w:rsidRPr="00212EE3">
        <w:tab/>
      </w:r>
      <w:r w:rsidR="009569FC" w:rsidRPr="00212EE3">
        <w:t>Požadavky na údržbu</w:t>
      </w:r>
    </w:p>
    <w:p w14:paraId="4CE403BD" w14:textId="14F63882" w:rsidR="009569FC" w:rsidRPr="00212EE3" w:rsidRDefault="003A0AF0" w:rsidP="003A0AF0">
      <w:pPr>
        <w:pStyle w:val="Nadpis2"/>
        <w:numPr>
          <w:ilvl w:val="0"/>
          <w:numId w:val="0"/>
        </w:numPr>
        <w:ind w:left="1134" w:hanging="1134"/>
      </w:pPr>
      <w:r w:rsidRPr="00212EE3">
        <w:t>7.1</w:t>
      </w:r>
      <w:r w:rsidRPr="00212EE3">
        <w:tab/>
      </w:r>
      <w:r w:rsidR="009569FC" w:rsidRPr="00212EE3">
        <w:t>Základní požadavky</w:t>
      </w:r>
    </w:p>
    <w:p w14:paraId="62705AA6" w14:textId="175B5CB8" w:rsidR="009569FC" w:rsidRPr="00212EE3" w:rsidRDefault="009569FC" w:rsidP="00CA7D72">
      <w:r w:rsidRPr="00212EE3">
        <w:t xml:space="preserve">Veškeré zařízení bude navrženo, provedeno a instalováno tak, aby jeho údržba byla jednoduchá, bezpečná, hospodárná a zajistitelná prostřednictvím postupů, které jsou v souladu s legislativou ČR a s vnitřními předpisy </w:t>
      </w:r>
      <w:r w:rsidR="004F7F59" w:rsidRPr="00212EE3">
        <w:rPr>
          <w:smallCaps/>
        </w:rPr>
        <w:t>objednatele</w:t>
      </w:r>
      <w:r w:rsidRPr="00212EE3">
        <w:t>, respektují</w:t>
      </w:r>
      <w:r w:rsidR="000B7004" w:rsidRPr="00212EE3">
        <w:t xml:space="preserve"> </w:t>
      </w:r>
      <w:r w:rsidRPr="00212EE3">
        <w:t xml:space="preserve">konkrétní podmínky a časová omezení pro provádění údržby a nevytvářejí rizika pro pohotovost a bezpečnost provozu </w:t>
      </w:r>
      <w:r w:rsidR="00CB3B35">
        <w:t>T</w:t>
      </w:r>
      <w:r w:rsidR="00401DEA" w:rsidRPr="00212EE3">
        <w:t>eplárny</w:t>
      </w:r>
      <w:r w:rsidRPr="00212EE3">
        <w:t>.</w:t>
      </w:r>
    </w:p>
    <w:p w14:paraId="0B528F37" w14:textId="6AB9C540" w:rsidR="009569FC" w:rsidRPr="00212EE3" w:rsidRDefault="009569FC" w:rsidP="00CA7D72">
      <w:r w:rsidRPr="00212EE3">
        <w:t xml:space="preserve">V návrhu </w:t>
      </w:r>
      <w:r w:rsidR="00EE603D" w:rsidRPr="00212EE3">
        <w:rPr>
          <w:smallCaps/>
        </w:rPr>
        <w:t>d</w:t>
      </w:r>
      <w:r w:rsidR="005E687B" w:rsidRPr="00212EE3">
        <w:rPr>
          <w:smallCaps/>
        </w:rPr>
        <w:t>íla</w:t>
      </w:r>
      <w:r w:rsidRPr="00212EE3">
        <w:t xml:space="preserve"> budou proto v široké míře aplikovány postupy a prostředky vedoucí ke zjednodušení a zlevnění údržby a k dosažení střední doby pro opravu (MTTR), která musí být v souladu s požadavky na spolehlivost zařízení.</w:t>
      </w:r>
    </w:p>
    <w:p w14:paraId="794CDC96" w14:textId="77777777" w:rsidR="009569FC" w:rsidRPr="00212EE3" w:rsidRDefault="009569FC" w:rsidP="00CA7D72">
      <w:r w:rsidRPr="00212EE3">
        <w:t>Mezi tyto postupy a prostředky patří zejména:</w:t>
      </w:r>
    </w:p>
    <w:p w14:paraId="14B75BC2" w14:textId="6488F51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použití bezúdržbových zařízení s minimálními nároky na provádění fyzické kontroly a údržby (např.: samomazná ložiska čerpadel, keramické ucpávky atp.).</w:t>
      </w:r>
    </w:p>
    <w:p w14:paraId="5947DF4B" w14:textId="6CBB326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omezení počtu zařízení s nižší životností než je celková životnost </w:t>
      </w:r>
      <w:r w:rsidR="00EE603D" w:rsidRPr="00212EE3">
        <w:rPr>
          <w:smallCaps/>
        </w:rPr>
        <w:t>d</w:t>
      </w:r>
      <w:r w:rsidR="005E687B" w:rsidRPr="00212EE3">
        <w:rPr>
          <w:smallCaps/>
        </w:rPr>
        <w:t>íla</w:t>
      </w:r>
      <w:r w:rsidR="009569FC" w:rsidRPr="00212EE3">
        <w:t xml:space="preserve">. Jejich obnova musí být možná v termínech odpovídajících požadovanému režimu plánovaných oprav. </w:t>
      </w:r>
    </w:p>
    <w:p w14:paraId="354E1477" w14:textId="5DD5C38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vysoká spolehlivost zařízení,</w:t>
      </w:r>
    </w:p>
    <w:p w14:paraId="0F73F95E" w14:textId="6052A6C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unifikace technických prostředků pro zajišťování stejných funkcí, omezení sortimentu náhradních dílů, záměnnost komponent,</w:t>
      </w:r>
    </w:p>
    <w:p w14:paraId="6F324058" w14:textId="0299C62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použití prostředků pro on-line diagnostiku technologických zařízení </w:t>
      </w:r>
    </w:p>
    <w:p w14:paraId="75DB6ED2" w14:textId="02228D7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rozsáhlá a automaticky prováděná on-line vnitřní diagnostika elektronických systémů vč. on-line kalibrace a verifikace měřících obvodů,</w:t>
      </w:r>
    </w:p>
    <w:p w14:paraId="7E375C0E" w14:textId="631A46F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dlouhodobé sledování a vyhodnocování stavu zařízení podle výsledků naměřených dat, diagnostických informací, provozních hodin strojů, doby provozu mimo povolené meze apod., umožňující na základě zjištěných hodnot a trendů plánovat preventivní údržbu,</w:t>
      </w:r>
    </w:p>
    <w:p w14:paraId="2CD38956" w14:textId="65DCCFBC" w:rsidR="00BB463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B463F" w:rsidRPr="00212EE3">
        <w:t>přenos veškerých dostupných dat diagnostického a poruchového charakteru na pracovní stanici</w:t>
      </w:r>
      <w:r w:rsidR="0005575D" w:rsidRPr="00212EE3">
        <w:t xml:space="preserve"> pro údržbu (inženýrská stanice</w:t>
      </w:r>
      <w:r w:rsidR="00BB463F" w:rsidRPr="00212EE3">
        <w:t>)</w:t>
      </w:r>
    </w:p>
    <w:p w14:paraId="4A4872A5" w14:textId="284CD448" w:rsidR="009569FC" w:rsidRPr="00212EE3" w:rsidRDefault="009569FC">
      <w:pPr>
        <w:pStyle w:val="Odstavec"/>
      </w:pPr>
      <w:r w:rsidRPr="00212EE3">
        <w:t xml:space="preserve">Řešení </w:t>
      </w:r>
      <w:r w:rsidR="00EE603D" w:rsidRPr="00212EE3">
        <w:rPr>
          <w:smallCaps/>
        </w:rPr>
        <w:t>d</w:t>
      </w:r>
      <w:r w:rsidR="005E687B" w:rsidRPr="00212EE3">
        <w:rPr>
          <w:smallCaps/>
        </w:rPr>
        <w:t>íla</w:t>
      </w:r>
      <w:r w:rsidRPr="00212EE3">
        <w:t xml:space="preserve"> musí vyloučit, resp. na rozumné minimum omezit nutnost pou</w:t>
      </w:r>
      <w:r w:rsidRPr="00212EE3">
        <w:softHyphen/>
        <w:t>žití nestandardních způsobů lokalizace a odstraňování závad.</w:t>
      </w:r>
    </w:p>
    <w:p w14:paraId="58630BF1" w14:textId="77777777" w:rsidR="009569FC" w:rsidRPr="00212EE3" w:rsidRDefault="009569FC" w:rsidP="00CA7D72">
      <w:r w:rsidRPr="00212EE3">
        <w:t xml:space="preserve">Zařízení bude navrženo tak, aby redukovalo na minimum lidskou práci a čas potřebný pro údržbu. Zařízení bude pracovat v nepřetržitém dvousměnném </w:t>
      </w:r>
      <w:r w:rsidR="00401DEA" w:rsidRPr="00212EE3">
        <w:t xml:space="preserve">nebo třísměnném </w:t>
      </w:r>
      <w:r w:rsidRPr="00212EE3">
        <w:t>provozu.</w:t>
      </w:r>
    </w:p>
    <w:p w14:paraId="6ACDFAE2" w14:textId="77777777" w:rsidR="009569FC" w:rsidRPr="00212EE3" w:rsidRDefault="009569FC" w:rsidP="00CA7D72">
      <w:r w:rsidRPr="00212EE3">
        <w:t>U elektronických systémů musí být možno vyměnit vadnou komponentu, zatímco příslušná redundantní část bude aktivní. Je požadováno modulární řešení tak, aby opravy mohly být prováděny výměnou vadných modulů za provozu bez nutnosti vypnout elektrické napájení.</w:t>
      </w:r>
    </w:p>
    <w:p w14:paraId="7B1EA43D" w14:textId="7BEEC908" w:rsidR="009569FC" w:rsidRPr="00212EE3" w:rsidRDefault="009569FC" w:rsidP="00CA7D72">
      <w:r w:rsidRPr="00212EE3">
        <w:t xml:space="preserve">Automatická diagnostika poruch zařízení, údržbové procedury, odstraňování poruch a inventarizace náhradních dílů musí být taková, aby střední doba do opravy nepřekročila dobu, stanovenou při výpočtu spolehlivosti zařízení. </w:t>
      </w:r>
      <w:r w:rsidR="00EE603D" w:rsidRPr="00212EE3">
        <w:rPr>
          <w:smallCaps/>
        </w:rPr>
        <w:t>z</w:t>
      </w:r>
      <w:r w:rsidR="005E687B" w:rsidRPr="00212EE3">
        <w:rPr>
          <w:smallCaps/>
        </w:rPr>
        <w:t>hotovitel</w:t>
      </w:r>
      <w:r w:rsidRPr="00212EE3">
        <w:t xml:space="preserve"> prokáže, že provozní a údržbový personál je adekvátně vyškolen v údržbě a odstraňování závad, aby byla stanovená střední doba do opravy splněna. </w:t>
      </w:r>
    </w:p>
    <w:p w14:paraId="618FA6FA" w14:textId="77777777" w:rsidR="009569FC" w:rsidRPr="00212EE3" w:rsidRDefault="009569FC" w:rsidP="00CA7D72">
      <w:r w:rsidRPr="00212EE3">
        <w:t xml:space="preserve">Veškerá dodaná zařízení musí být provedena tak, aby pravidelná údržba, vyžadující odstavení zařízení, mohla být prováděna výhradně při pravidelných odstávkách technologie </w:t>
      </w:r>
      <w:r w:rsidR="00600D59" w:rsidRPr="00212EE3">
        <w:t>kotle</w:t>
      </w:r>
      <w:r w:rsidRPr="00212EE3">
        <w:t xml:space="preserve">. </w:t>
      </w:r>
    </w:p>
    <w:p w14:paraId="5F05B789" w14:textId="11C385F1" w:rsidR="009569FC" w:rsidRPr="00212EE3" w:rsidRDefault="003A0AF0" w:rsidP="003A0AF0">
      <w:pPr>
        <w:pStyle w:val="Nadpis2"/>
        <w:numPr>
          <w:ilvl w:val="0"/>
          <w:numId w:val="0"/>
        </w:numPr>
        <w:ind w:left="1134" w:hanging="1134"/>
      </w:pPr>
      <w:r w:rsidRPr="00212EE3">
        <w:lastRenderedPageBreak/>
        <w:t>7.2</w:t>
      </w:r>
      <w:r w:rsidRPr="00212EE3">
        <w:tab/>
      </w:r>
      <w:r w:rsidR="009569FC" w:rsidRPr="00212EE3">
        <w:t xml:space="preserve">Požadavky na provádění údržby </w:t>
      </w:r>
    </w:p>
    <w:p w14:paraId="795EE021" w14:textId="5A5F36BB" w:rsidR="009569FC" w:rsidRPr="00212EE3" w:rsidRDefault="003A0AF0" w:rsidP="003A0AF0">
      <w:pPr>
        <w:pStyle w:val="Nadpis3"/>
        <w:numPr>
          <w:ilvl w:val="0"/>
          <w:numId w:val="0"/>
        </w:numPr>
        <w:ind w:left="1134" w:hanging="1134"/>
      </w:pPr>
      <w:r w:rsidRPr="00212EE3">
        <w:t>7.2.1</w:t>
      </w:r>
      <w:r w:rsidRPr="00212EE3">
        <w:tab/>
      </w:r>
      <w:r w:rsidR="009569FC" w:rsidRPr="00212EE3">
        <w:t>Plánovaná údržba – běžné opravy</w:t>
      </w:r>
    </w:p>
    <w:p w14:paraId="47C93844" w14:textId="1AE01998" w:rsidR="009569FC" w:rsidRPr="00212EE3" w:rsidRDefault="009569FC" w:rsidP="00CA7D72">
      <w:r w:rsidRPr="00212EE3">
        <w:t xml:space="preserve">Požadavkům </w:t>
      </w:r>
      <w:r w:rsidR="00EE603D" w:rsidRPr="00212EE3">
        <w:rPr>
          <w:smallCaps/>
        </w:rPr>
        <w:t>o</w:t>
      </w:r>
      <w:r w:rsidR="00CC65C3" w:rsidRPr="00212EE3">
        <w:rPr>
          <w:smallCaps/>
        </w:rPr>
        <w:t>bjednatel</w:t>
      </w:r>
      <w:r w:rsidR="006F0DAD" w:rsidRPr="00212EE3">
        <w:rPr>
          <w:smallCaps/>
        </w:rPr>
        <w:t>e</w:t>
      </w:r>
      <w:r w:rsidRPr="00212EE3">
        <w:t xml:space="preserve"> na vysokou životnost a spolehlivost zařízení musí odpovídat kvalita použitých materiálů, protikorozní ochrana, pokud je nutná a jiná opatření. </w:t>
      </w:r>
    </w:p>
    <w:p w14:paraId="0D80604C" w14:textId="19949849" w:rsidR="009569FC" w:rsidRPr="00212EE3" w:rsidRDefault="009569FC" w:rsidP="00CA7D72">
      <w:r w:rsidRPr="00212EE3">
        <w:t>Plánovanou údržbou se rozumí běžná oprava (dále jen BO) kotl</w:t>
      </w:r>
      <w:r w:rsidR="00664970" w:rsidRPr="00212EE3">
        <w:t>ů</w:t>
      </w:r>
      <w:r w:rsidR="009E4B4B" w:rsidRPr="00212EE3">
        <w:t xml:space="preserve"> a ostatní</w:t>
      </w:r>
      <w:r w:rsidR="00664970" w:rsidRPr="00212EE3">
        <w:t>ch</w:t>
      </w:r>
      <w:r w:rsidR="009E4B4B" w:rsidRPr="00212EE3">
        <w:t xml:space="preserve"> dodávan</w:t>
      </w:r>
      <w:r w:rsidR="00664970" w:rsidRPr="00212EE3">
        <w:t>ých</w:t>
      </w:r>
      <w:r w:rsidR="009E4B4B" w:rsidRPr="00212EE3">
        <w:t xml:space="preserve"> zařízení</w:t>
      </w:r>
      <w:r w:rsidR="0005575D" w:rsidRPr="00212EE3">
        <w:t xml:space="preserve"> (včetně intervalu na nutný provoz podpůrných zařízení po odstavení a před najetím kotle, například vysušování)</w:t>
      </w:r>
      <w:r w:rsidR="009E4B4B" w:rsidRPr="00212EE3">
        <w:t>.</w:t>
      </w:r>
    </w:p>
    <w:p w14:paraId="10FB040D" w14:textId="77777777" w:rsidR="009569FC" w:rsidRPr="00212EE3" w:rsidRDefault="009569FC" w:rsidP="00CA7D72">
      <w:r w:rsidRPr="00212EE3">
        <w:t xml:space="preserve">Práce při odstávkách se budou týkat pouze kontrolní činnosti a výměny některých předem určených komponent. </w:t>
      </w:r>
    </w:p>
    <w:p w14:paraId="08D7224B" w14:textId="6FEB41AF" w:rsidR="009569FC" w:rsidRPr="00212EE3" w:rsidRDefault="009569FC" w:rsidP="00CA7D72">
      <w:r w:rsidRPr="00212EE3">
        <w:t xml:space="preserve">Součástí </w:t>
      </w:r>
      <w:r w:rsidR="00EE603D" w:rsidRPr="00212EE3">
        <w:rPr>
          <w:smallCaps/>
        </w:rPr>
        <w:t>d</w:t>
      </w:r>
      <w:r w:rsidR="005E687B" w:rsidRPr="00212EE3">
        <w:rPr>
          <w:smallCaps/>
        </w:rPr>
        <w:t>íla</w:t>
      </w:r>
      <w:r w:rsidRPr="00212EE3">
        <w:t xml:space="preserve"> bude přesná specifikace předepsaných a doporučených prací pro BO, tzv. „Typový rozpis prací“, včetně požadavků na náhradní díly. Práce prováděné při BO by v zásadě měly být omezeny na kontrolní (inspekční) činnosti a odstranění drobných závad.</w:t>
      </w:r>
    </w:p>
    <w:p w14:paraId="404B5A3B" w14:textId="361EE5B6" w:rsidR="009569FC" w:rsidRPr="00212EE3" w:rsidRDefault="003A0AF0" w:rsidP="003A0AF0">
      <w:pPr>
        <w:pStyle w:val="Nadpis3"/>
        <w:numPr>
          <w:ilvl w:val="0"/>
          <w:numId w:val="0"/>
        </w:numPr>
        <w:ind w:left="1134" w:hanging="1134"/>
      </w:pPr>
      <w:r w:rsidRPr="00212EE3">
        <w:t>7.2.2</w:t>
      </w:r>
      <w:r w:rsidRPr="00212EE3">
        <w:tab/>
      </w:r>
      <w:r w:rsidR="009569FC" w:rsidRPr="00212EE3">
        <w:t>Plánovaná údržba – generální opravy</w:t>
      </w:r>
    </w:p>
    <w:p w14:paraId="25D1721C" w14:textId="77777777" w:rsidR="009569FC" w:rsidRPr="00212EE3" w:rsidRDefault="009569FC" w:rsidP="00CA7D72">
      <w:r w:rsidRPr="00212EE3">
        <w:t>Doba trvání GO se předpokládá v délce do 75 dnů.</w:t>
      </w:r>
    </w:p>
    <w:p w14:paraId="6F136C7E" w14:textId="588502C3" w:rsidR="009569FC" w:rsidRPr="00212EE3" w:rsidRDefault="009569FC" w:rsidP="00CA7D72">
      <w:r w:rsidRPr="00212EE3">
        <w:t xml:space="preserve">Součástí </w:t>
      </w:r>
      <w:r w:rsidR="00EE603D" w:rsidRPr="00212EE3">
        <w:rPr>
          <w:smallCaps/>
        </w:rPr>
        <w:t>d</w:t>
      </w:r>
      <w:r w:rsidR="005E687B" w:rsidRPr="00212EE3">
        <w:rPr>
          <w:smallCaps/>
        </w:rPr>
        <w:t>íla</w:t>
      </w:r>
      <w:r w:rsidRPr="00212EE3">
        <w:t xml:space="preserve"> bude přesná specifikace předepsaných a doporučených prací pro GO, tzv. „Typový rozpis prací“.</w:t>
      </w:r>
    </w:p>
    <w:p w14:paraId="5736132F" w14:textId="1E080E72" w:rsidR="009569FC" w:rsidRPr="00212EE3" w:rsidRDefault="003A0AF0" w:rsidP="003A0AF0">
      <w:pPr>
        <w:pStyle w:val="Nadpis2"/>
        <w:numPr>
          <w:ilvl w:val="0"/>
          <w:numId w:val="0"/>
        </w:numPr>
        <w:ind w:left="1134" w:hanging="1134"/>
      </w:pPr>
      <w:r w:rsidRPr="00212EE3">
        <w:t>7.3</w:t>
      </w:r>
      <w:r w:rsidRPr="00212EE3">
        <w:tab/>
      </w:r>
      <w:r w:rsidR="009569FC" w:rsidRPr="00212EE3">
        <w:t>Diagnostika zařízení</w:t>
      </w:r>
    </w:p>
    <w:p w14:paraId="508AE430" w14:textId="46AD735C" w:rsidR="009569FC" w:rsidRPr="00212EE3" w:rsidRDefault="009569FC" w:rsidP="00CA7D72">
      <w:r w:rsidRPr="00212EE3">
        <w:t xml:space="preserve">Požaduje se, aby </w:t>
      </w:r>
      <w:r w:rsidR="00EE603D" w:rsidRPr="00212EE3">
        <w:rPr>
          <w:smallCaps/>
        </w:rPr>
        <w:t>z</w:t>
      </w:r>
      <w:r w:rsidR="005E687B" w:rsidRPr="00212EE3">
        <w:rPr>
          <w:smallCaps/>
        </w:rPr>
        <w:t>hotovitel</w:t>
      </w:r>
      <w:r w:rsidRPr="00212EE3">
        <w:t xml:space="preserve"> navrhl systém pro diagnostiku všech hlavních zařízení a po jeho odsouhlasení vybavil zařízení vším potřebným pro provádění diagnostiky. </w:t>
      </w:r>
    </w:p>
    <w:p w14:paraId="7B60F7C6" w14:textId="77777777" w:rsidR="009569FC" w:rsidRPr="00212EE3" w:rsidRDefault="009569FC" w:rsidP="00CA7D72">
      <w:r w:rsidRPr="00212EE3">
        <w:t>Systém diagnostiky musí včas informovat obsluhu o nesprávné funkci zařízení nebo o změněných provozních parametrech, jako jsou vibrace, teploty, tlaky apod.</w:t>
      </w:r>
    </w:p>
    <w:p w14:paraId="520E6E2D" w14:textId="58F08415" w:rsidR="009569FC" w:rsidRPr="00212EE3" w:rsidRDefault="003A0AF0" w:rsidP="003A0AF0">
      <w:pPr>
        <w:pStyle w:val="Nadpis2"/>
        <w:numPr>
          <w:ilvl w:val="0"/>
          <w:numId w:val="0"/>
        </w:numPr>
        <w:ind w:left="1134" w:hanging="1134"/>
      </w:pPr>
      <w:r w:rsidRPr="00212EE3">
        <w:t>7.4</w:t>
      </w:r>
      <w:r w:rsidRPr="00212EE3">
        <w:tab/>
      </w:r>
      <w:r w:rsidR="009569FC" w:rsidRPr="00212EE3">
        <w:t>Požadavky na osvětlení</w:t>
      </w:r>
    </w:p>
    <w:p w14:paraId="0EA588F2" w14:textId="77777777" w:rsidR="009569FC" w:rsidRPr="00212EE3" w:rsidRDefault="009569FC" w:rsidP="00CA7D72">
      <w:r w:rsidRPr="00212EE3">
        <w:t xml:space="preserve">Zařízení, která vyžadují pravidelný vstup pro rutinní testování nebo údržbu, musí být dostatečně osvětlena nebo vybavena zabudovaným osvětlením (u </w:t>
      </w:r>
      <w:r w:rsidR="00B670D1" w:rsidRPr="00212EE3">
        <w:t>s</w:t>
      </w:r>
      <w:r w:rsidR="00814AEB" w:rsidRPr="00212EE3">
        <w:t>kříní</w:t>
      </w:r>
      <w:r w:rsidRPr="00212EE3">
        <w:t xml:space="preserve"> a rozváděčů). </w:t>
      </w:r>
    </w:p>
    <w:p w14:paraId="6E59AC36" w14:textId="6B2DD926" w:rsidR="009569FC" w:rsidRPr="00212EE3" w:rsidRDefault="003A0AF0" w:rsidP="003A0AF0">
      <w:pPr>
        <w:pStyle w:val="Nadpis2"/>
        <w:numPr>
          <w:ilvl w:val="0"/>
          <w:numId w:val="0"/>
        </w:numPr>
        <w:ind w:left="1134" w:hanging="1134"/>
      </w:pPr>
      <w:r w:rsidRPr="00212EE3">
        <w:t>7.5</w:t>
      </w:r>
      <w:r w:rsidRPr="00212EE3">
        <w:tab/>
      </w:r>
      <w:r w:rsidR="009569FC" w:rsidRPr="00212EE3">
        <w:t>Bezpečnost pracovníků</w:t>
      </w:r>
    </w:p>
    <w:p w14:paraId="0130946C" w14:textId="57321FBE" w:rsidR="009569FC" w:rsidRPr="00212EE3" w:rsidRDefault="00EE603D" w:rsidP="00CA7D72">
      <w:r w:rsidRPr="00212EE3">
        <w:rPr>
          <w:smallCaps/>
        </w:rPr>
        <w:t>d</w:t>
      </w:r>
      <w:r w:rsidR="005E687B" w:rsidRPr="00212EE3">
        <w:rPr>
          <w:smallCaps/>
        </w:rPr>
        <w:t>ílo</w:t>
      </w:r>
      <w:r w:rsidR="009569FC" w:rsidRPr="00212EE3">
        <w:t xml:space="preserve"> dále bude navrženo tak, aby při provádění údržby nemohlo dojít k ohrožení osob a majetku, zejména </w:t>
      </w:r>
      <w:r w:rsidR="000A6B4E">
        <w:t>t</w:t>
      </w:r>
      <w:r w:rsidR="009569FC" w:rsidRPr="00212EE3">
        <w:t>ak</w:t>
      </w:r>
      <w:r w:rsidR="000A6B4E">
        <w:t>,</w:t>
      </w:r>
      <w:r w:rsidR="009569FC" w:rsidRPr="00212EE3">
        <w:t xml:space="preserve"> aby:</w:t>
      </w:r>
    </w:p>
    <w:p w14:paraId="3FBAB000" w14:textId="5FBCB79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zařízení bylo zabezpečeno proti nežádoucím zásahům,</w:t>
      </w:r>
    </w:p>
    <w:p w14:paraId="77FED5C0" w14:textId="641A4B0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 vyřazení části zařízení z provozu (např. pro účely testování nebo opravy) byla informována obsluha </w:t>
      </w:r>
      <w:r w:rsidR="00D12947" w:rsidRPr="00212EE3">
        <w:t>Teplárny</w:t>
      </w:r>
      <w:r w:rsidR="00561BA8" w:rsidRPr="00212EE3">
        <w:t>.</w:t>
      </w:r>
    </w:p>
    <w:p w14:paraId="065B25AF" w14:textId="4D9B911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provozní napětí používaná v zařízení byla taková, aby byla podstatným způsobem snížena pravděpodobnost úrazu elektrickým proudem. Budou-li výjimky nezbytné, musí být zdůvodněny a popsány v technologických postupech pro údržbu.</w:t>
      </w:r>
    </w:p>
    <w:p w14:paraId="71C152A8" w14:textId="5DCAF16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postupy pro údržbu a opravy respektovaly veškerá pravidla a omezení související s bezpečností a vyplývající z platných norem a předpisů a relevantních řídících aktů </w:t>
      </w:r>
      <w:r w:rsidR="00EE603D" w:rsidRPr="00212EE3">
        <w:rPr>
          <w:smallCaps/>
        </w:rPr>
        <w:t>o</w:t>
      </w:r>
      <w:r w:rsidR="00CC65C3" w:rsidRPr="00212EE3">
        <w:rPr>
          <w:smallCaps/>
        </w:rPr>
        <w:t>bjednatel</w:t>
      </w:r>
      <w:r w:rsidR="006F0DAD" w:rsidRPr="00212EE3">
        <w:rPr>
          <w:smallCaps/>
        </w:rPr>
        <w:t>e</w:t>
      </w:r>
      <w:r w:rsidR="009569FC" w:rsidRPr="00212EE3">
        <w:t xml:space="preserve">. </w:t>
      </w:r>
    </w:p>
    <w:p w14:paraId="208CFE0E" w14:textId="1EC448E9" w:rsidR="009569FC" w:rsidRPr="00212EE3" w:rsidRDefault="003A0AF0" w:rsidP="003A0AF0">
      <w:pPr>
        <w:pStyle w:val="Nadpis2"/>
        <w:numPr>
          <w:ilvl w:val="0"/>
          <w:numId w:val="0"/>
        </w:numPr>
        <w:ind w:left="1134" w:hanging="1134"/>
      </w:pPr>
      <w:r w:rsidRPr="00212EE3">
        <w:lastRenderedPageBreak/>
        <w:t>7.6</w:t>
      </w:r>
      <w:r w:rsidRPr="00212EE3">
        <w:tab/>
      </w:r>
      <w:r w:rsidR="009569FC" w:rsidRPr="00212EE3">
        <w:t>Požadavky na přístup</w:t>
      </w:r>
    </w:p>
    <w:p w14:paraId="5BFB1ED9" w14:textId="4A347A04" w:rsidR="009569FC" w:rsidRPr="00212EE3" w:rsidRDefault="009569FC" w:rsidP="00CA7D72">
      <w:r w:rsidRPr="00212EE3">
        <w:t xml:space="preserve">Součástí </w:t>
      </w:r>
      <w:r w:rsidR="00DF04F0" w:rsidRPr="00212EE3">
        <w:rPr>
          <w:smallCaps/>
        </w:rPr>
        <w:t>d</w:t>
      </w:r>
      <w:r w:rsidR="005E687B" w:rsidRPr="00212EE3">
        <w:rPr>
          <w:smallCaps/>
        </w:rPr>
        <w:t>íla</w:t>
      </w:r>
      <w:r w:rsidRPr="00212EE3">
        <w:t xml:space="preserve"> je zajištění přístupových cest a obslužných konstrukcí (průchodů, lávek, plošin apod.) pro potřeby provozu a údržby zařízení.</w:t>
      </w:r>
    </w:p>
    <w:p w14:paraId="4BDB5AC6" w14:textId="19192804" w:rsidR="009569FC" w:rsidRPr="00212EE3" w:rsidRDefault="009569FC" w:rsidP="00CA7D72">
      <w:r w:rsidRPr="00212EE3">
        <w:t xml:space="preserve">Platí, že kromě částí umístěných přímo na technologickém zařízení (teploměry apod.) musí být veškeré části </w:t>
      </w:r>
      <w:r w:rsidR="00DF04F0" w:rsidRPr="00212EE3">
        <w:rPr>
          <w:smallCaps/>
        </w:rPr>
        <w:t>d</w:t>
      </w:r>
      <w:r w:rsidR="005E687B" w:rsidRPr="00212EE3">
        <w:rPr>
          <w:smallCaps/>
        </w:rPr>
        <w:t>íla</w:t>
      </w:r>
      <w:r w:rsidRPr="00212EE3">
        <w:t>, které jsou předmětem provozních manipulací nebo vyžadující údržbu, přístupné pro potřeby provozu a údržby bez použití dočasných konstrukcí (žebříků a lešení).</w:t>
      </w:r>
    </w:p>
    <w:p w14:paraId="39364601" w14:textId="77777777" w:rsidR="008F7C50" w:rsidRPr="00212EE3" w:rsidRDefault="008F7C50" w:rsidP="00CA7D72">
      <w:r w:rsidRPr="00212EE3">
        <w:t xml:space="preserve">Bezpečné přístupové cesty vč. dostatečně velkých a bezpečných manipulačních </w:t>
      </w:r>
      <w:r w:rsidR="009C270C" w:rsidRPr="00212EE3">
        <w:t>plošin</w:t>
      </w:r>
      <w:r w:rsidRPr="00212EE3">
        <w:t xml:space="preserve"> nejen pro manipulace při provozu, ale i pro běžnou údržbu a servis.</w:t>
      </w:r>
    </w:p>
    <w:p w14:paraId="722879AA" w14:textId="66D89B22" w:rsidR="009569FC" w:rsidRPr="00212EE3" w:rsidRDefault="003A0AF0" w:rsidP="003A0AF0">
      <w:pPr>
        <w:pStyle w:val="Nadpis2"/>
        <w:numPr>
          <w:ilvl w:val="0"/>
          <w:numId w:val="0"/>
        </w:numPr>
        <w:ind w:left="1134" w:hanging="1134"/>
      </w:pPr>
      <w:r w:rsidRPr="00212EE3">
        <w:t>7.7</w:t>
      </w:r>
      <w:r w:rsidRPr="00212EE3">
        <w:tab/>
      </w:r>
      <w:r w:rsidR="009569FC" w:rsidRPr="00212EE3">
        <w:t xml:space="preserve">Požadavky na transport </w:t>
      </w:r>
    </w:p>
    <w:p w14:paraId="15D05EC7" w14:textId="77777777" w:rsidR="009569FC" w:rsidRPr="00212EE3" w:rsidRDefault="009569FC" w:rsidP="00CA7D72">
      <w:r w:rsidRPr="00212EE3">
        <w:t xml:space="preserve">Musí být zajištěny dostatečné přístupové cesty umožňující transport speciálních zařízení, vybavení a náhradních dílů, potřebných pro údržbu a opravy zařízení včetně potřebných transportních obalů a přepravních prostředků, na místo použití nebo instalace. </w:t>
      </w:r>
    </w:p>
    <w:p w14:paraId="75D0C10C" w14:textId="264BF880" w:rsidR="009569FC" w:rsidRPr="00212EE3" w:rsidRDefault="009569FC" w:rsidP="00CA7D72">
      <w:r w:rsidRPr="00212EE3">
        <w:t xml:space="preserve">Do rozsahu dodávky </w:t>
      </w:r>
      <w:r w:rsidR="00DF04F0" w:rsidRPr="00212EE3">
        <w:rPr>
          <w:iCs/>
          <w:smallCaps/>
        </w:rPr>
        <w:t>z</w:t>
      </w:r>
      <w:r w:rsidR="006F0DAD" w:rsidRPr="00212EE3">
        <w:rPr>
          <w:iCs/>
          <w:smallCaps/>
        </w:rPr>
        <w:t>hotovitele</w:t>
      </w:r>
      <w:r w:rsidRPr="00212EE3">
        <w:t xml:space="preserve"> budou zahrnuty i jeřáby, výtahy bez stále obsluhy, zdvihací zařízení, pomocné konstrukce, jeřábové dráhy atd. jak stacionární, tak i přenosné, vhodné pro údržbu a opravy. Zdvihadly se musí demontovat zařízení nebo jejich části s hmotností větší než </w:t>
      </w:r>
      <w:r w:rsidR="002868F9" w:rsidRPr="00212EE3">
        <w:t>8</w:t>
      </w:r>
      <w:r w:rsidR="008B76F6" w:rsidRPr="00212EE3">
        <w:t>0</w:t>
      </w:r>
      <w:r w:rsidR="004A5EE7">
        <w:t xml:space="preserve"> </w:t>
      </w:r>
      <w:r w:rsidRPr="00212EE3">
        <w:t>kg. Obecně se dává přednost elektrickým zdvihací zařízením.</w:t>
      </w:r>
    </w:p>
    <w:p w14:paraId="648AD182" w14:textId="1ECA88A9" w:rsidR="009569FC" w:rsidRPr="00212EE3" w:rsidRDefault="009569FC" w:rsidP="00CA7D72">
      <w:r w:rsidRPr="00212EE3">
        <w:t xml:space="preserve">Údaje o zatížení, umístění podpůrných nosníků nebo kotvení aparátů bude předloženo ke schválení </w:t>
      </w:r>
      <w:r w:rsidR="00DF04F0" w:rsidRPr="00212EE3">
        <w:rPr>
          <w:iCs/>
          <w:smallCaps/>
        </w:rPr>
        <w:t>o</w:t>
      </w:r>
      <w:r w:rsidR="00CC65C3" w:rsidRPr="00212EE3">
        <w:rPr>
          <w:iCs/>
          <w:smallCaps/>
        </w:rPr>
        <w:t>bjednatel</w:t>
      </w:r>
      <w:r w:rsidRPr="00212EE3">
        <w:rPr>
          <w:iCs/>
          <w:smallCaps/>
        </w:rPr>
        <w:t>i</w:t>
      </w:r>
      <w:r w:rsidRPr="00212EE3">
        <w:t xml:space="preserve"> ve stadiu </w:t>
      </w:r>
      <w:r w:rsidRPr="00212EE3">
        <w:rPr>
          <w:smallCaps/>
        </w:rPr>
        <w:t>projektu</w:t>
      </w:r>
      <w:r w:rsidRPr="00212EE3">
        <w:t>.</w:t>
      </w:r>
    </w:p>
    <w:p w14:paraId="3C9454A6" w14:textId="77777777" w:rsidR="009569FC" w:rsidRPr="00212EE3" w:rsidRDefault="009569FC" w:rsidP="00CA7D72">
      <w:r w:rsidRPr="00212EE3">
        <w:t>Všechna zvedací zařízení budou navržena tak, aby byla schopna vyložit zvedaný objekt k nejbližší přístupné silnici nebo průjezdu pro dopravu.</w:t>
      </w:r>
    </w:p>
    <w:p w14:paraId="218037C7" w14:textId="77777777" w:rsidR="009569FC" w:rsidRPr="00212EE3" w:rsidRDefault="009569FC" w:rsidP="00CA7D72">
      <w:r w:rsidRPr="00212EE3">
        <w:t xml:space="preserve">Zvedací zařízení s nosností nad 1,5 t budou s elektrickým pohonem. Ovládací </w:t>
      </w:r>
      <w:r w:rsidR="00B670D1" w:rsidRPr="00212EE3">
        <w:t>skří</w:t>
      </w:r>
      <w:r w:rsidRPr="00212EE3">
        <w:t>ně budou v nerozbitném a vodotěsném provedení.</w:t>
      </w:r>
    </w:p>
    <w:p w14:paraId="4EE88E1B" w14:textId="5D3BB2C5" w:rsidR="009569FC" w:rsidRPr="00212EE3" w:rsidRDefault="009569FC" w:rsidP="00CA7D72">
      <w:r w:rsidRPr="00212EE3">
        <w:t xml:space="preserve">Musí být poskytnut přehled všech zvedacích </w:t>
      </w:r>
      <w:r w:rsidR="00A72AC0" w:rsidRPr="00212EE3">
        <w:t>mechanismů</w:t>
      </w:r>
      <w:r w:rsidRPr="00212EE3">
        <w:t xml:space="preserve"> a bude podléhat schválení </w:t>
      </w:r>
      <w:r w:rsidR="00DF04F0" w:rsidRPr="00212EE3">
        <w:rPr>
          <w:iCs/>
          <w:smallCaps/>
        </w:rPr>
        <w:t>o</w:t>
      </w:r>
      <w:r w:rsidR="00CC65C3" w:rsidRPr="00212EE3">
        <w:rPr>
          <w:iCs/>
          <w:smallCaps/>
        </w:rPr>
        <w:t>bjednatel</w:t>
      </w:r>
      <w:r w:rsidR="006F0DAD" w:rsidRPr="00212EE3">
        <w:rPr>
          <w:iCs/>
          <w:smallCaps/>
        </w:rPr>
        <w:t>e</w:t>
      </w:r>
      <w:r w:rsidRPr="00212EE3">
        <w:t xml:space="preserve"> ve fázi </w:t>
      </w:r>
      <w:r w:rsidRPr="00212EE3">
        <w:rPr>
          <w:smallCaps/>
        </w:rPr>
        <w:t>projektu</w:t>
      </w:r>
      <w:r w:rsidRPr="00212EE3">
        <w:t xml:space="preserve">. Zkušební osvědčení výrobce, že zařízení bylo vyzkoušeno a je v dobrém stavu bude doloženo </w:t>
      </w:r>
      <w:r w:rsidR="00977BC0" w:rsidRPr="00212EE3">
        <w:rPr>
          <w:iCs/>
          <w:smallCaps/>
        </w:rPr>
        <w:t>z</w:t>
      </w:r>
      <w:r w:rsidR="006F0DAD" w:rsidRPr="00212EE3">
        <w:rPr>
          <w:iCs/>
          <w:smallCaps/>
        </w:rPr>
        <w:t>hotovitele</w:t>
      </w:r>
      <w:r w:rsidR="005E687B" w:rsidRPr="00212EE3">
        <w:rPr>
          <w:iCs/>
          <w:smallCaps/>
        </w:rPr>
        <w:t>m</w:t>
      </w:r>
      <w:r w:rsidR="00F869FB" w:rsidRPr="00212EE3">
        <w:t xml:space="preserve"> a musí odpovídat požadavkům systému bezpečné práce k provozován</w:t>
      </w:r>
      <w:r w:rsidR="000C5073" w:rsidRPr="00212EE3">
        <w:t>í zdvihacích zařízení</w:t>
      </w:r>
      <w:r w:rsidR="00F869FB" w:rsidRPr="00212EE3">
        <w:t>.</w:t>
      </w:r>
    </w:p>
    <w:p w14:paraId="4AA08038" w14:textId="77777777" w:rsidR="009569FC" w:rsidRPr="00212EE3" w:rsidRDefault="009569FC" w:rsidP="00CA7D72">
      <w:r w:rsidRPr="00212EE3">
        <w:t>Veškerá zdvihací zařízení musí odpovídat příslušným českým normám.</w:t>
      </w:r>
    </w:p>
    <w:p w14:paraId="0A63B917" w14:textId="1C34027B" w:rsidR="009569FC" w:rsidRPr="00212EE3" w:rsidRDefault="00977BC0" w:rsidP="00CA7D72">
      <w:r w:rsidRPr="00212EE3">
        <w:rPr>
          <w:iCs/>
          <w:smallCaps/>
        </w:rPr>
        <w:t>z</w:t>
      </w:r>
      <w:r w:rsidR="005E687B" w:rsidRPr="00212EE3">
        <w:rPr>
          <w:iCs/>
          <w:smallCaps/>
        </w:rPr>
        <w:t>hotovitel</w:t>
      </w:r>
      <w:r w:rsidR="009569FC" w:rsidRPr="00212EE3">
        <w:t xml:space="preserve"> uvede v technické dokumentaci základní specifikace všech zdvihacích z</w:t>
      </w:r>
      <w:r w:rsidR="00F869FB" w:rsidRPr="00212EE3">
        <w:t>ařízení včetn</w:t>
      </w:r>
      <w:r w:rsidR="00D8798C" w:rsidRPr="00212EE3">
        <w:t>ě</w:t>
      </w:r>
      <w:r w:rsidR="00F869FB" w:rsidRPr="00212EE3">
        <w:t xml:space="preserve"> návodu </w:t>
      </w:r>
      <w:r w:rsidR="00D12947" w:rsidRPr="00212EE3">
        <w:t xml:space="preserve">na </w:t>
      </w:r>
      <w:r w:rsidR="00F869FB" w:rsidRPr="00212EE3">
        <w:t>obsluhu, údržbu, provozování a zkoušení.</w:t>
      </w:r>
    </w:p>
    <w:p w14:paraId="2EC06B8B" w14:textId="77213272" w:rsidR="009569FC" w:rsidRPr="00212EE3" w:rsidRDefault="009569FC" w:rsidP="00CA7D72">
      <w:r w:rsidRPr="00212EE3">
        <w:t>U těžkých a velkorozměrových dílů, jejichž transport se předpokládá při montáži nových zařízení a výměna jen v důsledku zá</w:t>
      </w:r>
      <w:r w:rsidRPr="00212EE3">
        <w:softHyphen/>
        <w:t>važ</w:t>
      </w:r>
      <w:r w:rsidRPr="00212EE3">
        <w:softHyphen/>
        <w:t xml:space="preserve">ných poruch, musí být vyřešen způsob jejich transportu s tím, že po dokončení </w:t>
      </w:r>
      <w:r w:rsidR="00977BC0" w:rsidRPr="00212EE3">
        <w:rPr>
          <w:smallCaps/>
        </w:rPr>
        <w:t>d</w:t>
      </w:r>
      <w:r w:rsidR="005E687B" w:rsidRPr="00212EE3">
        <w:rPr>
          <w:smallCaps/>
        </w:rPr>
        <w:t>íla</w:t>
      </w:r>
      <w:r w:rsidRPr="00212EE3">
        <w:t xml:space="preserve"> i event. souvisejících stavebních úprav ne</w:t>
      </w:r>
      <w:r w:rsidRPr="00212EE3">
        <w:softHyphen/>
        <w:t>bude je</w:t>
      </w:r>
      <w:r w:rsidRPr="00212EE3">
        <w:softHyphen/>
        <w:t>jich případná výměna omezována konečným stavem transportních cest a únosností zdvihacích zařízení.</w:t>
      </w:r>
    </w:p>
    <w:p w14:paraId="26EA7237" w14:textId="77777777" w:rsidR="009569FC" w:rsidRPr="00212EE3" w:rsidRDefault="009569FC" w:rsidP="00CA7D72">
      <w:r w:rsidRPr="00212EE3">
        <w:t>Je požadováno, aby při výkonech standardní údržby nebylo nutno přemis</w:t>
      </w:r>
      <w:r w:rsidRPr="00212EE3">
        <w:softHyphen/>
        <w:t>ťovat břemena vyznačující se hmotností vyšší než 50 kg a/nebo mimořádnými rozměry, u nichž bezpečný způsob přemisťování bude vy</w:t>
      </w:r>
      <w:r w:rsidRPr="00212EE3">
        <w:softHyphen/>
        <w:t xml:space="preserve">žadovat obsluhu více než jedním pracovníkem. </w:t>
      </w:r>
    </w:p>
    <w:p w14:paraId="0B2C5CBC" w14:textId="4F6A069F" w:rsidR="009569FC" w:rsidRPr="00212EE3" w:rsidRDefault="009569FC" w:rsidP="00CA7D72">
      <w:r w:rsidRPr="00212EE3">
        <w:t>Případy nesplňující tento požadavek musí být pře</w:t>
      </w:r>
      <w:r w:rsidRPr="00212EE3">
        <w:softHyphen/>
        <w:t>dem známy, příslušné části musí být pro takovou manipulaci přizpůsobeny a vybaveny manipulačními úchyty, pomocnými nosnými konstrukcemi, závěs</w:t>
      </w:r>
      <w:r w:rsidRPr="00212EE3">
        <w:softHyphen/>
        <w:t>nými oky, úložnými a přepravními pomůc</w:t>
      </w:r>
      <w:r w:rsidRPr="00212EE3">
        <w:softHyphen/>
        <w:t>kami apod. dle charakteru břemene.</w:t>
      </w:r>
    </w:p>
    <w:p w14:paraId="0F4B9F44" w14:textId="428441AE" w:rsidR="009569FC" w:rsidRPr="00212EE3" w:rsidRDefault="003A0AF0" w:rsidP="003A0AF0">
      <w:pPr>
        <w:pStyle w:val="Nadpis1"/>
        <w:numPr>
          <w:ilvl w:val="0"/>
          <w:numId w:val="0"/>
        </w:numPr>
        <w:ind w:left="1134" w:hanging="1134"/>
      </w:pPr>
      <w:r w:rsidRPr="00212EE3">
        <w:lastRenderedPageBreak/>
        <w:t>8.</w:t>
      </w:r>
      <w:r w:rsidRPr="00212EE3">
        <w:tab/>
      </w:r>
      <w:r w:rsidR="009569FC" w:rsidRPr="00212EE3">
        <w:t>Požadavky na životnost</w:t>
      </w:r>
    </w:p>
    <w:p w14:paraId="6329B45D" w14:textId="559BE082" w:rsidR="001144F9" w:rsidRPr="00212EE3" w:rsidRDefault="001144F9" w:rsidP="00CA7D72">
      <w:r w:rsidRPr="00212EE3">
        <w:t xml:space="preserve">Obecně se předpokládá, že hlavní zařízení </w:t>
      </w:r>
      <w:r w:rsidR="00863259" w:rsidRPr="00212EE3">
        <w:t>(tlakov</w:t>
      </w:r>
      <w:r w:rsidR="006A4BDF" w:rsidRPr="00212EE3">
        <w:t>é</w:t>
      </w:r>
      <w:r w:rsidR="00863259" w:rsidRPr="00212EE3">
        <w:t xml:space="preserve"> celk</w:t>
      </w:r>
      <w:r w:rsidR="006A4BDF" w:rsidRPr="00212EE3">
        <w:t>y kotlů</w:t>
      </w:r>
      <w:r w:rsidR="00B54C1D" w:rsidRPr="00212EE3">
        <w:t>, napájecí čerpadla, ventilátory</w:t>
      </w:r>
      <w:r w:rsidR="00863259" w:rsidRPr="00212EE3">
        <w:t xml:space="preserve">) </w:t>
      </w:r>
      <w:r w:rsidRPr="00212EE3">
        <w:t xml:space="preserve">bude pracovat minimálně </w:t>
      </w:r>
      <w:r w:rsidRPr="00212EE3">
        <w:rPr>
          <w:b/>
          <w:bCs/>
        </w:rPr>
        <w:t>250 000</w:t>
      </w:r>
      <w:r w:rsidRPr="00212EE3">
        <w:t xml:space="preserve"> provozních hodin a to při předepsané kvalitě údržby a oprav. Kvalita materiálu, konstrukční a projekční návrh a dimenzování jednotlivých zařízení a komponent, vnitřní protikorozní ochrana, pokud je nutná, a jiná opatření budou tomuto požadavku odpovídat.</w:t>
      </w:r>
    </w:p>
    <w:p w14:paraId="51F94A9F" w14:textId="77777777" w:rsidR="001144F9" w:rsidRPr="00212EE3" w:rsidRDefault="001144F9" w:rsidP="00CA7D72">
      <w:pPr>
        <w:pStyle w:val="StylZarovnatdobloku"/>
      </w:pPr>
      <w:r w:rsidRPr="00212EE3">
        <w:t>Obecně se požaduje, aby:</w:t>
      </w:r>
    </w:p>
    <w:p w14:paraId="63B092BF" w14:textId="1077C4F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Zařízení pracovalo minimálně 250 000 provozních hodin. </w:t>
      </w:r>
    </w:p>
    <w:p w14:paraId="07FA9330" w14:textId="642F951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Využití </w:t>
      </w:r>
      <w:r w:rsidR="00600D59" w:rsidRPr="00212EE3">
        <w:t>kotl</w:t>
      </w:r>
      <w:r w:rsidR="006A4BDF" w:rsidRPr="00212EE3">
        <w:t>ů</w:t>
      </w:r>
      <w:r w:rsidR="009569FC" w:rsidRPr="00212EE3">
        <w:t xml:space="preserve"> bylo 8 </w:t>
      </w:r>
      <w:r w:rsidR="000C5073" w:rsidRPr="00212EE3">
        <w:t>088</w:t>
      </w:r>
      <w:r w:rsidR="009569FC" w:rsidRPr="00212EE3">
        <w:t xml:space="preserve"> hod/rok.</w:t>
      </w:r>
    </w:p>
    <w:p w14:paraId="32ED5E32" w14:textId="1ED81F2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Interval mezi GO byl </w:t>
      </w:r>
      <w:r w:rsidR="00B54C1D" w:rsidRPr="00212EE3">
        <w:t>15</w:t>
      </w:r>
      <w:r w:rsidR="009569FC" w:rsidRPr="00212EE3">
        <w:t xml:space="preserve"> roků.</w:t>
      </w:r>
    </w:p>
    <w:p w14:paraId="5743821F" w14:textId="7BAC5F7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Interval mezi BO byl</w:t>
      </w:r>
      <w:r w:rsidR="009A685E" w:rsidRPr="00212EE3">
        <w:t xml:space="preserve"> </w:t>
      </w:r>
      <w:r w:rsidR="00B54C1D" w:rsidRPr="00212EE3">
        <w:t>1</w:t>
      </w:r>
      <w:r w:rsidR="009569FC" w:rsidRPr="00212EE3">
        <w:t xml:space="preserve"> rok.</w:t>
      </w:r>
    </w:p>
    <w:p w14:paraId="53E3D6EC" w14:textId="77777777" w:rsidR="009569FC" w:rsidRPr="00212EE3" w:rsidRDefault="009569FC" w:rsidP="00CF7834">
      <w:r w:rsidRPr="00212EE3">
        <w:t xml:space="preserve">Kvalita materiálu, konstrukční a projekční návrh a dimenzování jednotlivých zařízení a komponent, vnitřní protikorozní ochrana, pokud je nutná, a jiná opatření musí těmto požadavkům odpovídat. </w:t>
      </w:r>
    </w:p>
    <w:p w14:paraId="320BFAF6" w14:textId="77777777" w:rsidR="006A6D12" w:rsidRDefault="009569FC" w:rsidP="00CF7834">
      <w:r w:rsidRPr="00212EE3">
        <w:t xml:space="preserve">Nejkratší přípustná životnost jednotlivých komponent </w:t>
      </w:r>
      <w:r w:rsidRPr="00212EE3">
        <w:rPr>
          <w:u w:val="single"/>
        </w:rPr>
        <w:t>kotle</w:t>
      </w:r>
      <w:r w:rsidRPr="00212EE3">
        <w:t xml:space="preserve"> je 18 000 provozních hodin v případě, že je lze vyměnit při plánované BO v trvání</w:t>
      </w:r>
      <w:r w:rsidR="009A685E" w:rsidRPr="00212EE3">
        <w:t xml:space="preserve"> </w:t>
      </w:r>
      <w:r w:rsidR="000C5073" w:rsidRPr="00212EE3">
        <w:t>4</w:t>
      </w:r>
      <w:r w:rsidRPr="00212EE3">
        <w:t xml:space="preserve"> týdnů.</w:t>
      </w:r>
    </w:p>
    <w:p w14:paraId="66B8F8A5" w14:textId="79688579" w:rsidR="009569FC" w:rsidRPr="00212EE3" w:rsidRDefault="009569FC" w:rsidP="00CF7834">
      <w:pPr>
        <w:rPr>
          <w:strike/>
        </w:rPr>
      </w:pPr>
      <w:r w:rsidRPr="00212EE3">
        <w:t xml:space="preserve">Části, jejichž oprava nebo výměna se nedá provést při plánované BO, musí mít životnost delší než </w:t>
      </w:r>
      <w:r w:rsidR="00B54C1D" w:rsidRPr="00212EE3">
        <w:t>130 000</w:t>
      </w:r>
      <w:r w:rsidRPr="00212EE3">
        <w:t xml:space="preserve"> provozních hodin a budou se měnit nebo opravovat pouze při plánovaných GO.</w:t>
      </w:r>
    </w:p>
    <w:p w14:paraId="2B06B7C9" w14:textId="77777777" w:rsidR="009569FC" w:rsidRPr="00212EE3" w:rsidRDefault="009569FC" w:rsidP="00CF7834">
      <w:r w:rsidRPr="00212EE3">
        <w:t xml:space="preserve">Větší kuličková a válečková ložiska čerpadel musí mít životnost minimálně 40 000 hodin při maximálním zatížení. </w:t>
      </w:r>
    </w:p>
    <w:p w14:paraId="3BC56ED7" w14:textId="77777777" w:rsidR="009569FC" w:rsidRPr="00212EE3" w:rsidRDefault="009569FC" w:rsidP="00CF7834">
      <w:r w:rsidRPr="00212EE3">
        <w:t xml:space="preserve">Kratší životnost jednotlivých komponent zařízení než 18 000 provozních hodin se připouští pouze u komponent, jež lze vyměnit/opravit bez odstavení </w:t>
      </w:r>
      <w:r w:rsidR="00600D59" w:rsidRPr="00212EE3">
        <w:t>kotle</w:t>
      </w:r>
      <w:r w:rsidRPr="00212EE3">
        <w:t>, jejich životnost však nebude menší než 9 000 provozních hodin.</w:t>
      </w:r>
    </w:p>
    <w:p w14:paraId="2039F943" w14:textId="65630FAE" w:rsidR="009569FC" w:rsidRPr="00212EE3" w:rsidRDefault="009569FC" w:rsidP="00CF7834">
      <w:r w:rsidRPr="00212EE3">
        <w:t xml:space="preserve">Požaduje se, aby </w:t>
      </w:r>
      <w:r w:rsidR="00977BC0" w:rsidRPr="00212EE3">
        <w:rPr>
          <w:smallCaps/>
        </w:rPr>
        <w:t>z</w:t>
      </w:r>
      <w:r w:rsidR="005E687B" w:rsidRPr="00212EE3">
        <w:rPr>
          <w:smallCaps/>
        </w:rPr>
        <w:t>hotovitel</w:t>
      </w:r>
      <w:r w:rsidRPr="00212EE3">
        <w:t xml:space="preserve"> ve svém </w:t>
      </w:r>
      <w:r w:rsidRPr="00212EE3">
        <w:rPr>
          <w:smallCaps/>
        </w:rPr>
        <w:t>projektu</w:t>
      </w:r>
      <w:r w:rsidRPr="00212EE3">
        <w:t xml:space="preserve"> specifikoval ta zařízení, která mají nižší životnost než 18 000 hod. a tuto stanovil. </w:t>
      </w:r>
    </w:p>
    <w:p w14:paraId="6B1C39EE" w14:textId="77777777" w:rsidR="009569FC" w:rsidRPr="00212EE3" w:rsidRDefault="009569FC" w:rsidP="00CF7834">
      <w:r w:rsidRPr="00212EE3">
        <w:t>Požadovaná životnost použitých nátěrových systémů je 10 let.</w:t>
      </w:r>
    </w:p>
    <w:p w14:paraId="34E76150" w14:textId="0888107F" w:rsidR="00B24ABF" w:rsidRPr="00212EE3" w:rsidRDefault="009569FC" w:rsidP="00CF7834">
      <w:r w:rsidRPr="00212EE3">
        <w:t>Stavební dodávky, části stavby, konstrukce a výrobky musí ve smyslu životnosti splňovat základní požadavky dané NV č. 163/2002 Sb. Stanovení technických požadavků na vybrané stavební výrobky (příloha č. 1.), ve znění NV č. 312/2005 Sb. (novela) ve smyslu a v souladu se z.č. 22/1997 Sb. O technických požadavcích na výrobky ve znění pozdějších předpisů a souvisejících prováděcích vyhlášek.</w:t>
      </w:r>
      <w:r w:rsidR="009D329A">
        <w:t xml:space="preserve"> </w:t>
      </w:r>
      <w:r w:rsidRPr="00212EE3">
        <w:t>Tyto požadavky musí být při běžné údržbě plněny po dobu ekonomicky přiměřené životnosti za předpokladu působení běžně předvídatelných vlivů na stavby. Výrobek musí udržet technické vlastnosti po dobu jeho ekonomicky přiměřené životnosti, to je po dobu, kdy budou ukazatele vlastností stavby udržovány na úrovni slučitelné s plněním uvedených požadavků na stavby.</w:t>
      </w:r>
    </w:p>
    <w:p w14:paraId="2D75E931" w14:textId="79EE356B" w:rsidR="00D04635" w:rsidRPr="00212EE3" w:rsidRDefault="003A0AF0" w:rsidP="003A0AF0">
      <w:pPr>
        <w:pStyle w:val="Nadpis1"/>
        <w:numPr>
          <w:ilvl w:val="0"/>
          <w:numId w:val="0"/>
        </w:numPr>
        <w:ind w:left="1134" w:hanging="1134"/>
      </w:pPr>
      <w:r w:rsidRPr="00212EE3">
        <w:t>9.</w:t>
      </w:r>
      <w:r w:rsidRPr="00212EE3">
        <w:tab/>
      </w:r>
      <w:r w:rsidR="00CF3951" w:rsidRPr="00212EE3">
        <w:t>Požadavky na zabezpečení požární ochrany</w:t>
      </w:r>
    </w:p>
    <w:p w14:paraId="5D0524D0" w14:textId="3D3373CC" w:rsidR="00CF3951" w:rsidRPr="00212EE3" w:rsidRDefault="003A0AF0" w:rsidP="003A0AF0">
      <w:pPr>
        <w:pStyle w:val="Nadpis2"/>
        <w:numPr>
          <w:ilvl w:val="0"/>
          <w:numId w:val="0"/>
        </w:numPr>
        <w:ind w:left="1134" w:hanging="1134"/>
      </w:pPr>
      <w:r w:rsidRPr="00212EE3">
        <w:t>9.1</w:t>
      </w:r>
      <w:r w:rsidRPr="00212EE3">
        <w:tab/>
      </w:r>
      <w:r w:rsidR="00CF3951" w:rsidRPr="00212EE3">
        <w:t>Všeobecné zásady při návrhu požárního zabezpečení</w:t>
      </w:r>
    </w:p>
    <w:p w14:paraId="30C6F4B3" w14:textId="5BB0338D" w:rsidR="00CF3951" w:rsidRPr="00212EE3" w:rsidRDefault="00CF3951" w:rsidP="00CA7D72">
      <w:r w:rsidRPr="00212EE3">
        <w:t>Požárně bezpečnostní řešení</w:t>
      </w:r>
      <w:r w:rsidR="00004B8A" w:rsidRPr="00212EE3">
        <w:t xml:space="preserve"> </w:t>
      </w:r>
      <w:r w:rsidR="00004B8A" w:rsidRPr="00212EE3">
        <w:rPr>
          <w:smallCaps/>
        </w:rPr>
        <w:t>d</w:t>
      </w:r>
      <w:r w:rsidR="005E687B" w:rsidRPr="00212EE3">
        <w:rPr>
          <w:smallCaps/>
        </w:rPr>
        <w:t>íla</w:t>
      </w:r>
      <w:r w:rsidRPr="00212EE3">
        <w:t xml:space="preserve"> musí vycházet ze zákona o požární ochraně č. 133/1985 v plném znění,</w:t>
      </w:r>
      <w:r w:rsidR="009A685E" w:rsidRPr="00212EE3">
        <w:t xml:space="preserve"> </w:t>
      </w:r>
      <w:r w:rsidRPr="00212EE3">
        <w:t>vyhlášky č. 246/2001 Sb, vyhlášky č. 23/2008</w:t>
      </w:r>
      <w:r w:rsidR="001703A5" w:rsidRPr="00212EE3">
        <w:t xml:space="preserve"> Sb.</w:t>
      </w:r>
      <w:r w:rsidRPr="00212EE3">
        <w:t>, č.</w:t>
      </w:r>
      <w:r w:rsidR="001703A5" w:rsidRPr="00212EE3">
        <w:t xml:space="preserve"> </w:t>
      </w:r>
      <w:r w:rsidRPr="00212EE3">
        <w:t>268/2011 </w:t>
      </w:r>
      <w:r w:rsidR="001703A5" w:rsidRPr="00212EE3">
        <w:t xml:space="preserve">Sb. </w:t>
      </w:r>
      <w:r w:rsidRPr="00212EE3">
        <w:t xml:space="preserve">a </w:t>
      </w:r>
      <w:r w:rsidRPr="00212EE3">
        <w:lastRenderedPageBreak/>
        <w:t xml:space="preserve">požadavků technických norem. Musí být </w:t>
      </w:r>
      <w:r w:rsidR="007A1B65">
        <w:t>s</w:t>
      </w:r>
      <w:r w:rsidRPr="00212EE3">
        <w:t xml:space="preserve">plněna NV </w:t>
      </w:r>
      <w:r w:rsidR="00422DE5">
        <w:t>116</w:t>
      </w:r>
      <w:r w:rsidRPr="00212EE3">
        <w:t>/</w:t>
      </w:r>
      <w:r w:rsidR="00422DE5" w:rsidRPr="00212EE3">
        <w:t>20</w:t>
      </w:r>
      <w:r w:rsidR="00422DE5">
        <w:t>16</w:t>
      </w:r>
      <w:r w:rsidR="00422DE5" w:rsidRPr="00212EE3">
        <w:t xml:space="preserve"> </w:t>
      </w:r>
      <w:r w:rsidRPr="00212EE3">
        <w:t>Sb., NV 406/2004 Sb. (ochrana pracovníků a zařízení proti nebezpečí výbuchu).</w:t>
      </w:r>
    </w:p>
    <w:p w14:paraId="5BA64626" w14:textId="549D2DD5" w:rsidR="00CF3951" w:rsidRPr="00212EE3" w:rsidRDefault="00CF3951" w:rsidP="00CA7D72">
      <w:r w:rsidRPr="00212EE3">
        <w:t>Veškerá rizika vznikající při procesu musí být snížena na minimum. Proces musí být bezpečný a musí se provést všechna nutná opatření, aby se předešlo jakémukoli nebezpečí pro osoby a</w:t>
      </w:r>
      <w:r w:rsidR="009A685E" w:rsidRPr="00212EE3">
        <w:t xml:space="preserve"> </w:t>
      </w:r>
      <w:r w:rsidRPr="00212EE3">
        <w:t>zařízení během najíždění, normálního provozu, plánovaných odstávek i nouzového odstavení.</w:t>
      </w:r>
    </w:p>
    <w:p w14:paraId="276ACAD1" w14:textId="77777777" w:rsidR="00CF3951" w:rsidRPr="00212EE3" w:rsidRDefault="00CF3951" w:rsidP="00CA7D72">
      <w:r w:rsidRPr="00212EE3">
        <w:t xml:space="preserve">Při návrhu dispozičního uspořádání objektů a technologie je třeba postupovat s ohledem na členění do požárních úseků tak, aby výsledné řešení bylo optimálním řešením z hlediska nákladů stavby a budoucího provozování stavby. V rámci stavby je nutno posoudit i stávající objekty dotčené </w:t>
      </w:r>
      <w:r w:rsidRPr="0093474E">
        <w:rPr>
          <w:smallCaps/>
        </w:rPr>
        <w:t>stavbou</w:t>
      </w:r>
      <w:r w:rsidRPr="00212EE3">
        <w:t xml:space="preserve">. </w:t>
      </w:r>
    </w:p>
    <w:p w14:paraId="08796DAB" w14:textId="42727D08" w:rsidR="00591EFA" w:rsidRPr="00212EE3" w:rsidRDefault="003A0AF0" w:rsidP="003A0AF0">
      <w:pPr>
        <w:pStyle w:val="Nadpis2"/>
        <w:numPr>
          <w:ilvl w:val="0"/>
          <w:numId w:val="0"/>
        </w:numPr>
        <w:ind w:left="1134" w:hanging="1134"/>
      </w:pPr>
      <w:r w:rsidRPr="00212EE3">
        <w:t>9.2</w:t>
      </w:r>
      <w:r w:rsidRPr="00212EE3">
        <w:tab/>
      </w:r>
      <w:r w:rsidR="00591EFA" w:rsidRPr="00212EE3">
        <w:t>Požární a ekonomické riziko, odolnosti konstrukcí</w:t>
      </w:r>
    </w:p>
    <w:p w14:paraId="59616631" w14:textId="77777777" w:rsidR="00840C8E" w:rsidRPr="00212EE3" w:rsidRDefault="00840C8E" w:rsidP="00CA7D72">
      <w:r w:rsidRPr="00212EE3">
        <w:t xml:space="preserve">Stavební konstrukce budou navrhovány a realizovány podle požadavků ČSN 73 0810, ČSN 73 0804 o norem souvisejících na základě stupně požární bezpečnosti příslušného požárního úseku. Objekty budou rozděleny do požárních úseků jejichž rozměry nepřekročí normou povolené rozměry. </w:t>
      </w:r>
    </w:p>
    <w:p w14:paraId="089A5B97" w14:textId="77777777" w:rsidR="00840C8E" w:rsidRPr="00212EE3" w:rsidRDefault="00840C8E" w:rsidP="00CA7D72">
      <w:r w:rsidRPr="00212EE3">
        <w:t xml:space="preserve">Bude stanoveno požární a ekonomické riziko stavby a z toho vyplývající stupeň požární bezpečnosti pro jednotlivé požární úseky. </w:t>
      </w:r>
    </w:p>
    <w:p w14:paraId="24B87803" w14:textId="77777777" w:rsidR="00840C8E" w:rsidRPr="00212EE3" w:rsidRDefault="00840C8E" w:rsidP="00CA7D72">
      <w:r w:rsidRPr="00212EE3">
        <w:t xml:space="preserve">Požární odolnosti navrhovaných stavebních konstrukcích musí odpovídat požárnímu riziku, stavebním podmínkám, umístění požárního úseku a důležitosti konstrukce, v závislosti na stupni požární bezpečnosti příslušného požárního úseku. </w:t>
      </w:r>
    </w:p>
    <w:p w14:paraId="53E0E1DB" w14:textId="77777777" w:rsidR="00840C8E" w:rsidRPr="00212EE3" w:rsidRDefault="00840C8E" w:rsidP="00CA7D72">
      <w:r w:rsidRPr="00212EE3">
        <w:t xml:space="preserve">V požárně dělících stěnách budou osazeny požární uzávěry podle požadavků ČSN 73 0804 a 73 0810. </w:t>
      </w:r>
    </w:p>
    <w:p w14:paraId="7545756F" w14:textId="399F10E9" w:rsidR="00840C8E" w:rsidRPr="00212EE3" w:rsidRDefault="00840C8E" w:rsidP="00CA7D72">
      <w:r w:rsidRPr="00212EE3">
        <w:t>Prostupy potrubních rozvodů, kabelů a technologie požárně dělícími konstrukcemi budou utěsněny podle požadavků ČSN 73</w:t>
      </w:r>
      <w:r w:rsidR="00847BA2">
        <w:t xml:space="preserve"> </w:t>
      </w:r>
      <w:r w:rsidRPr="00212EE3">
        <w:t>0804. Prostupy budou utěsněny požárními ucpávkami a požárními přepážkami s odpovídající odolností.</w:t>
      </w:r>
    </w:p>
    <w:p w14:paraId="04B70C3A" w14:textId="77777777" w:rsidR="00840C8E" w:rsidRPr="00212EE3" w:rsidRDefault="00840C8E" w:rsidP="00CA7D72">
      <w:r w:rsidRPr="00212EE3">
        <w:t>Stávající stavební objekty a konstrukce mohou být posouzeny podle ČSN 73 0834 – Změny staveb, protože stávající objekty byly projektovány před platností požárních norem ČSN 73 08xx.</w:t>
      </w:r>
    </w:p>
    <w:p w14:paraId="3570F7EA" w14:textId="29D09861" w:rsidR="00591EFA" w:rsidRPr="00212EE3" w:rsidRDefault="003A0AF0" w:rsidP="003A0AF0">
      <w:pPr>
        <w:pStyle w:val="Nadpis2"/>
        <w:numPr>
          <w:ilvl w:val="0"/>
          <w:numId w:val="0"/>
        </w:numPr>
        <w:ind w:left="1134" w:hanging="1134"/>
      </w:pPr>
      <w:r w:rsidRPr="00212EE3">
        <w:t>9.3</w:t>
      </w:r>
      <w:r w:rsidRPr="00212EE3">
        <w:tab/>
      </w:r>
      <w:r w:rsidR="00591EFA" w:rsidRPr="00212EE3">
        <w:t>Odstupové vzdálenost</w:t>
      </w:r>
      <w:r w:rsidR="008A0F71" w:rsidRPr="00212EE3">
        <w:t>i</w:t>
      </w:r>
    </w:p>
    <w:p w14:paraId="5BF5D85E" w14:textId="77777777" w:rsidR="008A0F71" w:rsidRPr="00212EE3" w:rsidRDefault="008A0F71" w:rsidP="00CA7D72">
      <w:r w:rsidRPr="00212EE3">
        <w:t>Stavební konstrukce, objekty a technologická zařízení budou navrženy tak, aby: bylo bráněno šíření požáru mezi jednotlivými požárními úseky uvnitř objektů, bránily šíření požáru mimo objekty a umožňovaly účinný zásah požárních jednotek při hašení a záchranných pracích.</w:t>
      </w:r>
    </w:p>
    <w:p w14:paraId="017A6B97" w14:textId="77777777" w:rsidR="008A0F71" w:rsidRPr="00212EE3" w:rsidRDefault="008A0F71" w:rsidP="00CA7D72">
      <w:r w:rsidRPr="00212EE3">
        <w:t xml:space="preserve">Budou stanoveny odstupové vzdálenosti kolem požárně otevřených ploch nově vytvořených požárních úseků a budou zohledněny i požárně nebezpečné prostory stávajících objektů a jejich vliv na nově budované objekty. Mezi objekty budou dodrženy požadované bezpečné vzdálenosti k zamezení přenosu požáru. </w:t>
      </w:r>
    </w:p>
    <w:p w14:paraId="507E2060" w14:textId="77777777" w:rsidR="008A0F71" w:rsidRPr="00212EE3" w:rsidRDefault="008A0F71" w:rsidP="00CA7D72">
      <w:r w:rsidRPr="00212EE3">
        <w:t>Požárně nebezpečné prostory nových objektů nesmí zasahovat na pozemky jiných vlastníků.</w:t>
      </w:r>
    </w:p>
    <w:p w14:paraId="11ACD646" w14:textId="77777777" w:rsidR="008A0F71" w:rsidRPr="00212EE3" w:rsidRDefault="008A0F71" w:rsidP="00CA7D72">
      <w:r w:rsidRPr="00212EE3">
        <w:t xml:space="preserve">Podle požadavků legislativy budou kolem objektů stanovena ochranná a bezpečnostní pásma. </w:t>
      </w:r>
    </w:p>
    <w:p w14:paraId="49E3933A" w14:textId="3645AB7D" w:rsidR="00591EFA" w:rsidRPr="00212EE3" w:rsidRDefault="003A0AF0" w:rsidP="003A0AF0">
      <w:pPr>
        <w:pStyle w:val="Nadpis2"/>
        <w:numPr>
          <w:ilvl w:val="0"/>
          <w:numId w:val="0"/>
        </w:numPr>
        <w:ind w:left="1134" w:hanging="1134"/>
      </w:pPr>
      <w:r w:rsidRPr="00212EE3">
        <w:lastRenderedPageBreak/>
        <w:t>9.4</w:t>
      </w:r>
      <w:r w:rsidRPr="00212EE3">
        <w:tab/>
      </w:r>
      <w:r w:rsidR="00591EFA" w:rsidRPr="00212EE3">
        <w:t>Únikové cesty</w:t>
      </w:r>
    </w:p>
    <w:p w14:paraId="79CC9A6D" w14:textId="094A2380" w:rsidR="005217A0" w:rsidRPr="00212EE3" w:rsidRDefault="005217A0" w:rsidP="00CA7D72">
      <w:r w:rsidRPr="00212EE3">
        <w:t>Stavební objekty a technologická zařízení budou navrženy tak, aby: byla zajištěna</w:t>
      </w:r>
      <w:r w:rsidR="009A685E" w:rsidRPr="00212EE3">
        <w:t xml:space="preserve"> </w:t>
      </w:r>
      <w:r w:rsidRPr="00212EE3">
        <w:t>bezpečná evakuace osob. Musí být zajištěn bezpečný únik osob na volné prostranství. Délky,</w:t>
      </w:r>
      <w:r w:rsidR="009A685E" w:rsidRPr="00212EE3">
        <w:t xml:space="preserve"> </w:t>
      </w:r>
      <w:r w:rsidRPr="00212EE3">
        <w:t>šířky a ostatní parametry únikových cest budou splňovat normové požadavky. Únikové cesty budou označeny a odpovídajícím způsobem osvětleny. Bude navrženo nouzové osvětlení.</w:t>
      </w:r>
    </w:p>
    <w:p w14:paraId="3A93F7AE" w14:textId="0F2C6C5B" w:rsidR="00591EFA" w:rsidRPr="00212EE3" w:rsidRDefault="003A0AF0" w:rsidP="003A0AF0">
      <w:pPr>
        <w:pStyle w:val="Nadpis2"/>
        <w:numPr>
          <w:ilvl w:val="0"/>
          <w:numId w:val="0"/>
        </w:numPr>
        <w:ind w:left="1134" w:hanging="1134"/>
      </w:pPr>
      <w:r w:rsidRPr="00212EE3">
        <w:t>9.5</w:t>
      </w:r>
      <w:r w:rsidRPr="00212EE3">
        <w:tab/>
      </w:r>
      <w:r w:rsidR="00591EFA" w:rsidRPr="00212EE3">
        <w:t>Zajištění protipožárního zásahu</w:t>
      </w:r>
    </w:p>
    <w:p w14:paraId="0309464F" w14:textId="77777777" w:rsidR="00081C80" w:rsidRPr="00212EE3" w:rsidRDefault="00081C80" w:rsidP="00CA7D72">
      <w:r w:rsidRPr="00212EE3">
        <w:t>K objektům budou zajištěny přístupové komunikace včetně požadovaných nástupových ploch pro případný zásah a vnější zásahové cesty pro jednotky požární ochrany.</w:t>
      </w:r>
    </w:p>
    <w:p w14:paraId="59919F5B" w14:textId="583F4AFB" w:rsidR="00591EFA" w:rsidRPr="00212EE3" w:rsidRDefault="003A0AF0" w:rsidP="003A0AF0">
      <w:pPr>
        <w:pStyle w:val="Nadpis2"/>
        <w:numPr>
          <w:ilvl w:val="0"/>
          <w:numId w:val="0"/>
        </w:numPr>
        <w:ind w:left="1134" w:hanging="1134"/>
      </w:pPr>
      <w:r w:rsidRPr="00212EE3">
        <w:t>9.6</w:t>
      </w:r>
      <w:r w:rsidRPr="00212EE3">
        <w:tab/>
      </w:r>
      <w:r w:rsidR="00591EFA" w:rsidRPr="00212EE3">
        <w:t>Požární voda</w:t>
      </w:r>
    </w:p>
    <w:p w14:paraId="38A2D520" w14:textId="77777777" w:rsidR="001A250E" w:rsidRPr="00212EE3" w:rsidRDefault="001A250E" w:rsidP="00CA7D72">
      <w:r w:rsidRPr="00212EE3">
        <w:t>Bude navrženo zásobování požární vodou nebo jinými hasebními látkami.</w:t>
      </w:r>
    </w:p>
    <w:p w14:paraId="59D6FBBF" w14:textId="72B8DF32" w:rsidR="001A250E" w:rsidRPr="00212EE3" w:rsidRDefault="001A250E" w:rsidP="00CA7D72">
      <w:r w:rsidRPr="00212EE3">
        <w:t>Pro požární zásah musí být zajištěna dodávka vody pro hašení podle požadavků ČSN 73 0873. Je nutné posoudit</w:t>
      </w:r>
      <w:r w:rsidR="00750CA3">
        <w:t>,</w:t>
      </w:r>
      <w:r w:rsidRPr="00212EE3">
        <w:t xml:space="preserve"> zda stávající rozmístění venkovních hydrantů umožní dodávku vody pro hašení nových objektů. V případě, že stávající rozmístění hydrantů nebude po vybudování nových objektů vyhovovat, musí být navrženy nové hydranty, nebo stávající přeloženy. V případě zřízení nových hydrantů budou navrženy hydranty v nadzemním provedení.</w:t>
      </w:r>
    </w:p>
    <w:p w14:paraId="2784C766" w14:textId="6935416E" w:rsidR="001A250E" w:rsidRPr="00212EE3" w:rsidRDefault="001A250E" w:rsidP="00FE7443">
      <w:r w:rsidRPr="00212EE3">
        <w:t>Nové nebo stavbou dotčené objekty musí být vybaveny vnitřními rozvody požární vody s vybavenými skříněmi požárních hydrantů (kromě objektů kde lze podle normy od zásobování vodou upustit).</w:t>
      </w:r>
    </w:p>
    <w:p w14:paraId="2BE254F2" w14:textId="77777777" w:rsidR="001A250E" w:rsidRPr="00212EE3" w:rsidRDefault="001A250E" w:rsidP="00CA7D72">
      <w:r w:rsidRPr="00212EE3">
        <w:t>Hydrantové systémy budou rozmístěny tak, aby bylo možné zasáhnout v každém místě požárního úseku.</w:t>
      </w:r>
    </w:p>
    <w:p w14:paraId="442FA87B" w14:textId="7F8CD11D" w:rsidR="006A60BF" w:rsidRPr="00212EE3" w:rsidRDefault="003A0AF0" w:rsidP="003A0AF0">
      <w:pPr>
        <w:pStyle w:val="Nadpis2"/>
        <w:numPr>
          <w:ilvl w:val="0"/>
          <w:numId w:val="0"/>
        </w:numPr>
        <w:ind w:left="1134" w:hanging="1134"/>
      </w:pPr>
      <w:r w:rsidRPr="00212EE3">
        <w:t>9.7</w:t>
      </w:r>
      <w:r w:rsidRPr="00212EE3">
        <w:tab/>
      </w:r>
      <w:r w:rsidR="006A60BF" w:rsidRPr="00212EE3">
        <w:t>Požárně bezpečnostní zařízení</w:t>
      </w:r>
    </w:p>
    <w:p w14:paraId="4BFDBD7B" w14:textId="17AA690D" w:rsidR="0003640B" w:rsidRPr="00212EE3" w:rsidRDefault="003A0AF0" w:rsidP="003A0AF0">
      <w:pPr>
        <w:pStyle w:val="Nadpis3"/>
        <w:numPr>
          <w:ilvl w:val="0"/>
          <w:numId w:val="0"/>
        </w:numPr>
        <w:ind w:left="1134" w:hanging="1134"/>
      </w:pPr>
      <w:r w:rsidRPr="00212EE3">
        <w:t>9.7.1</w:t>
      </w:r>
      <w:r w:rsidRPr="00212EE3">
        <w:tab/>
      </w:r>
      <w:r w:rsidR="0003640B" w:rsidRPr="00212EE3">
        <w:t>Obecně</w:t>
      </w:r>
    </w:p>
    <w:p w14:paraId="3D02EEDF" w14:textId="07A6DF49" w:rsidR="00114F35" w:rsidRPr="00212EE3" w:rsidRDefault="00114F35" w:rsidP="00114F35">
      <w:pPr>
        <w:pStyle w:val="StylZarovnatdobloku"/>
        <w:spacing w:before="120"/>
      </w:pPr>
      <w:r w:rsidRPr="00212EE3">
        <w:t xml:space="preserve">Požárně bezpečnostní řešení </w:t>
      </w:r>
      <w:r w:rsidRPr="00212EE3">
        <w:rPr>
          <w:smallCaps/>
        </w:rPr>
        <w:t>díla</w:t>
      </w:r>
      <w:r w:rsidRPr="00212EE3">
        <w:t xml:space="preserve"> musí vycházet ze zákona č. 133/1985 Sb. o požární ochraně v platném znění, vyhlášky č. 246/2001 Sb. o stanovení podmínek požární bezpečnosti a výkonu státního požárního dozoru (vyhláška o požární prevenci), vyhlášky č. 23/2008 Sb. ve znění pozdějších předpisů a požadavků technických norem.</w:t>
      </w:r>
    </w:p>
    <w:p w14:paraId="1A6B75A1" w14:textId="77777777" w:rsidR="000D3FDA" w:rsidRPr="00212EE3" w:rsidRDefault="000D3FDA" w:rsidP="000D3FDA">
      <w:pPr>
        <w:pStyle w:val="StylZarovnatdobloku"/>
        <w:spacing w:before="120"/>
      </w:pPr>
      <w:r w:rsidRPr="00212EE3">
        <w:t xml:space="preserve">Požárně bezpečnostní řešení </w:t>
      </w:r>
      <w:r w:rsidRPr="00212EE3">
        <w:rPr>
          <w:smallCaps/>
        </w:rPr>
        <w:t>díla</w:t>
      </w:r>
      <w:r w:rsidRPr="00212EE3">
        <w:t xml:space="preserve"> musí stanovit zejména:</w:t>
      </w:r>
    </w:p>
    <w:p w14:paraId="278C6B5F" w14:textId="1BD067BA"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Návrh koncepce požární bezpečnosti z hlediska stavebního řešení a způsobu využití stavby. Přitom se bude vycházet z výšky, příp. podlažnosti stavby, druhu konstrukčních částí stavebních prvků stavby, umístění stavby z hlediska odstupových a bezpečnostních vzdáleností, údajů o navržené technologii, dopravních zařízeních a používaných, zpracovávaných a skladovaných látkách. </w:t>
      </w:r>
    </w:p>
    <w:p w14:paraId="50FFD2BC" w14:textId="1F1FA382"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Stavební konstrukce budou navrhovány a realizovány podle požadavků ČSN 73 0810, ČSN 73 0804 a vyhlášky č. 23/2008 Sb. ve znění pozdějších předpisů, na základě stupně požární bezpečnosti příslušného požárního úseku. Požární odolnosti stavebních konstrukcí musí odpovídat požárnímu riziku, stavebním podmínkám, umístění požárního úseku a důležitosti konstrukce.</w:t>
      </w:r>
    </w:p>
    <w:p w14:paraId="01444B1F" w14:textId="28C4C0A8" w:rsidR="000D3FDA" w:rsidRPr="00212EE3" w:rsidRDefault="003A0AF0" w:rsidP="003A0AF0">
      <w:pPr>
        <w:pStyle w:val="Odrka"/>
        <w:numPr>
          <w:ilvl w:val="0"/>
          <w:numId w:val="0"/>
        </w:numPr>
        <w:spacing w:after="120"/>
        <w:ind w:left="360" w:hanging="360"/>
      </w:pPr>
      <w:r w:rsidRPr="00212EE3">
        <w:rPr>
          <w:rFonts w:ascii="Symbol" w:hAnsi="Symbol"/>
        </w:rPr>
        <w:lastRenderedPageBreak/>
        <w:t></w:t>
      </w:r>
      <w:r w:rsidRPr="00212EE3">
        <w:rPr>
          <w:rFonts w:ascii="Symbol" w:hAnsi="Symbol"/>
        </w:rPr>
        <w:tab/>
      </w:r>
      <w:r w:rsidR="000D3FDA" w:rsidRPr="00212EE3">
        <w:t xml:space="preserve">Objekty budou rozděleny do jednotlivých požárních úseků dle kodexu požárních norem, jejichž rozměry nepřekročí normou povolené rozměry na základě stanoveného ekonomického rizika. </w:t>
      </w:r>
    </w:p>
    <w:p w14:paraId="3402890D" w14:textId="277AB028"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Stanovení počtu a typu únikových cest z jednotlivých částí objektů. </w:t>
      </w:r>
    </w:p>
    <w:p w14:paraId="605098AE" w14:textId="2A4EAE1F"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Z objektů bude zajištěn bezpečný únik osob na volné prostranství. Délky a šířky únikových cest nepřekročí stanovené hodnoty podle mezní doby evakuace v závislosti na druhu provozu, příp. prostoru.</w:t>
      </w:r>
    </w:p>
    <w:p w14:paraId="0EFE3234" w14:textId="4195C90C"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Vymezení zásahových cest, přístupových komunikací a nástupních ploch pro požární techniku, hasební látky, zhodnocení možnosti provedení požárního zásahu.</w:t>
      </w:r>
    </w:p>
    <w:p w14:paraId="48D8AEBC" w14:textId="5861F8E2"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Předpokládaný rozsah vybavení objektu vyhrazenými požárně bezpečnostními zařízeními, včetně náhradních zdrojů pro zajištění jejich provozuschopnosti.</w:t>
      </w:r>
    </w:p>
    <w:p w14:paraId="3BB444D4" w14:textId="5DB73465"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Zajištění bezpečného provozu doplňujícími opatřeními – větrání a havarijní větrání, vypínání dodávky energií, záchytné a havarijní jímky.</w:t>
      </w:r>
    </w:p>
    <w:p w14:paraId="0DC14D63" w14:textId="1B1DB50B"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Grafické vyznačení umístění stavby, vymezení nástupních ploch a odstavných ploch pro požární techniku, vyznačení požárně nebezpečných prostorů a rozdělení objektů do požárních úseků se specifikací požárních odolností na stavební konstrukce.</w:t>
      </w:r>
    </w:p>
    <w:p w14:paraId="4BC296AC" w14:textId="77777777" w:rsidR="000D3FDA" w:rsidRPr="00212EE3" w:rsidRDefault="000D3FDA" w:rsidP="000D3FDA">
      <w:pPr>
        <w:pStyle w:val="StylZarovnatdobloku"/>
        <w:spacing w:before="120"/>
      </w:pPr>
      <w:r w:rsidRPr="00212EE3">
        <w:t>Všechna technologická zařízení musí být provedena tak, aby:</w:t>
      </w:r>
    </w:p>
    <w:p w14:paraId="031B17CF" w14:textId="4DBB078E"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řešení dispozičního uspořádání technologie respektovalo členění do požárních úseků tak, aby výsledné řešení bylo optimálním z hlediska investičních nákladů a budoucího provozování </w:t>
      </w:r>
      <w:r w:rsidR="00CB3B35">
        <w:rPr>
          <w:lang w:val="cs-CZ"/>
        </w:rPr>
        <w:t>T</w:t>
      </w:r>
      <w:r w:rsidR="000D3FDA" w:rsidRPr="00212EE3">
        <w:t>eplárny</w:t>
      </w:r>
      <w:r w:rsidR="00CB3B35">
        <w:rPr>
          <w:lang w:val="cs-CZ"/>
        </w:rPr>
        <w:t>,</w:t>
      </w:r>
      <w:r w:rsidR="000D3FDA" w:rsidRPr="00212EE3">
        <w:t xml:space="preserve"> </w:t>
      </w:r>
    </w:p>
    <w:p w14:paraId="416D1313" w14:textId="25B28C3F"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umožňovala bezpečný únik osob z hořící nebo požárem ohrožené části objektu na volné prostranství,</w:t>
      </w:r>
    </w:p>
    <w:p w14:paraId="1081A68F" w14:textId="15B396F2"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umožnila účinný zásah požárních jednotek při hašení a záchranných pracích.</w:t>
      </w:r>
    </w:p>
    <w:p w14:paraId="14DE35F3" w14:textId="25EB770F" w:rsidR="009D3017" w:rsidRPr="00212EE3" w:rsidRDefault="00FB709B" w:rsidP="009D3017">
      <w:r>
        <w:t xml:space="preserve">Při zpracování požárně bezpečnostního řešení </w:t>
      </w:r>
      <w:r w:rsidRPr="004D740D">
        <w:rPr>
          <w:smallCaps/>
        </w:rPr>
        <w:t>stavby</w:t>
      </w:r>
      <w:r>
        <w:t xml:space="preserve"> </w:t>
      </w:r>
      <w:r w:rsidR="008A57DE">
        <w:t xml:space="preserve">se doporučuje </w:t>
      </w:r>
      <w:r w:rsidR="00BE3572">
        <w:t>odchylky od PBŘ, schváleného v rámci stavebního povolení</w:t>
      </w:r>
      <w:r w:rsidR="00D223F0">
        <w:t>,</w:t>
      </w:r>
      <w:r w:rsidR="00BE3572">
        <w:t xml:space="preserve"> </w:t>
      </w:r>
      <w:r w:rsidR="008E6EE3">
        <w:t xml:space="preserve">průběžně konzultovat s místně příslušným </w:t>
      </w:r>
      <w:r w:rsidR="00920D33">
        <w:t>útvarem HZS</w:t>
      </w:r>
      <w:r w:rsidR="00D223F0">
        <w:t>.</w:t>
      </w:r>
    </w:p>
    <w:p w14:paraId="79D3B89A" w14:textId="26CCBE39" w:rsidR="0003640B" w:rsidRPr="00212EE3" w:rsidRDefault="003A0AF0" w:rsidP="003A0AF0">
      <w:pPr>
        <w:pStyle w:val="Nadpis3"/>
        <w:numPr>
          <w:ilvl w:val="0"/>
          <w:numId w:val="0"/>
        </w:numPr>
        <w:ind w:left="1134" w:hanging="1134"/>
      </w:pPr>
      <w:r w:rsidRPr="00212EE3">
        <w:t>9.7.2</w:t>
      </w:r>
      <w:r w:rsidRPr="00212EE3">
        <w:tab/>
      </w:r>
      <w:r w:rsidR="0003640B" w:rsidRPr="00212EE3">
        <w:t>Vyhrazená požárně bezpečnostní zařízení</w:t>
      </w:r>
    </w:p>
    <w:p w14:paraId="4A5DE75A" w14:textId="560FC52F" w:rsidR="0003640B" w:rsidRPr="00212EE3" w:rsidRDefault="0003640B" w:rsidP="00CA7D72">
      <w:r w:rsidRPr="00212EE3">
        <w:t>Budou realizována nezbytná požárně bezpečnostní zařízení v souladu se zpracová</w:t>
      </w:r>
      <w:r w:rsidR="00A70179">
        <w:t>va</w:t>
      </w:r>
      <w:r w:rsidRPr="00212EE3">
        <w:t xml:space="preserve">ným požárně bezpečnostním řešením. K dodaným zařízením </w:t>
      </w:r>
      <w:r w:rsidR="00DB1383" w:rsidRPr="00212EE3">
        <w:rPr>
          <w:smallCaps/>
        </w:rPr>
        <w:t xml:space="preserve">zhotovitel </w:t>
      </w:r>
      <w:r w:rsidRPr="00212EE3">
        <w:t xml:space="preserve">předá </w:t>
      </w:r>
      <w:r w:rsidR="00DB1383" w:rsidRPr="00212EE3">
        <w:rPr>
          <w:smallCaps/>
        </w:rPr>
        <w:t>objednateli</w:t>
      </w:r>
      <w:r w:rsidRPr="00212EE3">
        <w:t xml:space="preserve"> dokumentaci dle platných norem.</w:t>
      </w:r>
    </w:p>
    <w:p w14:paraId="0F8147D5" w14:textId="77777777" w:rsidR="0003640B" w:rsidRPr="00212EE3" w:rsidRDefault="0003640B" w:rsidP="00CA7D72">
      <w:pPr>
        <w:rPr>
          <w:b/>
          <w:bCs/>
        </w:rPr>
      </w:pPr>
      <w:r w:rsidRPr="00212EE3">
        <w:rPr>
          <w:b/>
          <w:bCs/>
        </w:rPr>
        <w:t>Elektrická požární signalizace (EPS).</w:t>
      </w:r>
    </w:p>
    <w:p w14:paraId="6DAD6B93" w14:textId="0CAE7EC6" w:rsidR="0003640B" w:rsidRPr="00212EE3" w:rsidRDefault="000E3FBC" w:rsidP="00CA7D72">
      <w:r w:rsidRPr="00212EE3">
        <w:t xml:space="preserve">Požadavky na provedení </w:t>
      </w:r>
      <w:r w:rsidR="00A45B67" w:rsidRPr="00212EE3">
        <w:t xml:space="preserve">EPS jsou uvedeny v kap. </w:t>
      </w:r>
      <w:r w:rsidR="004275E1" w:rsidRPr="00212EE3">
        <w:t>2.3.</w:t>
      </w:r>
      <w:r w:rsidR="001F63A4">
        <w:t>20</w:t>
      </w:r>
      <w:r w:rsidR="0003640B" w:rsidRPr="00212EE3">
        <w:t>.</w:t>
      </w:r>
      <w:r w:rsidR="009A685E" w:rsidRPr="00212EE3">
        <w:t xml:space="preserve"> </w:t>
      </w:r>
    </w:p>
    <w:p w14:paraId="3104E542" w14:textId="77777777" w:rsidR="0003640B" w:rsidRPr="00212EE3" w:rsidRDefault="0003640B" w:rsidP="00CA7D72">
      <w:pPr>
        <w:rPr>
          <w:b/>
          <w:bCs/>
        </w:rPr>
      </w:pPr>
      <w:r w:rsidRPr="00212EE3">
        <w:rPr>
          <w:b/>
          <w:bCs/>
        </w:rPr>
        <w:t>Stabilní hasicí zařízení (SHZ).</w:t>
      </w:r>
    </w:p>
    <w:p w14:paraId="23DBDC63" w14:textId="2DC67309" w:rsidR="0003640B" w:rsidRPr="00212EE3" w:rsidRDefault="0003640B" w:rsidP="00CA7D72">
      <w:r w:rsidRPr="00212EE3">
        <w:t>Bude posouzena nutnost instalace stabilních hasicích zařízení. V případě, že bude nutné navrhnout stabilní hasicí zařízení, musí být ovládána automaticky s</w:t>
      </w:r>
      <w:r w:rsidR="009A685E" w:rsidRPr="00212EE3">
        <w:t xml:space="preserve"> </w:t>
      </w:r>
      <w:r w:rsidRPr="00212EE3">
        <w:t>možností ručního spouštění.</w:t>
      </w:r>
    </w:p>
    <w:p w14:paraId="44A27969" w14:textId="77777777" w:rsidR="0003640B" w:rsidRPr="00212EE3" w:rsidRDefault="0003640B" w:rsidP="00CA7D72">
      <w:pPr>
        <w:rPr>
          <w:b/>
          <w:bCs/>
        </w:rPr>
      </w:pPr>
      <w:r w:rsidRPr="00212EE3">
        <w:rPr>
          <w:b/>
          <w:bCs/>
        </w:rPr>
        <w:t>Systém detekce plynů</w:t>
      </w:r>
    </w:p>
    <w:p w14:paraId="56FCD83F" w14:textId="48FEF2D0" w:rsidR="00BB69DC" w:rsidRPr="00212EE3" w:rsidRDefault="00BB69DC" w:rsidP="00CA7D72">
      <w:r w:rsidRPr="00212EE3">
        <w:t>V předpokládaných místech možných úniků, budou umístěny indikátory úniku hořlavých</w:t>
      </w:r>
      <w:r w:rsidR="009A685E" w:rsidRPr="00212EE3">
        <w:t xml:space="preserve"> </w:t>
      </w:r>
      <w:r w:rsidRPr="00212EE3">
        <w:t>plynů. Při dosažení určité koncentrace bude vyhlášen poplach a při překročení povolené koncentrace bude automaticky uzavřen přívod plynu do objektu. Dodávaný zemní plyn není odorizovaný.</w:t>
      </w:r>
    </w:p>
    <w:p w14:paraId="3D00CCFE" w14:textId="0860C0EA" w:rsidR="00BB69DC" w:rsidRPr="00212EE3" w:rsidRDefault="00BB69DC" w:rsidP="00CA7D72">
      <w:r w:rsidRPr="00212EE3">
        <w:lastRenderedPageBreak/>
        <w:t>Budou určeny provozy</w:t>
      </w:r>
      <w:r w:rsidR="00A61FAB">
        <w:t>,</w:t>
      </w:r>
      <w:r w:rsidRPr="00212EE3">
        <w:t xml:space="preserve"> kde budou instalována čidla indikující zdraví nebezpečné plyny CO, CO</w:t>
      </w:r>
      <w:r w:rsidRPr="00212EE3">
        <w:rPr>
          <w:vertAlign w:val="subscript"/>
        </w:rPr>
        <w:t>2</w:t>
      </w:r>
      <w:r w:rsidRPr="00212EE3">
        <w:t xml:space="preserve"> a případně jiné.</w:t>
      </w:r>
    </w:p>
    <w:p w14:paraId="6009698D" w14:textId="77777777" w:rsidR="0003640B" w:rsidRPr="00212EE3" w:rsidRDefault="0003640B" w:rsidP="00CA7D72">
      <w:pPr>
        <w:rPr>
          <w:b/>
          <w:bCs/>
        </w:rPr>
      </w:pPr>
      <w:r w:rsidRPr="00212EE3">
        <w:rPr>
          <w:b/>
          <w:bCs/>
        </w:rPr>
        <w:t>Protivýbuchová opatření</w:t>
      </w:r>
    </w:p>
    <w:p w14:paraId="64233D82" w14:textId="151FE346" w:rsidR="0003640B" w:rsidRPr="00212EE3" w:rsidRDefault="0003640B" w:rsidP="00CA7D72">
      <w:r w:rsidRPr="00212EE3">
        <w:t>U navrhovaných prostorů a zařízení bude posouzeno riziko výbuchu dle NV č.</w:t>
      </w:r>
      <w:r w:rsidR="00056FFE">
        <w:t xml:space="preserve"> </w:t>
      </w:r>
      <w:r w:rsidRPr="00212EE3">
        <w:t>406/2004 Sb. a podle předpisů budou navržena</w:t>
      </w:r>
      <w:r w:rsidR="009A685E" w:rsidRPr="00212EE3">
        <w:t xml:space="preserve"> </w:t>
      </w:r>
      <w:r w:rsidRPr="00212EE3">
        <w:t>aktivní nebo pasivní protivýbuchová</w:t>
      </w:r>
      <w:r w:rsidR="009A685E" w:rsidRPr="00212EE3">
        <w:t xml:space="preserve"> </w:t>
      </w:r>
      <w:r w:rsidRPr="00212EE3">
        <w:t>opatření.</w:t>
      </w:r>
    </w:p>
    <w:p w14:paraId="36FB84A9" w14:textId="3ECB6CC4" w:rsidR="0003640B" w:rsidRPr="00212EE3" w:rsidRDefault="0003640B" w:rsidP="00CA7D72">
      <w:r w:rsidRPr="00212EE3">
        <w:t xml:space="preserve">V případě, že některé zařízení či jeho část bude zařazena do Ex zón dle příslušného NV, </w:t>
      </w:r>
      <w:r w:rsidR="00CC5897" w:rsidRPr="00212EE3">
        <w:rPr>
          <w:smallCaps/>
        </w:rPr>
        <w:t xml:space="preserve">zhotovitel </w:t>
      </w:r>
      <w:r w:rsidRPr="00212EE3">
        <w:t xml:space="preserve">je také povinen dodat </w:t>
      </w:r>
      <w:r w:rsidR="00F57C8C" w:rsidRPr="00212EE3">
        <w:rPr>
          <w:smallCaps/>
        </w:rPr>
        <w:t>objednateli</w:t>
      </w:r>
      <w:r w:rsidR="00F57C8C" w:rsidRPr="00212EE3">
        <w:t xml:space="preserve"> </w:t>
      </w:r>
      <w:r w:rsidRPr="00212EE3">
        <w:t>Dokumentaci ochrany před výbuchem dle výše uvedeného NV č. 406/2004 Sb.</w:t>
      </w:r>
    </w:p>
    <w:p w14:paraId="429B5B65" w14:textId="7D5AFDEF" w:rsidR="00591EFA" w:rsidRPr="00212EE3" w:rsidRDefault="003A0AF0" w:rsidP="003A0AF0">
      <w:pPr>
        <w:pStyle w:val="Nadpis2"/>
        <w:numPr>
          <w:ilvl w:val="0"/>
          <w:numId w:val="0"/>
        </w:numPr>
        <w:ind w:left="1134" w:hanging="1134"/>
      </w:pPr>
      <w:r w:rsidRPr="00212EE3">
        <w:t>9.8</w:t>
      </w:r>
      <w:r w:rsidRPr="00212EE3">
        <w:tab/>
      </w:r>
      <w:r w:rsidR="00591EFA" w:rsidRPr="00212EE3">
        <w:t>Vnitřní vybavení objektů</w:t>
      </w:r>
    </w:p>
    <w:p w14:paraId="44105B2D" w14:textId="6B1C0BB9" w:rsidR="00136CAF" w:rsidRDefault="00136CAF" w:rsidP="00CA7D72">
      <w:r w:rsidRPr="00136CAF">
        <w:t>Do všech projektovaných objektů a k technologickým zařízením budou navrženy přenosné nebo pojízdné hasící přístroje podle vyhlášky č. 246/2001 Sb., v platném znění a souvisejících technických norem řady ČSN 7308xx. Náplň hasicích přístrojů bude stanovena podle charakteru provozu a hořlavých látek vyskytujících se v posuzovaném prostoru.</w:t>
      </w:r>
    </w:p>
    <w:p w14:paraId="41A2F9F4" w14:textId="53FB2C6C" w:rsidR="00AD2173" w:rsidRDefault="00AD2173" w:rsidP="00CA7D72">
      <w:r w:rsidRPr="00AD2173">
        <w:t>Do všech dotčených objektů budou umístěny bezpečnostní tabulky označující únikové cesty, únikové východy, zákazy vstupů, zákazy kouření, označující elektrozařízení, požární zařízení, třídu hořlavých kapalin apod. v souladu s platnými právními předpisy.</w:t>
      </w:r>
    </w:p>
    <w:p w14:paraId="64E9B5A2" w14:textId="710400E3" w:rsidR="007A5280" w:rsidRPr="00212EE3" w:rsidRDefault="007A5280" w:rsidP="00CA7D72">
      <w:r w:rsidRPr="00212EE3">
        <w:t>Vzduchotechnická zařízení budou navrhována podle požadavků ČSN 73 0872.</w:t>
      </w:r>
    </w:p>
    <w:p w14:paraId="4C7E29B9" w14:textId="700C24E0" w:rsidR="007A5280" w:rsidRPr="00212EE3" w:rsidRDefault="007A5280" w:rsidP="00CA7D72">
      <w:r w:rsidRPr="00212EE3">
        <w:t>Vytápění a osvětlení - zařízení ve stávajících objektech budou případně upravena podle potřeb technologických zařízení. Do nových provozů budou instalována podle požadavků platných norem.</w:t>
      </w:r>
    </w:p>
    <w:p w14:paraId="229E0B41" w14:textId="08F36AF5" w:rsidR="00CF3951" w:rsidRPr="00212EE3" w:rsidRDefault="003A0AF0" w:rsidP="003A0AF0">
      <w:pPr>
        <w:pStyle w:val="Nadpis2"/>
        <w:numPr>
          <w:ilvl w:val="0"/>
          <w:numId w:val="0"/>
        </w:numPr>
        <w:ind w:left="1134" w:hanging="1134"/>
      </w:pPr>
      <w:r w:rsidRPr="00212EE3">
        <w:t>9.9</w:t>
      </w:r>
      <w:r w:rsidRPr="00212EE3">
        <w:tab/>
      </w:r>
      <w:r w:rsidR="00CF3951" w:rsidRPr="00212EE3">
        <w:t>Elektrická zařízení</w:t>
      </w:r>
    </w:p>
    <w:p w14:paraId="6B42FA6E" w14:textId="10F4868E" w:rsidR="005C312E" w:rsidRPr="00212EE3" w:rsidRDefault="005C312E" w:rsidP="00CA7D72">
      <w:r w:rsidRPr="00212EE3">
        <w:t>Elektroinstalační zařízení budou provedena ve všech prostorech objektů s ohledem na vnější vlivy, stanovené dle ČSN 33 2000-5-51 ed.3: Elektrické instalace nízkého napětí – Část 5-51: Výběr a stavba elektrických zařízení -</w:t>
      </w:r>
      <w:r w:rsidR="00F120E4">
        <w:t xml:space="preserve"> </w:t>
      </w:r>
      <w:r w:rsidRPr="00212EE3">
        <w:t>Všeobecné předpisy a ČSN 33 2000-4-41 ed.3: Elektrické instalace nízkého napětí – Část 4-41: Ochranná opatření pro zajištění bezpečnosti – Ochrana před úrazem elektrickým proudem a s ohledem na vliv atmosférické elektřiny.</w:t>
      </w:r>
    </w:p>
    <w:p w14:paraId="038E4686" w14:textId="71DA4040" w:rsidR="005C312E" w:rsidRPr="00212EE3" w:rsidRDefault="005C312E" w:rsidP="00CA7D72">
      <w:r w:rsidRPr="00212EE3">
        <w:t>Druhy volně vedených vodičů a kabelů elektrických zařízení zajišťujících funkci a ovládání zařízení sloužících k požárnímu zabezpečení staveb budou navrženy podle přílohy č.2 vyhlášky 23/2008 Sb., v platném znění.</w:t>
      </w:r>
    </w:p>
    <w:p w14:paraId="04344033" w14:textId="296DCA43" w:rsidR="005C312E" w:rsidRPr="00212EE3" w:rsidRDefault="005C312E" w:rsidP="00CA7D72">
      <w:r w:rsidRPr="00212EE3">
        <w:t>Kabely a vodiče funkční při požáru budou uloženy a upevněny na konstrukci s třídou požární</w:t>
      </w:r>
      <w:r w:rsidR="009A685E" w:rsidRPr="00212EE3">
        <w:t xml:space="preserve"> </w:t>
      </w:r>
      <w:r w:rsidRPr="00212EE3">
        <w:t>odolnosti R, která zajistí stabilitu kabelového rozvodu nejméně po dobu jejich požadované požární odolnosti.</w:t>
      </w:r>
      <w:r w:rsidR="009A685E" w:rsidRPr="00212EE3">
        <w:t xml:space="preserve"> </w:t>
      </w:r>
    </w:p>
    <w:p w14:paraId="638F9CDF" w14:textId="77777777" w:rsidR="005C312E" w:rsidRPr="00212EE3" w:rsidRDefault="005C312E" w:rsidP="00CA7D72">
      <w:r w:rsidRPr="00212EE3">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178207A2" w14:textId="77777777" w:rsidR="005C312E" w:rsidRPr="00212EE3" w:rsidRDefault="005C312E" w:rsidP="00CA7D72">
      <w:r w:rsidRPr="00212EE3">
        <w:t>Podle požadavků norem budou provedena opatření proti účinkům atmosférické elektřiny (hromosvody) a statické elektřiny dle ČSN CLC/TR 60079-32-1 Výbušné atmosféry – část 32-1 Návod na ochranu před účinky statické elektřiny.</w:t>
      </w:r>
    </w:p>
    <w:p w14:paraId="6EC028A7" w14:textId="2473C904" w:rsidR="008155CD" w:rsidRPr="00212EE3" w:rsidRDefault="003A0AF0" w:rsidP="003A0AF0">
      <w:pPr>
        <w:pStyle w:val="Nadpis2"/>
        <w:numPr>
          <w:ilvl w:val="0"/>
          <w:numId w:val="0"/>
        </w:numPr>
        <w:ind w:left="1134" w:hanging="1134"/>
      </w:pPr>
      <w:r w:rsidRPr="00212EE3">
        <w:t>9.10</w:t>
      </w:r>
      <w:r w:rsidRPr="00212EE3">
        <w:tab/>
      </w:r>
      <w:r w:rsidR="008155CD" w:rsidRPr="00212EE3">
        <w:t>Technologická zařízení</w:t>
      </w:r>
    </w:p>
    <w:p w14:paraId="183956FC" w14:textId="09015D33" w:rsidR="002E0E65" w:rsidRPr="00212EE3" w:rsidRDefault="002E0E65" w:rsidP="00CA7D72">
      <w:r w:rsidRPr="00212EE3">
        <w:t>Požární úseky a technologická zařízení obsahující větší množství hořlavých kapalin</w:t>
      </w:r>
      <w:r w:rsidR="00D32816">
        <w:t>,</w:t>
      </w:r>
      <w:r w:rsidRPr="00212EE3">
        <w:t xml:space="preserve"> než je uvedeno v článku 1.1.a) ČSN 65</w:t>
      </w:r>
      <w:r w:rsidR="007C0D5A" w:rsidRPr="00212EE3">
        <w:t xml:space="preserve"> </w:t>
      </w:r>
      <w:r w:rsidRPr="00212EE3">
        <w:t xml:space="preserve">0201, budou posuzovány podle této normy. </w:t>
      </w:r>
    </w:p>
    <w:p w14:paraId="6ACAC80D" w14:textId="6E3A5206" w:rsidR="002E0E65" w:rsidRPr="00212EE3" w:rsidRDefault="002E0E65" w:rsidP="00CA7D72">
      <w:r w:rsidRPr="00212EE3">
        <w:lastRenderedPageBreak/>
        <w:t>Technologická zařízení posuzovaná podle ČSN 65</w:t>
      </w:r>
      <w:r w:rsidR="007C0D5A" w:rsidRPr="00212EE3">
        <w:t xml:space="preserve"> </w:t>
      </w:r>
      <w:r w:rsidRPr="00212EE3">
        <w:t>0201 budou vybavena</w:t>
      </w:r>
      <w:r w:rsidR="009A685E" w:rsidRPr="00212EE3">
        <w:t xml:space="preserve"> </w:t>
      </w:r>
      <w:r w:rsidRPr="00212EE3">
        <w:t>záchytnými a havarijními jímkami které musí pojmou celou náplň a zabrání rozlití nebezpečných látek.</w:t>
      </w:r>
    </w:p>
    <w:p w14:paraId="6DF92CD0" w14:textId="2D68516C" w:rsidR="002E0E65" w:rsidRPr="00212EE3" w:rsidRDefault="002E0E65" w:rsidP="00CA7D72">
      <w:r w:rsidRPr="00212EE3">
        <w:t>Technologická zařízení obsahující hořlavé látky musí být navržena tak, aby bylo minimalizováno riziko vzniku požáru.</w:t>
      </w:r>
    </w:p>
    <w:p w14:paraId="16086657" w14:textId="28963101" w:rsidR="000E08C3" w:rsidRPr="00212EE3" w:rsidRDefault="000E08C3" w:rsidP="00CA7D72">
      <w:r w:rsidRPr="00212EE3">
        <w:t>Potrubí budou barevně rozlišena podle druhů dopravovaných médií v souladu s platnými právními předpisy</w:t>
      </w:r>
      <w:r w:rsidR="00750504">
        <w:t>.</w:t>
      </w:r>
    </w:p>
    <w:p w14:paraId="2D8E9A5A" w14:textId="2F3BCEA8" w:rsidR="009569FC" w:rsidRPr="00212EE3" w:rsidRDefault="003A0AF0" w:rsidP="003A0AF0">
      <w:pPr>
        <w:pStyle w:val="Nadpis1"/>
        <w:numPr>
          <w:ilvl w:val="0"/>
          <w:numId w:val="0"/>
        </w:numPr>
        <w:ind w:left="1134" w:hanging="1134"/>
      </w:pPr>
      <w:r w:rsidRPr="00212EE3">
        <w:t>10.</w:t>
      </w:r>
      <w:r w:rsidRPr="00212EE3">
        <w:tab/>
      </w:r>
      <w:r w:rsidR="009569FC" w:rsidRPr="00212EE3">
        <w:t>Požadavky na bezpečnost a ochranu zdraví</w:t>
      </w:r>
    </w:p>
    <w:p w14:paraId="52C43ECC" w14:textId="77777777" w:rsidR="00255D6F" w:rsidRPr="00212EE3" w:rsidRDefault="00255D6F" w:rsidP="00CA7D72">
      <w:r w:rsidRPr="00212EE3">
        <w:t>Musí být vyloučena všechna rizika vznikající z procesu. Proces musí být bezpečný a musí se provést všechna nutná opatření, aby se předešlo jakémukoli nebezpečí pro personál, zařízení a okolí během najíždění, normálního provozu, plánovaných odstávek, nouzového odstavení a výpadků. Uvolňovací a odvětrávací systémy budou řešit bezpečné odvedení uvolňovaných plynů nebo par.</w:t>
      </w:r>
    </w:p>
    <w:p w14:paraId="4DA9E942" w14:textId="77777777" w:rsidR="00255D6F" w:rsidRPr="00212EE3" w:rsidRDefault="00255D6F" w:rsidP="00CA7D72">
      <w:r w:rsidRPr="00212EE3">
        <w:t xml:space="preserve">Zařízení bude navrženo a provedeno v souladu s platnými bezpečnostními předpisy, vyhláškami a ČSN. Rovněž všechny </w:t>
      </w:r>
      <w:r w:rsidRPr="00212EE3">
        <w:rPr>
          <w:smallCaps/>
        </w:rPr>
        <w:t>práce</w:t>
      </w:r>
      <w:r w:rsidRPr="00212EE3">
        <w:t xml:space="preserve"> budou prováděny dle těchto předpisů, vyhlášek a norem.</w:t>
      </w:r>
    </w:p>
    <w:p w14:paraId="7C7C34B2" w14:textId="2E13BCC1" w:rsidR="00BC6100" w:rsidRPr="00212EE3" w:rsidRDefault="00BC6100" w:rsidP="00BC6100">
      <w:pPr>
        <w:pStyle w:val="CGNormln"/>
        <w:spacing w:before="120"/>
        <w:ind w:left="0"/>
      </w:pPr>
      <w:r w:rsidRPr="00212EE3">
        <w:t xml:space="preserve">Při návrhu projektového řešení a vlastní realizaci musí být zohledněny a dodržovány veškeré platné předpisy a vyhlášky týkající se BOZP pro jednotlivé konkrétní práce a činnosti (jde zejména o vyhlášku ČÚBP č. 48/1982 Sb., kterou se stanoví základní požadavky k zajištění bezpečnosti práce a technických zařízení, zvláště pak NV č. 101/2005 Sb., o podrobnějších požadavcích na pracoviště a pracovní prostředí, NV č. 362/2005 Sb. o bližších požadavcích na BOZP na pracovištích s nebezpečím pádu z výšky a do hloubky a všech souvisejících jiných vyhlášek, norem a předpisů, ve znění pozdějších prováděcích a změnových vyhlášek). </w:t>
      </w:r>
      <w:r w:rsidR="00004B8A" w:rsidRPr="00212EE3">
        <w:rPr>
          <w:smallCaps/>
        </w:rPr>
        <w:t>z</w:t>
      </w:r>
      <w:r w:rsidRPr="00212EE3">
        <w:rPr>
          <w:smallCaps/>
        </w:rPr>
        <w:t>hotovitel</w:t>
      </w:r>
      <w:r w:rsidRPr="00212EE3">
        <w:t xml:space="preserve"> je povinen z hlediska BOZP ve smyslu zákoníku práce (zákona č. 262/2006 Sb.) a souvisejícího zákona č. 309/2006 Sb., upravujícím další požadavky BOZP (ve smyslu směrnic EHS), dodržovat zejména: NV č.</w:t>
      </w:r>
      <w:r w:rsidR="00B417EC">
        <w:t xml:space="preserve"> </w:t>
      </w:r>
      <w:r w:rsidRPr="00212EE3">
        <w:t>361/2007 Sb., kterým se stanoví podmínky ochrany zaměstnanců při práci, zákon č. 258/2000 Sb., o ochraně veřejného zdraví (ve znění pozdějších předpisů a zvláště NV č. 272/2011 Sb. o ochraně zdraví před nepříznivými účinky hluku a vibrací), vyhláška MZ č. 432/2003 Sb., kterou se stanoví podmínky pro zařazování prací do kategorií, limitní hodnoty ukazatelů biologických expozičních testů a náležitosti hlášení prací s azbestem a biologickými činiteli, a NV č. 378/2001 Sb., kterým se stanoví bližší požadavky na bezpečný provoz a používání strojů, technických zařízení, přístrojů a nářadí. Zvýšenou pozornost je nutné věnovat práci s elektrickými zařízeními a se stavebními stroji. Na tyto stroje musí mít pracovníci příslušné oprávnění a kvalifikaci.</w:t>
      </w:r>
    </w:p>
    <w:p w14:paraId="3F3D2D4A" w14:textId="77777777" w:rsidR="00DD2368" w:rsidRPr="00212EE3" w:rsidRDefault="00DD2368" w:rsidP="002D1D13">
      <w:r w:rsidRPr="00212EE3">
        <w:t>Při návrhu zařízení bude postupováno dle následujících předpisů BOZP, hygienických a dalších předpisů:</w:t>
      </w:r>
    </w:p>
    <w:p w14:paraId="28FF3A5D" w14:textId="70B57091"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262/2006 Sb., zákoník práce, ve znění pozd. předpisů.</w:t>
      </w:r>
    </w:p>
    <w:p w14:paraId="626ECA64" w14:textId="37C737D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309/2006 Sb., zákon o zajištění dalších podmínek bezpečnosti a ochrany zdraví při práci, ve znění pozd. předpisů.</w:t>
      </w:r>
    </w:p>
    <w:p w14:paraId="4F57388B" w14:textId="4D725F84"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183/2006 Sb., stavební zákon, ve znění pozd. předpisů.</w:t>
      </w:r>
    </w:p>
    <w:p w14:paraId="6020FAA5" w14:textId="5014EA6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258/2000 Sb., o ochraně veřejného zdraví a o změně některých souvisejících zákonů, ve znění pozd. předpisů,</w:t>
      </w:r>
    </w:p>
    <w:p w14:paraId="6C3C7716" w14:textId="5F7CC16A"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174/1968 Sb. o státním odborném dozoru nad bezp. práce, ve znění pozd. předpisů.</w:t>
      </w:r>
    </w:p>
    <w:p w14:paraId="66B17D74" w14:textId="7241C057"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251/</w:t>
      </w:r>
      <w:r w:rsidR="004A6474" w:rsidRPr="00212EE3">
        <w:t>200</w:t>
      </w:r>
      <w:r w:rsidR="004A6474">
        <w:rPr>
          <w:lang w:val="cs-CZ"/>
        </w:rPr>
        <w:t>5</w:t>
      </w:r>
      <w:r w:rsidR="004A6474" w:rsidRPr="00212EE3">
        <w:t xml:space="preserve"> </w:t>
      </w:r>
      <w:r w:rsidR="00DD2368" w:rsidRPr="00212EE3">
        <w:t>Sb. o inspekci práce, ve znění pozd. předpisů.</w:t>
      </w:r>
    </w:p>
    <w:p w14:paraId="4226ABB9" w14:textId="218123A9"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133/1985 Sb. o požární ochraně, ve znění pozd. předpisů.</w:t>
      </w:r>
    </w:p>
    <w:p w14:paraId="6096B737" w14:textId="35F8B694" w:rsidR="00DD2368"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DD2368" w:rsidRPr="00212EE3">
        <w:t xml:space="preserve">Zákon č. </w:t>
      </w:r>
      <w:r w:rsidR="0055390B">
        <w:rPr>
          <w:lang w:val="cs-CZ"/>
        </w:rPr>
        <w:t>89/2012</w:t>
      </w:r>
      <w:r w:rsidR="00DD2368" w:rsidRPr="00212EE3">
        <w:t xml:space="preserve"> Sb., </w:t>
      </w:r>
      <w:r w:rsidR="0055390B">
        <w:rPr>
          <w:lang w:val="cs-CZ"/>
        </w:rPr>
        <w:t xml:space="preserve">občanský </w:t>
      </w:r>
      <w:r w:rsidR="00DD2368" w:rsidRPr="00212EE3">
        <w:t>zákoník, ve znění pozd. předpisů</w:t>
      </w:r>
    </w:p>
    <w:p w14:paraId="10FF9F1C" w14:textId="10FF875D"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361/2000 Sb., zákon o silničním provozu, ve znění pozd. předpisů, </w:t>
      </w:r>
      <w:r w:rsidR="00DD2368" w:rsidRPr="00212EE3">
        <w:rPr>
          <w:i/>
        </w:rPr>
        <w:t>(a ostatní související a provádějící právní předpisy</w:t>
      </w:r>
      <w:r w:rsidR="00DD2368" w:rsidRPr="00212EE3">
        <w:t>)</w:t>
      </w:r>
    </w:p>
    <w:p w14:paraId="3987BEC1" w14:textId="0EB0001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458/2000 Sb. </w:t>
      </w:r>
      <w:hyperlink r:id="rId15" w:history="1">
        <w:r w:rsidR="00DD2368" w:rsidRPr="00212EE3">
          <w:rPr>
            <w:rStyle w:val="Hypertextovodkaz"/>
            <w:bCs/>
            <w:color w:val="000000"/>
          </w:rPr>
          <w:t>o podmínkách podnikání a o výkonu státní správy v energetických odvětvích a o změně některých zákonů (energetický zákon)</w:t>
        </w:r>
      </w:hyperlink>
      <w:r w:rsidR="00DD2368" w:rsidRPr="00212EE3">
        <w:t xml:space="preserve"> ve znění pozd. předpisů</w:t>
      </w:r>
    </w:p>
    <w:p w14:paraId="27ADB3D4" w14:textId="02E10CAD"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350/2011 Sb., o chemických látkách a chemických směsích a o změně některých zákonů /chemický zákon) ve znění pozd. předpisů</w:t>
      </w:r>
    </w:p>
    <w:p w14:paraId="4DD88AF4" w14:textId="21382B47"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361/2007 Sb., podmínky ochrany zdraví zaměstnanců při práci, ve znění pozd. předpisů.</w:t>
      </w:r>
    </w:p>
    <w:p w14:paraId="0757A2AA" w14:textId="6728BF1A"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378/2001 Sb., bližší podmínky na bezpečný provoz a používání strojů, technických zařízení, přístrojů a nářadí, ve znění pozd. předpisů.</w:t>
      </w:r>
    </w:p>
    <w:p w14:paraId="4807F613" w14:textId="1904C5E6"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201/2010 Sb., řešení pracovních úrazů, ve znění pozd. předpisů.</w:t>
      </w:r>
    </w:p>
    <w:p w14:paraId="74781815" w14:textId="31EE2B6D"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101/2005 Sb., o podrobnějších požadavcích na pracoviště a pracovní prostředí, ve znění pozd. předpisů.</w:t>
      </w:r>
    </w:p>
    <w:p w14:paraId="3E40CE06" w14:textId="6CEBECF4"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w:t>
      </w:r>
      <w:r w:rsidR="00FE2CC3">
        <w:rPr>
          <w:lang w:val="cs-CZ"/>
        </w:rPr>
        <w:t>375/2017</w:t>
      </w:r>
      <w:r w:rsidR="00DD2368" w:rsidRPr="00212EE3">
        <w:t xml:space="preserve"> Sb., </w:t>
      </w:r>
      <w:r w:rsidR="00BB3B7F">
        <w:rPr>
          <w:lang w:val="cs-CZ"/>
        </w:rPr>
        <w:t xml:space="preserve">o </w:t>
      </w:r>
      <w:r w:rsidR="00DD2368" w:rsidRPr="00212EE3">
        <w:t>vzhled</w:t>
      </w:r>
      <w:r w:rsidR="00BB3B7F">
        <w:rPr>
          <w:lang w:val="cs-CZ"/>
        </w:rPr>
        <w:t>u</w:t>
      </w:r>
      <w:r w:rsidR="00497C79">
        <w:rPr>
          <w:lang w:val="cs-CZ"/>
        </w:rPr>
        <w:t>,</w:t>
      </w:r>
      <w:r w:rsidR="00DD2368" w:rsidRPr="00212EE3">
        <w:t xml:space="preserve"> umístění </w:t>
      </w:r>
      <w:r w:rsidR="00497C79">
        <w:rPr>
          <w:lang w:val="cs-CZ"/>
        </w:rPr>
        <w:t xml:space="preserve">a provedení </w:t>
      </w:r>
      <w:r w:rsidR="00DD2368" w:rsidRPr="00212EE3">
        <w:t xml:space="preserve">bezpečnostních značek a </w:t>
      </w:r>
      <w:r w:rsidR="00470557">
        <w:rPr>
          <w:lang w:val="cs-CZ"/>
        </w:rPr>
        <w:t xml:space="preserve">značení a </w:t>
      </w:r>
      <w:r w:rsidR="00DD2368" w:rsidRPr="00212EE3">
        <w:t>zavedení signálů. ve znění pozd. předpisů.</w:t>
      </w:r>
    </w:p>
    <w:p w14:paraId="572C8156" w14:textId="2B26071F"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168/2002 Sb., kterým se stanoví způsob organizace práce a pracovních postupů, které je zaměstnavatel povinen zajistit při provozování dopravy dopravními prostředky, ve znění pozd. předpisů.</w:t>
      </w:r>
    </w:p>
    <w:p w14:paraId="616AB32E" w14:textId="5297F886"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495/2001 Sb., kterým se stanoví rozsah</w:t>
      </w:r>
      <w:r w:rsidR="009A685E" w:rsidRPr="00212EE3">
        <w:t xml:space="preserve"> </w:t>
      </w:r>
      <w:r w:rsidR="00DD2368" w:rsidRPr="00212EE3">
        <w:t>bližší podmínky poskytování osobních ochranných pracovních prostředků, mycích,</w:t>
      </w:r>
      <w:r w:rsidR="00FC1755">
        <w:rPr>
          <w:lang w:val="cs-CZ"/>
        </w:rPr>
        <w:t xml:space="preserve"> </w:t>
      </w:r>
      <w:r w:rsidR="00DD2368" w:rsidRPr="00212EE3">
        <w:t>čistících a desinfekčních prostředků, ve znění pozd. předpisů.</w:t>
      </w:r>
    </w:p>
    <w:p w14:paraId="5568DDFA" w14:textId="089B8DB4"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362/2005 Sb., bližší požadavky na BOZP na pracovištích s nebezpečím pádu z výšky nebo do hloubky, ve znění pozd. předpisů.</w:t>
      </w:r>
    </w:p>
    <w:p w14:paraId="331899BC" w14:textId="1FD9FBBF"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591/2006 Sb., bližší minimální požadavky na bezpečnost a ochranu zdraví při práci na staveništích, </w:t>
      </w:r>
      <w:r w:rsidR="00DD2368" w:rsidRPr="00212EE3">
        <w:rPr>
          <w:i/>
        </w:rPr>
        <w:t>(a ostatní související právní předpisy</w:t>
      </w:r>
      <w:r w:rsidR="00DD2368" w:rsidRPr="00212EE3">
        <w:t>), ve znění pozd. předpisů.</w:t>
      </w:r>
    </w:p>
    <w:p w14:paraId="51CE99F0" w14:textId="0C5B265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406/2004 Sb., o bližších požadavcích na zajištění bezpečnosti a ochrany zdraví při práci v prostředí s nebezpečím výbuchu, ve znění pozd. předpisů.</w:t>
      </w:r>
    </w:p>
    <w:p w14:paraId="7DF46174" w14:textId="250A047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w:t>
      </w:r>
      <w:r w:rsidR="00365D11">
        <w:rPr>
          <w:lang w:val="cs-CZ"/>
        </w:rPr>
        <w:t>339/2017</w:t>
      </w:r>
      <w:r w:rsidR="00DD2368" w:rsidRPr="00212EE3">
        <w:t xml:space="preserve"> Sb., </w:t>
      </w:r>
      <w:r w:rsidR="00040A5F">
        <w:rPr>
          <w:lang w:val="cs-CZ"/>
        </w:rPr>
        <w:t>o bl</w:t>
      </w:r>
      <w:r w:rsidR="00F56FC1">
        <w:rPr>
          <w:lang w:val="cs-CZ"/>
        </w:rPr>
        <w:t>i</w:t>
      </w:r>
      <w:r w:rsidR="00040A5F">
        <w:rPr>
          <w:lang w:val="cs-CZ"/>
        </w:rPr>
        <w:t xml:space="preserve">žších požadavcích na </w:t>
      </w:r>
      <w:r w:rsidR="00DD2368" w:rsidRPr="00212EE3">
        <w:t>způsob organizace práce a pracovních postupů při práci v lese a na pracovištích obdobného charakteru.</w:t>
      </w:r>
    </w:p>
    <w:p w14:paraId="234B941B" w14:textId="2F6DDED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272/2011 Sb., o ochraně zdraví před nepříznivými účinky hluku a vibrací, ve znění pozd. předpisů.</w:t>
      </w:r>
    </w:p>
    <w:p w14:paraId="257D981E" w14:textId="26A55300"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č. 499/2006 Sb., o dokumentaci staveb, ve znění pozd. předpisů.</w:t>
      </w:r>
    </w:p>
    <w:p w14:paraId="5E41753D" w14:textId="1E07A72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MV č. 23/2008 Sb., o technických podmínkách požární ochrany staveb, ve znění pozd. předpisů.</w:t>
      </w:r>
    </w:p>
    <w:p w14:paraId="103B83CC" w14:textId="2C4CEC08"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MV č. 246/2001 Sb. o stanovení podmínek požární bezpečnosti a výkonu státního požárního dozoru (vyhláška o požární prevenci), ve znění pozd. předpisů.</w:t>
      </w:r>
    </w:p>
    <w:p w14:paraId="563BEC65" w14:textId="7E62B87F"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MV č. 87/2000 Sb., kterou se stanoví podmínky požární bezpečnosti při svařování a nahřívání živic v tavných nádobách, ve znění pozd. předpisů.</w:t>
      </w:r>
    </w:p>
    <w:p w14:paraId="53E8BCE0" w14:textId="732F732F"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Ministerstva pro místní rozvoj č. 268/2009 Sb., o technických požadavcích na stavby, ve znění pozd. předpisů.</w:t>
      </w:r>
    </w:p>
    <w:p w14:paraId="22A2C394" w14:textId="12376BC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ČÚBP č. 48/1982 Sb., kterou se stanoví základní požadavky k zajištění bezpečnosti práce a technických zařízení, ve znění pozd. předpisů.</w:t>
      </w:r>
    </w:p>
    <w:p w14:paraId="5935D550" w14:textId="3EE92B85" w:rsidR="00DD2368" w:rsidRPr="00212EE3" w:rsidRDefault="003A0AF0" w:rsidP="003A0AF0">
      <w:pPr>
        <w:pStyle w:val="Odrka"/>
        <w:numPr>
          <w:ilvl w:val="0"/>
          <w:numId w:val="0"/>
        </w:numPr>
        <w:tabs>
          <w:tab w:val="left" w:pos="0"/>
        </w:tabs>
        <w:ind w:left="284" w:hanging="284"/>
        <w:rPr>
          <w:i/>
          <w:u w:val="single"/>
        </w:rPr>
      </w:pPr>
      <w:r w:rsidRPr="00212EE3">
        <w:rPr>
          <w:rFonts w:ascii="Symbol" w:hAnsi="Symbol"/>
        </w:rPr>
        <w:t></w:t>
      </w:r>
      <w:r w:rsidRPr="00212EE3">
        <w:rPr>
          <w:rFonts w:ascii="Symbol" w:hAnsi="Symbol"/>
        </w:rPr>
        <w:tab/>
      </w:r>
      <w:r w:rsidR="00DD2368" w:rsidRPr="00212EE3">
        <w:t>Vyhláška MSv č. 77/1965 Sb., o výcviku, způsobilosti a registraci obsluh stavebních strojů. ve znění pozd. předpisů.</w:t>
      </w:r>
    </w:p>
    <w:p w14:paraId="01454205" w14:textId="354F5128" w:rsidR="00DD2368" w:rsidRPr="00212EE3" w:rsidRDefault="003A0AF0" w:rsidP="003A0AF0">
      <w:pPr>
        <w:pStyle w:val="Odrka"/>
        <w:numPr>
          <w:ilvl w:val="0"/>
          <w:numId w:val="0"/>
        </w:numPr>
        <w:tabs>
          <w:tab w:val="left" w:pos="0"/>
        </w:tabs>
        <w:ind w:left="284" w:hanging="284"/>
        <w:rPr>
          <w:i/>
          <w:u w:val="single"/>
        </w:rPr>
      </w:pPr>
      <w:r w:rsidRPr="00212EE3">
        <w:rPr>
          <w:rFonts w:ascii="Symbol" w:hAnsi="Symbol"/>
        </w:rPr>
        <w:lastRenderedPageBreak/>
        <w:t></w:t>
      </w:r>
      <w:r w:rsidRPr="00212EE3">
        <w:rPr>
          <w:rFonts w:ascii="Symbol" w:hAnsi="Symbol"/>
        </w:rPr>
        <w:tab/>
      </w:r>
      <w:r w:rsidR="00DD2368" w:rsidRPr="00212EE3">
        <w:t>Vyhláška č. 50/1978 Sb. o odborné způsobilosti v elektrotechnice, ve znění pozd. předpisů.</w:t>
      </w:r>
    </w:p>
    <w:p w14:paraId="12B69E1B" w14:textId="77777777" w:rsidR="009569FC" w:rsidRPr="00212EE3" w:rsidRDefault="009569FC">
      <w:pPr>
        <w:pStyle w:val="Odstavec"/>
      </w:pPr>
      <w:r w:rsidRPr="00212EE3">
        <w:t>Před započetím jakýchkoliv zemních prací je nutné dotčený a zájmový prostor opětovně prověřit ohledně podzemních zařízení a případně je přesně vytýčit. Průběhy budou ověřovány ručně kopanými sondami. Zemní a výkopové práce, prováděné v těsné blízkosti provozovaných elektrických podzemních zařízení, je nutné realizovat výhradně ručně. Práci se strojním vybavením je nutné přizpůsobit platným bezpečnostním předpisům a vyhláškám, zvláště v blízkosti elektrických zařízení pod napětím.</w:t>
      </w:r>
    </w:p>
    <w:p w14:paraId="02DC3B9E" w14:textId="27935F97" w:rsidR="009569FC" w:rsidRPr="00212EE3" w:rsidRDefault="009569FC" w:rsidP="00CA7D72">
      <w:r w:rsidRPr="00212EE3">
        <w:t>Při případných odstraňovacích a bouracích prací na stávajících konstrukcích nebude použito trhavin. Práce musí být prováděny tak</w:t>
      </w:r>
      <w:r w:rsidR="002901A0" w:rsidRPr="00212EE3">
        <w:t>,</w:t>
      </w:r>
      <w:r w:rsidRPr="00212EE3">
        <w:t xml:space="preserve"> aby nebyla ohrožena stabilita vlastní stavby nebo jiných staveb v těsném okolí a provozuschopnost sítí technického vybavení v dosahu bouracích prací, dle předem stanoveného podrobného technologického postupu, který zohlední průzkumem zjištěný skutečný stav stavby, zpracovaného způsobilým </w:t>
      </w:r>
      <w:r w:rsidR="009463D9" w:rsidRPr="00212EE3">
        <w:rPr>
          <w:smallCaps/>
        </w:rPr>
        <w:t>zhotovitelem</w:t>
      </w:r>
      <w:r w:rsidRPr="00212EE3">
        <w:t xml:space="preserve"> stavby v souladu s vyhláškou MMR č. 499/2006 Sb. a </w:t>
      </w:r>
      <w:r w:rsidR="003A52E3" w:rsidRPr="00212EE3">
        <w:t>268</w:t>
      </w:r>
      <w:r w:rsidRPr="00212EE3">
        <w:t>/</w:t>
      </w:r>
      <w:r w:rsidR="00AB07DC" w:rsidRPr="00212EE3">
        <w:t>2009</w:t>
      </w:r>
      <w:r w:rsidRPr="00212EE3">
        <w:t xml:space="preserve"> Sb. a všech dalších souvisejících i pozdějších změnových zákonů, vyhlášek či prováděcích předpisů.</w:t>
      </w:r>
    </w:p>
    <w:p w14:paraId="55E7CCA7" w14:textId="5B6AE764" w:rsidR="009569FC" w:rsidRPr="00212EE3" w:rsidRDefault="003A0AF0" w:rsidP="003A0AF0">
      <w:pPr>
        <w:pStyle w:val="Nadpis1"/>
        <w:numPr>
          <w:ilvl w:val="0"/>
          <w:numId w:val="0"/>
        </w:numPr>
        <w:ind w:left="1134" w:hanging="1134"/>
      </w:pPr>
      <w:r w:rsidRPr="00212EE3">
        <w:t>11.</w:t>
      </w:r>
      <w:r w:rsidRPr="00212EE3">
        <w:tab/>
      </w:r>
      <w:r w:rsidR="009569FC" w:rsidRPr="00212EE3">
        <w:t xml:space="preserve">Vliv </w:t>
      </w:r>
      <w:r w:rsidR="005E687B" w:rsidRPr="00212EE3">
        <w:t>DÍLA</w:t>
      </w:r>
      <w:r w:rsidR="009569FC" w:rsidRPr="00212EE3">
        <w:t xml:space="preserve"> na životní prostředí</w:t>
      </w:r>
    </w:p>
    <w:p w14:paraId="38A2FB9C" w14:textId="7AD1BDCA" w:rsidR="009569FC" w:rsidRPr="00212EE3" w:rsidRDefault="003A0AF0" w:rsidP="003A0AF0">
      <w:pPr>
        <w:pStyle w:val="Nadpis2"/>
        <w:numPr>
          <w:ilvl w:val="0"/>
          <w:numId w:val="0"/>
        </w:numPr>
        <w:ind w:left="1134" w:hanging="1134"/>
      </w:pPr>
      <w:r w:rsidRPr="00212EE3">
        <w:t>11.1</w:t>
      </w:r>
      <w:r w:rsidRPr="00212EE3">
        <w:tab/>
      </w:r>
      <w:r w:rsidR="009569FC" w:rsidRPr="00212EE3">
        <w:t>Obecné zásady</w:t>
      </w:r>
    </w:p>
    <w:p w14:paraId="5F9B7174" w14:textId="105DC041" w:rsidR="009569FC" w:rsidRPr="00212EE3" w:rsidRDefault="00621E88" w:rsidP="00CA7D72">
      <w:r w:rsidRPr="00212EE3">
        <w:rPr>
          <w:smallCaps/>
        </w:rPr>
        <w:t>z</w:t>
      </w:r>
      <w:r w:rsidR="00004B8A" w:rsidRPr="00212EE3">
        <w:rPr>
          <w:smallCaps/>
        </w:rPr>
        <w:t>hotovitel</w:t>
      </w:r>
      <w:r w:rsidR="00004B8A" w:rsidRPr="00212EE3">
        <w:t xml:space="preserve"> </w:t>
      </w:r>
      <w:r w:rsidR="009569FC" w:rsidRPr="00212EE3">
        <w:t xml:space="preserve">je plně zodpovědný za respektování všech zákonů, předpisů, norem a vyhlášek, platných ke dni podepsání </w:t>
      </w:r>
      <w:r w:rsidR="005E687B" w:rsidRPr="00212EE3">
        <w:rPr>
          <w:smallCaps/>
        </w:rPr>
        <w:t>Smlouvy</w:t>
      </w:r>
      <w:r w:rsidR="009569FC" w:rsidRPr="00212EE3">
        <w:t>, týkajících se vlivu projektu na životní prostředí a ručí za to, že všechny tyto předpisy budou v plné míře respektovány.</w:t>
      </w:r>
    </w:p>
    <w:p w14:paraId="7AB754F3" w14:textId="079049FA" w:rsidR="00F31A1F" w:rsidRPr="00212EE3" w:rsidRDefault="009569FC" w:rsidP="00CA7D72">
      <w:r w:rsidRPr="00212EE3">
        <w:t xml:space="preserve">Hodnoty a parametry podléhající těmto předpisům bude </w:t>
      </w:r>
      <w:r w:rsidR="00621E88" w:rsidRPr="00212EE3">
        <w:rPr>
          <w:smallCaps/>
        </w:rPr>
        <w:t>z</w:t>
      </w:r>
      <w:r w:rsidR="005E687B" w:rsidRPr="00212EE3">
        <w:rPr>
          <w:smallCaps/>
        </w:rPr>
        <w:t>hotovitel</w:t>
      </w:r>
      <w:r w:rsidRPr="00212EE3">
        <w:t xml:space="preserve"> specifikovat a popíše, jak bude těchto hodnot dosaženo. </w:t>
      </w:r>
      <w:r w:rsidR="00621E88" w:rsidRPr="00212EE3">
        <w:rPr>
          <w:smallCaps/>
        </w:rPr>
        <w:t>z</w:t>
      </w:r>
      <w:r w:rsidR="005E687B" w:rsidRPr="00212EE3">
        <w:rPr>
          <w:smallCaps/>
        </w:rPr>
        <w:t>hotovitel</w:t>
      </w:r>
      <w:r w:rsidRPr="00212EE3">
        <w:t xml:space="preserve"> dále uvede, jak budou tyto hodnoty a parametry sledovány během výstavby, zkoušek, </w:t>
      </w:r>
      <w:r w:rsidR="00304739" w:rsidRPr="00212EE3">
        <w:rPr>
          <w:smallCaps/>
        </w:rPr>
        <w:t>uvedení</w:t>
      </w:r>
      <w:r w:rsidRPr="00212EE3">
        <w:rPr>
          <w:smallCaps/>
        </w:rPr>
        <w:t xml:space="preserve"> do provozu</w:t>
      </w:r>
      <w:r w:rsidRPr="00212EE3">
        <w:t xml:space="preserve"> a při řádných provozních stavech </w:t>
      </w:r>
      <w:r w:rsidR="00621E88" w:rsidRPr="00212EE3">
        <w:rPr>
          <w:smallCaps/>
        </w:rPr>
        <w:t>d</w:t>
      </w:r>
      <w:r w:rsidR="005E687B" w:rsidRPr="00212EE3">
        <w:rPr>
          <w:smallCaps/>
        </w:rPr>
        <w:t>íla</w:t>
      </w:r>
      <w:r w:rsidRPr="00212EE3">
        <w:t>.</w:t>
      </w:r>
    </w:p>
    <w:p w14:paraId="098FE3B1" w14:textId="5ECD08A6" w:rsidR="00F03292" w:rsidRPr="00212EE3" w:rsidRDefault="003A0AF0" w:rsidP="003A0AF0">
      <w:pPr>
        <w:pStyle w:val="Nadpis2"/>
        <w:numPr>
          <w:ilvl w:val="0"/>
          <w:numId w:val="0"/>
        </w:numPr>
        <w:ind w:left="1134" w:hanging="1134"/>
      </w:pPr>
      <w:r w:rsidRPr="00212EE3">
        <w:t>11.2</w:t>
      </w:r>
      <w:r w:rsidRPr="00212EE3">
        <w:tab/>
      </w:r>
      <w:r w:rsidR="00F03292" w:rsidRPr="00212EE3">
        <w:t>Emise do ovzduší</w:t>
      </w:r>
    </w:p>
    <w:p w14:paraId="4380DD2B" w14:textId="77777777" w:rsidR="00C97134" w:rsidRPr="00212EE3" w:rsidRDefault="00C97134" w:rsidP="00212EE3">
      <w:pPr>
        <w:rPr>
          <w:b/>
          <w:u w:val="single"/>
        </w:rPr>
      </w:pPr>
      <w:r w:rsidRPr="00212EE3">
        <w:t>Vzduch v životním prostředí musí vyhovovat hygienickým požadavkům a musí být chráněn před znečištěním prachem, popílkem, kouřem, plyny, parami a pachy, případně i jinými látkami ohrožujícími zdraví.</w:t>
      </w:r>
    </w:p>
    <w:p w14:paraId="41B18EC4" w14:textId="22CDD3FA" w:rsidR="00C97134" w:rsidRPr="00212EE3" w:rsidRDefault="00621E88" w:rsidP="00C97134">
      <w:pPr>
        <w:pStyle w:val="CGNormln"/>
        <w:spacing w:before="120"/>
        <w:ind w:left="0"/>
      </w:pPr>
      <w:r w:rsidRPr="00212EE3">
        <w:rPr>
          <w:smallCaps/>
        </w:rPr>
        <w:t>z</w:t>
      </w:r>
      <w:r w:rsidR="00C97134" w:rsidRPr="00212EE3">
        <w:rPr>
          <w:smallCaps/>
        </w:rPr>
        <w:t>hotovitel</w:t>
      </w:r>
      <w:r w:rsidR="00C97134" w:rsidRPr="00212EE3">
        <w:t xml:space="preserve"> je povinen respektovat zejména následující české legislativní normy:</w:t>
      </w:r>
    </w:p>
    <w:p w14:paraId="53BECE5E" w14:textId="52800E5B" w:rsidR="00C97134"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C97134" w:rsidRPr="00212EE3">
        <w:t>zákon č. 201/2012 Sb., o ochraně ovzduší, ve znění pozdějších předpisů;</w:t>
      </w:r>
    </w:p>
    <w:p w14:paraId="59FFCBD5" w14:textId="5D4F9E7D" w:rsidR="00C97134"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C97134" w:rsidRPr="00212EE3">
        <w:t>zákon č. 415/2012 Sb., o přípustné úrovni znečišťování a jejím zjišťování a o provedení některých dalších ustanovení zákona o ochraně ovzduší, ve znění pozdějších předpisů;</w:t>
      </w:r>
    </w:p>
    <w:p w14:paraId="28BC9636" w14:textId="28945D53" w:rsidR="009569FC" w:rsidRPr="00212EE3" w:rsidRDefault="003A0AF0" w:rsidP="003A0AF0">
      <w:pPr>
        <w:pStyle w:val="Nadpis2"/>
        <w:numPr>
          <w:ilvl w:val="0"/>
          <w:numId w:val="0"/>
        </w:numPr>
        <w:ind w:left="1134" w:hanging="1134"/>
      </w:pPr>
      <w:r w:rsidRPr="00212EE3">
        <w:t>11.3</w:t>
      </w:r>
      <w:r w:rsidRPr="00212EE3">
        <w:tab/>
      </w:r>
      <w:r w:rsidR="009569FC" w:rsidRPr="00212EE3">
        <w:t>Hlučnost</w:t>
      </w:r>
    </w:p>
    <w:p w14:paraId="4DDBBD52" w14:textId="77777777" w:rsidR="0038593C" w:rsidRPr="00212EE3" w:rsidRDefault="0038593C" w:rsidP="00212EE3">
      <w:r w:rsidRPr="00212EE3">
        <w:t xml:space="preserve">Navržené zařízení musí vyhovět požadavkům na ochranu zdraví před nepříznivými účinky hluku a vibrací, které jsou obsaženy v Nařízení vlády č. 272/2011 Sb. o ochraně zdraví před nepříznivými účinky hluku a vibrací, ve znění pozdějších předpisů a dále v ČSN 73 0532. </w:t>
      </w:r>
    </w:p>
    <w:p w14:paraId="1D7829BC" w14:textId="376E969A" w:rsidR="009569FC" w:rsidRPr="00212EE3" w:rsidRDefault="003A0AF0" w:rsidP="003A0AF0">
      <w:pPr>
        <w:pStyle w:val="Nadpis2"/>
        <w:numPr>
          <w:ilvl w:val="0"/>
          <w:numId w:val="0"/>
        </w:numPr>
        <w:ind w:left="1134" w:hanging="1134"/>
      </w:pPr>
      <w:r w:rsidRPr="00212EE3">
        <w:lastRenderedPageBreak/>
        <w:t>11.4</w:t>
      </w:r>
      <w:r w:rsidRPr="00212EE3">
        <w:tab/>
      </w:r>
      <w:r w:rsidR="009569FC" w:rsidRPr="00212EE3">
        <w:t>Odpady</w:t>
      </w:r>
    </w:p>
    <w:p w14:paraId="2C3B61C4" w14:textId="77777777" w:rsidR="00147762" w:rsidRPr="00212EE3" w:rsidRDefault="00147762" w:rsidP="00212EE3">
      <w:r w:rsidRPr="00212EE3">
        <w:t xml:space="preserve">Pro nakládání s odpady je </w:t>
      </w:r>
      <w:r w:rsidRPr="00212EE3">
        <w:rPr>
          <w:smallCaps/>
        </w:rPr>
        <w:t>zhotovitel</w:t>
      </w:r>
      <w:r w:rsidRPr="00212EE3">
        <w:t xml:space="preserve"> povinen respektovat následující české legislativní normy:</w:t>
      </w:r>
    </w:p>
    <w:p w14:paraId="7D226508" w14:textId="353214AA" w:rsidR="00147762"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147762" w:rsidRPr="00212EE3">
        <w:t xml:space="preserve">zákon č. </w:t>
      </w:r>
      <w:r w:rsidR="00987163">
        <w:rPr>
          <w:lang w:val="cs-CZ"/>
        </w:rPr>
        <w:t>541</w:t>
      </w:r>
      <w:r w:rsidR="00147762" w:rsidRPr="00212EE3">
        <w:t>/</w:t>
      </w:r>
      <w:r w:rsidR="00987163" w:rsidRPr="00212EE3">
        <w:t>20</w:t>
      </w:r>
      <w:r w:rsidR="00987163">
        <w:rPr>
          <w:lang w:val="cs-CZ"/>
        </w:rPr>
        <w:t>20</w:t>
      </w:r>
      <w:r w:rsidR="00987163" w:rsidRPr="00212EE3">
        <w:t xml:space="preserve"> </w:t>
      </w:r>
      <w:r w:rsidR="00147762" w:rsidRPr="00212EE3">
        <w:t>Sb., Zákon o odpadech</w:t>
      </w:r>
      <w:r w:rsidR="00147762" w:rsidRPr="00212EE3">
        <w:rPr>
          <w:lang w:val="cs-CZ"/>
        </w:rPr>
        <w:t>,</w:t>
      </w:r>
      <w:r w:rsidR="00294F58">
        <w:rPr>
          <w:lang w:val="cs-CZ"/>
        </w:rPr>
        <w:t xml:space="preserve"> včetně souvisejících předpisů.</w:t>
      </w:r>
    </w:p>
    <w:p w14:paraId="35D7A0AA" w14:textId="47824D17" w:rsidR="00147762" w:rsidRPr="00212EE3" w:rsidRDefault="000066EE" w:rsidP="00CA7D72">
      <w:r w:rsidRPr="00212EE3">
        <w:t xml:space="preserve">Nakládání s odpady je řešeno v čl. 39 </w:t>
      </w:r>
      <w:r w:rsidRPr="00212EE3">
        <w:rPr>
          <w:smallCaps/>
        </w:rPr>
        <w:t>smlouvy</w:t>
      </w:r>
      <w:r w:rsidRPr="00212EE3">
        <w:t>.</w:t>
      </w:r>
    </w:p>
    <w:p w14:paraId="0338CC25" w14:textId="201DEF35" w:rsidR="009569FC" w:rsidRPr="00212EE3" w:rsidRDefault="003A0AF0" w:rsidP="003A0AF0">
      <w:pPr>
        <w:pStyle w:val="Nadpis2"/>
        <w:numPr>
          <w:ilvl w:val="0"/>
          <w:numId w:val="0"/>
        </w:numPr>
        <w:ind w:left="1134" w:hanging="1134"/>
      </w:pPr>
      <w:r w:rsidRPr="00212EE3">
        <w:t>11.5</w:t>
      </w:r>
      <w:r w:rsidRPr="00212EE3">
        <w:tab/>
      </w:r>
      <w:r w:rsidR="009569FC" w:rsidRPr="00212EE3">
        <w:t>Vodní hospodářství</w:t>
      </w:r>
    </w:p>
    <w:p w14:paraId="46DB2323" w14:textId="77777777" w:rsidR="005322DA" w:rsidRPr="00212EE3" w:rsidRDefault="005322DA" w:rsidP="00212EE3">
      <w:r w:rsidRPr="00212EE3">
        <w:t>Povrchové a podzemní vody je třeba chránit před znehodnocením odpadními vodami a jinými látkami, které mohou ohrozit jejich jakost nebo zdravotní nezávadnost.</w:t>
      </w:r>
    </w:p>
    <w:p w14:paraId="5FDFDB8A" w14:textId="77777777" w:rsidR="005322DA" w:rsidRPr="00212EE3" w:rsidRDefault="005322DA" w:rsidP="00212EE3">
      <w:r w:rsidRPr="00212EE3">
        <w:rPr>
          <w:smallCaps/>
        </w:rPr>
        <w:t>zhotovitel</w:t>
      </w:r>
      <w:r w:rsidRPr="00212EE3">
        <w:t xml:space="preserve"> je povinen respektovat následující české legislativní normy:</w:t>
      </w:r>
    </w:p>
    <w:p w14:paraId="29F63791" w14:textId="61CA9E91" w:rsidR="005322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5322DA" w:rsidRPr="00212EE3">
        <w:t>zákon č. 254/2001 Sb., Vodní zákon ve znění pozdějších předpisů</w:t>
      </w:r>
    </w:p>
    <w:p w14:paraId="65BE87DF" w14:textId="24F4E38F" w:rsidR="005322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5322DA" w:rsidRPr="00212EE3">
        <w:t>zákon č. 274/2001 Sb., Zákon o vodovodech a kanalizacích pro veřejnou potřebu</w:t>
      </w:r>
    </w:p>
    <w:p w14:paraId="596F59D1" w14:textId="6696096F" w:rsidR="005322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5322DA" w:rsidRPr="00212EE3">
        <w:t xml:space="preserve">nařízení vlády č. </w:t>
      </w:r>
      <w:r w:rsidR="0089211C">
        <w:rPr>
          <w:lang w:val="cs-CZ"/>
        </w:rPr>
        <w:t>401</w:t>
      </w:r>
      <w:r w:rsidR="005322DA" w:rsidRPr="00212EE3">
        <w:t>/</w:t>
      </w:r>
      <w:r w:rsidR="0089211C" w:rsidRPr="00212EE3">
        <w:t>20</w:t>
      </w:r>
      <w:r w:rsidR="0089211C">
        <w:rPr>
          <w:lang w:val="cs-CZ"/>
        </w:rPr>
        <w:t>15</w:t>
      </w:r>
      <w:r w:rsidR="005322DA" w:rsidRPr="00212EE3">
        <w:t xml:space="preserve"> Sb., o ukazatelích a hodnotách přípustného znečištění povrchových vod a odpadních vod, náležitostech povolení k vypouštění odpadních vod do vod povrchových a do kanalizací a o citlivých oblastech.</w:t>
      </w:r>
    </w:p>
    <w:p w14:paraId="7FF41AD7" w14:textId="16E3115E" w:rsidR="009569FC" w:rsidRPr="00212EE3" w:rsidRDefault="003A0AF0" w:rsidP="003A0AF0">
      <w:pPr>
        <w:pStyle w:val="Nadpis1"/>
        <w:numPr>
          <w:ilvl w:val="0"/>
          <w:numId w:val="0"/>
        </w:numPr>
        <w:ind w:left="1134" w:hanging="1134"/>
      </w:pPr>
      <w:r w:rsidRPr="00212EE3">
        <w:t>12.</w:t>
      </w:r>
      <w:r w:rsidRPr="00212EE3">
        <w:tab/>
      </w:r>
      <w:r w:rsidR="009569FC" w:rsidRPr="00212EE3">
        <w:t xml:space="preserve">Zkoušky a </w:t>
      </w:r>
      <w:r w:rsidR="0081387D" w:rsidRPr="00212EE3">
        <w:t>uv</w:t>
      </w:r>
      <w:r w:rsidR="00304739" w:rsidRPr="00212EE3">
        <w:t>e</w:t>
      </w:r>
      <w:r w:rsidR="0081387D" w:rsidRPr="00212EE3">
        <w:t>d</w:t>
      </w:r>
      <w:r w:rsidR="00304739" w:rsidRPr="00212EE3">
        <w:t>e</w:t>
      </w:r>
      <w:r w:rsidR="0081387D" w:rsidRPr="00212EE3">
        <w:t>ní do provozu</w:t>
      </w:r>
    </w:p>
    <w:p w14:paraId="52B6A1EA" w14:textId="105B3A95" w:rsidR="009569FC" w:rsidRPr="00212EE3" w:rsidRDefault="003A0AF0" w:rsidP="003A0AF0">
      <w:pPr>
        <w:pStyle w:val="Nadpis2"/>
        <w:numPr>
          <w:ilvl w:val="0"/>
          <w:numId w:val="0"/>
        </w:numPr>
        <w:ind w:left="1134" w:hanging="1134"/>
      </w:pPr>
      <w:r w:rsidRPr="00212EE3">
        <w:t>12.1</w:t>
      </w:r>
      <w:r w:rsidRPr="00212EE3">
        <w:tab/>
      </w:r>
      <w:r w:rsidR="009569FC" w:rsidRPr="00212EE3">
        <w:rPr>
          <w:rStyle w:val="Nadpis1Char"/>
          <w:b/>
          <w:caps/>
          <w:kern w:val="0"/>
          <w:sz w:val="26"/>
        </w:rPr>
        <w:t>V</w:t>
      </w:r>
      <w:r w:rsidR="009569FC" w:rsidRPr="00212EE3">
        <w:t xml:space="preserve">šeobecně </w:t>
      </w:r>
    </w:p>
    <w:p w14:paraId="436E78EE" w14:textId="2A0B253B" w:rsidR="009569FC" w:rsidRPr="00212EE3" w:rsidRDefault="00621E88" w:rsidP="00CA7D72">
      <w:r w:rsidRPr="00212EE3">
        <w:rPr>
          <w:smallCaps/>
        </w:rPr>
        <w:t>z</w:t>
      </w:r>
      <w:r w:rsidR="005E687B" w:rsidRPr="00212EE3">
        <w:rPr>
          <w:smallCaps/>
        </w:rPr>
        <w:t>hotovitel</w:t>
      </w:r>
      <w:r w:rsidR="009569FC" w:rsidRPr="00212EE3">
        <w:t xml:space="preserve"> ověří a prokáže požadovanou výkonnost a jakost </w:t>
      </w:r>
      <w:r w:rsidRPr="00212EE3">
        <w:rPr>
          <w:smallCaps/>
        </w:rPr>
        <w:t>d</w:t>
      </w:r>
      <w:r w:rsidR="005E687B" w:rsidRPr="00212EE3">
        <w:rPr>
          <w:smallCaps/>
        </w:rPr>
        <w:t>íla</w:t>
      </w:r>
      <w:r w:rsidR="009569FC" w:rsidRPr="00212EE3">
        <w:t xml:space="preserve"> kontrolami, zkouškami a testy, které budou prováděny u </w:t>
      </w:r>
      <w:r w:rsidRPr="00212EE3">
        <w:rPr>
          <w:smallCaps/>
        </w:rPr>
        <w:t>z</w:t>
      </w:r>
      <w:r w:rsidR="006F0DAD" w:rsidRPr="00212EE3">
        <w:rPr>
          <w:smallCaps/>
        </w:rPr>
        <w:t>hotovitele</w:t>
      </w:r>
      <w:r w:rsidR="009569FC" w:rsidRPr="00212EE3">
        <w:t xml:space="preserve">, jeho </w:t>
      </w:r>
      <w:r w:rsidR="00F57E5C" w:rsidRPr="00212EE3">
        <w:rPr>
          <w:smallCaps/>
        </w:rPr>
        <w:t>pod</w:t>
      </w:r>
      <w:r w:rsidR="009569FC" w:rsidRPr="00212EE3">
        <w:rPr>
          <w:smallCaps/>
        </w:rPr>
        <w:t xml:space="preserve">dodavatelů, </w:t>
      </w:r>
      <w:r w:rsidR="009569FC" w:rsidRPr="00212EE3">
        <w:t>během transportu</w:t>
      </w:r>
      <w:r w:rsidR="009569FC" w:rsidRPr="00212EE3">
        <w:rPr>
          <w:smallCaps/>
        </w:rPr>
        <w:t xml:space="preserve"> </w:t>
      </w:r>
      <w:r w:rsidR="009569FC" w:rsidRPr="00212EE3">
        <w:t>nebo</w:t>
      </w:r>
      <w:r w:rsidR="009569FC" w:rsidRPr="00212EE3">
        <w:rPr>
          <w:smallCaps/>
        </w:rPr>
        <w:t xml:space="preserve"> </w:t>
      </w:r>
      <w:r w:rsidR="009569FC" w:rsidRPr="00212EE3">
        <w:t xml:space="preserve">na </w:t>
      </w:r>
      <w:r w:rsidR="009569FC" w:rsidRPr="00212EE3">
        <w:rPr>
          <w:smallCaps/>
        </w:rPr>
        <w:t>staveništi</w:t>
      </w:r>
      <w:r w:rsidR="009569FC" w:rsidRPr="00212EE3">
        <w:t xml:space="preserve">. </w:t>
      </w:r>
    </w:p>
    <w:p w14:paraId="00222406" w14:textId="77777777" w:rsidR="009569FC" w:rsidRPr="00212EE3" w:rsidRDefault="009569FC" w:rsidP="00B344F9">
      <w:pPr>
        <w:pStyle w:val="Odstavec"/>
      </w:pPr>
      <w:r w:rsidRPr="00212EE3">
        <w:t xml:space="preserve">Tyto kontroly a zkoušky budou zahrnovat zejména: </w:t>
      </w:r>
    </w:p>
    <w:p w14:paraId="38CC9A53" w14:textId="3924013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při přejímce materiálu a subdodávek hromadně vyráběných zařízení,</w:t>
      </w:r>
    </w:p>
    <w:p w14:paraId="1C493913" w14:textId="1B66284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při výrobě individuálně vyráběných zařízení,</w:t>
      </w:r>
    </w:p>
    <w:p w14:paraId="401F4460" w14:textId="0CCFCFDE"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hotových výrobků - FAT,</w:t>
      </w:r>
    </w:p>
    <w:p w14:paraId="0A8EF2BE" w14:textId="78B6831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stavební části,</w:t>
      </w:r>
    </w:p>
    <w:p w14:paraId="29030AAA" w14:textId="2451FF29" w:rsidR="0085567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5567B" w:rsidRPr="00212EE3">
        <w:t xml:space="preserve">kontroly a zkoušky při přejímce pro montáž, </w:t>
      </w:r>
    </w:p>
    <w:p w14:paraId="74BCD29A" w14:textId="3E50296D" w:rsidR="0085567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5567B" w:rsidRPr="00212EE3">
        <w:t>individu</w:t>
      </w:r>
      <w:r w:rsidR="00A74616">
        <w:rPr>
          <w:lang w:val="cs-CZ"/>
        </w:rPr>
        <w:t>á</w:t>
      </w:r>
      <w:r w:rsidR="0085567B" w:rsidRPr="00212EE3">
        <w:t xml:space="preserve">lní zkoušky (IZ) v rámci </w:t>
      </w:r>
      <w:r w:rsidR="0085567B" w:rsidRPr="00212EE3">
        <w:rPr>
          <w:smallCaps/>
        </w:rPr>
        <w:t>ukončení montáže</w:t>
      </w:r>
      <w:r w:rsidR="0085567B" w:rsidRPr="00212EE3">
        <w:t>,</w:t>
      </w:r>
    </w:p>
    <w:p w14:paraId="0AE85CA7" w14:textId="6649F530" w:rsidR="0085567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5567B" w:rsidRPr="00212EE3">
        <w:t xml:space="preserve">kontroly a zkoušky při </w:t>
      </w:r>
      <w:r w:rsidR="0085567B" w:rsidRPr="00212EE3">
        <w:rPr>
          <w:smallCaps/>
        </w:rPr>
        <w:t>uv</w:t>
      </w:r>
      <w:r w:rsidR="00040DF9" w:rsidRPr="00212EE3">
        <w:rPr>
          <w:smallCaps/>
          <w:lang w:val="cs-CZ"/>
        </w:rPr>
        <w:t>e</w:t>
      </w:r>
      <w:r w:rsidR="0085567B" w:rsidRPr="00212EE3">
        <w:rPr>
          <w:smallCaps/>
        </w:rPr>
        <w:t>d</w:t>
      </w:r>
      <w:r w:rsidR="00040DF9" w:rsidRPr="00212EE3">
        <w:rPr>
          <w:smallCaps/>
          <w:lang w:val="cs-CZ"/>
        </w:rPr>
        <w:t>e</w:t>
      </w:r>
      <w:r w:rsidR="0085567B" w:rsidRPr="00212EE3">
        <w:rPr>
          <w:smallCaps/>
        </w:rPr>
        <w:t>ní do provozu</w:t>
      </w:r>
      <w:r w:rsidR="0085567B" w:rsidRPr="00212EE3">
        <w:t xml:space="preserve"> tj.: </w:t>
      </w:r>
      <w:r w:rsidR="00B36B15">
        <w:rPr>
          <w:lang w:val="cs-CZ"/>
        </w:rPr>
        <w:t>t</w:t>
      </w:r>
      <w:r w:rsidR="009C270C" w:rsidRPr="00212EE3">
        <w:t>lakové, těsnostní zkoušky, funkční zkoušky bezp</w:t>
      </w:r>
      <w:r w:rsidR="002C2471">
        <w:rPr>
          <w:lang w:val="cs-CZ"/>
        </w:rPr>
        <w:t>ečnostních</w:t>
      </w:r>
      <w:r w:rsidR="009C270C" w:rsidRPr="00212EE3">
        <w:t xml:space="preserve"> zaříz</w:t>
      </w:r>
      <w:r w:rsidR="00976842">
        <w:rPr>
          <w:lang w:val="cs-CZ"/>
        </w:rPr>
        <w:t>ení</w:t>
      </w:r>
      <w:r w:rsidR="009C270C" w:rsidRPr="00212EE3">
        <w:t xml:space="preserve"> PZ, PZ výchozí revize před uvedením do zk</w:t>
      </w:r>
      <w:r w:rsidR="00DE122C">
        <w:rPr>
          <w:lang w:val="cs-CZ"/>
        </w:rPr>
        <w:t>ušebního</w:t>
      </w:r>
      <w:r w:rsidR="009C270C" w:rsidRPr="00212EE3">
        <w:t xml:space="preserve"> </w:t>
      </w:r>
      <w:r w:rsidR="00B87711">
        <w:rPr>
          <w:lang w:val="cs-CZ"/>
        </w:rPr>
        <w:t xml:space="preserve">provozu </w:t>
      </w:r>
      <w:r w:rsidR="0085567B" w:rsidRPr="00212EE3">
        <w:t>a po zk</w:t>
      </w:r>
      <w:r w:rsidR="001C397E">
        <w:rPr>
          <w:lang w:val="cs-CZ"/>
        </w:rPr>
        <w:t>ušebním</w:t>
      </w:r>
      <w:r w:rsidR="0085567B" w:rsidRPr="00212EE3">
        <w:t xml:space="preserve"> provozu PZ</w:t>
      </w:r>
    </w:p>
    <w:p w14:paraId="0F372C24" w14:textId="21853318"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t xml:space="preserve">příprava ke </w:t>
      </w:r>
      <w:r w:rsidR="009569FC" w:rsidRPr="00212EE3">
        <w:rPr>
          <w:smallCaps/>
        </w:rPr>
        <w:t>komplexnímu vyzkoušení</w:t>
      </w:r>
      <w:r w:rsidR="009569FC" w:rsidRPr="00212EE3">
        <w:t>,</w:t>
      </w:r>
    </w:p>
    <w:p w14:paraId="52A520C4" w14:textId="1A2F3EB4"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rPr>
          <w:smallCaps/>
        </w:rPr>
        <w:t>komplexní vyzkoušení</w:t>
      </w:r>
      <w:r w:rsidR="009569FC" w:rsidRPr="00212EE3">
        <w:t xml:space="preserve">, </w:t>
      </w:r>
      <w:r w:rsidR="00D536B5" w:rsidRPr="00212EE3">
        <w:rPr>
          <w:smallCaps/>
        </w:rPr>
        <w:t>garanční měření</w:t>
      </w:r>
      <w:r w:rsidR="00D536B5" w:rsidRPr="00212EE3">
        <w:t xml:space="preserve"> -</w:t>
      </w:r>
      <w:r w:rsidR="009569FC" w:rsidRPr="00212EE3">
        <w:rPr>
          <w:smallCaps/>
        </w:rPr>
        <w:t>test</w:t>
      </w:r>
      <w:r w:rsidR="009569FC" w:rsidRPr="00212EE3">
        <w:t xml:space="preserve"> „A“,</w:t>
      </w:r>
    </w:p>
    <w:p w14:paraId="23E6E82E" w14:textId="38B1DB1A" w:rsidR="0009560A"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09560A" w:rsidRPr="00212EE3">
        <w:rPr>
          <w:smallCaps/>
        </w:rPr>
        <w:t>komplexní zkouška</w:t>
      </w:r>
      <w:r w:rsidR="0009560A" w:rsidRPr="00212EE3">
        <w:t xml:space="preserve">, </w:t>
      </w:r>
    </w:p>
    <w:p w14:paraId="6C65F28B" w14:textId="0DE6B21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536B5" w:rsidRPr="00212EE3">
        <w:t xml:space="preserve"> </w:t>
      </w:r>
      <w:r w:rsidR="00D536B5" w:rsidRPr="00212EE3">
        <w:rPr>
          <w:smallCaps/>
        </w:rPr>
        <w:t>garanční měření</w:t>
      </w:r>
      <w:r w:rsidR="00D536B5" w:rsidRPr="00212EE3">
        <w:t xml:space="preserve"> - </w:t>
      </w:r>
      <w:r w:rsidR="009569FC" w:rsidRPr="00212EE3">
        <w:rPr>
          <w:smallCaps/>
        </w:rPr>
        <w:t>test</w:t>
      </w:r>
      <w:r w:rsidR="009569FC" w:rsidRPr="00212EE3">
        <w:t xml:space="preserve"> „B“ (před ukončením záruční lhůty).</w:t>
      </w:r>
    </w:p>
    <w:p w14:paraId="1E16A36D" w14:textId="24001CE4" w:rsidR="009569FC" w:rsidRPr="00212EE3" w:rsidRDefault="009569FC" w:rsidP="00941CE6">
      <w:pPr>
        <w:pStyle w:val="Odstavec"/>
      </w:pPr>
      <w:r w:rsidRPr="00212EE3">
        <w:t xml:space="preserve">Veškeré kontroly, zkoušky a testy prováděné v souvislosti s přípravou a realizací </w:t>
      </w:r>
      <w:r w:rsidR="00621E88" w:rsidRPr="00212EE3">
        <w:rPr>
          <w:smallCaps/>
        </w:rPr>
        <w:t>d</w:t>
      </w:r>
      <w:r w:rsidR="005E687B" w:rsidRPr="00212EE3">
        <w:rPr>
          <w:smallCaps/>
        </w:rPr>
        <w:t>íla</w:t>
      </w:r>
      <w:r w:rsidRPr="00212EE3">
        <w:t xml:space="preserve"> budou probíhat dle Plánu kontrol a zkoušek, Programů zkoušek, Projektu pro první uvedení do </w:t>
      </w:r>
      <w:r w:rsidRPr="00212EE3">
        <w:lastRenderedPageBreak/>
        <w:t xml:space="preserve">provozu, Projektu </w:t>
      </w:r>
      <w:r w:rsidRPr="00212EE3">
        <w:rPr>
          <w:smallCaps/>
        </w:rPr>
        <w:t>garančního měření</w:t>
      </w:r>
      <w:r w:rsidRPr="00212EE3">
        <w:t xml:space="preserve"> a další navazující dokumentace jakosti, kterou zpracuje </w:t>
      </w:r>
      <w:r w:rsidR="00621E88" w:rsidRPr="00212EE3">
        <w:rPr>
          <w:smallCaps/>
        </w:rPr>
        <w:t>z</w:t>
      </w:r>
      <w:r w:rsidR="005E687B" w:rsidRPr="00212EE3">
        <w:rPr>
          <w:smallCaps/>
        </w:rPr>
        <w:t>hotovitel</w:t>
      </w:r>
      <w:r w:rsidRPr="00212EE3">
        <w:t xml:space="preserve"> v souladu se </w:t>
      </w:r>
      <w:r w:rsidR="005E687B" w:rsidRPr="00212EE3">
        <w:rPr>
          <w:smallCaps/>
        </w:rPr>
        <w:t>Smlouvou</w:t>
      </w:r>
      <w:r w:rsidR="00D536B5" w:rsidRPr="00212EE3">
        <w:rPr>
          <w:smallCaps/>
        </w:rPr>
        <w:t xml:space="preserve"> </w:t>
      </w:r>
      <w:r w:rsidR="00663EE7" w:rsidRPr="00621E88">
        <w:t>P</w:t>
      </w:r>
      <w:r w:rsidR="00D536B5" w:rsidRPr="00212EE3">
        <w:t xml:space="preserve">říloha </w:t>
      </w:r>
      <w:r w:rsidR="00DE7309" w:rsidRPr="00212EE3">
        <w:t>3</w:t>
      </w:r>
      <w:r w:rsidR="00D536B5" w:rsidRPr="00212EE3">
        <w:rPr>
          <w:smallCaps/>
        </w:rPr>
        <w:t xml:space="preserve"> </w:t>
      </w:r>
      <w:r w:rsidR="00D536B5" w:rsidRPr="00212EE3">
        <w:t>- Dokumentace.</w:t>
      </w:r>
    </w:p>
    <w:p w14:paraId="658859D9" w14:textId="43FFFBDA" w:rsidR="009569FC" w:rsidRPr="00212EE3" w:rsidRDefault="009569FC" w:rsidP="00307042">
      <w:pPr>
        <w:pStyle w:val="Odstavec"/>
      </w:pPr>
      <w:r w:rsidRPr="00212EE3">
        <w:t xml:space="preserve">Současně budou dodrženy další podmínky </w:t>
      </w:r>
      <w:r w:rsidR="00621E88" w:rsidRPr="00212EE3">
        <w:rPr>
          <w:smallCaps/>
        </w:rPr>
        <w:t>s</w:t>
      </w:r>
      <w:r w:rsidR="005E687B" w:rsidRPr="00212EE3">
        <w:rPr>
          <w:smallCaps/>
        </w:rPr>
        <w:t>mlouvy</w:t>
      </w:r>
      <w:r w:rsidRPr="00212EE3">
        <w:t xml:space="preserve"> relevantní pro oblast zkoušek, které jsou obsaženy </w:t>
      </w:r>
      <w:proofErr w:type="gramStart"/>
      <w:r w:rsidRPr="00212EE3">
        <w:rPr>
          <w:u w:val="single"/>
        </w:rPr>
        <w:t>zejména v</w:t>
      </w:r>
      <w:r w:rsidR="00613281" w:rsidRPr="00212EE3">
        <w:rPr>
          <w:u w:val="single"/>
        </w:rPr>
        <w:t xml:space="preserve"> </w:t>
      </w:r>
      <w:r w:rsidRPr="00212EE3">
        <w:rPr>
          <w:u w:val="single"/>
        </w:rPr>
        <w:t>:</w:t>
      </w:r>
      <w:proofErr w:type="gramEnd"/>
    </w:p>
    <w:p w14:paraId="3AEBBE16" w14:textId="7C2AB82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Zabezpečení jakosti </w:t>
      </w:r>
      <w:r w:rsidR="00621E88" w:rsidRPr="00212EE3">
        <w:rPr>
          <w:smallCaps/>
        </w:rPr>
        <w:t>d</w:t>
      </w:r>
      <w:r w:rsidR="005E687B" w:rsidRPr="00212EE3">
        <w:rPr>
          <w:smallCaps/>
        </w:rPr>
        <w:t>íla</w:t>
      </w:r>
    </w:p>
    <w:p w14:paraId="00E82D2F" w14:textId="298205F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Ukončení montáže</w:t>
      </w:r>
    </w:p>
    <w:p w14:paraId="661A19B9" w14:textId="585E0210" w:rsidR="009569FC" w:rsidRPr="00212EE3" w:rsidRDefault="003A0AF0" w:rsidP="003A0AF0">
      <w:pPr>
        <w:pStyle w:val="Odrka"/>
        <w:numPr>
          <w:ilvl w:val="0"/>
          <w:numId w:val="0"/>
        </w:numPr>
        <w:tabs>
          <w:tab w:val="left" w:pos="0"/>
        </w:tabs>
        <w:ind w:left="284" w:hanging="284"/>
        <w:rPr>
          <w:smallCaps/>
        </w:rPr>
      </w:pPr>
      <w:r w:rsidRPr="00212EE3">
        <w:rPr>
          <w:rFonts w:ascii="Symbol" w:hAnsi="Symbol"/>
          <w:smallCaps/>
        </w:rPr>
        <w:t></w:t>
      </w:r>
      <w:r w:rsidRPr="00212EE3">
        <w:rPr>
          <w:rFonts w:ascii="Symbol" w:hAnsi="Symbol"/>
          <w:smallCaps/>
        </w:rPr>
        <w:tab/>
      </w:r>
      <w:r w:rsidR="00B87711" w:rsidRPr="00212EE3">
        <w:rPr>
          <w:smallCaps/>
        </w:rPr>
        <w:t>u</w:t>
      </w:r>
      <w:r w:rsidR="009569FC" w:rsidRPr="00212EE3">
        <w:rPr>
          <w:smallCaps/>
        </w:rPr>
        <w:t>v</w:t>
      </w:r>
      <w:r w:rsidR="009F1054" w:rsidRPr="00212EE3">
        <w:rPr>
          <w:smallCaps/>
          <w:lang w:val="cs-CZ"/>
        </w:rPr>
        <w:t>e</w:t>
      </w:r>
      <w:r w:rsidR="009569FC" w:rsidRPr="00212EE3">
        <w:rPr>
          <w:smallCaps/>
        </w:rPr>
        <w:t>d</w:t>
      </w:r>
      <w:r w:rsidR="009F1054" w:rsidRPr="00212EE3">
        <w:rPr>
          <w:smallCaps/>
          <w:lang w:val="cs-CZ"/>
        </w:rPr>
        <w:t>e</w:t>
      </w:r>
      <w:r w:rsidR="009569FC" w:rsidRPr="00212EE3">
        <w:rPr>
          <w:smallCaps/>
        </w:rPr>
        <w:t>ní do provozu</w:t>
      </w:r>
    </w:p>
    <w:p w14:paraId="1259AA26" w14:textId="700DB17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rPr>
          <w:smallCaps/>
        </w:rPr>
        <w:t>Garanční</w:t>
      </w:r>
      <w:r w:rsidR="0077308F" w:rsidRPr="00212EE3">
        <w:rPr>
          <w:smallCaps/>
          <w:lang w:val="cs-CZ"/>
        </w:rPr>
        <w:t>ch</w:t>
      </w:r>
      <w:r w:rsidR="009569FC" w:rsidRPr="00212EE3">
        <w:rPr>
          <w:smallCaps/>
        </w:rPr>
        <w:t xml:space="preserve"> měření</w:t>
      </w:r>
      <w:r w:rsidR="009569FC" w:rsidRPr="00212EE3">
        <w:t xml:space="preserve"> v rámci </w:t>
      </w:r>
      <w:r w:rsidR="009569FC" w:rsidRPr="00212EE3">
        <w:rPr>
          <w:smallCaps/>
          <w:lang w:val="cs-CZ"/>
        </w:rPr>
        <w:t>testu</w:t>
      </w:r>
      <w:r w:rsidR="009569FC" w:rsidRPr="00212EE3">
        <w:rPr>
          <w:lang w:val="cs-CZ"/>
        </w:rPr>
        <w:t xml:space="preserve"> „</w:t>
      </w:r>
      <w:r w:rsidR="0077308F" w:rsidRPr="00212EE3">
        <w:rPr>
          <w:lang w:val="cs-CZ"/>
        </w:rPr>
        <w:t xml:space="preserve">A“ a </w:t>
      </w:r>
      <w:r w:rsidR="009569FC" w:rsidRPr="00212EE3">
        <w:rPr>
          <w:smallCaps/>
        </w:rPr>
        <w:t>testu</w:t>
      </w:r>
      <w:r w:rsidR="009569FC" w:rsidRPr="00212EE3">
        <w:t xml:space="preserve"> „B“, </w:t>
      </w:r>
      <w:r w:rsidR="009569FC" w:rsidRPr="00212EE3">
        <w:rPr>
          <w:smallCaps/>
        </w:rPr>
        <w:t>konečné převzetí</w:t>
      </w:r>
      <w:r w:rsidR="009569FC" w:rsidRPr="00212EE3">
        <w:t xml:space="preserve"> </w:t>
      </w:r>
      <w:r w:rsidR="005E687B" w:rsidRPr="00212EE3">
        <w:rPr>
          <w:smallCaps/>
        </w:rPr>
        <w:t>Díla</w:t>
      </w:r>
      <w:r w:rsidR="009569FC" w:rsidRPr="00212EE3">
        <w:t xml:space="preserve"> </w:t>
      </w:r>
    </w:p>
    <w:p w14:paraId="14E12DE1" w14:textId="77777777" w:rsidR="009569FC" w:rsidRPr="00212EE3" w:rsidRDefault="009569FC" w:rsidP="00B02F62">
      <w:pPr>
        <w:pStyle w:val="Odstavec"/>
      </w:pPr>
      <w:r w:rsidRPr="00212EE3">
        <w:t xml:space="preserve">Rozsah, provedení a kvalita zkoušek bude odpovídat nejméně požadavkům uvedeným v příslušné normě pro dané zařízení. Číslo příslušné a platné normy bude uvedeno v průvodní dokumentaci příslušného zkoušeného zařízení. </w:t>
      </w:r>
    </w:p>
    <w:p w14:paraId="1DA9BB73" w14:textId="5D95CEBE" w:rsidR="009569FC" w:rsidRPr="00212EE3" w:rsidRDefault="009569FC" w:rsidP="00CA7D72">
      <w:r w:rsidRPr="00212EE3">
        <w:t xml:space="preserve">Pokud zařízení bude zkoušeno podle jiných norem než ČSN, budou tyto normy předloženy </w:t>
      </w:r>
      <w:r w:rsidR="00621E88" w:rsidRPr="00212EE3">
        <w:rPr>
          <w:smallCaps/>
        </w:rPr>
        <w:t>z</w:t>
      </w:r>
      <w:r w:rsidR="006F0DAD" w:rsidRPr="00212EE3">
        <w:rPr>
          <w:smallCaps/>
        </w:rPr>
        <w:t>hotovitele</w:t>
      </w:r>
      <w:r w:rsidR="005E687B" w:rsidRPr="00212EE3">
        <w:rPr>
          <w:smallCaps/>
        </w:rPr>
        <w:t>m</w:t>
      </w:r>
      <w:r w:rsidRPr="00212EE3">
        <w:t xml:space="preserve"> před zahájením zkoušek.</w:t>
      </w:r>
    </w:p>
    <w:p w14:paraId="07D6D1DB" w14:textId="1778CCF3" w:rsidR="009569FC" w:rsidRPr="00212EE3" w:rsidRDefault="003A0AF0" w:rsidP="003A0AF0">
      <w:pPr>
        <w:pStyle w:val="Nadpis2"/>
        <w:numPr>
          <w:ilvl w:val="0"/>
          <w:numId w:val="0"/>
        </w:numPr>
        <w:ind w:left="1134" w:hanging="1134"/>
      </w:pPr>
      <w:r w:rsidRPr="00212EE3">
        <w:t>12.2</w:t>
      </w:r>
      <w:r w:rsidRPr="00212EE3">
        <w:tab/>
      </w:r>
      <w:r w:rsidR="009569FC" w:rsidRPr="00212EE3">
        <w:t>Kontroly a zkoušky při přejímce materiálu a subdodávek hromadně vyráběných zařízení</w:t>
      </w:r>
    </w:p>
    <w:p w14:paraId="573D60F3" w14:textId="3C68B478" w:rsidR="009569FC" w:rsidRPr="00212EE3" w:rsidRDefault="009569FC" w:rsidP="00CA7D72">
      <w:r w:rsidRPr="00212EE3">
        <w:t xml:space="preserve">Jedná se o kontroly a zkoušky při přejímce materiálu a hromadně vyráběných zařízení, které provádí vstupní kontrola </w:t>
      </w:r>
      <w:r w:rsidR="00621E88" w:rsidRPr="00212EE3">
        <w:rPr>
          <w:smallCaps/>
        </w:rPr>
        <w:t>z</w:t>
      </w:r>
      <w:r w:rsidR="006F0DAD" w:rsidRPr="00212EE3">
        <w:rPr>
          <w:smallCaps/>
        </w:rPr>
        <w:t>hotovitele</w:t>
      </w:r>
      <w:r w:rsidRPr="00212EE3">
        <w:t xml:space="preserve"> podle schválených procedur, uvedených v Plánu kontrol a zkoušek při přejímce materiálu a subdodávek, navazujících programů zkoušek, technických podmínek, případně dalších.</w:t>
      </w:r>
    </w:p>
    <w:p w14:paraId="68BD326D" w14:textId="77777777" w:rsidR="009569FC" w:rsidRPr="00212EE3" w:rsidRDefault="009569FC" w:rsidP="00CA7D72">
      <w:r w:rsidRPr="00212EE3">
        <w:t>Součástí přejímky je i ověření materiálových listů a atestů nakoupeného materiálu a zařízení prokazujících soulad těchto materiálů a zařízení se specifikacemi, normami a předpisy.</w:t>
      </w:r>
    </w:p>
    <w:p w14:paraId="3D446BDF" w14:textId="1A8B7D04" w:rsidR="0085567B" w:rsidRPr="00212EE3" w:rsidRDefault="009569FC" w:rsidP="00CA7D72">
      <w:r w:rsidRPr="00212EE3">
        <w:t xml:space="preserve">Záznamy vznikající v souvislosti s hodnocením </w:t>
      </w:r>
      <w:r w:rsidR="008C5EE2" w:rsidRPr="00212EE3">
        <w:rPr>
          <w:smallCaps/>
        </w:rPr>
        <w:t>pod</w:t>
      </w:r>
      <w:r w:rsidRPr="00212EE3">
        <w:rPr>
          <w:smallCaps/>
        </w:rPr>
        <w:t>dodavatelů</w:t>
      </w:r>
      <w:r w:rsidRPr="00212EE3">
        <w:t xml:space="preserve"> a s nakupováním jsou považovány za záznamy o jakosti. Jsou to zejména zprávy z externích auditů, záznamy o kontrolách provedených </w:t>
      </w:r>
      <w:r w:rsidR="00621E88" w:rsidRPr="00212EE3">
        <w:rPr>
          <w:smallCaps/>
        </w:rPr>
        <w:t>o</w:t>
      </w:r>
      <w:r w:rsidR="00CC65C3" w:rsidRPr="00212EE3">
        <w:rPr>
          <w:smallCaps/>
        </w:rPr>
        <w:t>bjednatel</w:t>
      </w:r>
      <w:r w:rsidR="006F0DAD" w:rsidRPr="00212EE3">
        <w:rPr>
          <w:smallCaps/>
        </w:rPr>
        <w:t>em</w:t>
      </w:r>
      <w:r w:rsidRPr="00212EE3">
        <w:t xml:space="preserve">, protokoly o přejímkách zařízení u </w:t>
      </w:r>
      <w:r w:rsidR="00E64617" w:rsidRPr="00212EE3">
        <w:rPr>
          <w:smallCaps/>
        </w:rPr>
        <w:t>pod</w:t>
      </w:r>
      <w:r w:rsidRPr="00212EE3">
        <w:rPr>
          <w:smallCaps/>
        </w:rPr>
        <w:t>dodavatelů</w:t>
      </w:r>
      <w:r w:rsidRPr="00212EE3">
        <w:t xml:space="preserve">, protokoly o kontrolách a zkouškách. </w:t>
      </w:r>
      <w:r w:rsidR="0085567B" w:rsidRPr="00212EE3">
        <w:t xml:space="preserve">Revizní knihy </w:t>
      </w:r>
      <w:r w:rsidR="008F45E2" w:rsidRPr="00212EE3">
        <w:t>plynových a tlakových zařízení</w:t>
      </w:r>
      <w:r w:rsidR="0085567B" w:rsidRPr="00212EE3">
        <w:t xml:space="preserve">, pasporty </w:t>
      </w:r>
      <w:r w:rsidR="008F45E2" w:rsidRPr="00212EE3">
        <w:t>tlakových zařízení</w:t>
      </w:r>
    </w:p>
    <w:p w14:paraId="04EB0F8D" w14:textId="2B91E7DD" w:rsidR="009569FC" w:rsidRPr="00212EE3" w:rsidRDefault="003A0AF0" w:rsidP="003A0AF0">
      <w:pPr>
        <w:pStyle w:val="Nadpis2"/>
        <w:numPr>
          <w:ilvl w:val="0"/>
          <w:numId w:val="0"/>
        </w:numPr>
        <w:ind w:left="1134" w:hanging="1134"/>
      </w:pPr>
      <w:r w:rsidRPr="00212EE3">
        <w:t>12.3</w:t>
      </w:r>
      <w:r w:rsidRPr="00212EE3">
        <w:tab/>
      </w:r>
      <w:r w:rsidR="009569FC" w:rsidRPr="00212EE3">
        <w:t>Kontroly a zkoušky při výrobě individuálně vyráběných zařízení</w:t>
      </w:r>
    </w:p>
    <w:p w14:paraId="48C036EA" w14:textId="17D4FA85" w:rsidR="009569FC" w:rsidRPr="00212EE3" w:rsidRDefault="009569FC" w:rsidP="00CA7D72">
      <w:pPr>
        <w:rPr>
          <w:b/>
        </w:rPr>
      </w:pPr>
      <w:r w:rsidRPr="00212EE3">
        <w:t xml:space="preserve">Jedná se o dílenské zkoušky a kontroly, které provádí </w:t>
      </w:r>
      <w:r w:rsidR="00621E88" w:rsidRPr="00212EE3">
        <w:rPr>
          <w:smallCaps/>
        </w:rPr>
        <w:t>z</w:t>
      </w:r>
      <w:r w:rsidR="005E687B" w:rsidRPr="00212EE3">
        <w:rPr>
          <w:smallCaps/>
        </w:rPr>
        <w:t>hotovitel</w:t>
      </w:r>
      <w:r w:rsidRPr="00212EE3">
        <w:t xml:space="preserve">, jeho </w:t>
      </w:r>
      <w:r w:rsidR="00E64617" w:rsidRPr="00212EE3">
        <w:rPr>
          <w:smallCaps/>
        </w:rPr>
        <w:t>pod</w:t>
      </w:r>
      <w:r w:rsidRPr="00212EE3">
        <w:rPr>
          <w:smallCaps/>
        </w:rPr>
        <w:t>dodavatel</w:t>
      </w:r>
      <w:r w:rsidRPr="00212EE3">
        <w:t xml:space="preserve"> popř. výrobce zařízení v jednotlivých fázích výroby podle Plánu kontrol a zkoušek pro výrobu příslušných zařízení a navazujících programů zkoušek.</w:t>
      </w:r>
    </w:p>
    <w:p w14:paraId="11078CAC" w14:textId="77777777" w:rsidR="009569FC" w:rsidRPr="00212EE3" w:rsidRDefault="009569FC" w:rsidP="00CA7D72">
      <w:r w:rsidRPr="00212EE3">
        <w:t>Kontroly a zkoušky při výrobě zahrnují zejména:</w:t>
      </w:r>
    </w:p>
    <w:p w14:paraId="69AC57E8" w14:textId="6D8A5C8E"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materiálové zkoušky včetně materiálových atestů,</w:t>
      </w:r>
    </w:p>
    <w:p w14:paraId="13B54CAE" w14:textId="632A6C5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atesty polotovarů,</w:t>
      </w:r>
    </w:p>
    <w:p w14:paraId="2D4B6A2E" w14:textId="02005E3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rozměrové atesty, tolerance,</w:t>
      </w:r>
    </w:p>
    <w:p w14:paraId="41353EAD" w14:textId="237CB38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mezioperační rozměrové kontroly,</w:t>
      </w:r>
    </w:p>
    <w:p w14:paraId="32B25621" w14:textId="0E81C55A"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funkční zkoušky, kterými se prověřuje funkčnost jednotlivých částí (tam, kde je to možné),</w:t>
      </w:r>
    </w:p>
    <w:p w14:paraId="7E9EFD50" w14:textId="0A80E94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testy komponent </w:t>
      </w:r>
      <w:r w:rsidR="00F80ED1" w:rsidRPr="00212EE3">
        <w:t>ASŘTP</w:t>
      </w:r>
      <w:r w:rsidR="009569FC" w:rsidRPr="00212EE3">
        <w:t>,</w:t>
      </w:r>
    </w:p>
    <w:p w14:paraId="3468D149" w14:textId="32B951B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testy elektrozařízení,</w:t>
      </w:r>
    </w:p>
    <w:p w14:paraId="3431B4AA" w14:textId="663C4F4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předepsané zkoušky těsnosti,</w:t>
      </w:r>
    </w:p>
    <w:p w14:paraId="71EC9ABF" w14:textId="48B1C0C0" w:rsidR="009569F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kontrola svarů.</w:t>
      </w:r>
      <w:r w:rsidR="0085567B" w:rsidRPr="00212EE3">
        <w:t xml:space="preserve"> </w:t>
      </w:r>
    </w:p>
    <w:p w14:paraId="1CF98C0C" w14:textId="0F158C3D" w:rsidR="008D586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623829" w:rsidRPr="00212EE3">
        <w:rPr>
          <w:smallCaps/>
        </w:rPr>
        <w:t xml:space="preserve">objednatel </w:t>
      </w:r>
      <w:r w:rsidR="008D586B" w:rsidRPr="00212EE3">
        <w:t>si vyhrazuje právo kontroly „</w:t>
      </w:r>
      <w:r w:rsidR="00DB67EF" w:rsidRPr="00212EE3">
        <w:t>pověřenou</w:t>
      </w:r>
      <w:r w:rsidR="0009560A" w:rsidRPr="00212EE3">
        <w:t xml:space="preserve"> </w:t>
      </w:r>
      <w:r w:rsidR="008D586B" w:rsidRPr="00212EE3">
        <w:t xml:space="preserve">osobou“, přičemž kladné stanovisko </w:t>
      </w:r>
      <w:r w:rsidR="00623829" w:rsidRPr="00212EE3">
        <w:rPr>
          <w:smallCaps/>
        </w:rPr>
        <w:t xml:space="preserve">objednatele </w:t>
      </w:r>
      <w:r w:rsidR="008D586B" w:rsidRPr="00212EE3">
        <w:t xml:space="preserve">neznamená přenesení odpovědnosti za funkčnost a bezpečnost zařízení na </w:t>
      </w:r>
      <w:r w:rsidR="00623829" w:rsidRPr="00212EE3">
        <w:rPr>
          <w:smallCaps/>
        </w:rPr>
        <w:t>objednatele</w:t>
      </w:r>
      <w:r w:rsidR="008D586B" w:rsidRPr="00212EE3">
        <w:t>.</w:t>
      </w:r>
    </w:p>
    <w:p w14:paraId="2C7E692D" w14:textId="42149B2D" w:rsidR="009569FC" w:rsidRPr="00212EE3" w:rsidRDefault="003A0AF0" w:rsidP="003A0AF0">
      <w:pPr>
        <w:pStyle w:val="Nadpis2"/>
        <w:numPr>
          <w:ilvl w:val="0"/>
          <w:numId w:val="0"/>
        </w:numPr>
        <w:ind w:left="1134" w:hanging="1134"/>
      </w:pPr>
      <w:r w:rsidRPr="00212EE3">
        <w:t>12.4</w:t>
      </w:r>
      <w:r w:rsidRPr="00212EE3">
        <w:tab/>
      </w:r>
      <w:r w:rsidR="009569FC" w:rsidRPr="00212EE3">
        <w:t>Kontroly a zkoušky hotových výrobků, FAT</w:t>
      </w:r>
    </w:p>
    <w:p w14:paraId="08959B66" w14:textId="77777777" w:rsidR="009569FC" w:rsidRPr="00212EE3" w:rsidRDefault="009569FC" w:rsidP="00CA7D72">
      <w:r w:rsidRPr="00212EE3">
        <w:t xml:space="preserve">Kontroly a zkoušky hotových výrobků jsou dílenské zkoušky, které se provádějí u výrobce po ukončení výroby a sestavení zařízení před jeho expedicí v souladu s Plánem kontrol a zkoušek pro kontroly hotových výrobků a FAT a podle navazujících programů zkoušek. </w:t>
      </w:r>
    </w:p>
    <w:p w14:paraId="6E77466F" w14:textId="418F3B9C" w:rsidR="009569FC" w:rsidRPr="00212EE3" w:rsidRDefault="009569FC" w:rsidP="00CA7D72">
      <w:r w:rsidRPr="00212EE3">
        <w:t xml:space="preserve">Na závěr těchto zkoušek, před dodáním zařízení na </w:t>
      </w:r>
      <w:r w:rsidRPr="00212EE3">
        <w:rPr>
          <w:smallCaps/>
        </w:rPr>
        <w:t>staveniště</w:t>
      </w:r>
      <w:r w:rsidRPr="00212EE3">
        <w:t xml:space="preserve">, provede </w:t>
      </w:r>
      <w:r w:rsidR="00621E88" w:rsidRPr="00212EE3">
        <w:rPr>
          <w:smallCaps/>
        </w:rPr>
        <w:t>z</w:t>
      </w:r>
      <w:r w:rsidR="005E687B" w:rsidRPr="00212EE3">
        <w:rPr>
          <w:smallCaps/>
        </w:rPr>
        <w:t>hotovitel</w:t>
      </w:r>
      <w:r w:rsidRPr="00212EE3">
        <w:rPr>
          <w:b/>
        </w:rPr>
        <w:t xml:space="preserve"> </w:t>
      </w:r>
      <w:r w:rsidRPr="00621E88">
        <w:rPr>
          <w:b/>
        </w:rPr>
        <w:t>FAT</w:t>
      </w:r>
      <w:r w:rsidRPr="00212EE3">
        <w:t xml:space="preserve"> </w:t>
      </w:r>
      <w:r w:rsidRPr="00212EE3">
        <w:rPr>
          <w:smallCaps/>
        </w:rPr>
        <w:t>(</w:t>
      </w:r>
      <w:r w:rsidRPr="00212EE3">
        <w:t xml:space="preserve">Factory Acceptance Test), kterým se prokáže funkčnost zařízení (tam, kde je to možné) a jeho soulad se standardy a specifikacemi. </w:t>
      </w:r>
    </w:p>
    <w:p w14:paraId="70D5FADF" w14:textId="77777777" w:rsidR="009569FC" w:rsidRPr="00212EE3" w:rsidRDefault="009569FC" w:rsidP="00CA7D72">
      <w:r w:rsidRPr="00212EE3">
        <w:t xml:space="preserve">Před započetím </w:t>
      </w:r>
      <w:r w:rsidRPr="00621E88">
        <w:t>FAT</w:t>
      </w:r>
      <w:r w:rsidRPr="00212EE3">
        <w:t xml:space="preserve"> bude zařízení výrobcem úplně přezkoušeno a veškeré chyby součástek i zařízení budou odstraněny. </w:t>
      </w:r>
    </w:p>
    <w:p w14:paraId="5C06223D" w14:textId="77777777" w:rsidR="009569FC" w:rsidRPr="00212EE3" w:rsidRDefault="009569FC" w:rsidP="002D1D13">
      <w:r w:rsidRPr="00212EE3">
        <w:t xml:space="preserve">V rámci FAT budou provedeny všechny kontroly, zkoušky a průkazy potřebné pro ověření kvality hotových výrobků, a </w:t>
      </w:r>
      <w:r w:rsidRPr="00212EE3">
        <w:rPr>
          <w:u w:val="single"/>
        </w:rPr>
        <w:t>to zejména:</w:t>
      </w:r>
    </w:p>
    <w:p w14:paraId="725C6748" w14:textId="1AA034C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kompletní inspekce zařízení podle </w:t>
      </w:r>
      <w:r w:rsidR="009C6DED" w:rsidRPr="00212EE3">
        <w:t>schválené výkresové dokumentace</w:t>
      </w:r>
      <w:r w:rsidR="0085567B" w:rsidRPr="00212EE3">
        <w:t xml:space="preserve"> </w:t>
      </w:r>
      <w:r w:rsidR="009C6DED" w:rsidRPr="00212EE3">
        <w:t>(aktualizované dle skutečného provedení),</w:t>
      </w:r>
    </w:p>
    <w:p w14:paraId="5DF32F4A" w14:textId="5ECDDCE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protokolů o zajištění kvality,</w:t>
      </w:r>
    </w:p>
    <w:p w14:paraId="556A06B8" w14:textId="318F3AC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provedení materiálových zkoušek včetně materiálových atestů,</w:t>
      </w:r>
    </w:p>
    <w:p w14:paraId="5F909CB4" w14:textId="2DC6755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rozměrových atestů.</w:t>
      </w:r>
    </w:p>
    <w:p w14:paraId="49D899C1" w14:textId="1152BA6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typové zkoušky, kterými se potvrzuje splnění projektových </w:t>
      </w:r>
      <w:r w:rsidR="00740F31" w:rsidRPr="00212EE3">
        <w:t>kritérií</w:t>
      </w:r>
      <w:r w:rsidR="009569FC" w:rsidRPr="00212EE3">
        <w:t xml:space="preserve"> pro jednotlivé typy výrobků. Provedení typové zkoušky lze po odsouhlasení </w:t>
      </w:r>
      <w:r w:rsidR="00621E88" w:rsidRPr="00212EE3">
        <w:rPr>
          <w:smallCaps/>
        </w:rPr>
        <w:t>o</w:t>
      </w:r>
      <w:r w:rsidR="00CC65C3" w:rsidRPr="00212EE3">
        <w:rPr>
          <w:smallCaps/>
        </w:rPr>
        <w:t>bjednatel</w:t>
      </w:r>
      <w:r w:rsidR="006F0DAD" w:rsidRPr="00212EE3">
        <w:rPr>
          <w:smallCaps/>
        </w:rPr>
        <w:t>em</w:t>
      </w:r>
      <w:r w:rsidR="009569FC" w:rsidRPr="00212EE3">
        <w:t xml:space="preserve"> nahradit předložením protokolu o provedení typové zkoušky nezávislou zkušebnou a úplnou dokumentaci zkoušek a jejich výsledků, na jejichž základě byl protokol vystaven. Protokol bude předložen nejpozději 21 dnů před zahájením FAT,</w:t>
      </w:r>
    </w:p>
    <w:p w14:paraId="158F5E54" w14:textId="73FECED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funkční zkoušky kompletního zařízení (tam, kde je to možné). U modulárních zařízení a zařízení obsahujících SW se jedná o integrační zkoušky kompletních sestav vč. SW,</w:t>
      </w:r>
    </w:p>
    <w:p w14:paraId="38226E7E" w14:textId="2520BCF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provedení nátěrů,</w:t>
      </w:r>
    </w:p>
    <w:p w14:paraId="1BF5B789" w14:textId="4B80BEB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další potřebné zkoušky a průkazy, kterými </w:t>
      </w:r>
      <w:r w:rsidR="00621E88" w:rsidRPr="00212EE3">
        <w:rPr>
          <w:smallCaps/>
        </w:rPr>
        <w:t>z</w:t>
      </w:r>
      <w:r w:rsidR="005E687B" w:rsidRPr="00212EE3">
        <w:rPr>
          <w:smallCaps/>
        </w:rPr>
        <w:t>hotovitel</w:t>
      </w:r>
      <w:r w:rsidR="009569FC" w:rsidRPr="00212EE3">
        <w:t xml:space="preserve"> prokáže soulad zařízení se standardy a s projektovými kritérii uvedenými ve </w:t>
      </w:r>
      <w:r w:rsidR="009569FC" w:rsidRPr="00212EE3">
        <w:rPr>
          <w:smallCaps/>
        </w:rPr>
        <w:t>smlouvě</w:t>
      </w:r>
      <w:r w:rsidR="009569FC" w:rsidRPr="00212EE3">
        <w:t>.</w:t>
      </w:r>
    </w:p>
    <w:p w14:paraId="3C8EBB7E" w14:textId="103E5376" w:rsidR="009569FC" w:rsidRPr="00212EE3" w:rsidRDefault="003A0AF0" w:rsidP="003A0AF0">
      <w:pPr>
        <w:pStyle w:val="Nadpis2"/>
        <w:numPr>
          <w:ilvl w:val="0"/>
          <w:numId w:val="0"/>
        </w:numPr>
        <w:ind w:left="1134" w:hanging="1134"/>
      </w:pPr>
      <w:r w:rsidRPr="00212EE3">
        <w:t>12.5</w:t>
      </w:r>
      <w:r w:rsidRPr="00212EE3">
        <w:tab/>
      </w:r>
      <w:r w:rsidR="009569FC" w:rsidRPr="00212EE3">
        <w:t>Kontroly a zkoušky stavební části</w:t>
      </w:r>
    </w:p>
    <w:p w14:paraId="4ABB9781" w14:textId="77777777" w:rsidR="009569FC" w:rsidRPr="00212EE3" w:rsidRDefault="009569FC" w:rsidP="00CA7D72">
      <w:r w:rsidRPr="00212EE3">
        <w:t>U stavebních částí nebo celků jde o kontroly a zkoušky, kterými se prověřuje stavební připravenost pro další návazné stavební činnosti nebo pro instalace částí nebo celků technologického zařízení popř. technického vybavení. Kontrolami a zkouškami prováděnými podle Plánu kontrol a zkoušek pro stavební část a navazujících programů zkoušek se zejména ověří tvarová správnost, úplnost, kvalita provedení, odpovídající pevnostní charakteristiky a jejich soulad s průvodní technickou dokumentací.</w:t>
      </w:r>
    </w:p>
    <w:p w14:paraId="19B01BB0" w14:textId="260E5E24" w:rsidR="009569FC" w:rsidRPr="00212EE3" w:rsidRDefault="003A0AF0" w:rsidP="003A0AF0">
      <w:pPr>
        <w:pStyle w:val="Nadpis2"/>
        <w:numPr>
          <w:ilvl w:val="0"/>
          <w:numId w:val="0"/>
        </w:numPr>
        <w:ind w:left="1134" w:hanging="1134"/>
      </w:pPr>
      <w:r w:rsidRPr="00212EE3">
        <w:t>12.6</w:t>
      </w:r>
      <w:r w:rsidRPr="00212EE3">
        <w:tab/>
      </w:r>
      <w:r w:rsidR="009569FC" w:rsidRPr="00212EE3">
        <w:t>Kontroly a zkoušky při přejímce pro montáž</w:t>
      </w:r>
    </w:p>
    <w:p w14:paraId="1422F107" w14:textId="77777777" w:rsidR="009569FC" w:rsidRPr="00212EE3" w:rsidRDefault="009569FC" w:rsidP="00CA7D72">
      <w:r w:rsidRPr="00212EE3">
        <w:t xml:space="preserve">Kontroly a zkoušky při přejímce pro montáž jsou zkoušky nebo kontroly, kterými se ověří správnost, kompletnost a technický stav strojů a zařízení předávaných k montáži a jejich průvodní technická dokumentace a zda zařízení neutrpělo během dopravy na stavbu defekty, které by bránily jeho správné a spolehlivé funkci. Tyto zkoušky budou provedeny </w:t>
      </w:r>
      <w:r w:rsidRPr="00212EE3">
        <w:lastRenderedPageBreak/>
        <w:t>podle Plánu kontrol a zkoušek pro přejímku pro montáž a podle navazujících programů zkoušek.</w:t>
      </w:r>
    </w:p>
    <w:p w14:paraId="1B8554F7" w14:textId="0E0662F1" w:rsidR="009569FC" w:rsidRPr="00212EE3" w:rsidRDefault="003A0AF0" w:rsidP="003A0AF0">
      <w:pPr>
        <w:pStyle w:val="Nadpis2"/>
        <w:numPr>
          <w:ilvl w:val="0"/>
          <w:numId w:val="0"/>
        </w:numPr>
        <w:ind w:left="1134" w:hanging="1134"/>
      </w:pPr>
      <w:r w:rsidRPr="00212EE3">
        <w:t>12.7</w:t>
      </w:r>
      <w:r w:rsidRPr="00212EE3">
        <w:tab/>
      </w:r>
      <w:r w:rsidR="009569FC" w:rsidRPr="00212EE3">
        <w:t>Individuální zkoušky (IZ) v rámci UKONČENÍ MONTÁŽE</w:t>
      </w:r>
    </w:p>
    <w:p w14:paraId="65193CC7" w14:textId="3DB26AF6" w:rsidR="009569FC" w:rsidRPr="00212EE3" w:rsidRDefault="009569FC" w:rsidP="00CA7D72">
      <w:r w:rsidRPr="00212EE3">
        <w:t xml:space="preserve">V rámci </w:t>
      </w:r>
      <w:r w:rsidRPr="00212EE3">
        <w:rPr>
          <w:smallCaps/>
        </w:rPr>
        <w:t>ukončení montáže</w:t>
      </w:r>
      <w:r w:rsidRPr="00212EE3">
        <w:t xml:space="preserve"> budou provedeny, v souladu s Plánem kontrol a zkoušek pro ukončené montáže a podle navazujících programů zkoušek, individuální zkoušky, kterými se prokáže kvalita dokončení montáže a připravenost zařízení k postupnému </w:t>
      </w:r>
      <w:r w:rsidR="002C011D" w:rsidRPr="00212EE3">
        <w:rPr>
          <w:smallCaps/>
        </w:rPr>
        <w:t>uvedení</w:t>
      </w:r>
      <w:r w:rsidRPr="00212EE3">
        <w:rPr>
          <w:smallCaps/>
        </w:rPr>
        <w:t xml:space="preserve"> do provozu</w:t>
      </w:r>
      <w:r w:rsidRPr="00212EE3">
        <w:t xml:space="preserve">. Tyto zkoušky budou provedeny na jednotlivých strojích nebo zařízeních samostatně a bez zatížení. Bude prověřena nepoškozenost dodaných strojů a zařízení po montáži, prokázána kvalita dokončení montáže a spolehlivá funkce jednotlivých zařízení, provedeny tlakové a těsností zkoušky a ověření, že kabelová propojení jsou funkční a řádně zapojena. </w:t>
      </w:r>
    </w:p>
    <w:p w14:paraId="143D8F37" w14:textId="43748CCE" w:rsidR="0085567B" w:rsidRPr="00212EE3" w:rsidRDefault="009569FC" w:rsidP="00CA7D72">
      <w:r w:rsidRPr="00212EE3">
        <w:t xml:space="preserve">Před zahájením individuálních zkoušek musí být vypracována výchozí revizní zpráva elektrického zařízení pro celé </w:t>
      </w:r>
      <w:r w:rsidR="005E687B" w:rsidRPr="00212EE3">
        <w:rPr>
          <w:smallCaps/>
        </w:rPr>
        <w:t>Dílo</w:t>
      </w:r>
      <w:r w:rsidR="00B31D61" w:rsidRPr="00212EE3">
        <w:rPr>
          <w:smallCaps/>
        </w:rPr>
        <w:t>/část díla</w:t>
      </w:r>
      <w:r w:rsidRPr="00212EE3">
        <w:t xml:space="preserve"> v souladu s normou ČSN 33 1500 a ČSN 33 2000-6-61, a dále též ostatních vyhrazených technických zařízení dle příslušných platných norem a předpisů. Příslušná projednání a spolupráci s</w:t>
      </w:r>
      <w:r w:rsidR="00CF4C95" w:rsidRPr="00212EE3">
        <w:t xml:space="preserve"> </w:t>
      </w:r>
      <w:r w:rsidR="0085567B" w:rsidRPr="00212EE3">
        <w:t xml:space="preserve">TIČR </w:t>
      </w:r>
      <w:r w:rsidR="00CF4C95" w:rsidRPr="00212EE3">
        <w:t>(</w:t>
      </w:r>
      <w:r w:rsidR="0085567B" w:rsidRPr="00212EE3">
        <w:t xml:space="preserve">Technická inspekce České republiky) a OÚIP (Oblastní úřad inspekce práce) zajistí </w:t>
      </w:r>
      <w:r w:rsidR="00621E88" w:rsidRPr="00212EE3">
        <w:rPr>
          <w:smallCaps/>
        </w:rPr>
        <w:t>z</w:t>
      </w:r>
      <w:r w:rsidR="0085567B" w:rsidRPr="00212EE3">
        <w:rPr>
          <w:smallCaps/>
        </w:rPr>
        <w:t>hotovitel</w:t>
      </w:r>
      <w:r w:rsidR="0085567B" w:rsidRPr="00212EE3">
        <w:t xml:space="preserve">. </w:t>
      </w:r>
    </w:p>
    <w:p w14:paraId="18ABDA32" w14:textId="77777777" w:rsidR="009569FC" w:rsidRPr="00212EE3" w:rsidRDefault="009569FC">
      <w:pPr>
        <w:pStyle w:val="Odstavec"/>
      </w:pPr>
      <w:r w:rsidRPr="00212EE3">
        <w:t>Tyto zkoušky budou zahrnovat zejména:</w:t>
      </w:r>
    </w:p>
    <w:p w14:paraId="13DE5FE5" w14:textId="68D1965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ověření, že </w:t>
      </w:r>
      <w:r w:rsidR="00621E88" w:rsidRPr="00212EE3">
        <w:rPr>
          <w:smallCaps/>
        </w:rPr>
        <w:t>z</w:t>
      </w:r>
      <w:r w:rsidR="005E687B" w:rsidRPr="00212EE3">
        <w:rPr>
          <w:smallCaps/>
        </w:rPr>
        <w:t>hotovitel</w:t>
      </w:r>
      <w:r w:rsidR="009569FC" w:rsidRPr="00212EE3">
        <w:t xml:space="preserve"> zajistil </w:t>
      </w:r>
      <w:r w:rsidR="009569FC" w:rsidRPr="00212EE3">
        <w:rPr>
          <w:smallCaps/>
        </w:rPr>
        <w:t>věci</w:t>
      </w:r>
      <w:r w:rsidR="009569FC" w:rsidRPr="00212EE3">
        <w:t xml:space="preserve">, </w:t>
      </w:r>
      <w:r w:rsidR="009569FC" w:rsidRPr="00212EE3">
        <w:rPr>
          <w:smallCaps/>
        </w:rPr>
        <w:t>služby</w:t>
      </w:r>
      <w:r w:rsidR="009569FC" w:rsidRPr="00212EE3">
        <w:t xml:space="preserve">, doklady a certifikáty v souladu se </w:t>
      </w:r>
      <w:r w:rsidR="00621E88" w:rsidRPr="00212EE3">
        <w:rPr>
          <w:smallCaps/>
        </w:rPr>
        <w:t>s</w:t>
      </w:r>
      <w:r w:rsidR="005E687B" w:rsidRPr="00212EE3">
        <w:rPr>
          <w:smallCaps/>
        </w:rPr>
        <w:t>mlouvou</w:t>
      </w:r>
      <w:r w:rsidR="009569FC" w:rsidRPr="00212EE3">
        <w:t>, nutné pro řádný provoz zařízení,</w:t>
      </w:r>
    </w:p>
    <w:p w14:paraId="5511A2B7" w14:textId="6E5C5FB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fyzickou prohlídku dokládající, že zařízení odpovídá konečné verzi výkresů, specifikaci a nejnovějším aplikovatelným normám a předpisům,</w:t>
      </w:r>
    </w:p>
    <w:p w14:paraId="209C2E1C" w14:textId="74A80F3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kontrolu označení zařízení, přístrojů, kabelů, svorkovnic atd.,</w:t>
      </w:r>
    </w:p>
    <w:p w14:paraId="22A1A3AB" w14:textId="45A561D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ověření, že všechny potrubní součásti, uvnitř hranic dodávek </w:t>
      </w:r>
      <w:r w:rsidR="00621E88" w:rsidRPr="00212EE3">
        <w:rPr>
          <w:smallCaps/>
        </w:rPr>
        <w:t>z</w:t>
      </w:r>
      <w:r w:rsidR="006F0DAD" w:rsidRPr="00212EE3">
        <w:rPr>
          <w:smallCaps/>
        </w:rPr>
        <w:t>hotovitele</w:t>
      </w:r>
      <w:r w:rsidR="009569FC" w:rsidRPr="00212EE3">
        <w:t>, jsou vyčištěny a propláchnuty tak, aby dovolily provoz bez zanášení nebo poškození zařízení,</w:t>
      </w:r>
    </w:p>
    <w:p w14:paraId="2E109324" w14:textId="68A2B92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mechanické a hydraulické odzkoušení všech potrubních součástí a nádob uvnitř hranic dodávek </w:t>
      </w:r>
      <w:r w:rsidR="00621E88" w:rsidRPr="00212EE3">
        <w:rPr>
          <w:smallCaps/>
        </w:rPr>
        <w:t>z</w:t>
      </w:r>
      <w:r w:rsidR="006F0DAD" w:rsidRPr="00212EE3">
        <w:rPr>
          <w:smallCaps/>
        </w:rPr>
        <w:t>hotovitele</w:t>
      </w:r>
      <w:r w:rsidR="009569FC" w:rsidRPr="00212EE3">
        <w:t xml:space="preserve"> tak, aby byla prokázána jejich těsnost a průchodnost,</w:t>
      </w:r>
    </w:p>
    <w:p w14:paraId="4CE99283" w14:textId="3A40F27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zkoušky kabelových propojení,</w:t>
      </w:r>
    </w:p>
    <w:p w14:paraId="37A67B8A" w14:textId="7A8E257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jednotlivých strojních zařízení, měřicích a regulačních přístrojů, automatizačních systémů, elektrozařízení, zvedacích a manipulační zařízení včetně pomocných zařízení tak, aby byly ošetřeny, nastaveny, kalibrovány a připraveny k normálnímu provozu,</w:t>
      </w:r>
    </w:p>
    <w:p w14:paraId="08DE2FB5" w14:textId="098CD32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odstavných, pojistných a havarijních systémů pro řádné působení při nastavených hodnotách,</w:t>
      </w:r>
    </w:p>
    <w:p w14:paraId="4ED8ECAC" w14:textId="1CF8A2DE" w:rsidR="009569FC" w:rsidRPr="00212EE3" w:rsidRDefault="003A0AF0" w:rsidP="003A0AF0">
      <w:pPr>
        <w:pStyle w:val="Odrka"/>
        <w:numPr>
          <w:ilvl w:val="0"/>
          <w:numId w:val="0"/>
        </w:numPr>
        <w:tabs>
          <w:tab w:val="left" w:pos="0"/>
        </w:tabs>
        <w:ind w:left="284" w:hanging="284"/>
        <w:rPr>
          <w:u w:val="single"/>
        </w:rPr>
      </w:pPr>
      <w:r w:rsidRPr="00212EE3">
        <w:rPr>
          <w:rFonts w:ascii="Symbol" w:hAnsi="Symbol"/>
        </w:rPr>
        <w:t></w:t>
      </w:r>
      <w:r w:rsidRPr="00212EE3">
        <w:rPr>
          <w:rFonts w:ascii="Symbol" w:hAnsi="Symbol"/>
        </w:rPr>
        <w:tab/>
      </w:r>
      <w:r w:rsidR="009569FC" w:rsidRPr="00212EE3">
        <w:t>u integrovaných NN rozvaděčů musí být nastaveny a odzkoušeny provozní parametry,</w:t>
      </w:r>
      <w:r w:rsidR="009569FC" w:rsidRPr="00212EE3">
        <w:rPr>
          <w:u w:val="single"/>
        </w:rPr>
        <w:t xml:space="preserve"> </w:t>
      </w:r>
    </w:p>
    <w:p w14:paraId="72FC6BFB" w14:textId="689E539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sekundární zkoušky ochran rozvoden.</w:t>
      </w:r>
    </w:p>
    <w:p w14:paraId="58C772CB" w14:textId="741C7F5C" w:rsidR="009569FC" w:rsidRPr="00212EE3" w:rsidRDefault="009569FC" w:rsidP="00B02F62">
      <w:pPr>
        <w:pStyle w:val="Odstavec"/>
      </w:pPr>
      <w:r w:rsidRPr="00212EE3">
        <w:t xml:space="preserve">Veškerou koordinační činnost mezi ostatními subjekty, zúčastňujících se zkoušek, zajišťuje </w:t>
      </w:r>
      <w:r w:rsidR="00621E88" w:rsidRPr="00212EE3">
        <w:rPr>
          <w:smallCaps/>
        </w:rPr>
        <w:t>z</w:t>
      </w:r>
      <w:r w:rsidR="005E687B" w:rsidRPr="00212EE3">
        <w:rPr>
          <w:smallCaps/>
        </w:rPr>
        <w:t>hotovitel</w:t>
      </w:r>
      <w:r w:rsidRPr="00212EE3">
        <w:t>.</w:t>
      </w:r>
    </w:p>
    <w:p w14:paraId="768BC443" w14:textId="66D17F1D" w:rsidR="009569FC" w:rsidRPr="00212EE3" w:rsidRDefault="003A0AF0" w:rsidP="003A0AF0">
      <w:pPr>
        <w:pStyle w:val="Nadpis2"/>
        <w:numPr>
          <w:ilvl w:val="0"/>
          <w:numId w:val="0"/>
        </w:numPr>
        <w:ind w:left="1134" w:hanging="1134"/>
      </w:pPr>
      <w:r w:rsidRPr="00212EE3">
        <w:t>12.8</w:t>
      </w:r>
      <w:r w:rsidRPr="00212EE3">
        <w:tab/>
      </w:r>
      <w:r w:rsidR="009569FC" w:rsidRPr="00212EE3">
        <w:t xml:space="preserve">Kontroly a zkoušky při </w:t>
      </w:r>
      <w:r w:rsidR="00533493" w:rsidRPr="00212EE3">
        <w:rPr>
          <w:caps w:val="0"/>
        </w:rPr>
        <w:t>UVEDENÍ</w:t>
      </w:r>
      <w:r w:rsidR="00533493" w:rsidRPr="00212EE3">
        <w:rPr>
          <w:caps w:val="0"/>
          <w:smallCaps/>
        </w:rPr>
        <w:t xml:space="preserve"> </w:t>
      </w:r>
      <w:r w:rsidR="009569FC" w:rsidRPr="00212EE3">
        <w:t>DO PROVOZU</w:t>
      </w:r>
    </w:p>
    <w:p w14:paraId="6AF53B78" w14:textId="57C53657" w:rsidR="009569FC" w:rsidRPr="00212EE3" w:rsidRDefault="009569FC" w:rsidP="00CA7D72">
      <w:r w:rsidRPr="00212EE3">
        <w:t xml:space="preserve">Kontroly a zkoušky při </w:t>
      </w:r>
      <w:r w:rsidR="00581D5B" w:rsidRPr="00212EE3">
        <w:rPr>
          <w:smallCaps/>
        </w:rPr>
        <w:t>uvedení</w:t>
      </w:r>
      <w:r w:rsidRPr="00212EE3">
        <w:rPr>
          <w:smallCaps/>
        </w:rPr>
        <w:t xml:space="preserve"> do provozu</w:t>
      </w:r>
      <w:r w:rsidRPr="00212EE3">
        <w:t xml:space="preserve"> budou zahrnovat:</w:t>
      </w:r>
    </w:p>
    <w:p w14:paraId="5CF7519E" w14:textId="0CABDFB5"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t xml:space="preserve">přípravu ke </w:t>
      </w:r>
      <w:r w:rsidR="009569FC" w:rsidRPr="00212EE3">
        <w:rPr>
          <w:smallCaps/>
        </w:rPr>
        <w:t>komplexnímu vyzkoušení</w:t>
      </w:r>
      <w:r w:rsidR="009569FC" w:rsidRPr="00212EE3">
        <w:t>,</w:t>
      </w:r>
    </w:p>
    <w:p w14:paraId="17031150" w14:textId="39FF27EF"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rPr>
          <w:smallCaps/>
        </w:rPr>
        <w:t>komplexní vyzkoušení</w:t>
      </w:r>
      <w:r w:rsidR="009569FC" w:rsidRPr="00212EE3">
        <w:t xml:space="preserve">, </w:t>
      </w:r>
      <w:r w:rsidR="00B55FB9" w:rsidRPr="00212EE3">
        <w:rPr>
          <w:smallCaps/>
        </w:rPr>
        <w:t>garanční měření</w:t>
      </w:r>
      <w:r w:rsidR="00B55FB9" w:rsidRPr="00212EE3">
        <w:t xml:space="preserve"> – </w:t>
      </w:r>
      <w:r w:rsidR="009569FC" w:rsidRPr="00212EE3">
        <w:rPr>
          <w:smallCaps/>
        </w:rPr>
        <w:t>test</w:t>
      </w:r>
      <w:r w:rsidR="009569FC" w:rsidRPr="00212EE3">
        <w:t xml:space="preserve"> „A“, </w:t>
      </w:r>
    </w:p>
    <w:p w14:paraId="6BBBE7A7" w14:textId="173727D1" w:rsidR="009569FC" w:rsidRPr="00212EE3" w:rsidRDefault="003A0AF0" w:rsidP="003A0AF0">
      <w:pPr>
        <w:pStyle w:val="Bod"/>
        <w:numPr>
          <w:ilvl w:val="0"/>
          <w:numId w:val="0"/>
        </w:numPr>
        <w:tabs>
          <w:tab w:val="left" w:pos="142"/>
        </w:tabs>
        <w:ind w:left="709" w:hanging="283"/>
      </w:pPr>
      <w:r w:rsidRPr="00212EE3">
        <w:rPr>
          <w:rFonts w:ascii="Symbol" w:hAnsi="Symbol"/>
        </w:rPr>
        <w:lastRenderedPageBreak/>
        <w:t></w:t>
      </w:r>
      <w:r w:rsidRPr="00212EE3">
        <w:rPr>
          <w:rFonts w:ascii="Symbol" w:hAnsi="Symbol"/>
        </w:rPr>
        <w:tab/>
      </w:r>
      <w:r w:rsidR="009569FC" w:rsidRPr="00212EE3">
        <w:rPr>
          <w:smallCaps/>
        </w:rPr>
        <w:t>komplexní zkoušku</w:t>
      </w:r>
      <w:r w:rsidR="009569FC" w:rsidRPr="00212EE3">
        <w:t>.</w:t>
      </w:r>
      <w:r w:rsidR="00A53FBD" w:rsidRPr="00212EE3">
        <w:t xml:space="preserve"> </w:t>
      </w:r>
    </w:p>
    <w:p w14:paraId="41FC378A" w14:textId="43C286D7" w:rsidR="009569FC" w:rsidRPr="00212EE3" w:rsidRDefault="009569FC" w:rsidP="00731C28">
      <w:pPr>
        <w:pStyle w:val="Odstavec"/>
      </w:pPr>
      <w:r w:rsidRPr="00212EE3">
        <w:t xml:space="preserve">Tyto zkoušky budou prováděny v souladu s Plánem kontrol a zkoušek pro </w:t>
      </w:r>
      <w:r w:rsidR="00C56474" w:rsidRPr="00212EE3">
        <w:rPr>
          <w:smallCaps/>
        </w:rPr>
        <w:t>uvedení</w:t>
      </w:r>
      <w:r w:rsidRPr="00212EE3">
        <w:rPr>
          <w:smallCaps/>
        </w:rPr>
        <w:t xml:space="preserve"> do provozu</w:t>
      </w:r>
      <w:r w:rsidRPr="00212EE3">
        <w:t xml:space="preserve"> a navazujících Programů zkoušek a dle Projektu pro první uvedení do provozu. </w:t>
      </w:r>
    </w:p>
    <w:p w14:paraId="03EB8A8B" w14:textId="77777777" w:rsidR="00771615" w:rsidRPr="00212EE3" w:rsidRDefault="00771615" w:rsidP="00307042">
      <w:pPr>
        <w:pStyle w:val="Odstavec"/>
      </w:pPr>
      <w:r w:rsidRPr="00212EE3">
        <w:t>Tyto zkoušky budou provedeny po každé etapě výstavby na veškeré zařízení dané etapy a na zařízení bezprostředně související.</w:t>
      </w:r>
    </w:p>
    <w:p w14:paraId="7E2EAF10" w14:textId="0FE888B7" w:rsidR="009569FC" w:rsidRPr="00212EE3" w:rsidRDefault="003A0AF0" w:rsidP="003A0AF0">
      <w:pPr>
        <w:pStyle w:val="Nadpis3"/>
        <w:numPr>
          <w:ilvl w:val="0"/>
          <w:numId w:val="0"/>
        </w:numPr>
        <w:ind w:left="1134" w:hanging="1134"/>
      </w:pPr>
      <w:r w:rsidRPr="00212EE3">
        <w:t>12.8.1</w:t>
      </w:r>
      <w:r w:rsidRPr="00212EE3">
        <w:tab/>
      </w:r>
      <w:r w:rsidR="009569FC" w:rsidRPr="00212EE3">
        <w:t>Příprava ke KOMPLEXNÍMU VYZKOUŠENÍ</w:t>
      </w:r>
    </w:p>
    <w:p w14:paraId="5FFEFE55" w14:textId="5E48BF4B" w:rsidR="009569FC" w:rsidRPr="00212EE3" w:rsidRDefault="009569FC" w:rsidP="00CA7D72">
      <w:r w:rsidRPr="00212EE3">
        <w:t xml:space="preserve">Přípravou ke </w:t>
      </w:r>
      <w:r w:rsidRPr="00212EE3">
        <w:rPr>
          <w:smallCaps/>
        </w:rPr>
        <w:t>komplexnímu vyzkoušení</w:t>
      </w:r>
      <w:r w:rsidRPr="00212EE3">
        <w:t xml:space="preserve"> se rozumí kontroly a zkoušky, které se provádí s cílem zprovoznit postupně zařízení jednotlivých funkčních celků, dílčích provozních souborů až po celé </w:t>
      </w:r>
      <w:r w:rsidR="00621E88" w:rsidRPr="00212EE3">
        <w:rPr>
          <w:smallCaps/>
        </w:rPr>
        <w:t>d</w:t>
      </w:r>
      <w:r w:rsidR="005E687B" w:rsidRPr="00212EE3">
        <w:rPr>
          <w:smallCaps/>
        </w:rPr>
        <w:t>ílo</w:t>
      </w:r>
      <w:r w:rsidRPr="00212EE3">
        <w:t xml:space="preserve">. </w:t>
      </w:r>
    </w:p>
    <w:p w14:paraId="546FF717" w14:textId="3B94FC84" w:rsidR="009569FC" w:rsidRPr="00212EE3" w:rsidRDefault="009569FC" w:rsidP="00CA7D72">
      <w:r w:rsidRPr="00212EE3">
        <w:t xml:space="preserve">V rámci těchto kontrol a zkoušek se provádí ověření funkce jednotlivých zařízení a ucelených funkčních celků vč. sladění funkce těchto zařízení navzájem a sladění s navazujícím zařízením </w:t>
      </w:r>
      <w:r w:rsidR="00621E88" w:rsidRPr="00212EE3">
        <w:rPr>
          <w:smallCaps/>
        </w:rPr>
        <w:t>o</w:t>
      </w:r>
      <w:r w:rsidR="00CC65C3" w:rsidRPr="00212EE3">
        <w:rPr>
          <w:smallCaps/>
        </w:rPr>
        <w:t>bjednatel</w:t>
      </w:r>
      <w:r w:rsidR="006F0DAD" w:rsidRPr="00212EE3">
        <w:rPr>
          <w:smallCaps/>
        </w:rPr>
        <w:t>e</w:t>
      </w:r>
      <w:r w:rsidRPr="00212EE3">
        <w:t xml:space="preserve">. </w:t>
      </w:r>
    </w:p>
    <w:p w14:paraId="666722FE" w14:textId="48098B4F" w:rsidR="009569FC" w:rsidRPr="00212EE3" w:rsidRDefault="009569FC" w:rsidP="00B02F62">
      <w:pPr>
        <w:pStyle w:val="Odstavec"/>
      </w:pPr>
      <w:r w:rsidRPr="00212EE3">
        <w:t xml:space="preserve">V rámci přípravy ke </w:t>
      </w:r>
      <w:r w:rsidRPr="00212EE3">
        <w:rPr>
          <w:smallCaps/>
        </w:rPr>
        <w:t>komplexnímu vyzkoušení</w:t>
      </w:r>
      <w:r w:rsidRPr="00212EE3">
        <w:t xml:space="preserve"> </w:t>
      </w:r>
      <w:r w:rsidR="00621E88" w:rsidRPr="00212EE3">
        <w:rPr>
          <w:smallCaps/>
        </w:rPr>
        <w:t>d</w:t>
      </w:r>
      <w:r w:rsidR="005E687B" w:rsidRPr="00212EE3">
        <w:rPr>
          <w:smallCaps/>
        </w:rPr>
        <w:t>íla</w:t>
      </w:r>
      <w:r w:rsidRPr="00212EE3">
        <w:t xml:space="preserve"> bude zajištěno že:</w:t>
      </w:r>
    </w:p>
    <w:p w14:paraId="1DB64ADC" w14:textId="64BE03A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všechny systémy a zařízení budou mechanicky a hydrostaticky odzkoušeny tak, aby byla prokázána nepropustnost a těsnost,</w:t>
      </w:r>
    </w:p>
    <w:p w14:paraId="75629291" w14:textId="72AFFE5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všechny systémy budou vyčištěny, vnitřně propláchnuty tak, že dovolí provoz bez zanášení a/nebo poškození strojního zařízení,</w:t>
      </w:r>
    </w:p>
    <w:p w14:paraId="619DAACD" w14:textId="4014A2A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veškerá strojní zařízení, měřicí a regulační přístroje, automatizační systémy, elektrozařízení, zvedací a manipulační zařízení včetně pomocných zařízení a řídicích systémů budou ošetřeny, nastaveny, kalibrovány a připraveny k normálnímu provozu.</w:t>
      </w:r>
    </w:p>
    <w:p w14:paraId="78AE6A7D" w14:textId="77777777" w:rsidR="009569FC" w:rsidRPr="00212EE3" w:rsidRDefault="009569FC" w:rsidP="00B02F62">
      <w:pPr>
        <w:pStyle w:val="Odstavec"/>
      </w:pPr>
      <w:r w:rsidRPr="00212EE3">
        <w:t>Součástí těchto zkoušek bude zejména:</w:t>
      </w:r>
    </w:p>
    <w:p w14:paraId="56382C74" w14:textId="28181CC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funkcí všech jednotlivých strojních zařízení</w:t>
      </w:r>
      <w:r w:rsidR="00D536B5" w:rsidRPr="00212EE3">
        <w:t xml:space="preserve"> vč. armatur</w:t>
      </w:r>
      <w:r w:rsidR="009569FC" w:rsidRPr="00212EE3">
        <w:t>, měřicích a regulačních přístrojů, automatizačních systémů, elektrozařízení, zvedacích a manipulační zařízení včetně pomocných zařízení tak, aby byly ošetřeny, nastaveny, kalibrovány a připraveny k normálnímu provozu,</w:t>
      </w:r>
    </w:p>
    <w:p w14:paraId="440E3F79" w14:textId="3F61DAEA"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vyzkoušení funkcí všech strojních zařízení, měřicích a regulačních přístrojů, automatizačních systémů, elektrozařízení, zvedacích a manipulační zařízení včetně pomocných zařízení ve vzájemné součinnosti tak, aby byla zaručena kompletní funkčnost </w:t>
      </w:r>
      <w:r w:rsidR="00621E88" w:rsidRPr="00212EE3">
        <w:rPr>
          <w:smallCaps/>
        </w:rPr>
        <w:t>d</w:t>
      </w:r>
      <w:r w:rsidR="005E687B" w:rsidRPr="00212EE3">
        <w:rPr>
          <w:smallCaps/>
        </w:rPr>
        <w:t>íla</w:t>
      </w:r>
      <w:r w:rsidR="009569FC" w:rsidRPr="00212EE3">
        <w:t xml:space="preserve"> jako celku vč. prověření vazeb </w:t>
      </w:r>
      <w:r w:rsidR="00621E88" w:rsidRPr="00212EE3">
        <w:rPr>
          <w:smallCaps/>
        </w:rPr>
        <w:t>d</w:t>
      </w:r>
      <w:r w:rsidR="005E687B" w:rsidRPr="00212EE3">
        <w:rPr>
          <w:smallCaps/>
        </w:rPr>
        <w:t>íla</w:t>
      </w:r>
      <w:r w:rsidR="009569FC" w:rsidRPr="00212EE3">
        <w:t xml:space="preserve"> a jeho </w:t>
      </w:r>
      <w:r w:rsidR="009C270C" w:rsidRPr="00212EE3">
        <w:t>kompatibility</w:t>
      </w:r>
      <w:r w:rsidR="009569FC" w:rsidRPr="00212EE3">
        <w:t xml:space="preserve"> se stávajícím zařízením </w:t>
      </w:r>
      <w:r w:rsidR="00621E88" w:rsidRPr="00212EE3">
        <w:rPr>
          <w:smallCaps/>
        </w:rPr>
        <w:t>o</w:t>
      </w:r>
      <w:r w:rsidR="00CC65C3" w:rsidRPr="00212EE3">
        <w:rPr>
          <w:smallCaps/>
        </w:rPr>
        <w:t>bjednatel</w:t>
      </w:r>
      <w:r w:rsidR="006F0DAD" w:rsidRPr="00212EE3">
        <w:rPr>
          <w:smallCaps/>
        </w:rPr>
        <w:t>e</w:t>
      </w:r>
      <w:r w:rsidR="009569FC" w:rsidRPr="00212EE3">
        <w:t>,</w:t>
      </w:r>
    </w:p>
    <w:p w14:paraId="71A5DCEC" w14:textId="17AC130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u rekonstrukcí zahrnujících zařízení </w:t>
      </w:r>
      <w:r w:rsidR="00F80ED1" w:rsidRPr="00212EE3">
        <w:t>ASŘTP</w:t>
      </w:r>
      <w:r w:rsidR="009569FC" w:rsidRPr="00212EE3">
        <w:t xml:space="preserve"> a elektro </w:t>
      </w:r>
      <w:r w:rsidR="00621E88" w:rsidRPr="00212EE3">
        <w:rPr>
          <w:smallCaps/>
        </w:rPr>
        <w:t>z</w:t>
      </w:r>
      <w:r w:rsidR="005E687B" w:rsidRPr="00212EE3">
        <w:rPr>
          <w:smallCaps/>
        </w:rPr>
        <w:t>hotovitel</w:t>
      </w:r>
      <w:r w:rsidR="009569FC" w:rsidRPr="00212EE3">
        <w:t xml:space="preserve"> zajistí vyzkoušení celých funkčních řetězců a to i v případě, že některé součásti těchto řetězců jsou za hranicemi jeho dodávek (původní snímače, akční členy apod.) tak, aby byla prověřena ovladatelnost technologického zařízení a funkčnost veškerých automatizačních, ochranných a monitorovacích funkcí souvisejících s jeho provozem,</w:t>
      </w:r>
    </w:p>
    <w:p w14:paraId="03192D05" w14:textId="06A233D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zkoušky záložních funkcí prostřednictvím simulace poruchy; u veškerých zařízení/jednotek (technologických uzlů, komponent </w:t>
      </w:r>
      <w:r w:rsidR="00F80ED1" w:rsidRPr="00212EE3">
        <w:t>ASŘTP</w:t>
      </w:r>
      <w:r w:rsidR="009569FC" w:rsidRPr="00212EE3">
        <w:t xml:space="preserve"> nebo elektrických zařízení), kterých se to týká; bude vyzkoušen a předveden automatický záskok a provoz záložního zařízení/jednotky a správné a včasné zobrazení příslušného poruchového hlášení,</w:t>
      </w:r>
    </w:p>
    <w:p w14:paraId="77E0BFDA" w14:textId="395ED87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odstavných, pojistných a havarijních systémů pro řádné působení při nastavených hodnotách.</w:t>
      </w:r>
    </w:p>
    <w:p w14:paraId="042D0064" w14:textId="3EBA6604" w:rsidR="009569FC" w:rsidRPr="00212EE3" w:rsidRDefault="003A0AF0" w:rsidP="003A0AF0">
      <w:pPr>
        <w:pStyle w:val="Nadpis3"/>
        <w:numPr>
          <w:ilvl w:val="0"/>
          <w:numId w:val="0"/>
        </w:numPr>
        <w:ind w:left="1134" w:hanging="1134"/>
      </w:pPr>
      <w:r w:rsidRPr="00212EE3">
        <w:lastRenderedPageBreak/>
        <w:t>12.8.2</w:t>
      </w:r>
      <w:r w:rsidRPr="00212EE3">
        <w:tab/>
      </w:r>
      <w:r w:rsidR="0081387D" w:rsidRPr="00212EE3">
        <w:t>Komplexní vyzkoušení</w:t>
      </w:r>
      <w:r w:rsidR="009569FC" w:rsidRPr="00212EE3">
        <w:t>,</w:t>
      </w:r>
      <w:r w:rsidR="00D536B5" w:rsidRPr="00212EE3">
        <w:t xml:space="preserve"> garanční měření -</w:t>
      </w:r>
      <w:r w:rsidR="009569FC" w:rsidRPr="00212EE3">
        <w:t xml:space="preserve"> TEST „A“</w:t>
      </w:r>
    </w:p>
    <w:p w14:paraId="4D74BFFD" w14:textId="5B093C35" w:rsidR="009569FC" w:rsidRPr="00212EE3" w:rsidRDefault="009569FC" w:rsidP="00CA7D72">
      <w:r w:rsidRPr="00212EE3">
        <w:t xml:space="preserve">Pro </w:t>
      </w:r>
      <w:r w:rsidRPr="00212EE3">
        <w:rPr>
          <w:smallCaps/>
        </w:rPr>
        <w:t>komplexní vyzkoušení</w:t>
      </w:r>
      <w:r w:rsidRPr="00212EE3">
        <w:t xml:space="preserve"> bude zařízení </w:t>
      </w:r>
      <w:r w:rsidR="00600D59" w:rsidRPr="00212EE3">
        <w:t>kotle</w:t>
      </w:r>
      <w:r w:rsidRPr="00212EE3">
        <w:t xml:space="preserve"> aktivováno a provozováno s odpovídajícími medii. </w:t>
      </w:r>
      <w:r w:rsidR="00362883" w:rsidRPr="00212EE3">
        <w:t xml:space="preserve">Pro </w:t>
      </w:r>
      <w:r w:rsidR="00362883" w:rsidRPr="00212EE3">
        <w:rPr>
          <w:smallCaps/>
        </w:rPr>
        <w:t xml:space="preserve">komplexní </w:t>
      </w:r>
      <w:r w:rsidR="000E5B7E" w:rsidRPr="00212EE3">
        <w:rPr>
          <w:smallCaps/>
        </w:rPr>
        <w:t>vy</w:t>
      </w:r>
      <w:r w:rsidR="00362883" w:rsidRPr="00212EE3">
        <w:rPr>
          <w:smallCaps/>
        </w:rPr>
        <w:t xml:space="preserve">zkoušení </w:t>
      </w:r>
      <w:r w:rsidR="00362883" w:rsidRPr="00212EE3">
        <w:t>jako</w:t>
      </w:r>
      <w:r w:rsidR="000B5AF9" w:rsidRPr="00212EE3">
        <w:t>ž</w:t>
      </w:r>
      <w:r w:rsidR="00362883" w:rsidRPr="00212EE3">
        <w:t xml:space="preserve"> i pro </w:t>
      </w:r>
      <w:r w:rsidR="00362883" w:rsidRPr="00212EE3">
        <w:rPr>
          <w:smallCaps/>
        </w:rPr>
        <w:t>garanční měření</w:t>
      </w:r>
      <w:r w:rsidR="00362883" w:rsidRPr="00212EE3">
        <w:t xml:space="preserve"> (</w:t>
      </w:r>
      <w:r w:rsidR="00382C22" w:rsidRPr="00212EE3">
        <w:rPr>
          <w:smallCaps/>
        </w:rPr>
        <w:t>testy</w:t>
      </w:r>
      <w:r w:rsidR="00382C22" w:rsidRPr="00212EE3">
        <w:t xml:space="preserve"> „</w:t>
      </w:r>
      <w:r w:rsidR="00362883" w:rsidRPr="00212EE3">
        <w:t>A</w:t>
      </w:r>
      <w:r w:rsidR="00382C22" w:rsidRPr="00212EE3">
        <w:t>“</w:t>
      </w:r>
      <w:r w:rsidR="00362883" w:rsidRPr="00212EE3">
        <w:t xml:space="preserve"> i </w:t>
      </w:r>
      <w:r w:rsidR="004E290D" w:rsidRPr="00212EE3">
        <w:t>„</w:t>
      </w:r>
      <w:r w:rsidR="00362883" w:rsidRPr="00212EE3">
        <w:t>B</w:t>
      </w:r>
      <w:r w:rsidR="004E290D" w:rsidRPr="00212EE3">
        <w:t>“</w:t>
      </w:r>
      <w:r w:rsidR="00362883" w:rsidRPr="00212EE3">
        <w:t>) kotlů bude palivem garanční paliv</w:t>
      </w:r>
      <w:r w:rsidR="002F5B2F" w:rsidRPr="00212EE3">
        <w:t>o</w:t>
      </w:r>
      <w:r w:rsidR="00362883" w:rsidRPr="00212EE3">
        <w:t xml:space="preserve"> v kapitole 1.</w:t>
      </w:r>
      <w:r w:rsidR="002F5B2F" w:rsidRPr="00212EE3">
        <w:t>8.4</w:t>
      </w:r>
      <w:r w:rsidR="00362883" w:rsidRPr="00212EE3">
        <w:t xml:space="preserve">. této </w:t>
      </w:r>
      <w:r w:rsidR="002F5B2F" w:rsidRPr="00212EE3">
        <w:t>P</w:t>
      </w:r>
      <w:r w:rsidR="00362883" w:rsidRPr="00212EE3">
        <w:t>řílohy 1</w:t>
      </w:r>
      <w:r w:rsidR="00210B11" w:rsidRPr="00212EE3">
        <w:t xml:space="preserve"> </w:t>
      </w:r>
      <w:r w:rsidR="00210B11" w:rsidRPr="00212EE3">
        <w:rPr>
          <w:smallCaps/>
        </w:rPr>
        <w:t>smlouvy</w:t>
      </w:r>
      <w:r w:rsidR="00362883" w:rsidRPr="00212EE3">
        <w:t>.</w:t>
      </w:r>
    </w:p>
    <w:p w14:paraId="12F62794" w14:textId="1DB1B2FE" w:rsidR="009569FC" w:rsidRPr="00212EE3" w:rsidRDefault="009569FC" w:rsidP="00CA7D72">
      <w:r w:rsidRPr="00212EE3">
        <w:t xml:space="preserve">Technologie, elektrická zařízení, systémy kontroly a řízení (měření, funkční celky, analogové regulační obvody, automaty a ochrany) budou plně oživeny, seřízeny, optimalizovány a testovány dohromady na správnou funkci ve vzájemné součinnosti a v součinnosti se stávajícím zařízením </w:t>
      </w:r>
      <w:r w:rsidR="000B5AF9" w:rsidRPr="00212EE3">
        <w:rPr>
          <w:smallCaps/>
        </w:rPr>
        <w:t>o</w:t>
      </w:r>
      <w:r w:rsidR="00CC65C3" w:rsidRPr="00212EE3">
        <w:rPr>
          <w:smallCaps/>
        </w:rPr>
        <w:t>bjednatel</w:t>
      </w:r>
      <w:r w:rsidR="006F0DAD" w:rsidRPr="00212EE3">
        <w:rPr>
          <w:smallCaps/>
        </w:rPr>
        <w:t>e</w:t>
      </w:r>
      <w:r w:rsidRPr="00212EE3">
        <w:t>.</w:t>
      </w:r>
      <w:r w:rsidR="00400489" w:rsidRPr="00212EE3">
        <w:t xml:space="preserve"> Předpokládá se vyzkoušení plně automatizovaného provozu. </w:t>
      </w:r>
    </w:p>
    <w:p w14:paraId="08590401" w14:textId="2D6F4912" w:rsidR="009569FC" w:rsidRPr="00212EE3" w:rsidRDefault="009569FC" w:rsidP="002E3B71">
      <w:r w:rsidRPr="00212EE3">
        <w:t xml:space="preserve">V průběhu </w:t>
      </w:r>
      <w:r w:rsidRPr="00212EE3">
        <w:rPr>
          <w:smallCaps/>
        </w:rPr>
        <w:t>komplexního vyzkoušení</w:t>
      </w:r>
      <w:r w:rsidRPr="00212EE3">
        <w:t xml:space="preserve"> bude </w:t>
      </w:r>
      <w:r w:rsidR="00621E88" w:rsidRPr="00212EE3">
        <w:rPr>
          <w:smallCaps/>
        </w:rPr>
        <w:t>z</w:t>
      </w:r>
      <w:r w:rsidR="006F0DAD" w:rsidRPr="00212EE3">
        <w:rPr>
          <w:smallCaps/>
        </w:rPr>
        <w:t>hotovitele</w:t>
      </w:r>
      <w:r w:rsidR="005E687B" w:rsidRPr="00212EE3">
        <w:rPr>
          <w:smallCaps/>
        </w:rPr>
        <w:t>m</w:t>
      </w:r>
      <w:r w:rsidRPr="00212EE3">
        <w:t xml:space="preserve"> mimo jiné prokázáno, že:</w:t>
      </w:r>
    </w:p>
    <w:p w14:paraId="59FB466B" w14:textId="12F76EB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dodané </w:t>
      </w:r>
      <w:r w:rsidR="00621E88" w:rsidRPr="00212EE3">
        <w:rPr>
          <w:smallCaps/>
        </w:rPr>
        <w:t>d</w:t>
      </w:r>
      <w:r w:rsidR="005E687B" w:rsidRPr="00212EE3">
        <w:rPr>
          <w:smallCaps/>
        </w:rPr>
        <w:t>ílo</w:t>
      </w:r>
      <w:r w:rsidR="009569FC" w:rsidRPr="00212EE3">
        <w:t xml:space="preserve"> plní, v souladu se </w:t>
      </w:r>
      <w:r w:rsidR="00621E88" w:rsidRPr="00212EE3">
        <w:rPr>
          <w:smallCaps/>
        </w:rPr>
        <w:t>s</w:t>
      </w:r>
      <w:r w:rsidR="005E687B" w:rsidRPr="00212EE3">
        <w:rPr>
          <w:smallCaps/>
        </w:rPr>
        <w:t>mlouvou</w:t>
      </w:r>
      <w:r w:rsidR="009569FC" w:rsidRPr="00212EE3">
        <w:t xml:space="preserve">, požadavky pro najíždění, odstavování, normální provoz, řešení poruchových stavů, </w:t>
      </w:r>
    </w:p>
    <w:p w14:paraId="17C96F95" w14:textId="1E5DE3C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jsou splněny další požadavky na technické řešení </w:t>
      </w:r>
      <w:r w:rsidR="00621E88" w:rsidRPr="00212EE3">
        <w:rPr>
          <w:smallCaps/>
        </w:rPr>
        <w:t>d</w:t>
      </w:r>
      <w:r w:rsidR="005E687B" w:rsidRPr="00212EE3">
        <w:rPr>
          <w:smallCaps/>
        </w:rPr>
        <w:t>íla</w:t>
      </w:r>
      <w:r w:rsidR="009569FC" w:rsidRPr="00212EE3">
        <w:t xml:space="preserve"> uvedené ve </w:t>
      </w:r>
      <w:r w:rsidR="009569FC" w:rsidRPr="00212EE3">
        <w:rPr>
          <w:smallCaps/>
        </w:rPr>
        <w:t>smlouvě</w:t>
      </w:r>
      <w:r w:rsidR="009569FC" w:rsidRPr="00212EE3">
        <w:t xml:space="preserve">, zejména požadavky na funkce, technické parametry, výkonnost, spolehlivost, provedení, životnost a kvalitu </w:t>
      </w:r>
      <w:r w:rsidR="00621E88" w:rsidRPr="00212EE3">
        <w:rPr>
          <w:smallCaps/>
        </w:rPr>
        <w:t>d</w:t>
      </w:r>
      <w:r w:rsidR="005E687B" w:rsidRPr="00212EE3">
        <w:rPr>
          <w:smallCaps/>
        </w:rPr>
        <w:t>íla</w:t>
      </w:r>
      <w:r w:rsidR="009569FC" w:rsidRPr="00212EE3">
        <w:t>,</w:t>
      </w:r>
    </w:p>
    <w:p w14:paraId="25CA7282" w14:textId="646C008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jsou funkční všechna záložní zařízení a automatické záskoky mezi hlavním a záložním zařízením. </w:t>
      </w:r>
    </w:p>
    <w:p w14:paraId="6297B4B9" w14:textId="1F70E100" w:rsidR="009569FC" w:rsidRPr="00212EE3" w:rsidRDefault="009569FC" w:rsidP="00CA7D72">
      <w:r w:rsidRPr="00212EE3">
        <w:t xml:space="preserve">Součástí </w:t>
      </w:r>
      <w:r w:rsidRPr="00212EE3">
        <w:rPr>
          <w:smallCaps/>
        </w:rPr>
        <w:t>komplexního vyzkoušení</w:t>
      </w:r>
      <w:r w:rsidRPr="00212EE3">
        <w:t xml:space="preserve"> budou také kontroly a zkoušky prováděné v rámci</w:t>
      </w:r>
      <w:r w:rsidRPr="00212EE3">
        <w:rPr>
          <w:smallCaps/>
        </w:rPr>
        <w:t xml:space="preserve"> </w:t>
      </w:r>
      <w:r w:rsidRPr="00212EE3">
        <w:rPr>
          <w:b/>
          <w:smallCaps/>
        </w:rPr>
        <w:t>testu „A“</w:t>
      </w:r>
      <w:r w:rsidR="00210B11" w:rsidRPr="00212EE3">
        <w:rPr>
          <w:smallCaps/>
        </w:rPr>
        <w:t>.</w:t>
      </w:r>
    </w:p>
    <w:p w14:paraId="70FD12B1" w14:textId="53BAC23C" w:rsidR="009569FC" w:rsidRPr="00212EE3" w:rsidRDefault="003A0AF0" w:rsidP="003A0AF0">
      <w:pPr>
        <w:pStyle w:val="Nadpis4"/>
        <w:numPr>
          <w:ilvl w:val="0"/>
          <w:numId w:val="0"/>
        </w:numPr>
        <w:ind w:left="1276" w:hanging="1134"/>
        <w:rPr>
          <w:caps/>
          <w:smallCaps/>
        </w:rPr>
      </w:pPr>
      <w:r w:rsidRPr="00212EE3">
        <w:rPr>
          <w:caps/>
          <w:smallCaps/>
        </w:rPr>
        <w:t>12.8.2.1</w:t>
      </w:r>
      <w:r w:rsidRPr="00212EE3">
        <w:rPr>
          <w:caps/>
          <w:smallCaps/>
        </w:rPr>
        <w:tab/>
      </w:r>
      <w:r w:rsidR="009569FC" w:rsidRPr="00212EE3">
        <w:t xml:space="preserve">Zkoušky prováděné </w:t>
      </w:r>
      <w:r w:rsidR="006F0DAD" w:rsidRPr="00212EE3">
        <w:rPr>
          <w:caps/>
          <w:smallCaps/>
        </w:rPr>
        <w:t>ZHOTOVITELE</w:t>
      </w:r>
      <w:r w:rsidR="005E687B" w:rsidRPr="00212EE3">
        <w:rPr>
          <w:caps/>
          <w:smallCaps/>
        </w:rPr>
        <w:t>M</w:t>
      </w:r>
    </w:p>
    <w:p w14:paraId="37C30950" w14:textId="4FB99088" w:rsidR="005A02CB" w:rsidRPr="00212EE3" w:rsidRDefault="00E54CED" w:rsidP="002E3B71">
      <w:r w:rsidRPr="00212EE3">
        <w:t xml:space="preserve">Tyto zkoušky bude provádět </w:t>
      </w:r>
      <w:r w:rsidR="00621E88" w:rsidRPr="00212EE3">
        <w:rPr>
          <w:smallCaps/>
        </w:rPr>
        <w:t>z</w:t>
      </w:r>
      <w:r w:rsidRPr="00212EE3">
        <w:rPr>
          <w:smallCaps/>
        </w:rPr>
        <w:t>hotovitel</w:t>
      </w:r>
      <w:r w:rsidRPr="00212EE3">
        <w:t xml:space="preserve"> dle jeho Plánu kontrol a zkoušek, Programů zkoušek a v souladu s Projektem pro první uvedení do provozu</w:t>
      </w:r>
      <w:r w:rsidRPr="00212EE3">
        <w:rPr>
          <w:smallCaps/>
        </w:rPr>
        <w:t>,</w:t>
      </w:r>
      <w:r w:rsidRPr="00212EE3">
        <w:t xml:space="preserve"> a budou </w:t>
      </w:r>
      <w:r w:rsidRPr="00212EE3">
        <w:rPr>
          <w:u w:val="single"/>
        </w:rPr>
        <w:t>zahrnovat zejména následující kontroly a zkoušky:</w:t>
      </w:r>
    </w:p>
    <w:p w14:paraId="50490306" w14:textId="25590D9D"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Zkouška ochran,</w:t>
      </w:r>
    </w:p>
    <w:p w14:paraId="1C05E987" w14:textId="6220F4B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Ověření funkce výkonu plynových hořáků,</w:t>
      </w:r>
    </w:p>
    <w:p w14:paraId="29DCAC8C" w14:textId="4B56F5C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Najetí kotle po krátkodobém výpadku bez stabilizace,</w:t>
      </w:r>
    </w:p>
    <w:p w14:paraId="11D43BCC" w14:textId="6CF342C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Odzkoušení funkce impulsních ventilů kotle,</w:t>
      </w:r>
    </w:p>
    <w:p w14:paraId="1AEBA8ED" w14:textId="2BDD8991" w:rsidR="00A1554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C4E80" w:rsidRPr="00212EE3">
        <w:rPr>
          <w:lang w:val="cs-CZ"/>
        </w:rPr>
        <w:t>P</w:t>
      </w:r>
      <w:r w:rsidR="00A15541" w:rsidRPr="00212EE3">
        <w:t>rovoz kotle</w:t>
      </w:r>
      <w:r w:rsidR="004C7D0D" w:rsidRPr="00212EE3">
        <w:rPr>
          <w:lang w:val="cs-CZ"/>
        </w:rPr>
        <w:t xml:space="preserve"> </w:t>
      </w:r>
      <w:r w:rsidR="00A15541" w:rsidRPr="00212EE3">
        <w:t xml:space="preserve">na jmenovitý výkon na </w:t>
      </w:r>
      <w:r w:rsidR="00A77C36" w:rsidRPr="00212EE3">
        <w:t>garanční</w:t>
      </w:r>
      <w:r w:rsidR="00A15541" w:rsidRPr="00212EE3">
        <w:t xml:space="preserve"> paliv</w:t>
      </w:r>
      <w:r w:rsidR="00A77C36" w:rsidRPr="00212EE3">
        <w:t>o</w:t>
      </w:r>
      <w:r w:rsidR="00AC4E80" w:rsidRPr="00212EE3">
        <w:rPr>
          <w:lang w:val="cs-CZ"/>
        </w:rPr>
        <w:t>,</w:t>
      </w:r>
    </w:p>
    <w:p w14:paraId="5DBC3E86" w14:textId="5A1D29E8" w:rsidR="00A1554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C4E80" w:rsidRPr="00212EE3">
        <w:rPr>
          <w:lang w:val="cs-CZ"/>
        </w:rPr>
        <w:t>Ověření</w:t>
      </w:r>
      <w:r w:rsidR="00A15541" w:rsidRPr="00212EE3">
        <w:t xml:space="preserve"> dynamiky změn výkonu</w:t>
      </w:r>
      <w:r w:rsidR="00AC4E80" w:rsidRPr="00212EE3">
        <w:rPr>
          <w:lang w:val="cs-CZ"/>
        </w:rPr>
        <w:t>,</w:t>
      </w:r>
    </w:p>
    <w:p w14:paraId="19B77DE3" w14:textId="1A9ED34E" w:rsidR="00A1554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15541" w:rsidRPr="00212EE3">
        <w:t>Veškeré zkoušky, které jsou vyspecifikovány v </w:t>
      </w:r>
      <w:r w:rsidR="005A46E9" w:rsidRPr="00212EE3">
        <w:t>P</w:t>
      </w:r>
      <w:r w:rsidR="00A15541" w:rsidRPr="00212EE3">
        <w:t xml:space="preserve">říloze </w:t>
      </w:r>
      <w:r w:rsidR="005A46E9" w:rsidRPr="00212EE3">
        <w:t xml:space="preserve">2 </w:t>
      </w:r>
      <w:r w:rsidR="005A46E9" w:rsidRPr="00212EE3">
        <w:rPr>
          <w:smallCaps/>
        </w:rPr>
        <w:t>smlouvy</w:t>
      </w:r>
      <w:r w:rsidR="00A15541" w:rsidRPr="00212EE3">
        <w:t xml:space="preserve"> – Garantované parametry. Splnění těchto zkoušek je podmínkou pro prov</w:t>
      </w:r>
      <w:r w:rsidR="005A02CB" w:rsidRPr="00212EE3">
        <w:t xml:space="preserve">edení </w:t>
      </w:r>
      <w:r w:rsidR="005A02CB" w:rsidRPr="00212EE3">
        <w:rPr>
          <w:smallCaps/>
        </w:rPr>
        <w:t>garančního měření</w:t>
      </w:r>
      <w:r w:rsidR="005A02CB" w:rsidRPr="00212EE3">
        <w:t xml:space="preserve"> dané </w:t>
      </w:r>
      <w:r w:rsidR="005A02CB" w:rsidRPr="00212EE3">
        <w:rPr>
          <w:smallCaps/>
        </w:rPr>
        <w:t>části</w:t>
      </w:r>
      <w:r w:rsidR="005A02CB" w:rsidRPr="00212EE3">
        <w:t xml:space="preserve"> </w:t>
      </w:r>
      <w:r w:rsidR="00AC4E80" w:rsidRPr="00212EE3">
        <w:rPr>
          <w:smallCaps/>
        </w:rPr>
        <w:t>díla</w:t>
      </w:r>
    </w:p>
    <w:p w14:paraId="2F6533D3" w14:textId="179DC517" w:rsidR="006D307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6D3077" w:rsidRPr="00212EE3">
        <w:t>Zkoušky ASŘTP:</w:t>
      </w:r>
    </w:p>
    <w:p w14:paraId="5881EEA2" w14:textId="0FFDD092"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provedení automatického záskoku na záložní (redundantní) řídící procesor,</w:t>
      </w:r>
    </w:p>
    <w:p w14:paraId="0BAC938C" w14:textId="77FBBFE6"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zkoušky záskoku napájení,</w:t>
      </w:r>
    </w:p>
    <w:p w14:paraId="37192B71" w14:textId="5BE1941B"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 xml:space="preserve">celková doba odezvy systému na zákrok operátora na dozorně, od vydání povelu na akční člen, příjmu zpětného hlášení a následného zobrazení na monitoru operátorské stanice do </w:t>
      </w:r>
      <w:r w:rsidR="00B77BB0" w:rsidRPr="00212EE3">
        <w:t>2</w:t>
      </w:r>
      <w:r w:rsidR="006D3077" w:rsidRPr="00212EE3">
        <w:t>,0 s,</w:t>
      </w:r>
    </w:p>
    <w:p w14:paraId="5BA44C9D" w14:textId="36AB1216"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přesnost převodu a linearizace vstupních analogových signálů: do 0,1 %,</w:t>
      </w:r>
    </w:p>
    <w:p w14:paraId="3AD29BA7" w14:textId="079693A7"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2A3A87" w:rsidRPr="00212EE3">
        <w:t>prokázání parame</w:t>
      </w:r>
      <w:r w:rsidR="00C94F10">
        <w:t>t</w:t>
      </w:r>
      <w:r w:rsidR="002A3A87" w:rsidRPr="00212EE3">
        <w:t>rů, uvedených v kap. 5.3.4.8</w:t>
      </w:r>
    </w:p>
    <w:p w14:paraId="2DF16DB4" w14:textId="353F2D54" w:rsidR="009569FC" w:rsidRPr="00212EE3" w:rsidRDefault="003A0AF0" w:rsidP="003A0AF0">
      <w:pPr>
        <w:pStyle w:val="Nadpis4"/>
        <w:numPr>
          <w:ilvl w:val="0"/>
          <w:numId w:val="0"/>
        </w:numPr>
        <w:ind w:left="1276" w:hanging="1134"/>
      </w:pPr>
      <w:r w:rsidRPr="00212EE3">
        <w:lastRenderedPageBreak/>
        <w:t>12.8.2.2</w:t>
      </w:r>
      <w:r w:rsidRPr="00212EE3">
        <w:tab/>
      </w:r>
      <w:r w:rsidR="009569FC" w:rsidRPr="00212EE3">
        <w:t>Garanční měření</w:t>
      </w:r>
    </w:p>
    <w:p w14:paraId="220A4D96" w14:textId="5DD34C21" w:rsidR="004546CA" w:rsidRPr="00212EE3" w:rsidRDefault="009569FC" w:rsidP="00CA7D72">
      <w:r w:rsidRPr="00212EE3">
        <w:rPr>
          <w:smallCaps/>
        </w:rPr>
        <w:t xml:space="preserve">garanční měření </w:t>
      </w:r>
      <w:r w:rsidRPr="00212EE3">
        <w:t>zahrnuje</w:t>
      </w:r>
      <w:r w:rsidRPr="00212EE3">
        <w:rPr>
          <w:b/>
          <w:smallCaps/>
        </w:rPr>
        <w:t xml:space="preserve"> </w:t>
      </w:r>
      <w:r w:rsidRPr="00212EE3">
        <w:t xml:space="preserve">měření, kterým si </w:t>
      </w:r>
      <w:r w:rsidR="00CA726A" w:rsidRPr="00212EE3">
        <w:rPr>
          <w:smallCaps/>
        </w:rPr>
        <w:t>o</w:t>
      </w:r>
      <w:r w:rsidR="00CC65C3" w:rsidRPr="00212EE3">
        <w:rPr>
          <w:smallCaps/>
        </w:rPr>
        <w:t>bjednatel</w:t>
      </w:r>
      <w:r w:rsidRPr="00212EE3">
        <w:t xml:space="preserve"> ověří, zda </w:t>
      </w:r>
      <w:r w:rsidR="00CA726A" w:rsidRPr="00212EE3">
        <w:rPr>
          <w:smallCaps/>
        </w:rPr>
        <w:t>dílo</w:t>
      </w:r>
      <w:r w:rsidR="00130140" w:rsidRPr="00212EE3">
        <w:rPr>
          <w:smallCaps/>
        </w:rPr>
        <w:t>/část díla</w:t>
      </w:r>
      <w:r w:rsidRPr="00212EE3">
        <w:rPr>
          <w:smallCaps/>
        </w:rPr>
        <w:t xml:space="preserve"> </w:t>
      </w:r>
      <w:r w:rsidRPr="00212EE3">
        <w:t xml:space="preserve">splňuje garantované parametry specifikované v Příloze </w:t>
      </w:r>
      <w:r w:rsidR="000C4683" w:rsidRPr="00212EE3">
        <w:t>2</w:t>
      </w:r>
      <w:r w:rsidRPr="00212EE3">
        <w:t xml:space="preserve"> </w:t>
      </w:r>
      <w:r w:rsidR="00127DA9" w:rsidRPr="00212EE3">
        <w:rPr>
          <w:smallCaps/>
        </w:rPr>
        <w:t>s</w:t>
      </w:r>
      <w:r w:rsidR="005E687B" w:rsidRPr="00212EE3">
        <w:rPr>
          <w:smallCaps/>
        </w:rPr>
        <w:t>mlouvy</w:t>
      </w:r>
      <w:r w:rsidR="00374C33" w:rsidRPr="00212EE3">
        <w:rPr>
          <w:smallCaps/>
        </w:rPr>
        <w:t xml:space="preserve">– </w:t>
      </w:r>
      <w:r w:rsidR="009E39F0" w:rsidRPr="00212EE3">
        <w:t>G</w:t>
      </w:r>
      <w:r w:rsidR="003B6B8D" w:rsidRPr="00212EE3">
        <w:t>arantované</w:t>
      </w:r>
      <w:r w:rsidR="00374C33" w:rsidRPr="00212EE3">
        <w:t xml:space="preserve"> parametry</w:t>
      </w:r>
      <w:r w:rsidRPr="00212EE3">
        <w:rPr>
          <w:smallCaps/>
        </w:rPr>
        <w:t xml:space="preserve">, </w:t>
      </w:r>
      <w:r w:rsidRPr="00212EE3">
        <w:t>jejichž ověření je předepsáno v </w:t>
      </w:r>
      <w:r w:rsidRPr="00212EE3">
        <w:rPr>
          <w:smallCaps/>
        </w:rPr>
        <w:t>testu</w:t>
      </w:r>
      <w:r w:rsidRPr="00212EE3">
        <w:t xml:space="preserve"> </w:t>
      </w:r>
      <w:r w:rsidR="00127DA9" w:rsidRPr="00212EE3">
        <w:t>„</w:t>
      </w:r>
      <w:r w:rsidRPr="00212EE3">
        <w:t>A</w:t>
      </w:r>
      <w:r w:rsidR="00CA726A" w:rsidRPr="00212EE3">
        <w:t>“</w:t>
      </w:r>
      <w:r w:rsidRPr="00212EE3">
        <w:t>.</w:t>
      </w:r>
      <w:r w:rsidR="004546CA" w:rsidRPr="00212EE3">
        <w:t xml:space="preserve"> </w:t>
      </w:r>
    </w:p>
    <w:p w14:paraId="004F3A01" w14:textId="28264F44" w:rsidR="004546CA" w:rsidRPr="00212EE3" w:rsidRDefault="009569FC" w:rsidP="00CA7D72">
      <w:r w:rsidRPr="00212EE3">
        <w:rPr>
          <w:smallCaps/>
        </w:rPr>
        <w:t>Garanční měření</w:t>
      </w:r>
      <w:r w:rsidRPr="00212EE3">
        <w:t xml:space="preserve"> provede </w:t>
      </w:r>
      <w:r w:rsidR="003B6B8D" w:rsidRPr="00212EE3">
        <w:rPr>
          <w:smallCaps/>
        </w:rPr>
        <w:t>objednatelem</w:t>
      </w:r>
      <w:r w:rsidRPr="00212EE3">
        <w:rPr>
          <w:smallCaps/>
        </w:rPr>
        <w:t xml:space="preserve"> </w:t>
      </w:r>
      <w:r w:rsidRPr="00212EE3">
        <w:t>pověřená</w:t>
      </w:r>
      <w:r w:rsidRPr="00212EE3">
        <w:rPr>
          <w:smallCaps/>
        </w:rPr>
        <w:t xml:space="preserve"> </w:t>
      </w:r>
      <w:r w:rsidRPr="00212EE3">
        <w:t>nezávislá společno</w:t>
      </w:r>
      <w:r w:rsidR="009C6DED" w:rsidRPr="00212EE3">
        <w:t xml:space="preserve">st či osoba, za účasti zástupců </w:t>
      </w:r>
      <w:r w:rsidR="00621E88" w:rsidRPr="00212EE3">
        <w:rPr>
          <w:smallCaps/>
        </w:rPr>
        <w:t>z</w:t>
      </w:r>
      <w:r w:rsidR="006F0DAD" w:rsidRPr="00212EE3">
        <w:rPr>
          <w:smallCaps/>
        </w:rPr>
        <w:t>hotovitele</w:t>
      </w:r>
      <w:r w:rsidRPr="00212EE3">
        <w:t xml:space="preserve">. </w:t>
      </w:r>
    </w:p>
    <w:p w14:paraId="7A70E8EA" w14:textId="259B8459" w:rsidR="00771615" w:rsidRPr="00212EE3" w:rsidRDefault="009569FC" w:rsidP="00CA7D72">
      <w:r w:rsidRPr="00212EE3">
        <w:t xml:space="preserve">Pro toto </w:t>
      </w:r>
      <w:r w:rsidRPr="00212EE3">
        <w:rPr>
          <w:smallCaps/>
        </w:rPr>
        <w:t>garanční měření</w:t>
      </w:r>
      <w:r w:rsidRPr="00212EE3">
        <w:t xml:space="preserve"> připraví </w:t>
      </w:r>
      <w:r w:rsidR="003B6B8D" w:rsidRPr="00212EE3">
        <w:rPr>
          <w:smallCaps/>
        </w:rPr>
        <w:t>z</w:t>
      </w:r>
      <w:r w:rsidR="005E687B" w:rsidRPr="00212EE3">
        <w:rPr>
          <w:smallCaps/>
        </w:rPr>
        <w:t>hotovitel</w:t>
      </w:r>
      <w:r w:rsidRPr="00212EE3">
        <w:t xml:space="preserve"> zařízení</w:t>
      </w:r>
      <w:r w:rsidR="00600D59" w:rsidRPr="00212EE3">
        <w:t xml:space="preserve"> </w:t>
      </w:r>
      <w:r w:rsidRPr="00212EE3">
        <w:t xml:space="preserve">tak, aby mohlo být měření provedeno. </w:t>
      </w:r>
    </w:p>
    <w:p w14:paraId="58A44DD2" w14:textId="5EC5EA7D" w:rsidR="00CF7E9E" w:rsidRPr="00212EE3" w:rsidRDefault="00621E88" w:rsidP="00CA7D72">
      <w:r w:rsidRPr="00212EE3">
        <w:rPr>
          <w:smallCaps/>
        </w:rPr>
        <w:t>g</w:t>
      </w:r>
      <w:r w:rsidR="009569FC" w:rsidRPr="00212EE3">
        <w:rPr>
          <w:smallCaps/>
        </w:rPr>
        <w:t>aranční měření</w:t>
      </w:r>
      <w:r w:rsidR="009569FC" w:rsidRPr="00212EE3">
        <w:t xml:space="preserve"> bude nezávislou společností či osobou podle Projektu </w:t>
      </w:r>
      <w:r w:rsidR="009569FC" w:rsidRPr="00212EE3">
        <w:rPr>
          <w:smallCaps/>
        </w:rPr>
        <w:t>garančního měření</w:t>
      </w:r>
      <w:r w:rsidR="009569FC" w:rsidRPr="00212EE3">
        <w:t xml:space="preserve"> zpracovaného </w:t>
      </w:r>
      <w:r w:rsidR="003B6B8D" w:rsidRPr="00212EE3">
        <w:rPr>
          <w:smallCaps/>
        </w:rPr>
        <w:t>z</w:t>
      </w:r>
      <w:r w:rsidR="006F0DAD" w:rsidRPr="00212EE3">
        <w:rPr>
          <w:smallCaps/>
        </w:rPr>
        <w:t>hotovitele</w:t>
      </w:r>
      <w:r w:rsidR="005E687B" w:rsidRPr="00212EE3">
        <w:rPr>
          <w:smallCaps/>
        </w:rPr>
        <w:t>m</w:t>
      </w:r>
      <w:r w:rsidR="00374C33" w:rsidRPr="00212EE3">
        <w:t xml:space="preserve"> v souladu s požadavky </w:t>
      </w:r>
      <w:r w:rsidR="007A009C" w:rsidRPr="00212EE3">
        <w:t>P</w:t>
      </w:r>
      <w:r w:rsidR="00374C33" w:rsidRPr="00212EE3">
        <w:t xml:space="preserve">řílohy </w:t>
      </w:r>
      <w:r w:rsidR="003B6B8D" w:rsidRPr="00212EE3">
        <w:t>3</w:t>
      </w:r>
      <w:r w:rsidR="00374C33" w:rsidRPr="00212EE3">
        <w:t xml:space="preserve"> </w:t>
      </w:r>
      <w:r w:rsidR="005E687B" w:rsidRPr="00212EE3">
        <w:rPr>
          <w:smallCaps/>
        </w:rPr>
        <w:t>Smlouvy</w:t>
      </w:r>
      <w:r w:rsidR="00374C33" w:rsidRPr="00212EE3">
        <w:rPr>
          <w:smallCaps/>
        </w:rPr>
        <w:t xml:space="preserve"> </w:t>
      </w:r>
      <w:r w:rsidR="007A009C" w:rsidRPr="00212EE3">
        <w:rPr>
          <w:smallCaps/>
        </w:rPr>
        <w:t>– D</w:t>
      </w:r>
      <w:r w:rsidR="007A009C" w:rsidRPr="00212EE3">
        <w:t>okumentace</w:t>
      </w:r>
      <w:r w:rsidR="009569FC" w:rsidRPr="00212EE3">
        <w:t>.</w:t>
      </w:r>
      <w:r w:rsidR="008A2C4D" w:rsidRPr="00212EE3">
        <w:t xml:space="preserve"> </w:t>
      </w:r>
      <w:r w:rsidR="009C6DED" w:rsidRPr="00212EE3">
        <w:t xml:space="preserve">V rámci dané zkoušky bude zařízení pracovat v automatickém režimu. </w:t>
      </w:r>
    </w:p>
    <w:p w14:paraId="324A6069" w14:textId="5864FCB2" w:rsidR="00CF7E9E" w:rsidRPr="00212EE3" w:rsidRDefault="003A0AF0" w:rsidP="003A0AF0">
      <w:pPr>
        <w:pStyle w:val="Nadpis3"/>
        <w:numPr>
          <w:ilvl w:val="0"/>
          <w:numId w:val="0"/>
        </w:numPr>
        <w:ind w:left="1134" w:hanging="1134"/>
      </w:pPr>
      <w:r w:rsidRPr="00212EE3">
        <w:t>12.8.3</w:t>
      </w:r>
      <w:r w:rsidRPr="00212EE3">
        <w:tab/>
      </w:r>
      <w:r w:rsidR="00CF7E9E" w:rsidRPr="00212EE3">
        <w:t>KOMPLEXNÍ ZKOUŠKA</w:t>
      </w:r>
    </w:p>
    <w:p w14:paraId="6A615DEE" w14:textId="4702ED24" w:rsidR="00CF7E9E" w:rsidRPr="00212EE3" w:rsidRDefault="00C56474" w:rsidP="00CA7D72">
      <w:r w:rsidRPr="00212EE3">
        <w:rPr>
          <w:smallCaps/>
        </w:rPr>
        <w:t>uvedení</w:t>
      </w:r>
      <w:r w:rsidR="00CF7E9E" w:rsidRPr="00212EE3">
        <w:rPr>
          <w:smallCaps/>
        </w:rPr>
        <w:t xml:space="preserve"> do provozu</w:t>
      </w:r>
      <w:r w:rsidR="00CF7E9E" w:rsidRPr="00212EE3">
        <w:t xml:space="preserve"> bude ukončeno </w:t>
      </w:r>
      <w:r w:rsidR="00CF7E9E" w:rsidRPr="00212EE3">
        <w:rPr>
          <w:smallCaps/>
        </w:rPr>
        <w:t>komplexní zkouškou.</w:t>
      </w:r>
      <w:r w:rsidR="00CF7E9E" w:rsidRPr="00212EE3">
        <w:t xml:space="preserve"> Základní podmínkou pro provedení </w:t>
      </w:r>
      <w:r w:rsidR="00CF7E9E" w:rsidRPr="00212EE3">
        <w:rPr>
          <w:smallCaps/>
        </w:rPr>
        <w:t>komplexní</w:t>
      </w:r>
      <w:r w:rsidR="00CF7E9E" w:rsidRPr="00212EE3">
        <w:t xml:space="preserve"> </w:t>
      </w:r>
      <w:r w:rsidR="00CF7E9E" w:rsidRPr="00212EE3">
        <w:rPr>
          <w:smallCaps/>
        </w:rPr>
        <w:t>zkoušky</w:t>
      </w:r>
      <w:r w:rsidR="00CF7E9E" w:rsidRPr="00212EE3">
        <w:t xml:space="preserve"> je úspěšné ukončení </w:t>
      </w:r>
      <w:r w:rsidR="00CF7E9E" w:rsidRPr="00212EE3">
        <w:rPr>
          <w:smallCaps/>
        </w:rPr>
        <w:t>komplexního</w:t>
      </w:r>
      <w:r w:rsidR="00CF7E9E" w:rsidRPr="00212EE3">
        <w:t xml:space="preserve"> </w:t>
      </w:r>
      <w:r w:rsidR="00CF7E9E" w:rsidRPr="00212EE3">
        <w:rPr>
          <w:smallCaps/>
        </w:rPr>
        <w:t xml:space="preserve">vyzkoušení </w:t>
      </w:r>
      <w:r w:rsidR="00CF7E9E" w:rsidRPr="00212EE3">
        <w:t xml:space="preserve">a podepsání protokolu o jeho ukončení dle </w:t>
      </w:r>
      <w:r w:rsidR="00621E88" w:rsidRPr="00212EE3">
        <w:rPr>
          <w:smallCaps/>
        </w:rPr>
        <w:t>s</w:t>
      </w:r>
      <w:r w:rsidR="00CF7E9E" w:rsidRPr="00212EE3">
        <w:rPr>
          <w:smallCaps/>
        </w:rPr>
        <w:t>mlouvy</w:t>
      </w:r>
      <w:r w:rsidR="00CF7E9E" w:rsidRPr="00212EE3">
        <w:t>.</w:t>
      </w:r>
    </w:p>
    <w:p w14:paraId="345D5FBC" w14:textId="5AF92962" w:rsidR="00CF7E9E" w:rsidRPr="00212EE3" w:rsidRDefault="00CF7E9E" w:rsidP="00CA7D72">
      <w:r w:rsidRPr="00212EE3">
        <w:rPr>
          <w:smallCaps/>
        </w:rPr>
        <w:t>komplexní</w:t>
      </w:r>
      <w:r w:rsidRPr="00212EE3">
        <w:t xml:space="preserve"> </w:t>
      </w:r>
      <w:r w:rsidRPr="00212EE3">
        <w:rPr>
          <w:smallCaps/>
        </w:rPr>
        <w:t>zkouškou</w:t>
      </w:r>
      <w:r w:rsidRPr="00212EE3">
        <w:t xml:space="preserve"> se rozumí nepřetržitý bezporuchový provoz </w:t>
      </w:r>
      <w:r w:rsidR="00621E88" w:rsidRPr="00212EE3">
        <w:rPr>
          <w:smallCaps/>
        </w:rPr>
        <w:t>d</w:t>
      </w:r>
      <w:r w:rsidRPr="00212EE3">
        <w:rPr>
          <w:smallCaps/>
        </w:rPr>
        <w:t>íla</w:t>
      </w:r>
      <w:r w:rsidRPr="00212EE3">
        <w:t xml:space="preserve"> v trvání </w:t>
      </w:r>
      <w:r w:rsidR="00CB1A46" w:rsidRPr="00212EE3">
        <w:t>sedmdesát dva</w:t>
      </w:r>
      <w:r w:rsidRPr="00212EE3">
        <w:t xml:space="preserve"> (</w:t>
      </w:r>
      <w:r w:rsidR="00CB1A46" w:rsidRPr="00212EE3">
        <w:t>72</w:t>
      </w:r>
      <w:r w:rsidRPr="00212EE3">
        <w:t xml:space="preserve">) hodin za všech provozních režimů </w:t>
      </w:r>
      <w:r w:rsidR="005A02CB" w:rsidRPr="00212EE3">
        <w:t>instalovaného zařízení</w:t>
      </w:r>
      <w:r w:rsidRPr="00212EE3">
        <w:t xml:space="preserve"> umožněných </w:t>
      </w:r>
      <w:r w:rsidR="00771F3B" w:rsidRPr="00212EE3">
        <w:rPr>
          <w:smallCaps/>
        </w:rPr>
        <w:t>o</w:t>
      </w:r>
      <w:r w:rsidR="00CC65C3" w:rsidRPr="00212EE3">
        <w:rPr>
          <w:smallCaps/>
        </w:rPr>
        <w:t>bjednatel</w:t>
      </w:r>
      <w:r w:rsidRPr="00212EE3">
        <w:rPr>
          <w:smallCaps/>
        </w:rPr>
        <w:t>em</w:t>
      </w:r>
      <w:r w:rsidRPr="00212EE3">
        <w:t xml:space="preserve">. </w:t>
      </w:r>
    </w:p>
    <w:p w14:paraId="7D2E74D4" w14:textId="5B8D33E3" w:rsidR="00FD48F9" w:rsidRPr="00212EE3" w:rsidRDefault="00CF7E9E" w:rsidP="00CA7D72">
      <w:r w:rsidRPr="00212EE3">
        <w:rPr>
          <w:smallCaps/>
        </w:rPr>
        <w:t>komplexní</w:t>
      </w:r>
      <w:r w:rsidRPr="00212EE3">
        <w:t xml:space="preserve"> </w:t>
      </w:r>
      <w:r w:rsidRPr="00212EE3">
        <w:rPr>
          <w:smallCaps/>
        </w:rPr>
        <w:t>zkouškou</w:t>
      </w:r>
      <w:r w:rsidRPr="00212EE3">
        <w:t xml:space="preserve"> </w:t>
      </w:r>
      <w:r w:rsidR="00771F3B" w:rsidRPr="00212EE3">
        <w:rPr>
          <w:smallCaps/>
        </w:rPr>
        <w:t>z</w:t>
      </w:r>
      <w:r w:rsidRPr="00212EE3">
        <w:rPr>
          <w:smallCaps/>
        </w:rPr>
        <w:t>hotovitel</w:t>
      </w:r>
      <w:r w:rsidRPr="00212EE3">
        <w:t xml:space="preserve"> prokazuje provozuschopnost, spolehlivost, bezpečnost a kvalitu </w:t>
      </w:r>
      <w:r w:rsidR="00771F3B" w:rsidRPr="00212EE3">
        <w:rPr>
          <w:smallCaps/>
        </w:rPr>
        <w:t>d</w:t>
      </w:r>
      <w:r w:rsidRPr="00212EE3">
        <w:rPr>
          <w:smallCaps/>
        </w:rPr>
        <w:t>íla</w:t>
      </w:r>
      <w:r w:rsidRPr="00212EE3">
        <w:t xml:space="preserve"> v souladu se </w:t>
      </w:r>
      <w:r w:rsidR="00771F3B" w:rsidRPr="00212EE3">
        <w:rPr>
          <w:smallCaps/>
        </w:rPr>
        <w:t>s</w:t>
      </w:r>
      <w:r w:rsidRPr="00212EE3">
        <w:rPr>
          <w:smallCaps/>
        </w:rPr>
        <w:t>mlouvou</w:t>
      </w:r>
      <w:r w:rsidRPr="00212EE3">
        <w:t xml:space="preserve"> v rozsahu a provedení stanoveném v odsouhlaseném plánu kontrol a zkoušek a v odsouhlaseném programu </w:t>
      </w:r>
      <w:r w:rsidRPr="00212EE3">
        <w:rPr>
          <w:smallCaps/>
        </w:rPr>
        <w:t>komplexní</w:t>
      </w:r>
      <w:r w:rsidRPr="00212EE3">
        <w:t xml:space="preserve"> </w:t>
      </w:r>
      <w:r w:rsidRPr="00212EE3">
        <w:rPr>
          <w:smallCaps/>
        </w:rPr>
        <w:t>zkoušky</w:t>
      </w:r>
      <w:r w:rsidRPr="00212EE3">
        <w:t xml:space="preserve">. </w:t>
      </w:r>
      <w:r w:rsidR="00621E88" w:rsidRPr="00212EE3">
        <w:rPr>
          <w:smallCaps/>
        </w:rPr>
        <w:t>z</w:t>
      </w:r>
      <w:r w:rsidRPr="00212EE3">
        <w:rPr>
          <w:smallCaps/>
        </w:rPr>
        <w:t>hotovitel</w:t>
      </w:r>
      <w:r w:rsidRPr="00212EE3">
        <w:t xml:space="preserve"> je povinen zajistit, aby </w:t>
      </w:r>
      <w:r w:rsidR="00621E88" w:rsidRPr="00212EE3">
        <w:rPr>
          <w:smallCaps/>
        </w:rPr>
        <w:t>d</w:t>
      </w:r>
      <w:r w:rsidRPr="00212EE3">
        <w:rPr>
          <w:smallCaps/>
        </w:rPr>
        <w:t>ílo</w:t>
      </w:r>
      <w:r w:rsidRPr="00212EE3">
        <w:t xml:space="preserve"> bylo při </w:t>
      </w:r>
      <w:r w:rsidRPr="00212EE3">
        <w:rPr>
          <w:smallCaps/>
        </w:rPr>
        <w:t>komplexní zkoušce</w:t>
      </w:r>
      <w:r w:rsidRPr="00212EE3">
        <w:t xml:space="preserve"> provozováno bez jakýchkoli údržbářských zásahů.</w:t>
      </w:r>
      <w:r w:rsidR="002C20DA" w:rsidRPr="00212EE3">
        <w:t xml:space="preserve"> </w:t>
      </w:r>
    </w:p>
    <w:p w14:paraId="7A44D86E" w14:textId="70C3545E" w:rsidR="00CF7E9E" w:rsidRPr="00212EE3" w:rsidRDefault="002C20DA" w:rsidP="00CA7D72">
      <w:r w:rsidRPr="00212EE3">
        <w:t xml:space="preserve">Zařízení bude provozováno v plně automatickém bezvýpadkovém provozu. Zařízení musí splňovat garantované parametry (nejedná se o </w:t>
      </w:r>
      <w:r w:rsidRPr="00212EE3">
        <w:rPr>
          <w:smallCaps/>
        </w:rPr>
        <w:t>garanční měření</w:t>
      </w:r>
      <w:r w:rsidRPr="00212EE3">
        <w:t xml:space="preserve">) ve všech </w:t>
      </w:r>
      <w:r w:rsidR="00FD48F9" w:rsidRPr="00212EE3">
        <w:t xml:space="preserve">návrhových provozních </w:t>
      </w:r>
      <w:r w:rsidRPr="00212EE3">
        <w:t xml:space="preserve">režimech a musí být prověřena schopnost správné interakce se stávající </w:t>
      </w:r>
      <w:r w:rsidR="00FD48F9" w:rsidRPr="00212EE3">
        <w:t xml:space="preserve">technologií. Pro vyhodnocení úspěšnosti zkoušky budou </w:t>
      </w:r>
      <w:r w:rsidR="007E771D" w:rsidRPr="00212EE3">
        <w:rPr>
          <w:smallCaps/>
        </w:rPr>
        <w:t>zhotovitelem</w:t>
      </w:r>
      <w:r w:rsidR="00FD48F9" w:rsidRPr="00212EE3">
        <w:rPr>
          <w:smallCaps/>
        </w:rPr>
        <w:t xml:space="preserve"> </w:t>
      </w:r>
      <w:r w:rsidR="00FD48F9" w:rsidRPr="00212EE3">
        <w:t xml:space="preserve">určeny kritéria úspěšnosti. </w:t>
      </w:r>
    </w:p>
    <w:p w14:paraId="3E2FF80F" w14:textId="4C45C8E4" w:rsidR="009569FC" w:rsidRPr="00212EE3" w:rsidRDefault="00CF7E9E" w:rsidP="00CA7D72">
      <w:r w:rsidRPr="00212EE3">
        <w:t xml:space="preserve">Zkoušku provede </w:t>
      </w:r>
      <w:r w:rsidR="007E771D" w:rsidRPr="00212EE3">
        <w:rPr>
          <w:smallCaps/>
        </w:rPr>
        <w:t>z</w:t>
      </w:r>
      <w:r w:rsidRPr="00212EE3">
        <w:rPr>
          <w:smallCaps/>
        </w:rPr>
        <w:t>hotovitel</w:t>
      </w:r>
      <w:r w:rsidRPr="00212EE3">
        <w:t xml:space="preserve"> dle svého Projektu pro první uvedení do provozu zpracovaného v souladu s požadavky </w:t>
      </w:r>
      <w:r w:rsidR="007E771D" w:rsidRPr="00212EE3">
        <w:rPr>
          <w:smallCaps/>
        </w:rPr>
        <w:t>s</w:t>
      </w:r>
      <w:r w:rsidRPr="00212EE3">
        <w:rPr>
          <w:smallCaps/>
        </w:rPr>
        <w:t>mlouvy.</w:t>
      </w:r>
      <w:r w:rsidR="00400489" w:rsidRPr="00212EE3">
        <w:t xml:space="preserve"> </w:t>
      </w:r>
    </w:p>
    <w:p w14:paraId="16EF9A75" w14:textId="7143FD9A" w:rsidR="009569FC" w:rsidRPr="00212EE3" w:rsidRDefault="003A0AF0" w:rsidP="003A0AF0">
      <w:pPr>
        <w:pStyle w:val="Nadpis2"/>
        <w:numPr>
          <w:ilvl w:val="0"/>
          <w:numId w:val="0"/>
        </w:numPr>
        <w:ind w:left="1134" w:hanging="1134"/>
      </w:pPr>
      <w:r w:rsidRPr="00212EE3">
        <w:t>12.9</w:t>
      </w:r>
      <w:r w:rsidRPr="00212EE3">
        <w:tab/>
      </w:r>
      <w:r w:rsidR="000464E4" w:rsidRPr="00212EE3">
        <w:t>Zkoušky před ukončením záruční lhůty</w:t>
      </w:r>
    </w:p>
    <w:p w14:paraId="01052644" w14:textId="72B791BD" w:rsidR="009569FC" w:rsidRPr="00212EE3" w:rsidRDefault="009569FC" w:rsidP="00CA7D72">
      <w:r w:rsidRPr="00212EE3">
        <w:t xml:space="preserve">V průběhu dvaceti čtyř (24) měsíční </w:t>
      </w:r>
      <w:r w:rsidRPr="00212EE3">
        <w:rPr>
          <w:smallCaps/>
        </w:rPr>
        <w:t>záruční</w:t>
      </w:r>
      <w:r w:rsidR="00394D24">
        <w:rPr>
          <w:smallCaps/>
        </w:rPr>
        <w:t xml:space="preserve"> </w:t>
      </w:r>
      <w:r w:rsidR="00097516" w:rsidRPr="00212EE3">
        <w:rPr>
          <w:smallCaps/>
        </w:rPr>
        <w:t>doby</w:t>
      </w:r>
      <w:r w:rsidRPr="00212EE3">
        <w:t xml:space="preserve">, v termínu stanoveném </w:t>
      </w:r>
      <w:r w:rsidR="00E873F4" w:rsidRPr="00212EE3">
        <w:rPr>
          <w:smallCaps/>
        </w:rPr>
        <w:t>o</w:t>
      </w:r>
      <w:r w:rsidR="00CC65C3" w:rsidRPr="00212EE3">
        <w:rPr>
          <w:smallCaps/>
        </w:rPr>
        <w:t>bjednatel</w:t>
      </w:r>
      <w:r w:rsidR="006F0DAD" w:rsidRPr="00212EE3">
        <w:rPr>
          <w:smallCaps/>
        </w:rPr>
        <w:t>em</w:t>
      </w:r>
      <w:r w:rsidRPr="00212EE3">
        <w:t xml:space="preserve"> bud</w:t>
      </w:r>
      <w:r w:rsidR="00107CC1">
        <w:t>e</w:t>
      </w:r>
      <w:r w:rsidRPr="00212EE3">
        <w:t xml:space="preserve"> proveden</w:t>
      </w:r>
      <w:r w:rsidR="0088605C">
        <w:t>o</w:t>
      </w:r>
      <w:r w:rsidRPr="00212EE3">
        <w:t xml:space="preserve"> </w:t>
      </w:r>
      <w:r w:rsidR="0088605C" w:rsidRPr="004013E9">
        <w:rPr>
          <w:smallCaps/>
        </w:rPr>
        <w:t>garanční měření</w:t>
      </w:r>
      <w:r w:rsidR="00F64FF1" w:rsidRPr="004013E9">
        <w:rPr>
          <w:smallCaps/>
        </w:rPr>
        <w:t xml:space="preserve"> – test</w:t>
      </w:r>
      <w:r w:rsidR="00F64FF1">
        <w:t xml:space="preserve"> „B“</w:t>
      </w:r>
      <w:r w:rsidRPr="00212EE3">
        <w:t xml:space="preserve">. </w:t>
      </w:r>
    </w:p>
    <w:p w14:paraId="2CA6DE28" w14:textId="488D316E" w:rsidR="00596867" w:rsidRPr="00212EE3" w:rsidRDefault="00D536B5" w:rsidP="002B2D45">
      <w:r w:rsidRPr="00212EE3">
        <w:rPr>
          <w:smallCaps/>
        </w:rPr>
        <w:t xml:space="preserve">garanční měření </w:t>
      </w:r>
      <w:r w:rsidRPr="00212EE3">
        <w:t>zahrnuje</w:t>
      </w:r>
      <w:r w:rsidRPr="00212EE3">
        <w:rPr>
          <w:b/>
          <w:smallCaps/>
        </w:rPr>
        <w:t xml:space="preserve"> </w:t>
      </w:r>
      <w:r w:rsidRPr="00212EE3">
        <w:t xml:space="preserve">měření, kterým si </w:t>
      </w:r>
      <w:r w:rsidR="00CA1684" w:rsidRPr="00212EE3">
        <w:rPr>
          <w:smallCaps/>
        </w:rPr>
        <w:t>o</w:t>
      </w:r>
      <w:r w:rsidR="00CC65C3" w:rsidRPr="00212EE3">
        <w:rPr>
          <w:smallCaps/>
        </w:rPr>
        <w:t>bjednatel</w:t>
      </w:r>
      <w:r w:rsidRPr="00212EE3">
        <w:t xml:space="preserve"> ověří, zda </w:t>
      </w:r>
      <w:r w:rsidR="00CA1684" w:rsidRPr="00212EE3">
        <w:rPr>
          <w:smallCaps/>
        </w:rPr>
        <w:t>d</w:t>
      </w:r>
      <w:r w:rsidRPr="00212EE3">
        <w:rPr>
          <w:smallCaps/>
        </w:rPr>
        <w:t>ílo</w:t>
      </w:r>
      <w:r w:rsidRPr="00212EE3">
        <w:t xml:space="preserve"> splňuje garantované parametry specifikované v Příloze </w:t>
      </w:r>
      <w:r w:rsidR="00CA1684" w:rsidRPr="00212EE3">
        <w:t>2</w:t>
      </w:r>
      <w:r w:rsidRPr="00212EE3">
        <w:t xml:space="preserve"> </w:t>
      </w:r>
      <w:r w:rsidR="00CA1684" w:rsidRPr="00212EE3">
        <w:rPr>
          <w:smallCaps/>
        </w:rPr>
        <w:t>s</w:t>
      </w:r>
      <w:r w:rsidRPr="00212EE3">
        <w:rPr>
          <w:smallCaps/>
        </w:rPr>
        <w:t>mlouvy</w:t>
      </w:r>
      <w:r w:rsidR="00CA1684" w:rsidRPr="00212EE3">
        <w:rPr>
          <w:smallCaps/>
        </w:rPr>
        <w:t xml:space="preserve"> </w:t>
      </w:r>
      <w:r w:rsidRPr="00212EE3">
        <w:rPr>
          <w:smallCaps/>
        </w:rPr>
        <w:t xml:space="preserve">– </w:t>
      </w:r>
      <w:r w:rsidR="00CA1684" w:rsidRPr="00212EE3">
        <w:rPr>
          <w:smallCaps/>
        </w:rPr>
        <w:t>g</w:t>
      </w:r>
      <w:r w:rsidRPr="00212EE3">
        <w:rPr>
          <w:smallCaps/>
        </w:rPr>
        <w:t xml:space="preserve">arantované parametry, </w:t>
      </w:r>
      <w:r w:rsidRPr="00212EE3">
        <w:t>jejichž ověření je předepsáno</w:t>
      </w:r>
      <w:r w:rsidR="009569FC" w:rsidRPr="00212EE3">
        <w:t xml:space="preserve"> v </w:t>
      </w:r>
      <w:r w:rsidR="009569FC" w:rsidRPr="00212EE3">
        <w:rPr>
          <w:smallCaps/>
        </w:rPr>
        <w:t>testu</w:t>
      </w:r>
      <w:r w:rsidR="009569FC" w:rsidRPr="00212EE3">
        <w:t xml:space="preserve"> „B“.</w:t>
      </w:r>
    </w:p>
    <w:p w14:paraId="18A57AC7" w14:textId="6B08B0BC" w:rsidR="009569FC" w:rsidRPr="00212EE3" w:rsidRDefault="00621E88" w:rsidP="002B2D45">
      <w:r w:rsidRPr="00212EE3">
        <w:rPr>
          <w:smallCaps/>
        </w:rPr>
        <w:t>g</w:t>
      </w:r>
      <w:r w:rsidR="009569FC" w:rsidRPr="00212EE3">
        <w:rPr>
          <w:smallCaps/>
        </w:rPr>
        <w:t>aranční měření</w:t>
      </w:r>
      <w:r w:rsidR="009569FC" w:rsidRPr="00212EE3">
        <w:t xml:space="preserve"> provede </w:t>
      </w:r>
      <w:r w:rsidR="004E5B79" w:rsidRPr="00212EE3">
        <w:rPr>
          <w:smallCaps/>
        </w:rPr>
        <w:t>o</w:t>
      </w:r>
      <w:r w:rsidR="00CC65C3" w:rsidRPr="00212EE3">
        <w:rPr>
          <w:smallCaps/>
        </w:rPr>
        <w:t>bjednatel</w:t>
      </w:r>
      <w:r w:rsidR="006F0DAD" w:rsidRPr="00212EE3">
        <w:rPr>
          <w:smallCaps/>
        </w:rPr>
        <w:t>em</w:t>
      </w:r>
      <w:r w:rsidR="009569FC" w:rsidRPr="00212EE3">
        <w:t xml:space="preserve"> pověřená nezávislá společnost či osoba, za účasti zástupců </w:t>
      </w:r>
      <w:r w:rsidR="00DA1509" w:rsidRPr="00212EE3">
        <w:rPr>
          <w:smallCaps/>
        </w:rPr>
        <w:t>z</w:t>
      </w:r>
      <w:r w:rsidR="006F0DAD" w:rsidRPr="00212EE3">
        <w:rPr>
          <w:smallCaps/>
        </w:rPr>
        <w:t>hotovitele</w:t>
      </w:r>
      <w:r w:rsidR="009569FC" w:rsidRPr="00212EE3">
        <w:t xml:space="preserve">. </w:t>
      </w:r>
    </w:p>
    <w:p w14:paraId="54BE0DB6" w14:textId="0475971A" w:rsidR="009569FC" w:rsidRPr="00212EE3" w:rsidRDefault="00621E88" w:rsidP="002B2D45">
      <w:r w:rsidRPr="00212EE3">
        <w:rPr>
          <w:smallCaps/>
        </w:rPr>
        <w:t>g</w:t>
      </w:r>
      <w:r w:rsidR="009569FC" w:rsidRPr="00212EE3">
        <w:rPr>
          <w:smallCaps/>
        </w:rPr>
        <w:t>aranční měření</w:t>
      </w:r>
      <w:r w:rsidR="009569FC" w:rsidRPr="00212EE3">
        <w:t xml:space="preserve"> bude nezávislou společností či osobou provedeno podle Projektu </w:t>
      </w:r>
      <w:r w:rsidR="009569FC" w:rsidRPr="00212EE3">
        <w:rPr>
          <w:smallCaps/>
        </w:rPr>
        <w:t>garančního měření</w:t>
      </w:r>
      <w:r w:rsidR="009569FC" w:rsidRPr="00212EE3">
        <w:t xml:space="preserve"> zpracovaného </w:t>
      </w:r>
      <w:r w:rsidR="006E58FB" w:rsidRPr="00212EE3">
        <w:rPr>
          <w:smallCaps/>
        </w:rPr>
        <w:t>z</w:t>
      </w:r>
      <w:r w:rsidR="006F0DAD" w:rsidRPr="00212EE3">
        <w:rPr>
          <w:smallCaps/>
        </w:rPr>
        <w:t>hotovitele</w:t>
      </w:r>
      <w:r w:rsidR="005E687B" w:rsidRPr="00212EE3">
        <w:rPr>
          <w:smallCaps/>
        </w:rPr>
        <w:t>m</w:t>
      </w:r>
      <w:r w:rsidR="009569FC" w:rsidRPr="00212EE3">
        <w:t xml:space="preserve"> v souladu s </w:t>
      </w:r>
      <w:r w:rsidR="00BD688B" w:rsidRPr="00212EE3">
        <w:t>požadavky</w:t>
      </w:r>
      <w:r w:rsidR="009A685E" w:rsidRPr="00212EE3">
        <w:t xml:space="preserve"> </w:t>
      </w:r>
      <w:r w:rsidRPr="00212EE3">
        <w:rPr>
          <w:smallCaps/>
        </w:rPr>
        <w:t>s</w:t>
      </w:r>
      <w:r w:rsidR="005E687B" w:rsidRPr="00212EE3">
        <w:rPr>
          <w:smallCaps/>
        </w:rPr>
        <w:t>mlouvy</w:t>
      </w:r>
      <w:r w:rsidR="009569FC" w:rsidRPr="00212EE3">
        <w:t>.</w:t>
      </w:r>
    </w:p>
    <w:p w14:paraId="1A20E1BA" w14:textId="138E081C" w:rsidR="008A2C4D" w:rsidRPr="00212EE3" w:rsidRDefault="008A2C4D" w:rsidP="002B2D45">
      <w:r w:rsidRPr="00212EE3">
        <w:t xml:space="preserve">Požadované garantované parametry a způsob jejich prokázání jsou uvedeny v Příloze </w:t>
      </w:r>
      <w:r w:rsidR="00FE3F64" w:rsidRPr="00212EE3">
        <w:t xml:space="preserve">2 </w:t>
      </w:r>
      <w:r w:rsidR="00FE3F64" w:rsidRPr="00212EE3">
        <w:rPr>
          <w:smallCaps/>
        </w:rPr>
        <w:t>smlouvy</w:t>
      </w:r>
      <w:r w:rsidRPr="00212EE3">
        <w:t xml:space="preserve"> – Garantované parametry.</w:t>
      </w:r>
    </w:p>
    <w:p w14:paraId="7A80518B" w14:textId="3DC95EBB" w:rsidR="009569FC" w:rsidRPr="00212EE3" w:rsidRDefault="003A0AF0" w:rsidP="003A0AF0">
      <w:pPr>
        <w:pStyle w:val="Nadpis1"/>
        <w:numPr>
          <w:ilvl w:val="0"/>
          <w:numId w:val="0"/>
        </w:numPr>
        <w:ind w:left="1134" w:hanging="1134"/>
      </w:pPr>
      <w:r w:rsidRPr="00212EE3">
        <w:lastRenderedPageBreak/>
        <w:t>13.</w:t>
      </w:r>
      <w:r w:rsidRPr="00212EE3">
        <w:tab/>
      </w:r>
      <w:r w:rsidR="009569FC" w:rsidRPr="00212EE3">
        <w:t xml:space="preserve">Dokumentace zajišťovaná </w:t>
      </w:r>
      <w:r w:rsidR="006F0DAD" w:rsidRPr="00212EE3">
        <w:t>ZHOTOVITELE</w:t>
      </w:r>
      <w:r w:rsidR="005E687B" w:rsidRPr="00212EE3">
        <w:t>M</w:t>
      </w:r>
    </w:p>
    <w:p w14:paraId="27C52B72" w14:textId="2A034785" w:rsidR="009569FC" w:rsidRPr="00212EE3" w:rsidRDefault="009569FC" w:rsidP="00CA7D72">
      <w:r w:rsidRPr="00212EE3">
        <w:t xml:space="preserve">Požadavky na dokumentaci zajišťovanou </w:t>
      </w:r>
      <w:r w:rsidR="00621E88" w:rsidRPr="00212EE3">
        <w:rPr>
          <w:smallCaps/>
        </w:rPr>
        <w:t>z</w:t>
      </w:r>
      <w:r w:rsidR="006F0DAD" w:rsidRPr="00212EE3">
        <w:rPr>
          <w:smallCaps/>
        </w:rPr>
        <w:t>hotovitele</w:t>
      </w:r>
      <w:r w:rsidR="005E687B" w:rsidRPr="00212EE3">
        <w:rPr>
          <w:smallCaps/>
        </w:rPr>
        <w:t>m</w:t>
      </w:r>
      <w:r w:rsidRPr="00212EE3">
        <w:t xml:space="preserve"> v rámci plnění </w:t>
      </w:r>
      <w:r w:rsidR="00621E88" w:rsidRPr="00212EE3">
        <w:rPr>
          <w:smallCaps/>
        </w:rPr>
        <w:t>d</w:t>
      </w:r>
      <w:r w:rsidR="005E687B" w:rsidRPr="00212EE3">
        <w:rPr>
          <w:smallCaps/>
        </w:rPr>
        <w:t>íla</w:t>
      </w:r>
      <w:r w:rsidRPr="00212EE3">
        <w:t xml:space="preserve"> jsou uvedeny v</w:t>
      </w:r>
      <w:r w:rsidR="00D74CCF" w:rsidRPr="00212EE3">
        <w:t xml:space="preserve"> Příloze 3 </w:t>
      </w:r>
      <w:r w:rsidR="00621E88" w:rsidRPr="00621E88">
        <w:rPr>
          <w:smallCaps/>
        </w:rPr>
        <w:t>smlouvy</w:t>
      </w:r>
      <w:r w:rsidR="00621E88">
        <w:t xml:space="preserve"> </w:t>
      </w:r>
      <w:r w:rsidR="00D74CCF" w:rsidRPr="00212EE3">
        <w:t>-</w:t>
      </w:r>
      <w:r w:rsidR="00F578AE" w:rsidRPr="00212EE3">
        <w:t xml:space="preserve"> Dokumentace</w:t>
      </w:r>
      <w:r w:rsidRPr="00212EE3">
        <w:t xml:space="preserve">. </w:t>
      </w:r>
    </w:p>
    <w:p w14:paraId="4685785A" w14:textId="35880234" w:rsidR="00864750" w:rsidRPr="00212EE3" w:rsidRDefault="003A0AF0" w:rsidP="003A0AF0">
      <w:pPr>
        <w:pStyle w:val="Nadpis1"/>
        <w:numPr>
          <w:ilvl w:val="0"/>
          <w:numId w:val="0"/>
        </w:numPr>
        <w:ind w:left="1134" w:hanging="1134"/>
      </w:pPr>
      <w:r w:rsidRPr="00212EE3">
        <w:t>14.</w:t>
      </w:r>
      <w:r w:rsidRPr="00212EE3">
        <w:tab/>
      </w:r>
      <w:r w:rsidR="009569FC" w:rsidRPr="00212EE3">
        <w:t>Použité normy, právní a jiné předpisy</w:t>
      </w:r>
    </w:p>
    <w:p w14:paraId="53FFB94D" w14:textId="434E7FC2" w:rsidR="00F158C1" w:rsidRPr="00212EE3" w:rsidRDefault="003A0AF0" w:rsidP="003A0AF0">
      <w:pPr>
        <w:pStyle w:val="Nadpis2"/>
        <w:numPr>
          <w:ilvl w:val="0"/>
          <w:numId w:val="0"/>
        </w:numPr>
        <w:ind w:left="1134" w:hanging="1134"/>
      </w:pPr>
      <w:r w:rsidRPr="00212EE3">
        <w:t>14.1</w:t>
      </w:r>
      <w:r w:rsidRPr="00212EE3">
        <w:tab/>
      </w:r>
      <w:r w:rsidR="00F158C1" w:rsidRPr="00212EE3">
        <w:t>Obecně</w:t>
      </w:r>
    </w:p>
    <w:p w14:paraId="1474ADB8" w14:textId="30A70560" w:rsidR="00F158C1" w:rsidRPr="00212EE3" w:rsidRDefault="00621E88" w:rsidP="00CA7D72">
      <w:r w:rsidRPr="00212EE3">
        <w:rPr>
          <w:smallCaps/>
        </w:rPr>
        <w:t>z</w:t>
      </w:r>
      <w:r w:rsidR="00F158C1" w:rsidRPr="00212EE3">
        <w:rPr>
          <w:smallCaps/>
        </w:rPr>
        <w:t xml:space="preserve">hotovitel </w:t>
      </w:r>
      <w:r w:rsidR="00F158C1" w:rsidRPr="00212EE3">
        <w:t>se zavazuje dodržovat všechny v uvedeném pořadí:</w:t>
      </w:r>
    </w:p>
    <w:p w14:paraId="5B393127" w14:textId="6FF5C121" w:rsidR="00F158C1"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 xml:space="preserve">Platné obecně závazné právní předpisy platné v České republice jakož i </w:t>
      </w:r>
    </w:p>
    <w:p w14:paraId="3C1F7FAF" w14:textId="55E29187" w:rsidR="00F158C1"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 xml:space="preserve">Platné harmonizované normy ČSN EN tj. normy vztahující se k </w:t>
      </w:r>
      <w:r w:rsidR="00F158C1" w:rsidRPr="00212EE3">
        <w:rPr>
          <w:smallCaps/>
        </w:rPr>
        <w:t>dílu</w:t>
      </w:r>
      <w:r w:rsidR="00F158C1" w:rsidRPr="00212EE3">
        <w:t>, které přejímají plně požadavky stanovené evropskou normou nebo harmonizačním dokumentem, které uznaly orgány Evropského společenství jako harmonizovanou evropskou normu, nebo evropskou normou, která byla jako harmonizovaná evropská norma stanovena v souladu s právem Evropských společenství společnou dohodou notifikovaných osob jakož i</w:t>
      </w:r>
    </w:p>
    <w:p w14:paraId="0EFE8FFF" w14:textId="6903E7DA" w:rsidR="00C24A0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Normy ČSN uvedené v </w:t>
      </w:r>
      <w:r w:rsidR="00782C48" w:rsidRPr="00212EE3">
        <w:rPr>
          <w:lang w:val="cs-CZ"/>
        </w:rPr>
        <w:t>P</w:t>
      </w:r>
      <w:r w:rsidR="00F158C1" w:rsidRPr="00212EE3">
        <w:t xml:space="preserve">říloze 1 </w:t>
      </w:r>
      <w:r w:rsidR="00F158C1" w:rsidRPr="00212EE3">
        <w:rPr>
          <w:smallCaps/>
        </w:rPr>
        <w:t>smlouvy</w:t>
      </w:r>
      <w:r w:rsidR="00C24A0B" w:rsidRPr="00212EE3">
        <w:rPr>
          <w:smallCaps/>
          <w:lang w:val="cs-CZ"/>
        </w:rPr>
        <w:t xml:space="preserve">, </w:t>
      </w:r>
      <w:r w:rsidR="00C24A0B" w:rsidRPr="00212EE3">
        <w:rPr>
          <w:lang w:val="cs-CZ"/>
        </w:rPr>
        <w:t>jakož i</w:t>
      </w:r>
      <w:r w:rsidR="00C24A0B" w:rsidRPr="00212EE3">
        <w:rPr>
          <w:smallCaps/>
          <w:lang w:val="cs-CZ"/>
        </w:rPr>
        <w:t xml:space="preserve"> </w:t>
      </w:r>
    </w:p>
    <w:p w14:paraId="1F72203D" w14:textId="0D4346E8" w:rsidR="00F158C1"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DB1EFF" w:rsidRPr="00212EE3">
        <w:t>interní předpis</w:t>
      </w:r>
      <w:r w:rsidR="005D069B">
        <w:rPr>
          <w:lang w:val="cs-CZ"/>
        </w:rPr>
        <w:t>y</w:t>
      </w:r>
      <w:r w:rsidR="00DB1EFF" w:rsidRPr="00212EE3">
        <w:t xml:space="preserve"> </w:t>
      </w:r>
      <w:r w:rsidR="00DB1EFF" w:rsidRPr="00212EE3">
        <w:rPr>
          <w:smallCaps/>
        </w:rPr>
        <w:t xml:space="preserve">objednatele </w:t>
      </w:r>
      <w:r w:rsidR="00DB1EFF" w:rsidRPr="00212EE3">
        <w:t>uveden</w:t>
      </w:r>
      <w:r w:rsidR="005D069B">
        <w:rPr>
          <w:lang w:val="cs-CZ"/>
        </w:rPr>
        <w:t>é</w:t>
      </w:r>
      <w:r w:rsidR="00DB1EFF" w:rsidRPr="00212EE3">
        <w:t xml:space="preserve"> v Příloze 11 </w:t>
      </w:r>
      <w:r w:rsidR="00DB1EFF" w:rsidRPr="00212EE3">
        <w:rPr>
          <w:smallCaps/>
        </w:rPr>
        <w:t>smlouvy</w:t>
      </w:r>
      <w:r w:rsidR="00DB1EFF" w:rsidRPr="00212EE3">
        <w:t>.</w:t>
      </w:r>
    </w:p>
    <w:p w14:paraId="784B7875" w14:textId="77777777" w:rsidR="00F158C1" w:rsidRPr="00212EE3" w:rsidRDefault="00F158C1" w:rsidP="00CA7D72">
      <w:r w:rsidRPr="00212EE3">
        <w:t xml:space="preserve">Použití zahraničních mezinárodních nebo národních norem je možné pouze tehdy, pokud jsou jejich požadavky a nároky stejné nebo přísnější než normy platné v České republice, a to po předchozím souhlasu </w:t>
      </w:r>
      <w:r w:rsidRPr="00212EE3">
        <w:rPr>
          <w:smallCaps/>
        </w:rPr>
        <w:t>objednatele</w:t>
      </w:r>
      <w:r w:rsidRPr="00212EE3">
        <w:t xml:space="preserve">. V případě, že </w:t>
      </w:r>
      <w:r w:rsidRPr="00212EE3">
        <w:rPr>
          <w:smallCaps/>
        </w:rPr>
        <w:t>zhotovitel</w:t>
      </w:r>
      <w:r w:rsidRPr="00212EE3">
        <w:t xml:space="preserve"> použije zahraniční normu, která nemá ekvivalent v ČSN EN/ČSN, předloží takovou normu </w:t>
      </w:r>
      <w:r w:rsidRPr="00212EE3">
        <w:rPr>
          <w:smallCaps/>
        </w:rPr>
        <w:t>objednateli</w:t>
      </w:r>
      <w:r w:rsidRPr="00212EE3">
        <w:t xml:space="preserve"> v angličtině s překladem do češtiny společně s dokumentací ke schválení, které se týká, pokud nebude dohodnuto smluvními stranami jinak.</w:t>
      </w:r>
    </w:p>
    <w:p w14:paraId="02591878" w14:textId="2CBDB67C" w:rsidR="00F158C1" w:rsidRPr="00212EE3" w:rsidRDefault="00621E88" w:rsidP="00CA7D72">
      <w:r w:rsidRPr="00212EE3">
        <w:rPr>
          <w:smallCaps/>
        </w:rPr>
        <w:t>z</w:t>
      </w:r>
      <w:r w:rsidR="00F158C1" w:rsidRPr="00212EE3">
        <w:rPr>
          <w:smallCaps/>
        </w:rPr>
        <w:t xml:space="preserve">hotovitel </w:t>
      </w:r>
      <w:r w:rsidR="00F158C1" w:rsidRPr="00212EE3">
        <w:t xml:space="preserve">je povinen předložit </w:t>
      </w:r>
      <w:r w:rsidR="00F158C1" w:rsidRPr="00212EE3">
        <w:rPr>
          <w:smallCaps/>
        </w:rPr>
        <w:t>objednateli</w:t>
      </w:r>
      <w:r w:rsidR="00F158C1" w:rsidRPr="00212EE3">
        <w:t xml:space="preserve"> v souvislosti prokázáním splnění požadavků obecně závazných platných právních předpisů, požadovaných norem a požadavků programu zabezpečení kvality</w:t>
      </w:r>
      <w:r w:rsidR="00F158C1" w:rsidRPr="00212EE3">
        <w:rPr>
          <w:smallCaps/>
        </w:rPr>
        <w:t xml:space="preserve"> díla </w:t>
      </w:r>
      <w:r w:rsidR="00F158C1" w:rsidRPr="00212EE3">
        <w:t xml:space="preserve">příslušné doklady podle tohoto ustanovení, a to nejpozději do deseti (10) dnů před zahájením </w:t>
      </w:r>
      <w:r w:rsidR="00F158C1" w:rsidRPr="00212EE3">
        <w:rPr>
          <w:smallCaps/>
        </w:rPr>
        <w:t>komplexního vyzkoušení</w:t>
      </w:r>
      <w:r w:rsidR="00F158C1" w:rsidRPr="00212EE3">
        <w:t xml:space="preserve"> podle odstavce 29.2 </w:t>
      </w:r>
      <w:r w:rsidR="00F158C1" w:rsidRPr="00212EE3">
        <w:rPr>
          <w:smallCaps/>
        </w:rPr>
        <w:t>smlouvy</w:t>
      </w:r>
      <w:r w:rsidR="00F158C1" w:rsidRPr="00212EE3">
        <w:t xml:space="preserve">, není-li </w:t>
      </w:r>
      <w:r w:rsidR="00F158C1" w:rsidRPr="00212EE3">
        <w:rPr>
          <w:smallCaps/>
        </w:rPr>
        <w:t xml:space="preserve">smlouvou </w:t>
      </w:r>
      <w:r w:rsidR="00F158C1" w:rsidRPr="00212EE3">
        <w:t>požadován termín dřívější nebo nebude-li smluvními stranami dohodnuto jinak.</w:t>
      </w:r>
    </w:p>
    <w:p w14:paraId="2F0C5FBA" w14:textId="26CA8B4B" w:rsidR="00F158C1" w:rsidRPr="00212EE3" w:rsidRDefault="003A0AF0" w:rsidP="003A0AF0">
      <w:pPr>
        <w:pStyle w:val="Nadpis2"/>
        <w:numPr>
          <w:ilvl w:val="0"/>
          <w:numId w:val="0"/>
        </w:numPr>
        <w:ind w:left="1134" w:hanging="1134"/>
      </w:pPr>
      <w:r w:rsidRPr="00212EE3">
        <w:t>14.2</w:t>
      </w:r>
      <w:r w:rsidRPr="00212EE3">
        <w:tab/>
      </w:r>
      <w:r w:rsidR="00F158C1" w:rsidRPr="00212EE3">
        <w:t xml:space="preserve">Požadavky na soulad </w:t>
      </w:r>
      <w:r w:rsidR="00DC6CD1" w:rsidRPr="00212EE3">
        <w:rPr>
          <w:caps w:val="0"/>
          <w:smallCaps/>
        </w:rPr>
        <w:t>DÍLA</w:t>
      </w:r>
      <w:r w:rsidR="00F158C1" w:rsidRPr="00212EE3">
        <w:rPr>
          <w:caps w:val="0"/>
        </w:rPr>
        <w:t xml:space="preserve"> </w:t>
      </w:r>
      <w:r w:rsidR="00F158C1" w:rsidRPr="00212EE3">
        <w:t>a jeho provedení s technickými normami</w:t>
      </w:r>
    </w:p>
    <w:p w14:paraId="08C13BE4" w14:textId="38015893" w:rsidR="00F158C1" w:rsidRPr="00212EE3" w:rsidRDefault="00621E88" w:rsidP="00CA7D72">
      <w:r w:rsidRPr="00212EE3">
        <w:rPr>
          <w:smallCaps/>
        </w:rPr>
        <w:t>z</w:t>
      </w:r>
      <w:r w:rsidR="00F158C1" w:rsidRPr="00212EE3">
        <w:rPr>
          <w:smallCaps/>
        </w:rPr>
        <w:t>hotovitel</w:t>
      </w:r>
      <w:r w:rsidR="00F158C1" w:rsidRPr="00212EE3">
        <w:t xml:space="preserve"> je povinen řídit se evropskými a národními normami a předpisy, pokud není ve </w:t>
      </w:r>
      <w:r w:rsidR="00005DC8" w:rsidRPr="00212EE3">
        <w:rPr>
          <w:smallCaps/>
        </w:rPr>
        <w:t>smlouvě</w:t>
      </w:r>
      <w:r w:rsidR="00005DC8" w:rsidRPr="00212EE3">
        <w:t xml:space="preserve"> a jejích Přílohách </w:t>
      </w:r>
      <w:r w:rsidR="00F158C1" w:rsidRPr="00212EE3">
        <w:t>stanoveno jinak.</w:t>
      </w:r>
    </w:p>
    <w:p w14:paraId="782351B9" w14:textId="77777777" w:rsidR="00F158C1" w:rsidRPr="00212EE3" w:rsidRDefault="00F158C1" w:rsidP="002F3800">
      <w:pPr>
        <w:pStyle w:val="Odstavec"/>
        <w:rPr>
          <w:rStyle w:val="Siln"/>
          <w:color w:val="000000" w:themeColor="text1"/>
        </w:rPr>
      </w:pPr>
      <w:r w:rsidRPr="00212EE3">
        <w:rPr>
          <w:rStyle w:val="Siln"/>
          <w:color w:val="000000" w:themeColor="text1"/>
        </w:rPr>
        <w:t>Hierarchie norem a předpisů:</w:t>
      </w:r>
    </w:p>
    <w:p w14:paraId="7E031360" w14:textId="2C42BEC8"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České technické normy, které přejímají evropské normy;</w:t>
      </w:r>
    </w:p>
    <w:p w14:paraId="570B3CBD" w14:textId="3F75FB9E"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Evropské normy;</w:t>
      </w:r>
    </w:p>
    <w:p w14:paraId="65260A08" w14:textId="7135FE9F"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Evropská technická schválení;</w:t>
      </w:r>
    </w:p>
    <w:p w14:paraId="7F5BB9E8" w14:textId="514C250B"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Technické specifikace zveřejněné na Úředním věstníku Evropské unie;</w:t>
      </w:r>
    </w:p>
    <w:p w14:paraId="7CF7F3C9" w14:textId="42339E49"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České technické normy;</w:t>
      </w:r>
    </w:p>
    <w:p w14:paraId="4F50659F" w14:textId="4900E3E5"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Stavebně technická osvědčení.</w:t>
      </w:r>
    </w:p>
    <w:p w14:paraId="5A576B7D" w14:textId="77777777" w:rsidR="00F158C1" w:rsidRPr="00212EE3" w:rsidRDefault="00F158C1" w:rsidP="00941CE6">
      <w:pPr>
        <w:pStyle w:val="Odstavec"/>
      </w:pPr>
      <w:r w:rsidRPr="00212EE3">
        <w:lastRenderedPageBreak/>
        <w:t>Technické specifikace obsažené v jiných veřejně přístupných dokumentech, uplatňovaných běžně v odborné technické praxi.</w:t>
      </w:r>
    </w:p>
    <w:p w14:paraId="66C3755F" w14:textId="788F26A5" w:rsidR="00F158C1" w:rsidRPr="00212EE3" w:rsidRDefault="003A0AF0" w:rsidP="003A0AF0">
      <w:pPr>
        <w:pStyle w:val="Nadpis2"/>
        <w:numPr>
          <w:ilvl w:val="0"/>
          <w:numId w:val="0"/>
        </w:numPr>
        <w:ind w:left="1134" w:hanging="1134"/>
      </w:pPr>
      <w:r w:rsidRPr="00212EE3">
        <w:t>14.3</w:t>
      </w:r>
      <w:r w:rsidRPr="00212EE3">
        <w:tab/>
      </w:r>
      <w:r w:rsidR="00F158C1" w:rsidRPr="00212EE3">
        <w:t xml:space="preserve">Požadavky na soulad provádění </w:t>
      </w:r>
      <w:r w:rsidR="00DC6CD1" w:rsidRPr="00212EE3">
        <w:rPr>
          <w:caps w:val="0"/>
          <w:smallCaps/>
        </w:rPr>
        <w:t>DÍLA</w:t>
      </w:r>
      <w:r w:rsidR="00F158C1" w:rsidRPr="00212EE3">
        <w:rPr>
          <w:caps w:val="0"/>
        </w:rPr>
        <w:t xml:space="preserve"> </w:t>
      </w:r>
      <w:r w:rsidR="00F158C1" w:rsidRPr="00212EE3">
        <w:t xml:space="preserve">s interní řídící dokumentací </w:t>
      </w:r>
      <w:r w:rsidR="00F158C1" w:rsidRPr="00212EE3">
        <w:rPr>
          <w:smallCaps/>
        </w:rPr>
        <w:t>objednatele</w:t>
      </w:r>
    </w:p>
    <w:p w14:paraId="52208842" w14:textId="5866E2B8" w:rsidR="009569FC" w:rsidRPr="00B60259" w:rsidRDefault="00F158C1" w:rsidP="00CA7D72">
      <w:r w:rsidRPr="00212EE3">
        <w:t xml:space="preserve">Při realizaci </w:t>
      </w:r>
      <w:r w:rsidR="00E538D6" w:rsidRPr="00212EE3">
        <w:rPr>
          <w:smallCaps/>
        </w:rPr>
        <w:t>díla</w:t>
      </w:r>
      <w:r w:rsidRPr="00212EE3">
        <w:rPr>
          <w:smallCaps/>
        </w:rPr>
        <w:t xml:space="preserve"> </w:t>
      </w:r>
      <w:r w:rsidRPr="00212EE3">
        <w:t xml:space="preserve">se musí </w:t>
      </w:r>
      <w:r w:rsidRPr="00212EE3">
        <w:rPr>
          <w:smallCaps/>
        </w:rPr>
        <w:t>zhotovitel</w:t>
      </w:r>
      <w:r w:rsidRPr="00212EE3">
        <w:t xml:space="preserve"> řídit specifickými požadavky pro provoz </w:t>
      </w:r>
      <w:r w:rsidR="00C84953">
        <w:t>T</w:t>
      </w:r>
      <w:r w:rsidRPr="00212EE3">
        <w:t xml:space="preserve">eplárny uvedenými v interních směrnicích </w:t>
      </w:r>
      <w:r w:rsidRPr="00212EE3">
        <w:rPr>
          <w:smallCaps/>
        </w:rPr>
        <w:t>objednatele</w:t>
      </w:r>
      <w:r w:rsidR="009E51E1" w:rsidRPr="00166F4D">
        <w:t xml:space="preserve"> (viz</w:t>
      </w:r>
      <w:r w:rsidR="00B60259">
        <w:t xml:space="preserve"> Příloha 11 </w:t>
      </w:r>
      <w:r w:rsidR="00B60259" w:rsidRPr="00166F4D">
        <w:rPr>
          <w:smallCaps/>
        </w:rPr>
        <w:t>smlouvy</w:t>
      </w:r>
      <w:r w:rsidR="00166F4D">
        <w:t>)</w:t>
      </w:r>
      <w:r w:rsidRPr="00B60259">
        <w:t xml:space="preserve">. </w:t>
      </w:r>
    </w:p>
    <w:p w14:paraId="1330D7C5" w14:textId="56AE5210" w:rsidR="009569FC" w:rsidRPr="00212EE3" w:rsidRDefault="003A0AF0" w:rsidP="003A0AF0">
      <w:pPr>
        <w:pStyle w:val="Nadpis1"/>
        <w:numPr>
          <w:ilvl w:val="0"/>
          <w:numId w:val="0"/>
        </w:numPr>
        <w:ind w:left="1134" w:hanging="1134"/>
      </w:pPr>
      <w:r w:rsidRPr="00212EE3">
        <w:t>15.</w:t>
      </w:r>
      <w:r w:rsidRPr="00212EE3">
        <w:tab/>
      </w:r>
      <w:r w:rsidR="009569FC" w:rsidRPr="00212EE3">
        <w:t>Údaje o STAVENIŠTI</w:t>
      </w:r>
    </w:p>
    <w:p w14:paraId="53D2643A" w14:textId="3CAD1292" w:rsidR="009569FC" w:rsidRPr="00212EE3" w:rsidRDefault="003A0AF0" w:rsidP="003A0AF0">
      <w:pPr>
        <w:pStyle w:val="Nadpis2"/>
        <w:numPr>
          <w:ilvl w:val="0"/>
          <w:numId w:val="0"/>
        </w:numPr>
        <w:ind w:left="1134" w:hanging="1134"/>
      </w:pPr>
      <w:r w:rsidRPr="00212EE3">
        <w:t>15.1</w:t>
      </w:r>
      <w:r w:rsidRPr="00212EE3">
        <w:tab/>
      </w:r>
      <w:r w:rsidR="009569FC" w:rsidRPr="00212EE3">
        <w:t>Situování STAVENIŠTĚ, rozsah a stav STAVENIŠTĚ</w:t>
      </w:r>
    </w:p>
    <w:p w14:paraId="495BDFBC" w14:textId="4E18E2BF" w:rsidR="00032575" w:rsidRPr="00212EE3" w:rsidRDefault="00032575" w:rsidP="00CA7D72">
      <w:r w:rsidRPr="00212EE3">
        <w:t xml:space="preserve">Plochy </w:t>
      </w:r>
      <w:r w:rsidRPr="00212EE3">
        <w:rPr>
          <w:smallCaps/>
        </w:rPr>
        <w:t>zařízení staveniště</w:t>
      </w:r>
      <w:r w:rsidRPr="00212EE3">
        <w:t xml:space="preserve"> se nacházejí uvnitř areálu na pozemcích </w:t>
      </w:r>
      <w:r w:rsidR="00CC65C3" w:rsidRPr="00212EE3">
        <w:rPr>
          <w:smallCaps/>
        </w:rPr>
        <w:t>objednatel</w:t>
      </w:r>
      <w:r w:rsidRPr="00212EE3">
        <w:rPr>
          <w:smallCaps/>
        </w:rPr>
        <w:t>e</w:t>
      </w:r>
      <w:r w:rsidRPr="00212EE3">
        <w:t xml:space="preserve">. Stav staveništních ploch je z velké části dán úpravami do výchozích výškových úrovní, které jsou určeny osazením nové výstavby. Vlastní staveništní plochy se v předstihu nijak neupravují. Vytypované plochy pro ZS jsou vesměs zpevněny, ostatní plochy zařízení staveniště budou dle potřeb upraveny štěrkovým povrchem (recykláty z bet. konstrukcí či asfaltobetonu), případně panelovými plochami pro osazení buňkových staveb kanceláří a zázemí pro pracovníky, dočasných halových staveb skladů a drobných montáží a dalších prvků výbavy ploch </w:t>
      </w:r>
      <w:r w:rsidRPr="00212EE3">
        <w:rPr>
          <w:smallCaps/>
        </w:rPr>
        <w:t>zařízení staveniště</w:t>
      </w:r>
      <w:r w:rsidRPr="00212EE3">
        <w:t>.</w:t>
      </w:r>
    </w:p>
    <w:p w14:paraId="64A300E4" w14:textId="7E149A16" w:rsidR="00032575" w:rsidRPr="00212EE3" w:rsidRDefault="00032575" w:rsidP="00CA7D72">
      <w:r w:rsidRPr="00212EE3">
        <w:t xml:space="preserve">Veškeré plochy </w:t>
      </w:r>
      <w:r w:rsidRPr="00212EE3">
        <w:rPr>
          <w:smallCaps/>
        </w:rPr>
        <w:t>staveniště</w:t>
      </w:r>
      <w:r w:rsidRPr="00212EE3">
        <w:t xml:space="preserve"> se nacházejí v oplocených částech areálu </w:t>
      </w:r>
      <w:r w:rsidR="00C84953">
        <w:t>T</w:t>
      </w:r>
      <w:r w:rsidRPr="00212EE3">
        <w:t>eplárny. Podružná oplocení, vesměs mobilní (zábrany vstupu nezúčastněným stranám), budou v rámci budování jednotlivých objektů zřizovány v průběhu výstavby operativně dle nutných záborů pro realizaci a zabezpečení staveniště z hlediska BOZ</w:t>
      </w:r>
      <w:r w:rsidR="00506283">
        <w:t>P</w:t>
      </w:r>
      <w:r w:rsidRPr="00212EE3">
        <w:t xml:space="preserve">. Využití ploch ZS je specifikováno v </w:t>
      </w:r>
      <w:r w:rsidR="00636767" w:rsidRPr="00212EE3">
        <w:t xml:space="preserve">Doplňcích této Přílohy 1 </w:t>
      </w:r>
      <w:r w:rsidR="00636767" w:rsidRPr="00212EE3">
        <w:rPr>
          <w:smallCaps/>
        </w:rPr>
        <w:t>smlouvy</w:t>
      </w:r>
      <w:r w:rsidRPr="00212EE3">
        <w:t>.</w:t>
      </w:r>
    </w:p>
    <w:p w14:paraId="5C66239C" w14:textId="77777777" w:rsidR="00032575" w:rsidRPr="00212EE3" w:rsidRDefault="00032575" w:rsidP="00CA7D72">
      <w:r w:rsidRPr="00212EE3">
        <w:t>Na plochách ZS, uvnitř areálu, budou dle potřeb zřizovány mezideponie vytěžených zemin a recyklátu z bouracích prací. Konkrétní objemy skládek budou voleny operativně dle postupu a potřeb výstavby jednotlivých objektů (opětovné zásypy, využití recyklátu), tak aby nedocházelo ke zbytečnému vícenásobnému převážení. Na vzdálenějších plochách ZS budou deponovány objemy nadbytečné, určené k odvozu na využití jinde nebo k odvozu na příslušnou skládku.</w:t>
      </w:r>
    </w:p>
    <w:p w14:paraId="6D8E4AFA" w14:textId="7F320314" w:rsidR="009569FC" w:rsidRPr="00212EE3" w:rsidRDefault="003A0AF0" w:rsidP="003A0AF0">
      <w:pPr>
        <w:pStyle w:val="Nadpis2"/>
        <w:numPr>
          <w:ilvl w:val="0"/>
          <w:numId w:val="0"/>
        </w:numPr>
        <w:ind w:left="1134" w:hanging="1134"/>
      </w:pPr>
      <w:r w:rsidRPr="00212EE3">
        <w:t>15.2</w:t>
      </w:r>
      <w:r w:rsidRPr="00212EE3">
        <w:tab/>
      </w:r>
      <w:r w:rsidR="009569FC" w:rsidRPr="00212EE3">
        <w:t>Uspořádání a bezpečnost STAVENIŠTĚ z hlediska veřejných zájmů</w:t>
      </w:r>
    </w:p>
    <w:p w14:paraId="06DF4EB0" w14:textId="2D538697" w:rsidR="009569FC" w:rsidRPr="00212EE3" w:rsidRDefault="009569FC" w:rsidP="00CA7D72">
      <w:r w:rsidRPr="00212EE3">
        <w:t xml:space="preserve">Vzhledem k faktu, že </w:t>
      </w:r>
      <w:r w:rsidRPr="00212EE3">
        <w:rPr>
          <w:smallCaps/>
        </w:rPr>
        <w:t>staveniště</w:t>
      </w:r>
      <w:r w:rsidRPr="00212EE3">
        <w:t xml:space="preserve"> ani plochy </w:t>
      </w:r>
      <w:r w:rsidRPr="00212EE3">
        <w:rPr>
          <w:smallCaps/>
        </w:rPr>
        <w:t>zařízení staveniště</w:t>
      </w:r>
      <w:r w:rsidRPr="00212EE3">
        <w:t xml:space="preserve"> nebudou zasahovat mimo oplocený areál </w:t>
      </w:r>
      <w:r w:rsidR="00AF726F">
        <w:t>T</w:t>
      </w:r>
      <w:r w:rsidRPr="00212EE3">
        <w:t>eplárny</w:t>
      </w:r>
      <w:r w:rsidR="00AB3EC8">
        <w:t>,</w:t>
      </w:r>
      <w:r w:rsidRPr="00212EE3">
        <w:t xml:space="preserve"> nemá veřejný zájem vliv na uspořádání </w:t>
      </w:r>
      <w:r w:rsidRPr="00212EE3">
        <w:rPr>
          <w:smallCaps/>
        </w:rPr>
        <w:t>staveniště</w:t>
      </w:r>
      <w:r w:rsidRPr="00212EE3">
        <w:t xml:space="preserve"> ani na jeho bezpečnost a naopak. Dispoziční uspořádání vychází z potřeb nově instalované technologie a pomocných zařízení. Upřednostňuje možnost toto zařízení vhodně umístit do stávajících prostor s minimalizací nové zástavby a vlivu na stávající provoz vlastního zařízení, včetně související obslužnosti.</w:t>
      </w:r>
    </w:p>
    <w:p w14:paraId="3FDA5EC6" w14:textId="76D5B29C" w:rsidR="009569FC" w:rsidRPr="00212EE3" w:rsidRDefault="003A0AF0" w:rsidP="003A0AF0">
      <w:pPr>
        <w:pStyle w:val="Nadpis2"/>
        <w:numPr>
          <w:ilvl w:val="0"/>
          <w:numId w:val="0"/>
        </w:numPr>
        <w:ind w:left="1134" w:hanging="1134"/>
      </w:pPr>
      <w:r w:rsidRPr="00212EE3">
        <w:t>15.3</w:t>
      </w:r>
      <w:r w:rsidRPr="00212EE3">
        <w:tab/>
      </w:r>
      <w:r w:rsidR="009569FC" w:rsidRPr="00212EE3">
        <w:t>Přístup na STAVENIŠTĚ, vnitrostaveništní doprava a doprava nadměrných nákladů</w:t>
      </w:r>
    </w:p>
    <w:p w14:paraId="3772AB8B" w14:textId="785F1D01" w:rsidR="00252723" w:rsidRPr="00212EE3" w:rsidRDefault="00252723" w:rsidP="00CA7D72">
      <w:r w:rsidRPr="00212EE3">
        <w:t xml:space="preserve">Předpokládané dopravní trasy mezistaveništní a mezi plochami ZS, včetně návaznosti na veřejné komunikace (akceptující odklon dopravních cest ve směru do centra Sezimova ústí </w:t>
      </w:r>
      <w:r w:rsidRPr="00212EE3">
        <w:lastRenderedPageBreak/>
        <w:t xml:space="preserve">čí Plané nad Lužnicí a přilehlých obcí), jsou vyznačeny na výkresových přílohách </w:t>
      </w:r>
      <w:r w:rsidR="00E13C90" w:rsidRPr="00212EE3">
        <w:t xml:space="preserve">(viz Doplňky této Příloha 1 </w:t>
      </w:r>
      <w:r w:rsidR="00E13C90" w:rsidRPr="00212EE3">
        <w:rPr>
          <w:smallCaps/>
        </w:rPr>
        <w:t>smlouvy</w:t>
      </w:r>
      <w:r w:rsidRPr="00212EE3">
        <w:t xml:space="preserve">. Pro přesun těžké techniky (pásové mechanizace), která by mohla bez zajištění poškodit povrch spojovací komunikace od hlavního vstupu do areálu </w:t>
      </w:r>
      <w:r w:rsidR="00AF726F">
        <w:t>T</w:t>
      </w:r>
      <w:r w:rsidRPr="00212EE3">
        <w:t>eplárny ve směru ostatních veřejných komunikací, bude striktně využíván převoz techniky.</w:t>
      </w:r>
    </w:p>
    <w:p w14:paraId="452BD6A0" w14:textId="73E89A82" w:rsidR="00C51B57" w:rsidRPr="00212EE3" w:rsidRDefault="00252723" w:rsidP="00CA7D72">
      <w:r w:rsidRPr="00212EE3">
        <w:t>Staveniště j</w:t>
      </w:r>
      <w:r w:rsidR="00C51B57" w:rsidRPr="00212EE3">
        <w:t xml:space="preserve">e </w:t>
      </w:r>
      <w:r w:rsidR="004A09FA" w:rsidRPr="00212EE3">
        <w:t>přístupn</w:t>
      </w:r>
      <w:r w:rsidR="00AD5DC0" w:rsidRPr="00212EE3">
        <w:t>é</w:t>
      </w:r>
      <w:r w:rsidR="00C51B57" w:rsidRPr="00212EE3">
        <w:t xml:space="preserve"> železniční vleč</w:t>
      </w:r>
      <w:r w:rsidR="004A09FA" w:rsidRPr="00212EE3">
        <w:t>kou</w:t>
      </w:r>
      <w:r w:rsidR="00C51B57" w:rsidRPr="00212EE3">
        <w:t xml:space="preserve"> </w:t>
      </w:r>
      <w:r w:rsidR="00D07B8B" w:rsidRPr="00212EE3">
        <w:rPr>
          <w:smallCaps/>
        </w:rPr>
        <w:t>o</w:t>
      </w:r>
      <w:r w:rsidR="00CC65C3" w:rsidRPr="00212EE3">
        <w:rPr>
          <w:smallCaps/>
        </w:rPr>
        <w:t>bjednatel</w:t>
      </w:r>
      <w:r w:rsidR="006F0DAD" w:rsidRPr="00212EE3">
        <w:rPr>
          <w:smallCaps/>
        </w:rPr>
        <w:t>e</w:t>
      </w:r>
      <w:r w:rsidR="00C51B57" w:rsidRPr="00212EE3">
        <w:t xml:space="preserve"> v areálu </w:t>
      </w:r>
      <w:r w:rsidR="00AF726F">
        <w:t>Teplárny</w:t>
      </w:r>
      <w:r w:rsidR="00F92186" w:rsidRPr="00212EE3">
        <w:t>, která</w:t>
      </w:r>
      <w:r w:rsidR="00C51B57" w:rsidRPr="00212EE3">
        <w:t xml:space="preserve"> navazuj</w:t>
      </w:r>
      <w:r w:rsidR="00F92186" w:rsidRPr="00212EE3">
        <w:t>e</w:t>
      </w:r>
      <w:r w:rsidR="00C51B57" w:rsidRPr="00212EE3">
        <w:t xml:space="preserve"> na státní dráhu.</w:t>
      </w:r>
    </w:p>
    <w:p w14:paraId="545CDDAA" w14:textId="22321829" w:rsidR="009569FC" w:rsidRPr="00212EE3" w:rsidRDefault="003A0AF0" w:rsidP="003A0AF0">
      <w:pPr>
        <w:pStyle w:val="Nadpis2"/>
        <w:numPr>
          <w:ilvl w:val="0"/>
          <w:numId w:val="0"/>
        </w:numPr>
        <w:ind w:left="1134" w:hanging="1134"/>
      </w:pPr>
      <w:r w:rsidRPr="00212EE3">
        <w:t>15.4</w:t>
      </w:r>
      <w:r w:rsidRPr="00212EE3">
        <w:tab/>
      </w:r>
      <w:r w:rsidR="009569FC" w:rsidRPr="00212EE3">
        <w:t xml:space="preserve">Pracovní doba </w:t>
      </w:r>
      <w:r w:rsidR="00CC65C3" w:rsidRPr="00212EE3">
        <w:t>OBJEDNATEL</w:t>
      </w:r>
      <w:r w:rsidR="006F0DAD" w:rsidRPr="00212EE3">
        <w:t>E</w:t>
      </w:r>
    </w:p>
    <w:p w14:paraId="09B09E06" w14:textId="322B9E23" w:rsidR="009569FC" w:rsidRPr="00212EE3" w:rsidRDefault="009569FC" w:rsidP="0041559D">
      <w:r w:rsidRPr="00212EE3">
        <w:t xml:space="preserve">Pracovní doba </w:t>
      </w:r>
      <w:r w:rsidR="009C270C" w:rsidRPr="00212EE3">
        <w:t>nesměnových</w:t>
      </w:r>
      <w:r w:rsidRPr="00212EE3">
        <w:t xml:space="preserve"> pracovníků </w:t>
      </w:r>
      <w:r w:rsidR="007415CF" w:rsidRPr="00212EE3">
        <w:rPr>
          <w:smallCaps/>
        </w:rPr>
        <w:t>o</w:t>
      </w:r>
      <w:r w:rsidR="00CC65C3" w:rsidRPr="00212EE3">
        <w:rPr>
          <w:smallCaps/>
        </w:rPr>
        <w:t>bjednatel</w:t>
      </w:r>
      <w:r w:rsidR="006F0DAD" w:rsidRPr="00212EE3">
        <w:rPr>
          <w:smallCaps/>
        </w:rPr>
        <w:t>e</w:t>
      </w:r>
      <w:r w:rsidRPr="00212EE3">
        <w:t xml:space="preserve"> je od 07:00 hod. do 15:00 hod.</w:t>
      </w:r>
    </w:p>
    <w:p w14:paraId="57AB08CC" w14:textId="0D8A439C" w:rsidR="009569FC" w:rsidRPr="00212EE3" w:rsidRDefault="009569FC" w:rsidP="00904576">
      <w:r w:rsidRPr="00212EE3">
        <w:t xml:space="preserve">Pracovní doba směnových pracovníků </w:t>
      </w:r>
      <w:r w:rsidR="00D43ACA" w:rsidRPr="00212EE3">
        <w:rPr>
          <w:smallCaps/>
        </w:rPr>
        <w:t>o</w:t>
      </w:r>
      <w:r w:rsidR="00CC65C3" w:rsidRPr="00212EE3">
        <w:rPr>
          <w:smallCaps/>
        </w:rPr>
        <w:t>bjednatel</w:t>
      </w:r>
      <w:r w:rsidR="006F0DAD" w:rsidRPr="00212EE3">
        <w:rPr>
          <w:smallCaps/>
        </w:rPr>
        <w:t>e</w:t>
      </w:r>
      <w:r w:rsidRPr="00212EE3">
        <w:t xml:space="preserve"> je </w:t>
      </w:r>
      <w:r w:rsidR="00710A41" w:rsidRPr="00212EE3">
        <w:t>osmihodinová</w:t>
      </w:r>
      <w:r w:rsidRPr="00212EE3">
        <w:t xml:space="preserve"> se začátky v</w:t>
      </w:r>
      <w:r w:rsidR="00DE19F9" w:rsidRPr="00212EE3">
        <w:t xml:space="preserve"> 6:00 </w:t>
      </w:r>
      <w:r w:rsidRPr="00212EE3">
        <w:t>hod</w:t>
      </w:r>
      <w:r w:rsidR="00DE19F9" w:rsidRPr="00212EE3">
        <w:t>, 14:00 hod</w:t>
      </w:r>
      <w:r w:rsidRPr="00212EE3">
        <w:t xml:space="preserve"> a </w:t>
      </w:r>
      <w:r w:rsidR="00DE19F9" w:rsidRPr="00212EE3">
        <w:t>22:00</w:t>
      </w:r>
      <w:r w:rsidRPr="00212EE3">
        <w:t xml:space="preserve"> hod.</w:t>
      </w:r>
    </w:p>
    <w:p w14:paraId="577D51ED" w14:textId="77777777" w:rsidR="009569FC" w:rsidRPr="00212EE3" w:rsidRDefault="009569FC" w:rsidP="00326930">
      <w:r w:rsidRPr="00212EE3">
        <w:t xml:space="preserve">V uvedených časech je nutno počítat se střídáním směn a tedy s cca hodinovým zastavením všech manipulací a uplatňování požadavků na směnový personál. </w:t>
      </w:r>
    </w:p>
    <w:p w14:paraId="7DBCC670" w14:textId="445C40E3" w:rsidR="009569FC" w:rsidRPr="00212EE3" w:rsidRDefault="003A0AF0" w:rsidP="003A0AF0">
      <w:pPr>
        <w:pStyle w:val="Nadpis2"/>
        <w:numPr>
          <w:ilvl w:val="0"/>
          <w:numId w:val="0"/>
        </w:numPr>
        <w:ind w:left="1134" w:hanging="1134"/>
      </w:pPr>
      <w:r w:rsidRPr="00212EE3">
        <w:t>15.5</w:t>
      </w:r>
      <w:r w:rsidRPr="00212EE3">
        <w:tab/>
      </w:r>
      <w:r w:rsidR="009569FC" w:rsidRPr="00212EE3">
        <w:t>Vybavení STAVENIŠTĚ</w:t>
      </w:r>
    </w:p>
    <w:p w14:paraId="31724206" w14:textId="32176D7D" w:rsidR="00523758" w:rsidRPr="00212EE3" w:rsidRDefault="009569FC" w:rsidP="00CA7D72">
      <w:r w:rsidRPr="00212EE3">
        <w:t xml:space="preserve">Možnosti </w:t>
      </w:r>
      <w:r w:rsidR="008A4115" w:rsidRPr="00212EE3">
        <w:rPr>
          <w:smallCaps/>
        </w:rPr>
        <w:t>o</w:t>
      </w:r>
      <w:r w:rsidR="00CC65C3" w:rsidRPr="00212EE3">
        <w:rPr>
          <w:smallCaps/>
        </w:rPr>
        <w:t>bjednatel</w:t>
      </w:r>
      <w:r w:rsidR="006F0DAD" w:rsidRPr="00212EE3">
        <w:rPr>
          <w:smallCaps/>
        </w:rPr>
        <w:t>e</w:t>
      </w:r>
      <w:r w:rsidRPr="00212EE3">
        <w:t xml:space="preserve"> zajistit nezbytné plochy a prostory pro </w:t>
      </w:r>
      <w:r w:rsidRPr="00212EE3">
        <w:rPr>
          <w:smallCaps/>
        </w:rPr>
        <w:t>zařízení staveniště</w:t>
      </w:r>
      <w:r w:rsidRPr="00212EE3">
        <w:t xml:space="preserve"> v hlavním areálu jsou omezené</w:t>
      </w:r>
      <w:r w:rsidR="008D4BD1" w:rsidRPr="00212EE3">
        <w:t>. Pro buňkoviště a montážní ploch</w:t>
      </w:r>
      <w:r w:rsidR="00523758" w:rsidRPr="00212EE3">
        <w:t>y</w:t>
      </w:r>
      <w:r w:rsidR="008D4BD1" w:rsidRPr="00212EE3">
        <w:t xml:space="preserve"> bud</w:t>
      </w:r>
      <w:r w:rsidR="00523758" w:rsidRPr="00212EE3">
        <w:t>ou</w:t>
      </w:r>
      <w:r w:rsidR="008D4BD1" w:rsidRPr="00212EE3">
        <w:t xml:space="preserve"> vymezen</w:t>
      </w:r>
      <w:r w:rsidR="00523758" w:rsidRPr="00212EE3">
        <w:t>y</w:t>
      </w:r>
      <w:r w:rsidR="008D4BD1" w:rsidRPr="00212EE3">
        <w:t xml:space="preserve"> prostor</w:t>
      </w:r>
      <w:r w:rsidR="00523758" w:rsidRPr="00212EE3">
        <w:t>y</w:t>
      </w:r>
      <w:r w:rsidR="008D4BD1" w:rsidRPr="00212EE3">
        <w:t xml:space="preserve"> na stávající</w:t>
      </w:r>
      <w:r w:rsidR="00523758" w:rsidRPr="00212EE3">
        <w:t>ch</w:t>
      </w:r>
      <w:r w:rsidR="008D4BD1" w:rsidRPr="00212EE3">
        <w:t xml:space="preserve"> plo</w:t>
      </w:r>
      <w:r w:rsidR="00523758" w:rsidRPr="00212EE3">
        <w:t>chách</w:t>
      </w:r>
      <w:r w:rsidR="008D4BD1" w:rsidRPr="00212EE3">
        <w:t xml:space="preserve"> </w:t>
      </w:r>
      <w:r w:rsidR="00D132FA" w:rsidRPr="00212EE3">
        <w:t xml:space="preserve">ZS </w:t>
      </w:r>
      <w:r w:rsidR="00523758" w:rsidRPr="00212EE3">
        <w:t>v</w:t>
      </w:r>
      <w:r w:rsidR="006307F3" w:rsidRPr="00212EE3">
        <w:t> </w:t>
      </w:r>
      <w:r w:rsidR="00523758" w:rsidRPr="00212EE3">
        <w:t>areálu</w:t>
      </w:r>
      <w:r w:rsidR="006307F3" w:rsidRPr="00212EE3">
        <w:t xml:space="preserve">, popřípadě pozemcích vlastněných </w:t>
      </w:r>
      <w:r w:rsidR="00884F32" w:rsidRPr="00212EE3">
        <w:rPr>
          <w:smallCaps/>
        </w:rPr>
        <w:t>objednatelem</w:t>
      </w:r>
      <w:r w:rsidR="00523758" w:rsidRPr="00212EE3">
        <w:t>.</w:t>
      </w:r>
    </w:p>
    <w:p w14:paraId="61F6E646" w14:textId="1CF1AEF0" w:rsidR="00523758" w:rsidRPr="00212EE3" w:rsidRDefault="00523758" w:rsidP="00CA7D72">
      <w:r w:rsidRPr="00212EE3">
        <w:t xml:space="preserve">V rámci stavby jsou od </w:t>
      </w:r>
      <w:r w:rsidR="00860ACB" w:rsidRPr="00212EE3">
        <w:rPr>
          <w:smallCaps/>
        </w:rPr>
        <w:t>objednatele</w:t>
      </w:r>
      <w:r w:rsidR="00860ACB" w:rsidRPr="00212EE3">
        <w:t xml:space="preserve"> </w:t>
      </w:r>
      <w:r w:rsidRPr="00212EE3">
        <w:t>vyt</w:t>
      </w:r>
      <w:r w:rsidR="000B1C13" w:rsidRPr="00212EE3">
        <w:t>y</w:t>
      </w:r>
      <w:r w:rsidRPr="00212EE3">
        <w:t>povány k dispozici tyto plochy a objekty pro zařízení staveniště</w:t>
      </w:r>
      <w:r w:rsidR="00C06C15" w:rsidRPr="00212EE3">
        <w:t xml:space="preserve"> (vyznačené na dispozici zájmových ploch areálu </w:t>
      </w:r>
      <w:r w:rsidR="007D420F">
        <w:t>T</w:t>
      </w:r>
      <w:r w:rsidR="00C06C15" w:rsidRPr="00212EE3">
        <w:t xml:space="preserve">eplárny – generel, viz </w:t>
      </w:r>
      <w:r w:rsidR="0035008F" w:rsidRPr="00212EE3">
        <w:t>D</w:t>
      </w:r>
      <w:r w:rsidR="00C06C15" w:rsidRPr="00212EE3">
        <w:t>opl</w:t>
      </w:r>
      <w:r w:rsidR="00BB42DF" w:rsidRPr="00212EE3">
        <w:t xml:space="preserve">ňky </w:t>
      </w:r>
      <w:r w:rsidR="007C02A1" w:rsidRPr="00212EE3">
        <w:t xml:space="preserve">této Přílohy 1 </w:t>
      </w:r>
      <w:r w:rsidR="007C02A1" w:rsidRPr="00212EE3">
        <w:rPr>
          <w:smallCaps/>
        </w:rPr>
        <w:t>smlouvy</w:t>
      </w:r>
      <w:r w:rsidR="00C06C15" w:rsidRPr="00212EE3">
        <w:t>)</w:t>
      </w:r>
      <w:r w:rsidR="001E01F4" w:rsidRPr="00212EE3">
        <w:t>.</w:t>
      </w:r>
    </w:p>
    <w:p w14:paraId="57ED0736" w14:textId="7ED0F903" w:rsidR="00523758" w:rsidRPr="00212EE3" w:rsidRDefault="00523758" w:rsidP="00CA7D72">
      <w:r w:rsidRPr="00212EE3">
        <w:rPr>
          <w:b/>
        </w:rPr>
        <w:t>ZS 1</w:t>
      </w:r>
      <w:r w:rsidRPr="00212EE3">
        <w:t xml:space="preserve"> Plocha vpravo od přístupové vrátnice do areálu </w:t>
      </w:r>
      <w:r w:rsidR="007D420F">
        <w:t>T</w:t>
      </w:r>
      <w:r w:rsidRPr="00212EE3">
        <w:t>eplárny (na poz.č.1581/1) s využitelným rozměrem cca 4000</w:t>
      </w:r>
      <w:r w:rsidR="00D610C4" w:rsidRPr="00212EE3">
        <w:t xml:space="preserve"> </w:t>
      </w:r>
      <w:r w:rsidRPr="00212EE3">
        <w:t>m</w:t>
      </w:r>
      <w:r w:rsidRPr="00212EE3">
        <w:rPr>
          <w:vertAlign w:val="superscript"/>
        </w:rPr>
        <w:t>2</w:t>
      </w:r>
      <w:r w:rsidRPr="00212EE3">
        <w:t xml:space="preserve"> ( s možným vlastním přístupem mimo vstup přes vrátnici, s lokální možností napojení na zdroje vody el. </w:t>
      </w:r>
      <w:proofErr w:type="gramStart"/>
      <w:r w:rsidRPr="00212EE3">
        <w:t>energie</w:t>
      </w:r>
      <w:proofErr w:type="gramEnd"/>
      <w:r w:rsidRPr="00212EE3">
        <w:t>, se stávající zpevněnou panelovou plochou cca 700</w:t>
      </w:r>
      <w:r w:rsidR="00D610C4" w:rsidRPr="00212EE3">
        <w:t xml:space="preserve"> </w:t>
      </w:r>
      <w:r w:rsidRPr="00212EE3">
        <w:t>m</w:t>
      </w:r>
      <w:r w:rsidRPr="00212EE3">
        <w:rPr>
          <w:vertAlign w:val="superscript"/>
        </w:rPr>
        <w:t>2</w:t>
      </w:r>
      <w:r w:rsidRPr="00212EE3">
        <w:t>, s možností rozšíření využitelných ploch až na dvojnásobek, s přímým přístupem ke koleji vlečky a s případnou možností využití stávajícího víceúčelového přízemního objektu o ploše cca 500</w:t>
      </w:r>
      <w:r w:rsidR="00D610C4" w:rsidRPr="00212EE3">
        <w:t xml:space="preserve"> </w:t>
      </w:r>
      <w:r w:rsidRPr="00212EE3">
        <w:t>m</w:t>
      </w:r>
      <w:r w:rsidRPr="00212EE3">
        <w:rPr>
          <w:vertAlign w:val="superscript"/>
        </w:rPr>
        <w:t>2</w:t>
      </w:r>
      <w:r w:rsidRPr="00212EE3">
        <w:t xml:space="preserve"> – b.č.</w:t>
      </w:r>
      <w:r w:rsidR="00C617CF" w:rsidRPr="00212EE3">
        <w:t xml:space="preserve"> </w:t>
      </w:r>
      <w:r w:rsidRPr="00212EE3">
        <w:t>6201 sklad).</w:t>
      </w:r>
    </w:p>
    <w:p w14:paraId="5ED7E757" w14:textId="3BD421BC" w:rsidR="00C617CF" w:rsidRPr="00212EE3" w:rsidRDefault="00D610C4" w:rsidP="00CA7D72">
      <w:pPr>
        <w:rPr>
          <w:b/>
        </w:rPr>
      </w:pPr>
      <w:r w:rsidRPr="00212EE3">
        <w:rPr>
          <w:b/>
        </w:rPr>
        <w:t xml:space="preserve">ZS 2 </w:t>
      </w:r>
      <w:r w:rsidRPr="00212EE3">
        <w:t>Nezastavěná volná plocha severně od</w:t>
      </w:r>
      <w:r w:rsidR="00EE4A93">
        <w:t xml:space="preserve"> </w:t>
      </w:r>
      <w:r w:rsidRPr="00212EE3">
        <w:t xml:space="preserve">skládky uhlí poz.č.1558/1 po dřívější demolici starých nepotřebných chladicích věží o využitelné rozloze cca 2400 </w:t>
      </w:r>
      <w:proofErr w:type="gramStart"/>
      <w:r w:rsidRPr="00212EE3">
        <w:t>m</w:t>
      </w:r>
      <w:r w:rsidRPr="00212EE3">
        <w:rPr>
          <w:vertAlign w:val="superscript"/>
        </w:rPr>
        <w:t>2</w:t>
      </w:r>
      <w:r w:rsidRPr="00212EE3">
        <w:rPr>
          <w:b/>
        </w:rPr>
        <w:t xml:space="preserve"> .</w:t>
      </w:r>
      <w:proofErr w:type="gramEnd"/>
    </w:p>
    <w:p w14:paraId="2AD489CD" w14:textId="0A5D063F" w:rsidR="00523758" w:rsidRPr="00212EE3" w:rsidRDefault="00523758" w:rsidP="00CA7D72">
      <w:r w:rsidRPr="00212EE3">
        <w:rPr>
          <w:b/>
        </w:rPr>
        <w:t xml:space="preserve">ZS </w:t>
      </w:r>
      <w:r w:rsidR="00377304" w:rsidRPr="00212EE3">
        <w:rPr>
          <w:b/>
        </w:rPr>
        <w:t>3</w:t>
      </w:r>
      <w:r w:rsidRPr="00212EE3">
        <w:t xml:space="preserve"> </w:t>
      </w:r>
      <w:r w:rsidR="00E93BFC" w:rsidRPr="00212EE3">
        <w:t>Plochy po předešlých demolicích v západní části areálu</w:t>
      </w:r>
      <w:r w:rsidRPr="00212EE3">
        <w:t xml:space="preserve"> s</w:t>
      </w:r>
      <w:r w:rsidR="00E93BFC" w:rsidRPr="00212EE3">
        <w:t xml:space="preserve"> celkovou </w:t>
      </w:r>
      <w:r w:rsidRPr="00212EE3">
        <w:t xml:space="preserve">užitnou </w:t>
      </w:r>
      <w:r w:rsidR="00E93BFC" w:rsidRPr="00212EE3">
        <w:t>rozlohou cca 2300 m</w:t>
      </w:r>
      <w:r w:rsidR="00E93BFC" w:rsidRPr="00212EE3">
        <w:rPr>
          <w:vertAlign w:val="superscript"/>
        </w:rPr>
        <w:t>2</w:t>
      </w:r>
      <w:r w:rsidR="00E93BFC" w:rsidRPr="00212EE3">
        <w:t xml:space="preserve"> s</w:t>
      </w:r>
      <w:r w:rsidR="009A685E" w:rsidRPr="00212EE3">
        <w:t xml:space="preserve"> </w:t>
      </w:r>
      <w:r w:rsidRPr="00212EE3">
        <w:t xml:space="preserve">betonovou plochou </w:t>
      </w:r>
      <w:r w:rsidR="00E93BFC" w:rsidRPr="00212EE3">
        <w:t>původních podlah zrušených objektů velikosti</w:t>
      </w:r>
      <w:r w:rsidRPr="00212EE3">
        <w:t xml:space="preserve"> cca </w:t>
      </w:r>
      <w:r w:rsidR="00E93BFC" w:rsidRPr="00212EE3">
        <w:t>655 m</w:t>
      </w:r>
      <w:r w:rsidR="00E93BFC" w:rsidRPr="00212EE3">
        <w:rPr>
          <w:vertAlign w:val="superscript"/>
        </w:rPr>
        <w:t>2</w:t>
      </w:r>
      <w:r w:rsidRPr="00212EE3">
        <w:t>.</w:t>
      </w:r>
    </w:p>
    <w:p w14:paraId="36B75930" w14:textId="3FEB63B1" w:rsidR="00DF7346" w:rsidRPr="00212EE3" w:rsidRDefault="003A0AF0" w:rsidP="003A0AF0">
      <w:pPr>
        <w:pStyle w:val="Nadpis3"/>
        <w:numPr>
          <w:ilvl w:val="0"/>
          <w:numId w:val="0"/>
        </w:numPr>
        <w:ind w:left="1134" w:hanging="1134"/>
      </w:pPr>
      <w:r w:rsidRPr="00212EE3">
        <w:t>15.5.1</w:t>
      </w:r>
      <w:r w:rsidRPr="00212EE3">
        <w:tab/>
      </w:r>
      <w:r w:rsidR="009569FC" w:rsidRPr="00212EE3">
        <w:t>Skladovací plocha</w:t>
      </w:r>
    </w:p>
    <w:p w14:paraId="32E54681" w14:textId="36833AE4" w:rsidR="00DF7346" w:rsidRPr="00212EE3" w:rsidRDefault="00432535" w:rsidP="00CA7D72">
      <w:r w:rsidRPr="00212EE3">
        <w:t xml:space="preserve">Jako skladovací plochu bude možno použít </w:t>
      </w:r>
      <w:r w:rsidR="00D80A76" w:rsidRPr="00212EE3">
        <w:t xml:space="preserve">pouze </w:t>
      </w:r>
      <w:r w:rsidRPr="00212EE3">
        <w:t>ploch</w:t>
      </w:r>
      <w:r w:rsidR="00296B5A" w:rsidRPr="00212EE3">
        <w:t>y</w:t>
      </w:r>
      <w:r w:rsidRPr="00212EE3">
        <w:t xml:space="preserve"> </w:t>
      </w:r>
      <w:r w:rsidR="001F6414" w:rsidRPr="00212EE3">
        <w:t>vymeze</w:t>
      </w:r>
      <w:r w:rsidR="00940453" w:rsidRPr="00212EE3">
        <w:t>né pro jednotlivá ZS</w:t>
      </w:r>
      <w:r w:rsidRPr="00212EE3">
        <w:t>.</w:t>
      </w:r>
    </w:p>
    <w:p w14:paraId="20CE81F5" w14:textId="69C83021" w:rsidR="009569FC" w:rsidRPr="00212EE3" w:rsidRDefault="003A0AF0" w:rsidP="003A0AF0">
      <w:pPr>
        <w:pStyle w:val="Nadpis3"/>
        <w:numPr>
          <w:ilvl w:val="0"/>
          <w:numId w:val="0"/>
        </w:numPr>
        <w:ind w:left="1134" w:hanging="1134"/>
      </w:pPr>
      <w:r w:rsidRPr="00212EE3">
        <w:t>15.5.2</w:t>
      </w:r>
      <w:r w:rsidRPr="00212EE3">
        <w:tab/>
      </w:r>
      <w:r w:rsidR="009569FC" w:rsidRPr="00212EE3">
        <w:t xml:space="preserve">Kryté sklady </w:t>
      </w:r>
    </w:p>
    <w:p w14:paraId="2A5B31D0" w14:textId="2826BDB1" w:rsidR="00F6498B" w:rsidRPr="00212EE3" w:rsidRDefault="00F6498B" w:rsidP="00CA7D72">
      <w:pPr>
        <w:rPr>
          <w:rFonts w:cs="Times New Roman"/>
          <w:szCs w:val="20"/>
        </w:rPr>
      </w:pPr>
      <w:r w:rsidRPr="00212EE3">
        <w:t xml:space="preserve">Případné požadavky na skladování v netemperovaných skladech budou řešeny skladovacími kontejnery, které budou umístěny na vymezených skladovacích plochách určených pro možné ZS. Jako temperovaný sklad je možné </w:t>
      </w:r>
      <w:r w:rsidRPr="00212EE3">
        <w:rPr>
          <w:b/>
        </w:rPr>
        <w:t>po dohodě</w:t>
      </w:r>
      <w:r w:rsidRPr="00212EE3">
        <w:t xml:space="preserve"> s </w:t>
      </w:r>
      <w:r w:rsidR="0090341E" w:rsidRPr="00212EE3">
        <w:rPr>
          <w:smallCaps/>
        </w:rPr>
        <w:t>objednatelem</w:t>
      </w:r>
      <w:r w:rsidRPr="00212EE3">
        <w:t xml:space="preserve"> omezeně využívat bývalý objekt LOKO.</w:t>
      </w:r>
    </w:p>
    <w:p w14:paraId="47D8CF3C" w14:textId="73D5BD33" w:rsidR="009569FC" w:rsidRPr="00212EE3" w:rsidRDefault="003A0AF0" w:rsidP="003A0AF0">
      <w:pPr>
        <w:pStyle w:val="Nadpis3"/>
        <w:numPr>
          <w:ilvl w:val="0"/>
          <w:numId w:val="0"/>
        </w:numPr>
        <w:ind w:left="1134" w:hanging="1134"/>
      </w:pPr>
      <w:r w:rsidRPr="00212EE3">
        <w:lastRenderedPageBreak/>
        <w:t>15.5.3</w:t>
      </w:r>
      <w:r w:rsidRPr="00212EE3">
        <w:tab/>
      </w:r>
      <w:r w:rsidR="009569FC" w:rsidRPr="00212EE3">
        <w:t>Kanceláře</w:t>
      </w:r>
    </w:p>
    <w:p w14:paraId="1C4252EC" w14:textId="01AC2E32" w:rsidR="00120C01" w:rsidRPr="00212EE3" w:rsidRDefault="00120C01" w:rsidP="00CA7D72">
      <w:r w:rsidRPr="00212EE3">
        <w:t xml:space="preserve">Případné kanceláře </w:t>
      </w:r>
      <w:r w:rsidR="00F83BB1" w:rsidRPr="00212EE3">
        <w:rPr>
          <w:smallCaps/>
        </w:rPr>
        <w:t>zhotovitele</w:t>
      </w:r>
      <w:r w:rsidR="00F83BB1" w:rsidRPr="00212EE3">
        <w:t xml:space="preserve"> </w:t>
      </w:r>
      <w:r w:rsidRPr="00212EE3">
        <w:t>budou zřízeny v mobilních buňkách na plo</w:t>
      </w:r>
      <w:r w:rsidR="00B37560" w:rsidRPr="00212EE3">
        <w:t xml:space="preserve">chách, určených </w:t>
      </w:r>
      <w:r w:rsidR="00C96A25" w:rsidRPr="00212EE3">
        <w:t>pro</w:t>
      </w:r>
      <w:r w:rsidRPr="00212EE3">
        <w:t xml:space="preserve"> ZS.</w:t>
      </w:r>
    </w:p>
    <w:p w14:paraId="3773EA0C" w14:textId="176AB606" w:rsidR="009569FC" w:rsidRPr="00212EE3" w:rsidRDefault="003A0AF0" w:rsidP="003A0AF0">
      <w:pPr>
        <w:pStyle w:val="Nadpis3"/>
        <w:numPr>
          <w:ilvl w:val="0"/>
          <w:numId w:val="0"/>
        </w:numPr>
        <w:ind w:left="1134" w:hanging="1134"/>
      </w:pPr>
      <w:r w:rsidRPr="00212EE3">
        <w:t>15.5.4</w:t>
      </w:r>
      <w:r w:rsidRPr="00212EE3">
        <w:tab/>
      </w:r>
      <w:r w:rsidR="009569FC" w:rsidRPr="00212EE3">
        <w:t>Vykládka z vlečky</w:t>
      </w:r>
    </w:p>
    <w:p w14:paraId="74E69EAE" w14:textId="31EDE166" w:rsidR="009569FC" w:rsidRPr="00212EE3" w:rsidRDefault="009569FC" w:rsidP="00CA7D72">
      <w:r w:rsidRPr="00212EE3">
        <w:t>Vykládací místo vlečky bude určeno po dohodě s</w:t>
      </w:r>
      <w:r w:rsidR="00D21785" w:rsidRPr="00212EE3">
        <w:t>e</w:t>
      </w:r>
      <w:r w:rsidRPr="00212EE3">
        <w:t> </w:t>
      </w:r>
      <w:r w:rsidR="00D630CE" w:rsidRPr="00212EE3">
        <w:rPr>
          <w:smallCaps/>
        </w:rPr>
        <w:t>o</w:t>
      </w:r>
      <w:r w:rsidR="00CC65C3" w:rsidRPr="00212EE3">
        <w:rPr>
          <w:smallCaps/>
        </w:rPr>
        <w:t>bjednatel</w:t>
      </w:r>
      <w:r w:rsidR="006F0DAD" w:rsidRPr="00212EE3">
        <w:rPr>
          <w:smallCaps/>
        </w:rPr>
        <w:t>em</w:t>
      </w:r>
      <w:r w:rsidRPr="00212EE3">
        <w:t xml:space="preserve"> v areálu </w:t>
      </w:r>
      <w:r w:rsidR="007D420F">
        <w:t>T</w:t>
      </w:r>
      <w:r w:rsidR="00120C01" w:rsidRPr="00212EE3">
        <w:t>eplárny</w:t>
      </w:r>
      <w:r w:rsidRPr="00212EE3">
        <w:t>.</w:t>
      </w:r>
    </w:p>
    <w:p w14:paraId="4E626E9F" w14:textId="1E50A8DC" w:rsidR="009569FC" w:rsidRPr="00212EE3" w:rsidRDefault="003A0AF0" w:rsidP="003A0AF0">
      <w:pPr>
        <w:pStyle w:val="Nadpis3"/>
        <w:numPr>
          <w:ilvl w:val="0"/>
          <w:numId w:val="0"/>
        </w:numPr>
        <w:ind w:left="1134" w:hanging="1134"/>
      </w:pPr>
      <w:r w:rsidRPr="00212EE3">
        <w:t>15.5.5</w:t>
      </w:r>
      <w:r w:rsidRPr="00212EE3">
        <w:tab/>
      </w:r>
      <w:r w:rsidR="009569FC" w:rsidRPr="00212EE3">
        <w:t>Ubytování</w:t>
      </w:r>
    </w:p>
    <w:p w14:paraId="313ABBE1" w14:textId="4AB40769" w:rsidR="009569FC" w:rsidRPr="00212EE3" w:rsidRDefault="009569FC" w:rsidP="00CA7D72">
      <w:r w:rsidRPr="00212EE3">
        <w:t xml:space="preserve">Ubytování není v místě stavby možné zajistit. </w:t>
      </w:r>
      <w:r w:rsidR="00621E88" w:rsidRPr="00212EE3">
        <w:rPr>
          <w:smallCaps/>
        </w:rPr>
        <w:t>z</w:t>
      </w:r>
      <w:r w:rsidR="005E687B" w:rsidRPr="00212EE3">
        <w:rPr>
          <w:smallCaps/>
        </w:rPr>
        <w:t>hotovitel</w:t>
      </w:r>
      <w:r w:rsidRPr="00212EE3">
        <w:t xml:space="preserve"> a jeho </w:t>
      </w:r>
      <w:r w:rsidR="001F3539" w:rsidRPr="00212EE3">
        <w:rPr>
          <w:smallCaps/>
        </w:rPr>
        <w:t>pod</w:t>
      </w:r>
      <w:r w:rsidRPr="00212EE3">
        <w:rPr>
          <w:smallCaps/>
        </w:rPr>
        <w:t>dodavatelé</w:t>
      </w:r>
      <w:r w:rsidRPr="00212EE3">
        <w:t xml:space="preserve"> si zajistí ubytování samostatně v </w:t>
      </w:r>
      <w:r w:rsidR="00120C01" w:rsidRPr="00212EE3">
        <w:t>Plané</w:t>
      </w:r>
      <w:r w:rsidRPr="00212EE3">
        <w:t xml:space="preserve"> nebo okolí.</w:t>
      </w:r>
    </w:p>
    <w:p w14:paraId="354672B7" w14:textId="2FB71941" w:rsidR="009569FC" w:rsidRPr="00212EE3" w:rsidRDefault="003A0AF0" w:rsidP="003A0AF0">
      <w:pPr>
        <w:pStyle w:val="Nadpis3"/>
        <w:numPr>
          <w:ilvl w:val="0"/>
          <w:numId w:val="0"/>
        </w:numPr>
        <w:ind w:left="1134" w:hanging="1134"/>
      </w:pPr>
      <w:r w:rsidRPr="00212EE3">
        <w:t>15.5.6</w:t>
      </w:r>
      <w:r w:rsidRPr="00212EE3">
        <w:tab/>
      </w:r>
      <w:r w:rsidR="009569FC" w:rsidRPr="00212EE3">
        <w:t>Zajištění vody a energií ke staveništi, odvodnění, kanalizace</w:t>
      </w:r>
    </w:p>
    <w:p w14:paraId="6AABB75C" w14:textId="51244146" w:rsidR="00120C01" w:rsidRPr="00212EE3" w:rsidRDefault="00120C01" w:rsidP="00CA7D72">
      <w:r w:rsidRPr="00212EE3">
        <w:t xml:space="preserve">Připojení elektrické energie bude pro stavbu zabezpečeno z rozvodů </w:t>
      </w:r>
      <w:r w:rsidR="000409A7" w:rsidRPr="00212EE3">
        <w:rPr>
          <w:smallCaps/>
        </w:rPr>
        <w:t>objednatele</w:t>
      </w:r>
      <w:r w:rsidRPr="00212EE3">
        <w:t xml:space="preserve"> v dohodnutém místě napojení po přímé dohodě při předání </w:t>
      </w:r>
      <w:r w:rsidRPr="00212EE3">
        <w:rPr>
          <w:smallCaps/>
        </w:rPr>
        <w:t>staveniště</w:t>
      </w:r>
      <w:r w:rsidRPr="00212EE3">
        <w:t>. Elektrozařízení budou realizována formou kontejnerů a staveništních rozva</w:t>
      </w:r>
      <w:r w:rsidR="00D21785" w:rsidRPr="00212EE3">
        <w:t>děčů.</w:t>
      </w:r>
      <w:r w:rsidRPr="00212EE3">
        <w:t xml:space="preserve"> Hlavní napájecí body stavby s případnými transformátory v kontejnerech budou umístěny v místech, které si určí </w:t>
      </w:r>
      <w:r w:rsidRPr="00212EE3">
        <w:rPr>
          <w:smallCaps/>
          <w:kern w:val="32"/>
        </w:rPr>
        <w:t>zhotovitel</w:t>
      </w:r>
      <w:r w:rsidRPr="00212EE3">
        <w:t>. Z nich budou napájeny hlavní rozvaděče a dále pak podružné staveništní rozvaděče.</w:t>
      </w:r>
    </w:p>
    <w:p w14:paraId="58A63F4E" w14:textId="77777777" w:rsidR="00120C01" w:rsidRPr="00212EE3" w:rsidRDefault="00120C01" w:rsidP="00CA7D72">
      <w:r w:rsidRPr="00212EE3">
        <w:t>Maximální možný povolený – předpokládaný příkon elektrické energie je 1.000 k</w:t>
      </w:r>
      <w:r w:rsidRPr="00212EE3">
        <w:rPr>
          <w:bCs/>
        </w:rPr>
        <w:t>W</w:t>
      </w:r>
      <w:r w:rsidRPr="00212EE3">
        <w:rPr>
          <w:b/>
          <w:bCs/>
        </w:rPr>
        <w:t>.</w:t>
      </w:r>
    </w:p>
    <w:p w14:paraId="7CD768FA" w14:textId="0DECE2E5" w:rsidR="00120C01" w:rsidRPr="00212EE3" w:rsidRDefault="00120C01" w:rsidP="00CA7D72">
      <w:r w:rsidRPr="00212EE3">
        <w:t xml:space="preserve">Potřeby vody pro stavbu budou pokryty ze zdrojů </w:t>
      </w:r>
      <w:r w:rsidR="00CC65C3" w:rsidRPr="00212EE3">
        <w:rPr>
          <w:smallCaps/>
          <w:kern w:val="32"/>
        </w:rPr>
        <w:t>objednatel</w:t>
      </w:r>
      <w:r w:rsidRPr="00212EE3">
        <w:rPr>
          <w:smallCaps/>
          <w:kern w:val="32"/>
        </w:rPr>
        <w:t>e</w:t>
      </w:r>
      <w:r w:rsidRPr="00212EE3">
        <w:t xml:space="preserve"> prostřednictvím dohodnutých míst napojení na vnitrozávodní rozvody pitné a užitkové vody. Místa napojení budou vybaveny měřením. Dle potřeb stavby a rozvoje jednotlivých ZS bude staveništním rozvodem (v provedení odpovídajícím platné legislativě, technickým zásadám a bezpečnostním předpisům) voda přivedena na požadovaná místa. Konkrétní staveništní rozvod bude řešen opět v přípravné realizační PD organizace výstavby, obdobně jako staveništní rozvod elektřiny, </w:t>
      </w:r>
      <w:r w:rsidRPr="00094BCC">
        <w:rPr>
          <w:smallCaps/>
        </w:rPr>
        <w:t>zhotovitelem</w:t>
      </w:r>
      <w:r w:rsidRPr="00212EE3">
        <w:t xml:space="preserve">. Náhrada za spotřebovanou vodu </w:t>
      </w:r>
      <w:r w:rsidR="00A26098" w:rsidRPr="00212EE3">
        <w:t>a elektrické energie</w:t>
      </w:r>
      <w:r w:rsidR="00CE4607" w:rsidRPr="00212EE3">
        <w:t xml:space="preserve"> </w:t>
      </w:r>
      <w:r w:rsidRPr="00212EE3">
        <w:t xml:space="preserve">bude předmětem smluvních právních dohod a podmínek řešených mezi </w:t>
      </w:r>
      <w:r w:rsidR="00CC65C3" w:rsidRPr="00212EE3">
        <w:rPr>
          <w:smallCaps/>
          <w:kern w:val="32"/>
        </w:rPr>
        <w:t>objednatel</w:t>
      </w:r>
      <w:r w:rsidRPr="00212EE3">
        <w:rPr>
          <w:smallCaps/>
          <w:kern w:val="32"/>
        </w:rPr>
        <w:t>em</w:t>
      </w:r>
      <w:r w:rsidRPr="00212EE3">
        <w:t xml:space="preserve"> a </w:t>
      </w:r>
      <w:r w:rsidRPr="00212EE3">
        <w:rPr>
          <w:smallCaps/>
          <w:kern w:val="32"/>
        </w:rPr>
        <w:t>zhotovitelem</w:t>
      </w:r>
      <w:r w:rsidRPr="00212EE3">
        <w:t>.</w:t>
      </w:r>
    </w:p>
    <w:p w14:paraId="6EE33042" w14:textId="3AD59B64" w:rsidR="009569FC" w:rsidRPr="00212EE3" w:rsidRDefault="003A0AF0" w:rsidP="003A0AF0">
      <w:pPr>
        <w:pStyle w:val="Nadpis2"/>
        <w:numPr>
          <w:ilvl w:val="0"/>
          <w:numId w:val="0"/>
        </w:numPr>
        <w:ind w:left="1134" w:hanging="1134"/>
      </w:pPr>
      <w:r w:rsidRPr="00212EE3">
        <w:t>15.6</w:t>
      </w:r>
      <w:r w:rsidRPr="00212EE3">
        <w:tab/>
      </w:r>
      <w:r w:rsidR="009569FC" w:rsidRPr="00212EE3">
        <w:t xml:space="preserve">Předání STAVENIŠTĚ </w:t>
      </w:r>
    </w:p>
    <w:p w14:paraId="1CBF547B" w14:textId="497C158F" w:rsidR="009569FC" w:rsidRPr="00212EE3" w:rsidRDefault="009569FC" w:rsidP="00CA7D72">
      <w:r w:rsidRPr="00212EE3">
        <w:rPr>
          <w:smallCaps/>
        </w:rPr>
        <w:t>staveniště</w:t>
      </w:r>
      <w:r w:rsidRPr="00212EE3">
        <w:t xml:space="preserve"> bude </w:t>
      </w:r>
      <w:r w:rsidR="00621E88" w:rsidRPr="00212EE3">
        <w:rPr>
          <w:smallCaps/>
        </w:rPr>
        <w:t>z</w:t>
      </w:r>
      <w:r w:rsidR="005E687B" w:rsidRPr="00212EE3">
        <w:rPr>
          <w:smallCaps/>
        </w:rPr>
        <w:t>hotovitel</w:t>
      </w:r>
      <w:r w:rsidRPr="00212EE3">
        <w:rPr>
          <w:smallCaps/>
        </w:rPr>
        <w:t>i</w:t>
      </w:r>
      <w:r w:rsidRPr="00212EE3">
        <w:t xml:space="preserve"> předáno vyklizené a odpovídající předpisům o bezpečnosti a ochraně zdraví při práci.</w:t>
      </w:r>
    </w:p>
    <w:p w14:paraId="7318B9F0" w14:textId="77777777" w:rsidR="009569FC" w:rsidRPr="00212EE3" w:rsidRDefault="009569FC" w:rsidP="00CA7D72">
      <w:r w:rsidRPr="00212EE3">
        <w:t>Zařízení budou zajištěna „BS“ příkazy strojními.</w:t>
      </w:r>
    </w:p>
    <w:p w14:paraId="16A2226D" w14:textId="56BD33FB" w:rsidR="009569FC" w:rsidRPr="00212EE3" w:rsidRDefault="009569FC" w:rsidP="00CA7D72">
      <w:r w:rsidRPr="00212EE3">
        <w:t xml:space="preserve">Evakuační plány budou předány </w:t>
      </w:r>
      <w:r w:rsidR="00755440" w:rsidRPr="00212EE3">
        <w:rPr>
          <w:smallCaps/>
        </w:rPr>
        <w:t>z</w:t>
      </w:r>
      <w:r w:rsidR="005E687B" w:rsidRPr="00212EE3">
        <w:rPr>
          <w:smallCaps/>
        </w:rPr>
        <w:t>hotovitel</w:t>
      </w:r>
      <w:r w:rsidRPr="00212EE3">
        <w:rPr>
          <w:smallCaps/>
        </w:rPr>
        <w:t>i</w:t>
      </w:r>
      <w:r w:rsidRPr="00212EE3">
        <w:t xml:space="preserve"> před zahájením realizace </w:t>
      </w:r>
      <w:r w:rsidR="00755440" w:rsidRPr="00212EE3">
        <w:rPr>
          <w:smallCaps/>
        </w:rPr>
        <w:t>d</w:t>
      </w:r>
      <w:r w:rsidR="005E687B" w:rsidRPr="00212EE3">
        <w:rPr>
          <w:smallCaps/>
        </w:rPr>
        <w:t>íla</w:t>
      </w:r>
      <w:r w:rsidRPr="00212EE3">
        <w:t xml:space="preserve">. </w:t>
      </w:r>
    </w:p>
    <w:p w14:paraId="650F7B59" w14:textId="77777777" w:rsidR="009569FC" w:rsidRPr="00212EE3" w:rsidRDefault="009569FC" w:rsidP="00CA7D72">
      <w:r w:rsidRPr="00212EE3">
        <w:t>Smluvní strany budou seznámeny s riziky možného ohrožení při pracovních činnostech.</w:t>
      </w:r>
    </w:p>
    <w:p w14:paraId="1DFBF7AD" w14:textId="2566577B" w:rsidR="009569FC" w:rsidRPr="00212EE3" w:rsidRDefault="00CB588F" w:rsidP="00CA7D72">
      <w:r w:rsidRPr="00212EE3">
        <w:rPr>
          <w:smallCaps/>
        </w:rPr>
        <w:t>o</w:t>
      </w:r>
      <w:r w:rsidR="00CC65C3" w:rsidRPr="00212EE3">
        <w:rPr>
          <w:smallCaps/>
        </w:rPr>
        <w:t>bjednatel</w:t>
      </w:r>
      <w:r w:rsidR="009569FC" w:rsidRPr="00212EE3">
        <w:t xml:space="preserve"> vydá prohlášení, že na </w:t>
      </w:r>
      <w:r w:rsidR="009569FC" w:rsidRPr="00212EE3">
        <w:rPr>
          <w:smallCaps/>
        </w:rPr>
        <w:t>staveništi</w:t>
      </w:r>
      <w:r w:rsidR="009569FC" w:rsidRPr="00212EE3">
        <w:t xml:space="preserve"> nejsou překážky bránící provedení </w:t>
      </w:r>
      <w:r w:rsidR="00621E88" w:rsidRPr="00212EE3">
        <w:rPr>
          <w:smallCaps/>
        </w:rPr>
        <w:t>d</w:t>
      </w:r>
      <w:r w:rsidR="005E687B" w:rsidRPr="00212EE3">
        <w:rPr>
          <w:smallCaps/>
        </w:rPr>
        <w:t>íla</w:t>
      </w:r>
      <w:r w:rsidR="009569FC" w:rsidRPr="00212EE3">
        <w:t xml:space="preserve">. Při realizaci svářečských, paličských prací v prostorech se zvýšeným požárním nebezpečím bude nutné vystavit příkaz k provedení prací s nebezpečím vzniku požáru a výbuchu s následným požárem. </w:t>
      </w:r>
      <w:r w:rsidR="0054133F" w:rsidRPr="00212EE3">
        <w:rPr>
          <w:smallCaps/>
        </w:rPr>
        <w:t>o</w:t>
      </w:r>
      <w:r w:rsidR="00CC65C3" w:rsidRPr="00212EE3">
        <w:rPr>
          <w:smallCaps/>
        </w:rPr>
        <w:t>bjednatel</w:t>
      </w:r>
      <w:r w:rsidR="009569FC" w:rsidRPr="00212EE3">
        <w:t xml:space="preserve"> vydá prohlášení a záruku, že v prostoru demontážních a montážních prací </w:t>
      </w:r>
      <w:r w:rsidR="00CD2AE1" w:rsidRPr="00212EE3">
        <w:rPr>
          <w:smallCaps/>
        </w:rPr>
        <w:t>d</w:t>
      </w:r>
      <w:r w:rsidR="005E687B" w:rsidRPr="00212EE3">
        <w:rPr>
          <w:smallCaps/>
        </w:rPr>
        <w:t>íla</w:t>
      </w:r>
      <w:r w:rsidR="009569FC" w:rsidRPr="00212EE3">
        <w:t xml:space="preserve"> jsou veškerá zařízení odstavena a odpojena elektricky od ostatního provozovaného zařízení dle strojních „BS“ příkazů a zařízení uvedeného v „B“ příkazech elektro.</w:t>
      </w:r>
    </w:p>
    <w:p w14:paraId="6659625D" w14:textId="2FF3E644" w:rsidR="009569FC" w:rsidRPr="00212EE3" w:rsidRDefault="003A0AF0" w:rsidP="003A0AF0">
      <w:pPr>
        <w:pStyle w:val="Nadpis2"/>
        <w:numPr>
          <w:ilvl w:val="0"/>
          <w:numId w:val="0"/>
        </w:numPr>
        <w:ind w:left="1134" w:hanging="1134"/>
      </w:pPr>
      <w:r w:rsidRPr="00212EE3">
        <w:lastRenderedPageBreak/>
        <w:t>15.7</w:t>
      </w:r>
      <w:r w:rsidRPr="00212EE3">
        <w:tab/>
      </w:r>
      <w:r w:rsidR="009569FC" w:rsidRPr="00212EE3">
        <w:t xml:space="preserve">Činnost </w:t>
      </w:r>
      <w:r w:rsidR="006F0DAD" w:rsidRPr="00212EE3">
        <w:t>ZHOTOVITELE</w:t>
      </w:r>
      <w:r w:rsidR="009569FC" w:rsidRPr="00212EE3">
        <w:t xml:space="preserve"> na STAVENIŠTI</w:t>
      </w:r>
    </w:p>
    <w:p w14:paraId="0E1F84AC" w14:textId="05718F8E" w:rsidR="009569FC" w:rsidRPr="00212EE3" w:rsidRDefault="00621E88" w:rsidP="00CA7D72">
      <w:r w:rsidRPr="00212EE3">
        <w:rPr>
          <w:smallCaps/>
        </w:rPr>
        <w:t>z</w:t>
      </w:r>
      <w:r w:rsidR="005E687B" w:rsidRPr="00212EE3">
        <w:rPr>
          <w:smallCaps/>
        </w:rPr>
        <w:t>hotovitel</w:t>
      </w:r>
      <w:r w:rsidR="009569FC" w:rsidRPr="00212EE3">
        <w:t xml:space="preserve"> zpracuje základní údaje o organizaci výstavby a montáže (vybavení </w:t>
      </w:r>
      <w:r w:rsidR="009569FC" w:rsidRPr="00212EE3">
        <w:rPr>
          <w:smallCaps/>
        </w:rPr>
        <w:t>staveniště</w:t>
      </w:r>
      <w:r w:rsidR="009569FC" w:rsidRPr="00212EE3">
        <w:t>, počty pracovníků, zvláštní opatření) včetně popisu postupu montáže a časového plánu rozhodujících dodávek a činností.</w:t>
      </w:r>
    </w:p>
    <w:p w14:paraId="6A3169C3" w14:textId="24BE9451" w:rsidR="009569FC" w:rsidRPr="00212EE3" w:rsidRDefault="00621E88" w:rsidP="00CA7D72">
      <w:r w:rsidRPr="00212EE3">
        <w:rPr>
          <w:smallCaps/>
        </w:rPr>
        <w:t>z</w:t>
      </w:r>
      <w:r w:rsidR="005E687B" w:rsidRPr="00212EE3">
        <w:rPr>
          <w:smallCaps/>
        </w:rPr>
        <w:t>hotovitel</w:t>
      </w:r>
      <w:r w:rsidR="009569FC" w:rsidRPr="00212EE3">
        <w:t xml:space="preserve"> připraví výkresovou dokumentaci s návrhem rozmístění vybavení </w:t>
      </w:r>
      <w:r w:rsidR="009569FC" w:rsidRPr="00212EE3">
        <w:rPr>
          <w:smallCaps/>
        </w:rPr>
        <w:t>staveniště</w:t>
      </w:r>
      <w:r w:rsidR="009569FC" w:rsidRPr="00212EE3">
        <w:t xml:space="preserve"> (sociální a sanitární vybavení, kanceláře, komunikace, parkovací plochy apod.) s vyznačením rozměrů mobilních buněk a skladovacích prostor. Výkresová dokumentace bude doplněna příslušným časovým plánem a bude podléhat schválení </w:t>
      </w:r>
      <w:r w:rsidRPr="00212EE3">
        <w:rPr>
          <w:smallCaps/>
        </w:rPr>
        <w:t>o</w:t>
      </w:r>
      <w:r w:rsidR="00CC65C3" w:rsidRPr="00212EE3">
        <w:rPr>
          <w:smallCaps/>
        </w:rPr>
        <w:t>bjednatel</w:t>
      </w:r>
      <w:r w:rsidR="006F0DAD" w:rsidRPr="00212EE3">
        <w:rPr>
          <w:smallCaps/>
        </w:rPr>
        <w:t>e</w:t>
      </w:r>
      <w:r w:rsidR="009569FC" w:rsidRPr="00212EE3">
        <w:t xml:space="preserve">. </w:t>
      </w:r>
      <w:r w:rsidRPr="00212EE3">
        <w:rPr>
          <w:smallCaps/>
        </w:rPr>
        <w:t>z</w:t>
      </w:r>
      <w:r w:rsidR="005E687B" w:rsidRPr="00212EE3">
        <w:rPr>
          <w:smallCaps/>
        </w:rPr>
        <w:t>hotovitel</w:t>
      </w:r>
      <w:r w:rsidR="009569FC" w:rsidRPr="00212EE3">
        <w:t xml:space="preserve"> je zodpovědný za obstarání všech potřebných povolení pro výstavbu dočasných staveb.</w:t>
      </w:r>
    </w:p>
    <w:p w14:paraId="04B34F49" w14:textId="77777777" w:rsidR="009569FC" w:rsidRPr="00212EE3" w:rsidRDefault="009569FC" w:rsidP="00CA7D72">
      <w:r w:rsidRPr="00212EE3">
        <w:t xml:space="preserve">Vybavení </w:t>
      </w:r>
      <w:r w:rsidRPr="00212EE3">
        <w:rPr>
          <w:smallCaps/>
        </w:rPr>
        <w:t>staveniště</w:t>
      </w:r>
      <w:r w:rsidRPr="00212EE3">
        <w:t xml:space="preserve"> bude řádně udržováno a jednotlivé oblasti budou označeny podle schválené dokumentace. </w:t>
      </w:r>
    </w:p>
    <w:p w14:paraId="6DF55725" w14:textId="08BF1D2E" w:rsidR="009569FC" w:rsidRPr="00212EE3" w:rsidRDefault="00621E88" w:rsidP="00CA7D72">
      <w:r w:rsidRPr="00212EE3">
        <w:rPr>
          <w:smallCaps/>
        </w:rPr>
        <w:t>z</w:t>
      </w:r>
      <w:r w:rsidR="005E687B" w:rsidRPr="00212EE3">
        <w:rPr>
          <w:smallCaps/>
        </w:rPr>
        <w:t>hotovitel</w:t>
      </w:r>
      <w:r w:rsidR="009569FC" w:rsidRPr="00212EE3">
        <w:t xml:space="preserve"> předloží detaily své staveništní organizace před započetím prací na </w:t>
      </w:r>
      <w:r w:rsidR="009569FC" w:rsidRPr="00212EE3">
        <w:rPr>
          <w:smallCaps/>
        </w:rPr>
        <w:t>staveništi</w:t>
      </w:r>
      <w:r w:rsidR="009569FC" w:rsidRPr="00212EE3">
        <w:t>.</w:t>
      </w:r>
    </w:p>
    <w:p w14:paraId="781D060C" w14:textId="3C819F92" w:rsidR="009569FC" w:rsidRPr="00212EE3" w:rsidRDefault="00621E88" w:rsidP="00CA7D72">
      <w:r w:rsidRPr="00212EE3">
        <w:rPr>
          <w:smallCaps/>
        </w:rPr>
        <w:t>z</w:t>
      </w:r>
      <w:r w:rsidR="005E687B" w:rsidRPr="00212EE3">
        <w:rPr>
          <w:smallCaps/>
        </w:rPr>
        <w:t>hotovitel</w:t>
      </w:r>
      <w:r w:rsidR="009569FC" w:rsidRPr="00212EE3">
        <w:rPr>
          <w:smallCaps/>
        </w:rPr>
        <w:t xml:space="preserve"> </w:t>
      </w:r>
      <w:r w:rsidR="009569FC" w:rsidRPr="00212EE3">
        <w:t xml:space="preserve">zajistí účinné vedení stavby během realizace včetně všech dočasných staveb a opatření. Práce budou probíhat podle schváleného Časového </w:t>
      </w:r>
      <w:r w:rsidR="00D12D48" w:rsidRPr="00212EE3">
        <w:t xml:space="preserve">a prováděcího </w:t>
      </w:r>
      <w:r w:rsidR="009569FC" w:rsidRPr="00212EE3">
        <w:t>plánu</w:t>
      </w:r>
      <w:r w:rsidR="00357717" w:rsidRPr="00212EE3">
        <w:t xml:space="preserve"> realizace </w:t>
      </w:r>
      <w:r w:rsidR="00357717" w:rsidRPr="00212EE3">
        <w:rPr>
          <w:smallCaps/>
        </w:rPr>
        <w:t>díla</w:t>
      </w:r>
      <w:r w:rsidR="00357717" w:rsidRPr="00212EE3">
        <w:t xml:space="preserve"> (Příloha 4 </w:t>
      </w:r>
      <w:r w:rsidR="00357717" w:rsidRPr="00212EE3">
        <w:rPr>
          <w:smallCaps/>
        </w:rPr>
        <w:t>smlouvy</w:t>
      </w:r>
      <w:r w:rsidR="009F315F" w:rsidRPr="00212EE3">
        <w:t>)</w:t>
      </w:r>
      <w:r w:rsidR="009569FC" w:rsidRPr="00212EE3">
        <w:t xml:space="preserve">, který bude </w:t>
      </w:r>
      <w:r w:rsidRPr="00212EE3">
        <w:rPr>
          <w:smallCaps/>
        </w:rPr>
        <w:t>z</w:t>
      </w:r>
      <w:r w:rsidR="005E687B" w:rsidRPr="00212EE3">
        <w:rPr>
          <w:smallCaps/>
        </w:rPr>
        <w:t>hotovitel</w:t>
      </w:r>
      <w:r w:rsidR="009569FC" w:rsidRPr="00212EE3">
        <w:t xml:space="preserve"> průběžně aktualizovat. Odpovídající dokumentace bude kompletní, včetně změn rozmístění </w:t>
      </w:r>
      <w:r w:rsidR="009569FC" w:rsidRPr="00212EE3">
        <w:rPr>
          <w:smallCaps/>
        </w:rPr>
        <w:t>zařízení</w:t>
      </w:r>
      <w:r w:rsidR="009569FC" w:rsidRPr="00212EE3">
        <w:t xml:space="preserve"> </w:t>
      </w:r>
      <w:r w:rsidR="009569FC" w:rsidRPr="00212EE3">
        <w:rPr>
          <w:smallCaps/>
        </w:rPr>
        <w:t>staveniště</w:t>
      </w:r>
      <w:r w:rsidR="009569FC" w:rsidRPr="00212EE3">
        <w:t>, detailního harmonogramu činností, zpracovávaného formou síťového grafu.</w:t>
      </w:r>
    </w:p>
    <w:p w14:paraId="0C7DF1E0" w14:textId="5ECB31DF" w:rsidR="009569FC" w:rsidRPr="00212EE3" w:rsidRDefault="00621E88" w:rsidP="00CA7D72">
      <w:r w:rsidRPr="00212EE3">
        <w:rPr>
          <w:smallCaps/>
        </w:rPr>
        <w:t>z</w:t>
      </w:r>
      <w:r w:rsidR="005E687B" w:rsidRPr="00212EE3">
        <w:rPr>
          <w:smallCaps/>
        </w:rPr>
        <w:t>hotovitel</w:t>
      </w:r>
      <w:r w:rsidR="009569FC" w:rsidRPr="00212EE3">
        <w:t xml:space="preserve"> opatří veškeré provozní hmoty, spotřební materiál, speciální nářadí a zařízení, ochranné pomůcky, bezpečnostní vybavení a vše další, potřebné pro vybavení </w:t>
      </w:r>
      <w:r w:rsidR="009569FC" w:rsidRPr="00212EE3">
        <w:rPr>
          <w:smallCaps/>
        </w:rPr>
        <w:t>staveniště</w:t>
      </w:r>
      <w:r w:rsidR="009569FC" w:rsidRPr="00212EE3">
        <w:t xml:space="preserve">. </w:t>
      </w:r>
    </w:p>
    <w:p w14:paraId="56B4C70F" w14:textId="1DDBA72B" w:rsidR="009569FC" w:rsidRPr="00212EE3" w:rsidRDefault="009569FC" w:rsidP="00CA7D72">
      <w:r w:rsidRPr="00212EE3">
        <w:t xml:space="preserve">Na </w:t>
      </w:r>
      <w:r w:rsidRPr="00212EE3">
        <w:rPr>
          <w:smallCaps/>
        </w:rPr>
        <w:t>staveništi</w:t>
      </w:r>
      <w:r w:rsidRPr="00212EE3">
        <w:t xml:space="preserve"> budou umístěna pouze mobilní centra pro vedení montáže a stavby, doplněná mobilními sklady drobných nástrojů a mobilními sanitárními buňkami pro personál stavby. Jejich rozmístění bude dohodnuto se </w:t>
      </w:r>
      <w:r w:rsidR="00621E88" w:rsidRPr="00212EE3">
        <w:rPr>
          <w:smallCaps/>
        </w:rPr>
        <w:t>o</w:t>
      </w:r>
      <w:r w:rsidR="00CC65C3" w:rsidRPr="00212EE3">
        <w:rPr>
          <w:smallCaps/>
        </w:rPr>
        <w:t>bjednatel</w:t>
      </w:r>
      <w:r w:rsidR="006F0DAD" w:rsidRPr="00212EE3">
        <w:rPr>
          <w:smallCaps/>
        </w:rPr>
        <w:t>em</w:t>
      </w:r>
      <w:r w:rsidRPr="00212EE3">
        <w:t>.</w:t>
      </w:r>
    </w:p>
    <w:p w14:paraId="70457C7D" w14:textId="77777777" w:rsidR="009569FC" w:rsidRPr="00212EE3" w:rsidRDefault="009569FC" w:rsidP="00CA7D72">
      <w:r w:rsidRPr="00212EE3">
        <w:t xml:space="preserve">Po dopravě na </w:t>
      </w:r>
      <w:r w:rsidRPr="00212EE3">
        <w:rPr>
          <w:smallCaps/>
        </w:rPr>
        <w:t>staveniště</w:t>
      </w:r>
      <w:r w:rsidRPr="00212EE3">
        <w:t xml:space="preserve"> bude zařízení uloženo přímo na připravený základ, nebo složeno v dohodnutém odkládacím prostoru.</w:t>
      </w:r>
    </w:p>
    <w:p w14:paraId="34C5B2C9" w14:textId="42EEB251" w:rsidR="009569FC" w:rsidRPr="00212EE3" w:rsidRDefault="00621E88" w:rsidP="00CA7D72">
      <w:r w:rsidRPr="00212EE3">
        <w:rPr>
          <w:smallCaps/>
        </w:rPr>
        <w:t>z</w:t>
      </w:r>
      <w:r w:rsidR="005E687B" w:rsidRPr="00212EE3">
        <w:rPr>
          <w:smallCaps/>
        </w:rPr>
        <w:t>hotovitel</w:t>
      </w:r>
      <w:r w:rsidR="009569FC" w:rsidRPr="00212EE3">
        <w:t xml:space="preserve"> zařídí na své náklady řádné skladování dopraveného zařízení a materiálu na </w:t>
      </w:r>
      <w:r w:rsidR="009569FC" w:rsidRPr="00212EE3">
        <w:rPr>
          <w:smallCaps/>
        </w:rPr>
        <w:t>staveništi</w:t>
      </w:r>
      <w:r w:rsidR="009569FC" w:rsidRPr="00212EE3">
        <w:t xml:space="preserve"> až po dobu jeho montáže. Způsob skladování bude respektovat druh zařízení.</w:t>
      </w:r>
    </w:p>
    <w:p w14:paraId="1F6887BD" w14:textId="485B8B2A" w:rsidR="009569FC" w:rsidRPr="00212EE3" w:rsidRDefault="009569FC" w:rsidP="00CA7D72">
      <w:r w:rsidRPr="00212EE3">
        <w:t xml:space="preserve">Při provádění prací nesmí být poškozeny sousedící technologie a další technická zařízení </w:t>
      </w:r>
      <w:r w:rsidR="00B94A69" w:rsidRPr="00212EE3">
        <w:rPr>
          <w:smallCaps/>
        </w:rPr>
        <w:t>o</w:t>
      </w:r>
      <w:r w:rsidR="00CC65C3" w:rsidRPr="00212EE3">
        <w:rPr>
          <w:smallCaps/>
        </w:rPr>
        <w:t>bjednatel</w:t>
      </w:r>
      <w:r w:rsidR="006F0DAD" w:rsidRPr="00212EE3">
        <w:rPr>
          <w:smallCaps/>
        </w:rPr>
        <w:t>e</w:t>
      </w:r>
      <w:r w:rsidRPr="00212EE3">
        <w:t xml:space="preserve"> - v případě, že se tak výjimečně stane, bude tato skutečnost neprodleně nahlášena </w:t>
      </w:r>
      <w:r w:rsidRPr="00212EE3">
        <w:rPr>
          <w:smallCaps/>
        </w:rPr>
        <w:t>zástupci</w:t>
      </w:r>
      <w:r w:rsidRPr="00212EE3">
        <w:t xml:space="preserve"> </w:t>
      </w:r>
      <w:r w:rsidR="00621E88" w:rsidRPr="00212EE3">
        <w:rPr>
          <w:smallCaps/>
        </w:rPr>
        <w:t>o</w:t>
      </w:r>
      <w:r w:rsidR="00CC65C3" w:rsidRPr="00212EE3">
        <w:rPr>
          <w:smallCaps/>
        </w:rPr>
        <w:t>bjednatel</w:t>
      </w:r>
      <w:r w:rsidR="006F0DAD" w:rsidRPr="00212EE3">
        <w:rPr>
          <w:smallCaps/>
        </w:rPr>
        <w:t>e</w:t>
      </w:r>
      <w:r w:rsidRPr="00212EE3">
        <w:t xml:space="preserve"> a </w:t>
      </w:r>
      <w:r w:rsidR="00621E88" w:rsidRPr="00212EE3">
        <w:rPr>
          <w:smallCaps/>
        </w:rPr>
        <w:t>z</w:t>
      </w:r>
      <w:r w:rsidR="006F0DAD" w:rsidRPr="00212EE3">
        <w:rPr>
          <w:smallCaps/>
        </w:rPr>
        <w:t>hotovitele</w:t>
      </w:r>
      <w:r w:rsidR="005E687B" w:rsidRPr="00212EE3">
        <w:rPr>
          <w:smallCaps/>
        </w:rPr>
        <w:t>m</w:t>
      </w:r>
      <w:r w:rsidRPr="00212EE3">
        <w:t xml:space="preserve"> bude zajištěno, aby tato zařízení byla neprodleně uvedena do původního stavu.</w:t>
      </w:r>
    </w:p>
    <w:p w14:paraId="082C126A" w14:textId="77777777" w:rsidR="00594C90" w:rsidRPr="00212EE3" w:rsidRDefault="00594C90" w:rsidP="00CA7D72">
      <w:r w:rsidRPr="00212EE3">
        <w:t>Při provádění stavby musí být v závislosti na stupni jejího provedení splněny požadavky vyhlášky č. 23/2008 Sb., ve znění vyhlášky č. 268/2011 Sb., v rozsahu nezbytném pro její požární bezpečnost.</w:t>
      </w:r>
    </w:p>
    <w:p w14:paraId="1DCB1B31" w14:textId="28B7D6DC" w:rsidR="00594C90" w:rsidRPr="00212EE3" w:rsidRDefault="00621E88" w:rsidP="00CA7D72">
      <w:r w:rsidRPr="00212EE3">
        <w:rPr>
          <w:smallCaps/>
        </w:rPr>
        <w:t>z</w:t>
      </w:r>
      <w:r w:rsidR="00594C90" w:rsidRPr="00212EE3">
        <w:rPr>
          <w:smallCaps/>
        </w:rPr>
        <w:t xml:space="preserve">hotovitel </w:t>
      </w:r>
      <w:r w:rsidR="00594C90" w:rsidRPr="00212EE3">
        <w:t xml:space="preserve">musí dodržovat základní podmínky </w:t>
      </w:r>
      <w:r w:rsidR="00E81304" w:rsidRPr="00212EE3">
        <w:t xml:space="preserve">provozovatele Teplárny </w:t>
      </w:r>
      <w:r w:rsidR="00594C90" w:rsidRPr="00212EE3">
        <w:t xml:space="preserve">pro stavební, montážní a ostatní práce nebo služby, </w:t>
      </w:r>
      <w:r w:rsidR="009C270C" w:rsidRPr="00212EE3">
        <w:t>realizované</w:t>
      </w:r>
      <w:r w:rsidR="00594C90" w:rsidRPr="00212EE3">
        <w:t xml:space="preserve"> na základě smluvního vztahu uzavřeného mezi </w:t>
      </w:r>
      <w:r w:rsidR="00594C90" w:rsidRPr="00212EE3">
        <w:rPr>
          <w:smallCaps/>
        </w:rPr>
        <w:t>objednavatelem</w:t>
      </w:r>
      <w:r w:rsidR="00594C90" w:rsidRPr="00212EE3">
        <w:t xml:space="preserve"> a </w:t>
      </w:r>
      <w:r w:rsidR="00594C90" w:rsidRPr="00212EE3">
        <w:rPr>
          <w:smallCaps/>
        </w:rPr>
        <w:t>zhotovitelem</w:t>
      </w:r>
      <w:r w:rsidR="00594C90" w:rsidRPr="00212EE3">
        <w:t>.</w:t>
      </w:r>
    </w:p>
    <w:p w14:paraId="13DEE080" w14:textId="74640B2E" w:rsidR="00255D6F" w:rsidRPr="00212EE3" w:rsidRDefault="00255D6F" w:rsidP="00CA7D72">
      <w:r w:rsidRPr="00212EE3">
        <w:t xml:space="preserve">Kolem </w:t>
      </w:r>
      <w:r w:rsidR="0010065C" w:rsidRPr="00212EE3">
        <w:t>částí</w:t>
      </w:r>
      <w:r w:rsidRPr="00212EE3">
        <w:t xml:space="preserve"> staveniště</w:t>
      </w:r>
      <w:r w:rsidR="0010065C" w:rsidRPr="00212EE3">
        <w:t xml:space="preserve">, </w:t>
      </w:r>
      <w:r w:rsidR="00E81304" w:rsidRPr="00212EE3">
        <w:t>kde</w:t>
      </w:r>
      <w:r w:rsidR="0010065C" w:rsidRPr="00212EE3">
        <w:t xml:space="preserve"> to </w:t>
      </w:r>
      <w:r w:rsidR="00E81304" w:rsidRPr="00212EE3">
        <w:t>bude nezbytné</w:t>
      </w:r>
      <w:r w:rsidR="0010065C" w:rsidRPr="00212EE3">
        <w:t>,</w:t>
      </w:r>
      <w:r w:rsidRPr="00212EE3">
        <w:t xml:space="preserve"> zajistí </w:t>
      </w:r>
      <w:r w:rsidRPr="00B5750A">
        <w:rPr>
          <w:smallCaps/>
        </w:rPr>
        <w:t>zhotovitel</w:t>
      </w:r>
      <w:r w:rsidRPr="00212EE3">
        <w:t xml:space="preserve"> po celou dobu realizace souvislé a pevné oplocení.</w:t>
      </w:r>
      <w:r w:rsidR="0010065C" w:rsidRPr="00212EE3">
        <w:t xml:space="preserve"> Zbylé části budou označeny, pří</w:t>
      </w:r>
      <w:r w:rsidR="00D21785" w:rsidRPr="00212EE3">
        <w:t>p</w:t>
      </w:r>
      <w:r w:rsidR="0010065C" w:rsidRPr="00212EE3">
        <w:t>adně zajištěny výstr</w:t>
      </w:r>
      <w:r w:rsidR="00D21785" w:rsidRPr="00212EE3">
        <w:t>a</w:t>
      </w:r>
      <w:r w:rsidR="0010065C" w:rsidRPr="00212EE3">
        <w:t>žnými páskami atd.</w:t>
      </w:r>
      <w:r w:rsidRPr="00212EE3">
        <w:t xml:space="preserve"> Vstupy a vjezdy na staveniště budou řádně označeny, vymezeny bezpečnostními značkami zákaz vstupu nepovolaným osobám. U vstupu na staveniště bude vyvěšen stejnopis oznámení o zahájení prací.</w:t>
      </w:r>
    </w:p>
    <w:p w14:paraId="68573CBB" w14:textId="6ABB568A" w:rsidR="009569FC" w:rsidRPr="00212EE3" w:rsidRDefault="003A0AF0" w:rsidP="003A0AF0">
      <w:pPr>
        <w:pStyle w:val="Nadpis2"/>
        <w:numPr>
          <w:ilvl w:val="0"/>
          <w:numId w:val="0"/>
        </w:numPr>
        <w:ind w:left="1134" w:hanging="1134"/>
      </w:pPr>
      <w:r w:rsidRPr="00212EE3">
        <w:t>15.8</w:t>
      </w:r>
      <w:r w:rsidRPr="00212EE3">
        <w:tab/>
      </w:r>
      <w:r w:rsidR="009569FC" w:rsidRPr="00212EE3">
        <w:t xml:space="preserve">Příjezd ke STAVENIŠTI </w:t>
      </w:r>
    </w:p>
    <w:p w14:paraId="75C1AE8B" w14:textId="3D0DE26A" w:rsidR="008D481C" w:rsidRPr="00212EE3" w:rsidRDefault="00C51B57" w:rsidP="00CA7D72">
      <w:r w:rsidRPr="00212EE3">
        <w:t xml:space="preserve">Stavební pozemky se nacházejí uvnitř areálu </w:t>
      </w:r>
      <w:r w:rsidR="007D4379" w:rsidRPr="00212EE3">
        <w:t>Teplárny</w:t>
      </w:r>
      <w:r w:rsidRPr="00212EE3">
        <w:t>. Převážná doprava materiálů na stavbu</w:t>
      </w:r>
      <w:r w:rsidR="007D4379" w:rsidRPr="00212EE3">
        <w:t xml:space="preserve"> </w:t>
      </w:r>
      <w:r w:rsidRPr="00212EE3">
        <w:t xml:space="preserve">bude probíhat přes </w:t>
      </w:r>
      <w:r w:rsidR="008D481C" w:rsidRPr="00212EE3">
        <w:t>vjezd na Průmyslovou ulici.</w:t>
      </w:r>
    </w:p>
    <w:p w14:paraId="2251F7D2" w14:textId="6679CE51" w:rsidR="009569FC" w:rsidRPr="00212EE3" w:rsidRDefault="008D481C" w:rsidP="00CA7D72">
      <w:r w:rsidRPr="00212EE3">
        <w:lastRenderedPageBreak/>
        <w:t xml:space="preserve">Na </w:t>
      </w:r>
      <w:r w:rsidRPr="00212EE3">
        <w:rPr>
          <w:smallCaps/>
        </w:rPr>
        <w:t>staveništi</w:t>
      </w:r>
      <w:r w:rsidRPr="00212EE3">
        <w:t xml:space="preserve"> je m</w:t>
      </w:r>
      <w:r w:rsidR="009569FC" w:rsidRPr="00212EE3">
        <w:t>ožnost železniční vykládky</w:t>
      </w:r>
      <w:r w:rsidRPr="00212EE3">
        <w:t xml:space="preserve"> z vlastní vlečky</w:t>
      </w:r>
      <w:r w:rsidR="009569FC" w:rsidRPr="00212EE3">
        <w:t xml:space="preserve"> </w:t>
      </w:r>
      <w:r w:rsidR="00621E88" w:rsidRPr="00212EE3">
        <w:rPr>
          <w:smallCaps/>
        </w:rPr>
        <w:t>o</w:t>
      </w:r>
      <w:r w:rsidR="00CC65C3" w:rsidRPr="00212EE3">
        <w:rPr>
          <w:smallCaps/>
        </w:rPr>
        <w:t>bjednatel</w:t>
      </w:r>
      <w:r w:rsidR="006F0DAD" w:rsidRPr="00212EE3">
        <w:rPr>
          <w:smallCaps/>
        </w:rPr>
        <w:t>e</w:t>
      </w:r>
      <w:r w:rsidR="009569FC" w:rsidRPr="00212EE3">
        <w:t xml:space="preserve"> </w:t>
      </w:r>
      <w:r w:rsidR="00DE19F9" w:rsidRPr="00212EE3">
        <w:t>v</w:t>
      </w:r>
      <w:r w:rsidR="009569FC" w:rsidRPr="00212EE3">
        <w:t xml:space="preserve"> areálu </w:t>
      </w:r>
      <w:r w:rsidR="009E1824">
        <w:t>T</w:t>
      </w:r>
      <w:r w:rsidRPr="00212EE3">
        <w:t>eplárny</w:t>
      </w:r>
      <w:r w:rsidR="00DE19F9" w:rsidRPr="00212EE3">
        <w:t xml:space="preserve"> a navazující na státní dráhu.</w:t>
      </w:r>
    </w:p>
    <w:p w14:paraId="3D9CE75D" w14:textId="76BDA069" w:rsidR="009569FC" w:rsidRPr="00212EE3" w:rsidRDefault="009569FC" w:rsidP="00CA7D72">
      <w:r w:rsidRPr="00212EE3">
        <w:t xml:space="preserve">Odvoz přebytečné zeminy a suti zajistí </w:t>
      </w:r>
      <w:r w:rsidR="001F3539" w:rsidRPr="00212EE3">
        <w:rPr>
          <w:smallCaps/>
        </w:rPr>
        <w:t>zhotovitel</w:t>
      </w:r>
      <w:r w:rsidR="004C77E9" w:rsidRPr="00212EE3">
        <w:t xml:space="preserve"> </w:t>
      </w:r>
      <w:r w:rsidRPr="00212EE3">
        <w:t xml:space="preserve">buď svými </w:t>
      </w:r>
      <w:r w:rsidR="000E5A10" w:rsidRPr="00212EE3">
        <w:t>prostředky anebo svými</w:t>
      </w:r>
      <w:r w:rsidRPr="00212EE3">
        <w:t xml:space="preserve"> smluvními firmami.</w:t>
      </w:r>
    </w:p>
    <w:p w14:paraId="4764BDD7" w14:textId="5FAFA501" w:rsidR="00D21785" w:rsidRPr="00212EE3" w:rsidRDefault="00D21785" w:rsidP="00CA7D72">
      <w:r w:rsidRPr="00212EE3">
        <w:t xml:space="preserve">Veškerá doprava uvnitř areálu se bude řídit zákonem č. 111/1994 Sb. a </w:t>
      </w:r>
      <w:r w:rsidR="00E73ACD">
        <w:t xml:space="preserve">interního předpisu </w:t>
      </w:r>
      <w:r w:rsidR="004B671A" w:rsidRPr="004B671A">
        <w:t>Provoz dopravních prostředků včetně místního bezpečnostního předpisu</w:t>
      </w:r>
      <w:r w:rsidRPr="00212EE3">
        <w:t xml:space="preserve">. </w:t>
      </w:r>
    </w:p>
    <w:p w14:paraId="7ED3BFE3" w14:textId="7C387396" w:rsidR="00D21785" w:rsidRPr="00212EE3" w:rsidRDefault="00D21785" w:rsidP="00CA7D72">
      <w:r w:rsidRPr="00212EE3">
        <w:t xml:space="preserve">Doprava týkající se transportu materiálu a osob, musí být koordinována </w:t>
      </w:r>
      <w:r w:rsidR="00CC0F0E" w:rsidRPr="00212EE3">
        <w:rPr>
          <w:smallCaps/>
        </w:rPr>
        <w:t xml:space="preserve">zhotovitelem </w:t>
      </w:r>
      <w:r w:rsidRPr="00212EE3">
        <w:t xml:space="preserve">a odsouhlasena </w:t>
      </w:r>
      <w:r w:rsidR="00CC0F0E" w:rsidRPr="00212EE3">
        <w:rPr>
          <w:smallCaps/>
        </w:rPr>
        <w:t xml:space="preserve">objednatelem </w:t>
      </w:r>
      <w:r w:rsidRPr="00212EE3">
        <w:t xml:space="preserve">tak, aby neohrozila bezpečnost a zdraví zaměstnanců a návštěv vstupujících do prostor </w:t>
      </w:r>
      <w:r w:rsidR="00CC0F0E" w:rsidRPr="00212EE3">
        <w:rPr>
          <w:smallCaps/>
        </w:rPr>
        <w:t xml:space="preserve">objednatele </w:t>
      </w:r>
      <w:r w:rsidRPr="00212EE3">
        <w:t xml:space="preserve">a ani neohrozila majetek </w:t>
      </w:r>
      <w:r w:rsidR="00CC0F0E" w:rsidRPr="00212EE3">
        <w:rPr>
          <w:smallCaps/>
        </w:rPr>
        <w:t xml:space="preserve">objednatele </w:t>
      </w:r>
      <w:r w:rsidRPr="00212EE3">
        <w:t xml:space="preserve">či osob vstupujících do prostor </w:t>
      </w:r>
      <w:r w:rsidR="00CC0F0E" w:rsidRPr="00212EE3">
        <w:rPr>
          <w:smallCaps/>
        </w:rPr>
        <w:t xml:space="preserve">objednatele </w:t>
      </w:r>
      <w:r w:rsidRPr="00212EE3">
        <w:t>s jeho vědomím.</w:t>
      </w:r>
    </w:p>
    <w:p w14:paraId="1C755F0E" w14:textId="568323E6" w:rsidR="00D21785" w:rsidRPr="00212EE3" w:rsidRDefault="00D21785" w:rsidP="00CA7D72">
      <w:r w:rsidRPr="00212EE3">
        <w:t xml:space="preserve">Vzhledem ke koordinaci dopravy je Zhotovil povinen brát v úvahu i možné ohrožení statiky sousedících budov a možné poškození inženýrských sítí v prostorech areálu </w:t>
      </w:r>
      <w:r w:rsidR="00B01AE2" w:rsidRPr="00212EE3">
        <w:rPr>
          <w:smallCaps/>
        </w:rPr>
        <w:t xml:space="preserve">objednatele </w:t>
      </w:r>
      <w:r w:rsidRPr="00212EE3">
        <w:t xml:space="preserve">vzhledem k pohybu těžké mechanizaci či manipulaci s materiálem při realizaci </w:t>
      </w:r>
      <w:r w:rsidR="00B01AE2" w:rsidRPr="00212EE3">
        <w:rPr>
          <w:smallCaps/>
        </w:rPr>
        <w:t>díla</w:t>
      </w:r>
      <w:r w:rsidRPr="00212EE3">
        <w:t xml:space="preserve">. V případě takovýchto poškození je </w:t>
      </w:r>
      <w:r w:rsidR="00B01AE2" w:rsidRPr="00212EE3">
        <w:rPr>
          <w:smallCaps/>
        </w:rPr>
        <w:t xml:space="preserve">zhotovitel </w:t>
      </w:r>
      <w:r w:rsidRPr="00212EE3">
        <w:t xml:space="preserve">povinen neprodleně informovat </w:t>
      </w:r>
      <w:r w:rsidR="00B01AE2" w:rsidRPr="00212EE3">
        <w:rPr>
          <w:smallCaps/>
        </w:rPr>
        <w:t xml:space="preserve">objednatele </w:t>
      </w:r>
      <w:r w:rsidRPr="00212EE3">
        <w:t>a zajistit nápravu.</w:t>
      </w:r>
    </w:p>
    <w:p w14:paraId="017F9FB7" w14:textId="326F1668" w:rsidR="009569FC" w:rsidRPr="00212EE3" w:rsidRDefault="003A0AF0" w:rsidP="003A0AF0">
      <w:pPr>
        <w:pStyle w:val="Nadpis2"/>
        <w:numPr>
          <w:ilvl w:val="0"/>
          <w:numId w:val="0"/>
        </w:numPr>
        <w:ind w:left="1134" w:hanging="1134"/>
      </w:pPr>
      <w:r w:rsidRPr="00212EE3">
        <w:t>15.9</w:t>
      </w:r>
      <w:r w:rsidRPr="00212EE3">
        <w:tab/>
      </w:r>
      <w:r w:rsidR="009569FC" w:rsidRPr="00212EE3">
        <w:t>Montážní zóny</w:t>
      </w:r>
    </w:p>
    <w:p w14:paraId="181ED2A0" w14:textId="77777777" w:rsidR="008D481C" w:rsidRPr="00212EE3" w:rsidRDefault="00C51B57" w:rsidP="00CA7D72">
      <w:r w:rsidRPr="00212EE3">
        <w:t xml:space="preserve">Jako montážní plocha bude využito volné prostranství </w:t>
      </w:r>
      <w:r w:rsidR="008D481C" w:rsidRPr="00212EE3">
        <w:t xml:space="preserve">v </w:t>
      </w:r>
      <w:r w:rsidRPr="00212EE3">
        <w:t>jihozápadn</w:t>
      </w:r>
      <w:r w:rsidR="008D481C" w:rsidRPr="00212EE3">
        <w:t>í</w:t>
      </w:r>
      <w:r w:rsidRPr="00212EE3">
        <w:t xml:space="preserve"> </w:t>
      </w:r>
      <w:r w:rsidR="008D481C" w:rsidRPr="00212EE3">
        <w:t>části areálu v okolí budoucího objektu plynových motorů.</w:t>
      </w:r>
    </w:p>
    <w:p w14:paraId="7182FEDE" w14:textId="74F9E911" w:rsidR="009569FC" w:rsidRPr="00212EE3" w:rsidRDefault="003A0AF0" w:rsidP="003A0AF0">
      <w:pPr>
        <w:pStyle w:val="Nadpis2"/>
        <w:numPr>
          <w:ilvl w:val="0"/>
          <w:numId w:val="0"/>
        </w:numPr>
        <w:ind w:left="1134" w:hanging="1134"/>
      </w:pPr>
      <w:r w:rsidRPr="00212EE3">
        <w:t>15.10</w:t>
      </w:r>
      <w:r w:rsidRPr="00212EE3">
        <w:tab/>
      </w:r>
      <w:r w:rsidR="009569FC" w:rsidRPr="00212EE3">
        <w:t>Nasazení hlavních zdvihacích mechanismů</w:t>
      </w:r>
    </w:p>
    <w:p w14:paraId="49787F93" w14:textId="77777777" w:rsidR="009569FC" w:rsidRPr="00212EE3" w:rsidRDefault="009569FC" w:rsidP="00CA7D72">
      <w:r w:rsidRPr="00212EE3">
        <w:t>Pro stavbu a montáž kotl</w:t>
      </w:r>
      <w:r w:rsidR="008D481C" w:rsidRPr="00212EE3">
        <w:t>ů</w:t>
      </w:r>
      <w:r w:rsidRPr="00212EE3">
        <w:t xml:space="preserve"> je uvažováno s využitím </w:t>
      </w:r>
      <w:r w:rsidR="008D481C" w:rsidRPr="00212EE3">
        <w:t>mobilních jeřábů</w:t>
      </w:r>
      <w:r w:rsidRPr="00212EE3">
        <w:t xml:space="preserve"> umístněn</w:t>
      </w:r>
      <w:r w:rsidR="008D481C" w:rsidRPr="00212EE3">
        <w:t>ých</w:t>
      </w:r>
      <w:r w:rsidRPr="00212EE3">
        <w:t xml:space="preserve"> v těsné blízkosti </w:t>
      </w:r>
      <w:r w:rsidR="008D481C" w:rsidRPr="00212EE3">
        <w:t>montovaného zařízení</w:t>
      </w:r>
      <w:r w:rsidRPr="00212EE3">
        <w:t>.</w:t>
      </w:r>
    </w:p>
    <w:p w14:paraId="2EC30272" w14:textId="5C08DD65" w:rsidR="00D21785" w:rsidRPr="00212EE3" w:rsidRDefault="00D21785" w:rsidP="00CA7D72">
      <w:r w:rsidRPr="00212EE3">
        <w:t xml:space="preserve">Veškeré zdvihací zařízení používané </w:t>
      </w:r>
      <w:r w:rsidR="00B01AE2" w:rsidRPr="00212EE3">
        <w:rPr>
          <w:smallCaps/>
        </w:rPr>
        <w:t xml:space="preserve">zhotovitelem </w:t>
      </w:r>
      <w:r w:rsidRPr="00212EE3">
        <w:t>a činnosti s nimi související musí splňovat náležitosti platné legislativy:</w:t>
      </w:r>
    </w:p>
    <w:p w14:paraId="0A41934D" w14:textId="78216803" w:rsidR="00D21785" w:rsidRPr="00212EE3" w:rsidRDefault="00D21785" w:rsidP="00CA7D72">
      <w:r w:rsidRPr="00212EE3">
        <w:t>NV 378/2001 Sb., kterým se stanoví bližší požadavky na bezpečný provoz a používání strojů, technických zařízení, přístrojů a nářadí</w:t>
      </w:r>
      <w:r w:rsidR="00AA0308">
        <w:t>,</w:t>
      </w:r>
    </w:p>
    <w:p w14:paraId="10BCBA2E" w14:textId="705A038F" w:rsidR="00D21785" w:rsidRPr="00212EE3" w:rsidRDefault="00AB7340" w:rsidP="00CA7D72">
      <w:r>
        <w:t>a</w:t>
      </w:r>
      <w:r w:rsidR="00D21785" w:rsidRPr="00212EE3">
        <w:t xml:space="preserve"> technických norem ČSN ISO 12480 a ČSN ISO 12482</w:t>
      </w:r>
      <w:r>
        <w:t>.</w:t>
      </w:r>
    </w:p>
    <w:p w14:paraId="333F3BF2" w14:textId="23214973" w:rsidR="00D21785" w:rsidRPr="00212EE3" w:rsidRDefault="00B01AE2" w:rsidP="00CA7D72">
      <w:r w:rsidRPr="00212EE3">
        <w:rPr>
          <w:smallCaps/>
        </w:rPr>
        <w:t xml:space="preserve">zhotovitel </w:t>
      </w:r>
      <w:r w:rsidR="00D21785" w:rsidRPr="00212EE3">
        <w:t xml:space="preserve">zajistí, aby veškeré manipulace s jeřábem prováděl vždy pouze pracovník platným jeřábnickým průkazem. </w:t>
      </w:r>
    </w:p>
    <w:p w14:paraId="1BEB8676" w14:textId="14992658" w:rsidR="00D21785" w:rsidRPr="00212EE3" w:rsidRDefault="00D21785" w:rsidP="00CA7D72">
      <w:r w:rsidRPr="00212EE3">
        <w:t xml:space="preserve">Při veškerých zdvihacích pracích, je </w:t>
      </w:r>
      <w:r w:rsidR="00C86FCF" w:rsidRPr="00212EE3">
        <w:rPr>
          <w:smallCaps/>
        </w:rPr>
        <w:t xml:space="preserve">zhotovitel </w:t>
      </w:r>
      <w:r w:rsidRPr="00212EE3">
        <w:t>povinen zajisti osobu určenou ke koordinaci těchto prací (Vazač nebo Signalista) a ohraničit prostor, nad kterým je manipulováno s břemeny tak, aby nemohlo dojít k ohrožení dalších pracovních skupin či dalších osob pohybujících se po staveništi nebo jeho blízkosti.</w:t>
      </w:r>
    </w:p>
    <w:p w14:paraId="359224A6" w14:textId="77777777" w:rsidR="00D21785" w:rsidRPr="00212EE3" w:rsidRDefault="00D21785" w:rsidP="00CA7D72">
      <w:r w:rsidRPr="00212EE3">
        <w:t>Osoby provádějící vazačské práce musí být jasně označeny (výstražná vesta s označením Vazač nebo Signalista) a musí mít příslušné oprávnění k provádění vazačských prací.</w:t>
      </w:r>
    </w:p>
    <w:p w14:paraId="4294CE98" w14:textId="77777777" w:rsidR="00D21785" w:rsidRPr="00212EE3" w:rsidRDefault="00D21785" w:rsidP="00CA7D72">
      <w:r w:rsidRPr="00212EE3">
        <w:t>Břemena NIKDY nesmí být přepravována nad pracovníky (ani jinými osobami).</w:t>
      </w:r>
    </w:p>
    <w:p w14:paraId="61C67256" w14:textId="77777777" w:rsidR="00D21785" w:rsidRPr="00212EE3" w:rsidRDefault="00D21785" w:rsidP="00CA7D72"/>
    <w:p w14:paraId="151D3446" w14:textId="3FC14827" w:rsidR="009569FC" w:rsidRPr="00212EE3" w:rsidRDefault="003A0AF0" w:rsidP="003A0AF0">
      <w:pPr>
        <w:pStyle w:val="Nadpis2"/>
        <w:numPr>
          <w:ilvl w:val="0"/>
          <w:numId w:val="0"/>
        </w:numPr>
        <w:ind w:left="1134" w:hanging="1134"/>
      </w:pPr>
      <w:r w:rsidRPr="00212EE3">
        <w:t>15.11</w:t>
      </w:r>
      <w:r w:rsidRPr="00212EE3">
        <w:tab/>
      </w:r>
      <w:r w:rsidR="009569FC" w:rsidRPr="00212EE3">
        <w:t xml:space="preserve">Požadavky z hlediska péče o životní prostředí po dobu realizace STAVBY </w:t>
      </w:r>
    </w:p>
    <w:p w14:paraId="1C6B0B8B" w14:textId="650C1102" w:rsidR="009569FC" w:rsidRPr="00212EE3" w:rsidRDefault="009569FC" w:rsidP="00CA7D72">
      <w:r w:rsidRPr="00212EE3">
        <w:t xml:space="preserve">Při provádění stavby jsou </w:t>
      </w:r>
      <w:r w:rsidR="00621E88" w:rsidRPr="00212EE3">
        <w:rPr>
          <w:smallCaps/>
        </w:rPr>
        <w:t>z</w:t>
      </w:r>
      <w:r w:rsidR="005E687B" w:rsidRPr="00212EE3">
        <w:rPr>
          <w:smallCaps/>
        </w:rPr>
        <w:t>hotovitel</w:t>
      </w:r>
      <w:r w:rsidRPr="00212EE3">
        <w:t xml:space="preserve"> (případně jeho </w:t>
      </w:r>
      <w:r w:rsidR="000A1103" w:rsidRPr="00212EE3">
        <w:rPr>
          <w:smallCaps/>
        </w:rPr>
        <w:t>pod</w:t>
      </w:r>
      <w:r w:rsidRPr="00212EE3">
        <w:rPr>
          <w:smallCaps/>
        </w:rPr>
        <w:t>dodavatelé</w:t>
      </w:r>
      <w:r w:rsidRPr="00212EE3">
        <w:t>) povinni omezit škodlivé důsledky stavební činnosti na životní prostředí.</w:t>
      </w:r>
    </w:p>
    <w:p w14:paraId="51A68A1E" w14:textId="77777777" w:rsidR="009569FC" w:rsidRPr="00212EE3" w:rsidRDefault="009569FC" w:rsidP="00CA7D72">
      <w:r w:rsidRPr="00212EE3">
        <w:lastRenderedPageBreak/>
        <w:t>Jde zejména o:</w:t>
      </w:r>
    </w:p>
    <w:p w14:paraId="7D0D8AB2" w14:textId="22343C7A"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hluk,</w:t>
      </w:r>
    </w:p>
    <w:p w14:paraId="0B8EBACA" w14:textId="0A84C2D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ovzduší,</w:t>
      </w:r>
    </w:p>
    <w:p w14:paraId="7DA08F0D" w14:textId="11BFEA1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komunikací,</w:t>
      </w:r>
    </w:p>
    <w:p w14:paraId="139CE45B" w14:textId="0D97C07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zábor určených ploch pro </w:t>
      </w:r>
      <w:r w:rsidR="009569FC" w:rsidRPr="00212EE3">
        <w:rPr>
          <w:smallCaps/>
        </w:rPr>
        <w:t>zařízení staveniště,</w:t>
      </w:r>
    </w:p>
    <w:p w14:paraId="04F129A4" w14:textId="7B5BD8C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vody,</w:t>
      </w:r>
    </w:p>
    <w:p w14:paraId="32D71CFF" w14:textId="079507E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ochrana zeleně.</w:t>
      </w:r>
    </w:p>
    <w:p w14:paraId="018020C2" w14:textId="4FD39343" w:rsidR="009569FC" w:rsidRPr="00212EE3" w:rsidRDefault="00621E88">
      <w:pPr>
        <w:pStyle w:val="Odstavec"/>
      </w:pPr>
      <w:r w:rsidRPr="00212EE3">
        <w:rPr>
          <w:smallCaps/>
        </w:rPr>
        <w:t>z</w:t>
      </w:r>
      <w:r w:rsidR="003D3331" w:rsidRPr="00212EE3">
        <w:rPr>
          <w:smallCaps/>
        </w:rPr>
        <w:t>hotovitel</w:t>
      </w:r>
      <w:r w:rsidR="003D3331" w:rsidRPr="00212EE3">
        <w:t xml:space="preserve"> </w:t>
      </w:r>
      <w:r w:rsidR="009569FC" w:rsidRPr="00212EE3">
        <w:t>j</w:t>
      </w:r>
      <w:r w:rsidR="003D3331" w:rsidRPr="00212EE3">
        <w:t>e</w:t>
      </w:r>
      <w:r w:rsidR="009569FC" w:rsidRPr="00212EE3">
        <w:t xml:space="preserve"> povin</w:t>
      </w:r>
      <w:r w:rsidR="003D3331" w:rsidRPr="00212EE3">
        <w:t>e</w:t>
      </w:r>
      <w:r w:rsidR="009569FC" w:rsidRPr="00212EE3">
        <w:t>n provádět zejména tato opatření:</w:t>
      </w:r>
    </w:p>
    <w:p w14:paraId="2B7555D8" w14:textId="4C738A7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 výstavbu nasazovat stavební stroje v řádném technickém stavu nepřekračující stanovené emisní limity, opatřené předepsanými kryty pro snížení hluku</w:t>
      </w:r>
    </w:p>
    <w:p w14:paraId="4F6B0F1E" w14:textId="46D09F1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Provádět průběžně technické prohlídky a údržbu stavebních mechanizmů.</w:t>
      </w:r>
    </w:p>
    <w:p w14:paraId="592FDA76" w14:textId="3699D6C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Zabezpečovat plynulou práci stavebních strojů zajištěním dostatečného počtu dopravních prostředků. V době nutných přestávek zastavovat motory stavebních strojů.</w:t>
      </w:r>
    </w:p>
    <w:p w14:paraId="1BDCB9E2" w14:textId="6E1855A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Nepřipustit provoz dopravních prostředků a strojů s nadměrným množstvím škodlivin ve výfukových plynech.</w:t>
      </w:r>
    </w:p>
    <w:p w14:paraId="7DD3E4D8" w14:textId="4642072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Maximálně omezit prašnost při stavebních pracích a dopravě vlhčením.</w:t>
      </w:r>
    </w:p>
    <w:p w14:paraId="44FF3931" w14:textId="5443C0A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Přepravovaný materiál zajistit tak, aby neznečišťoval dopravní trasy (plachty, vlhčení, snížení rychlosti apod.)</w:t>
      </w:r>
    </w:p>
    <w:p w14:paraId="0E41D70F" w14:textId="401A83E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Příjezdové vozovky na </w:t>
      </w:r>
      <w:r w:rsidR="009569FC" w:rsidRPr="00212EE3">
        <w:rPr>
          <w:smallCaps/>
        </w:rPr>
        <w:t>staveniště</w:t>
      </w:r>
      <w:r w:rsidR="009569FC" w:rsidRPr="00212EE3">
        <w:t xml:space="preserve"> provádět zpevněné (neprašné) s odvodněním do nových nebo stávajících větví systému odkanalizování areálu (se zajištěním separace nevhodných nečistot).</w:t>
      </w:r>
    </w:p>
    <w:p w14:paraId="0EE40E27" w14:textId="79BF6F3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Zamezit pojíždění a stání vozidel mimo zpevněné plochy.</w:t>
      </w:r>
    </w:p>
    <w:p w14:paraId="5DFFAE61" w14:textId="31FAB35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U vjezdů na veřejné komunikace zabezpečit čištění kol (podvozků) dopravních prostředků a strojů na vyhrazených či schválených plochách (prostorách nebo zbudovaných očistných oplachových ramp) </w:t>
      </w:r>
      <w:r w:rsidR="00621E88" w:rsidRPr="00212EE3">
        <w:rPr>
          <w:smallCaps/>
        </w:rPr>
        <w:t>o</w:t>
      </w:r>
      <w:r w:rsidR="00CC65C3" w:rsidRPr="00212EE3">
        <w:rPr>
          <w:smallCaps/>
        </w:rPr>
        <w:t>bjednatel</w:t>
      </w:r>
      <w:r w:rsidR="006F0DAD" w:rsidRPr="00212EE3">
        <w:rPr>
          <w:smallCaps/>
        </w:rPr>
        <w:t>em</w:t>
      </w:r>
      <w:r w:rsidR="009569FC" w:rsidRPr="00212EE3">
        <w:t>. Bude sloužit pouze k očištění techniky od bláta a zeminy. V žádném případě nesmí dojít k mytí aut, motorů apod. (ochrana vod před ropnými látkami).</w:t>
      </w:r>
    </w:p>
    <w:p w14:paraId="34D1B2A1" w14:textId="4F0FF36E"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Nevyhnutelné znečištění komunikací neprodleně odstraňovat (v žádném případě nebude prováděno oplachem, ale pouze suchou cestou).</w:t>
      </w:r>
    </w:p>
    <w:p w14:paraId="6BBE99D6" w14:textId="37F1B74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Udržovat pořádek na staveništích. Materiály ukládat odborně na vyhrazená místa.</w:t>
      </w:r>
    </w:p>
    <w:p w14:paraId="0A208E4C" w14:textId="6DE9A87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Zajistit odvod dešťových vod ze </w:t>
      </w:r>
      <w:r w:rsidR="009569FC" w:rsidRPr="00212EE3">
        <w:rPr>
          <w:smallCaps/>
        </w:rPr>
        <w:t>staveniště</w:t>
      </w:r>
      <w:r w:rsidR="009569FC" w:rsidRPr="00212EE3">
        <w:t xml:space="preserve">. Zamezit znečištění vod (ropné látky, bláto, umývárna vozidel apod.) vhodnými úpravami na kanalizačních řádech (sedimentační jímky, separátory ropných látek,…). V případě, že by došlo k úniku bude </w:t>
      </w:r>
      <w:r w:rsidR="00621E88" w:rsidRPr="00212EE3">
        <w:rPr>
          <w:smallCaps/>
        </w:rPr>
        <w:t>z</w:t>
      </w:r>
      <w:r w:rsidR="005E687B" w:rsidRPr="00212EE3">
        <w:rPr>
          <w:smallCaps/>
        </w:rPr>
        <w:t>hotovitel</w:t>
      </w:r>
      <w:r w:rsidR="009569FC" w:rsidRPr="00212EE3">
        <w:t xml:space="preserve"> postupovat dle schváleného Havarijního plánu na ochranu vod a životního prostředí, který mu bude poskytnut.</w:t>
      </w:r>
    </w:p>
    <w:p w14:paraId="1DFFAE49" w14:textId="00523C8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Pečlivě a odborně ukládat a střežit materiál, výrobky a zařízení dodávané na </w:t>
      </w:r>
      <w:r w:rsidR="009569FC" w:rsidRPr="00212EE3">
        <w:rPr>
          <w:smallCaps/>
        </w:rPr>
        <w:t>staveniště</w:t>
      </w:r>
      <w:r w:rsidR="009569FC" w:rsidRPr="00212EE3">
        <w:t>.</w:t>
      </w:r>
    </w:p>
    <w:p w14:paraId="74CDF498" w14:textId="03982F1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Zabezpečit ochranu vod před znečištění ropnými produkty.</w:t>
      </w:r>
    </w:p>
    <w:p w14:paraId="1C2D4F67" w14:textId="2B8AB6E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K realizaci stavby využívat plochy v obvodu stavenišť. </w:t>
      </w:r>
    </w:p>
    <w:p w14:paraId="114BD05A" w14:textId="6D6A8C0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 maximální možné míře chránit stávající zeleň.</w:t>
      </w:r>
    </w:p>
    <w:p w14:paraId="2484CD6F" w14:textId="5D0263F3" w:rsidR="009569FC" w:rsidRPr="00212EE3" w:rsidRDefault="003A0AF0" w:rsidP="003A0AF0">
      <w:pPr>
        <w:pStyle w:val="Nadpis2"/>
        <w:numPr>
          <w:ilvl w:val="0"/>
          <w:numId w:val="0"/>
        </w:numPr>
        <w:ind w:left="1134" w:hanging="1134"/>
      </w:pPr>
      <w:r w:rsidRPr="00212EE3">
        <w:t>15.12</w:t>
      </w:r>
      <w:r w:rsidRPr="00212EE3">
        <w:tab/>
      </w:r>
      <w:r w:rsidR="009569FC" w:rsidRPr="00212EE3">
        <w:t>Udržování STAVENIŠTĚ a odstraňování odpadu</w:t>
      </w:r>
    </w:p>
    <w:p w14:paraId="15C9F2C5" w14:textId="54F062FD" w:rsidR="009569FC" w:rsidRPr="00212EE3" w:rsidRDefault="009569FC" w:rsidP="00CA7D72">
      <w:r w:rsidRPr="00212EE3">
        <w:t xml:space="preserve">Při tvorbě plánu zajištění ochrany ŽP při realizaci zakázky bude postupováno v souladu s právními požadavky, příslušnou dokumentací a interním předpisem </w:t>
      </w:r>
      <w:r w:rsidR="00621E88" w:rsidRPr="00212EE3">
        <w:rPr>
          <w:smallCaps/>
        </w:rPr>
        <w:t>o</w:t>
      </w:r>
      <w:r w:rsidR="00CC65C3" w:rsidRPr="00212EE3">
        <w:rPr>
          <w:smallCaps/>
        </w:rPr>
        <w:t>bjednatel</w:t>
      </w:r>
      <w:r w:rsidR="006F0DAD" w:rsidRPr="00212EE3">
        <w:rPr>
          <w:smallCaps/>
        </w:rPr>
        <w:t>e</w:t>
      </w:r>
      <w:r w:rsidRPr="00212EE3">
        <w:t>.</w:t>
      </w:r>
    </w:p>
    <w:p w14:paraId="7F732211" w14:textId="3247332A" w:rsidR="009569FC" w:rsidRPr="00212EE3" w:rsidRDefault="009569FC" w:rsidP="00CA7D72">
      <w:r w:rsidRPr="00212EE3">
        <w:t xml:space="preserve">Nakládání s odpady musí být v souladu s </w:t>
      </w:r>
      <w:r w:rsidR="00441E3C">
        <w:t xml:space="preserve">článkem </w:t>
      </w:r>
      <w:r w:rsidR="00767AA4">
        <w:t xml:space="preserve">39 </w:t>
      </w:r>
      <w:r w:rsidR="00767AA4" w:rsidRPr="003C07ED">
        <w:rPr>
          <w:smallCaps/>
        </w:rPr>
        <w:t>smlouvy</w:t>
      </w:r>
      <w:r w:rsidRPr="00212EE3">
        <w:t>.</w:t>
      </w:r>
    </w:p>
    <w:p w14:paraId="1F4AB66D" w14:textId="6E30B0FA" w:rsidR="009569FC" w:rsidRPr="00212EE3" w:rsidRDefault="003A0AF0" w:rsidP="003A0AF0">
      <w:pPr>
        <w:pStyle w:val="Nadpis2"/>
        <w:numPr>
          <w:ilvl w:val="0"/>
          <w:numId w:val="0"/>
        </w:numPr>
        <w:ind w:left="1134" w:hanging="1134"/>
      </w:pPr>
      <w:r w:rsidRPr="00212EE3">
        <w:lastRenderedPageBreak/>
        <w:t>15.13</w:t>
      </w:r>
      <w:r w:rsidRPr="00212EE3">
        <w:tab/>
      </w:r>
      <w:r w:rsidR="009569FC" w:rsidRPr="00212EE3">
        <w:t>Lešení a pomocné konstrukce</w:t>
      </w:r>
    </w:p>
    <w:p w14:paraId="1045390F" w14:textId="7BF62693" w:rsidR="009569FC" w:rsidRPr="00212EE3" w:rsidRDefault="009569FC" w:rsidP="00CA7D72">
      <w:r w:rsidRPr="00212EE3">
        <w:t xml:space="preserve">Stavbu lešení a dalších pomocných konstrukcí pro práce ve výškách s výškou podlahy nad 1,5 m provádí pouze </w:t>
      </w:r>
      <w:r w:rsidR="00CA1D3D" w:rsidRPr="00212EE3">
        <w:rPr>
          <w:smallCaps/>
        </w:rPr>
        <w:t>zhotovitel</w:t>
      </w:r>
      <w:r w:rsidRPr="00212EE3">
        <w:t xml:space="preserve"> podle předem stanoveného Technologického postupu - netýká se typových lešení. Vstoupit na lešení lze až po jeho úplném dokončení a zápisu protokolu</w:t>
      </w:r>
      <w:r w:rsidR="00255D6F" w:rsidRPr="00212EE3">
        <w:t xml:space="preserve"> </w:t>
      </w:r>
      <w:r w:rsidR="00261B7A" w:rsidRPr="00212EE3">
        <w:t>a p</w:t>
      </w:r>
      <w:r w:rsidR="00255D6F" w:rsidRPr="00212EE3">
        <w:t>o jeho předání</w:t>
      </w:r>
      <w:r w:rsidR="00261B7A" w:rsidRPr="00212EE3">
        <w:t xml:space="preserve"> zodpovědné osobě</w:t>
      </w:r>
      <w:r w:rsidR="00255D6F" w:rsidRPr="00212EE3">
        <w:t>.</w:t>
      </w:r>
    </w:p>
    <w:p w14:paraId="4AAAB689" w14:textId="77777777" w:rsidR="009569FC" w:rsidRPr="00212EE3" w:rsidRDefault="009569FC" w:rsidP="00CA7D72">
      <w:r w:rsidRPr="00212EE3">
        <w:t xml:space="preserve">Pro stavbu lešení platí ČSN 73 8101 a </w:t>
      </w:r>
      <w:r w:rsidR="00596867" w:rsidRPr="00212EE3">
        <w:t xml:space="preserve">související či </w:t>
      </w:r>
      <w:r w:rsidRPr="00212EE3">
        <w:t>navazující</w:t>
      </w:r>
      <w:r w:rsidR="00596867" w:rsidRPr="00212EE3">
        <w:t xml:space="preserve"> normy a předpisy</w:t>
      </w:r>
      <w:r w:rsidRPr="00212EE3">
        <w:t>.</w:t>
      </w:r>
    </w:p>
    <w:p w14:paraId="1229878E" w14:textId="77777777" w:rsidR="009569FC" w:rsidRPr="00212EE3" w:rsidRDefault="009569FC" w:rsidP="00CA7D72">
      <w:r w:rsidRPr="00212EE3">
        <w:t>Každé dokončené lešení musí být opatřené identifikační kartou (únosnost podlah, počet podlaží, shoda s příslušnou ČSN, předal a převzal). Neoznačené lešení nesmí být používáno.</w:t>
      </w:r>
    </w:p>
    <w:p w14:paraId="5E4207A2" w14:textId="77777777" w:rsidR="009569FC" w:rsidRPr="00212EE3" w:rsidRDefault="009569FC" w:rsidP="00CA7D72">
      <w:r w:rsidRPr="00212EE3">
        <w:t>Lešení smí používat pouze zaměstnanci firmy, která lešení převzala.</w:t>
      </w:r>
    </w:p>
    <w:p w14:paraId="262BC2C5" w14:textId="77777777" w:rsidR="009569FC" w:rsidRPr="00212EE3" w:rsidRDefault="009569FC" w:rsidP="00CA7D72">
      <w:r w:rsidRPr="00212EE3">
        <w:t>Vedoucí pracovní skupiny, provádějící práce z lešení, je povinen před zahájením prací provést kontrolu stavu lešení včetně kontroly identifikační tabulky lešení. Toto provádí každý den, kdy se na lešení bude pracovat.</w:t>
      </w:r>
    </w:p>
    <w:p w14:paraId="77DBCF23" w14:textId="77777777" w:rsidR="009569FC" w:rsidRPr="00212EE3" w:rsidRDefault="009569FC" w:rsidP="00CA7D72">
      <w:r w:rsidRPr="00212EE3">
        <w:t xml:space="preserve">Dodavatel lešení provádí průběžně a minimálně 1x měsíčně odbornou prohlídku lešení. Zjištěné nedostatky jsou odstraňovány a výsledky pravidelných prohlídek jsou zaznamenávány do prokazatelného </w:t>
      </w:r>
      <w:proofErr w:type="gramStart"/>
      <w:r w:rsidRPr="00212EE3">
        <w:t>dokladu ( např.</w:t>
      </w:r>
      <w:proofErr w:type="gramEnd"/>
      <w:r w:rsidRPr="00212EE3">
        <w:t xml:space="preserve"> identifikační tabulka lešení, stavební nebo montážní deník).</w:t>
      </w:r>
    </w:p>
    <w:p w14:paraId="46A66E2C" w14:textId="7F0BB8F3" w:rsidR="009B2547" w:rsidRPr="00212EE3" w:rsidRDefault="009B2547" w:rsidP="00CA7D72">
      <w:r w:rsidRPr="00212EE3">
        <w:t xml:space="preserve">Před výstavbou nového lešení je </w:t>
      </w:r>
      <w:r w:rsidRPr="00212EE3">
        <w:rPr>
          <w:smallCaps/>
        </w:rPr>
        <w:t>zhotovitel</w:t>
      </w:r>
      <w:r w:rsidRPr="00212EE3">
        <w:t xml:space="preserve"> povinen zajisti, že všechny části lešení odpovídají požadavkům ČSN 73 8101. </w:t>
      </w:r>
    </w:p>
    <w:p w14:paraId="79DD5C95" w14:textId="2EB916D9" w:rsidR="009B2547" w:rsidRPr="00212EE3" w:rsidRDefault="009B2547" w:rsidP="00CA7D72">
      <w:r w:rsidRPr="00212EE3">
        <w:t xml:space="preserve">V případě nemožnosti postavení lešení se všemi bezpečnostními prvky dle uvedené normy, je </w:t>
      </w:r>
      <w:r w:rsidR="00BD5C39" w:rsidRPr="00212EE3">
        <w:rPr>
          <w:smallCaps/>
        </w:rPr>
        <w:t xml:space="preserve">zhotovitel </w:t>
      </w:r>
      <w:r w:rsidRPr="00212EE3">
        <w:t>povinen tato lešení označit dodatkovým značení o povinnosti používání osobních ochranných pracovních pomůcek v prevenci proti pádu nebo jiným způsobem zajisti bezpečný pohyb po takovýchto lešeních.</w:t>
      </w:r>
    </w:p>
    <w:p w14:paraId="3C35AEB9" w14:textId="120020D2" w:rsidR="00CE6E0D" w:rsidRPr="00212EE3" w:rsidRDefault="009569FC" w:rsidP="00CA7D72">
      <w:r w:rsidRPr="00212EE3">
        <w:t>Žebříky používané mimo konstrukce lešení musí být v souladu s ČSN EN 131-1</w:t>
      </w:r>
      <w:r w:rsidR="00C763F8" w:rsidRPr="00212EE3">
        <w:t>+A1</w:t>
      </w:r>
      <w:r w:rsidRPr="00212EE3">
        <w:t xml:space="preserve"> a 131-2</w:t>
      </w:r>
      <w:r w:rsidR="00C763F8" w:rsidRPr="00212EE3">
        <w:t>+A2</w:t>
      </w:r>
      <w:r w:rsidRPr="00212EE3">
        <w:t xml:space="preserve"> (ČSN 49 3830).</w:t>
      </w:r>
    </w:p>
    <w:p w14:paraId="727CCCF1" w14:textId="55D29131" w:rsidR="009B2547" w:rsidRPr="00212EE3" w:rsidRDefault="009B2547" w:rsidP="00CA7D72">
      <w:r w:rsidRPr="00212EE3">
        <w:t xml:space="preserve">U žebříku je </w:t>
      </w:r>
      <w:r w:rsidR="00BD5C39" w:rsidRPr="00212EE3">
        <w:rPr>
          <w:smallCaps/>
        </w:rPr>
        <w:t xml:space="preserve">zhotovitel </w:t>
      </w:r>
      <w:r w:rsidRPr="00212EE3">
        <w:t>povinen dokladovat minimálně pololetní kontroly integrity žebříků požadovaných výrobcem a viditelně žebříky označit tak, aby bylo zřejmé, že daný žebřík je pod příslušnou kontrolou.</w:t>
      </w:r>
    </w:p>
    <w:p w14:paraId="38CF1C4F" w14:textId="77777777" w:rsidR="009B2547" w:rsidRPr="00212EE3" w:rsidRDefault="009B2547" w:rsidP="00CA7D72">
      <w:r w:rsidRPr="00212EE3">
        <w:t xml:space="preserve">V případech, kdy je riziko dotyku žebříku s některými částmi technologie, které můžou být stále pod elektrickým proudem, je </w:t>
      </w:r>
      <w:r w:rsidRPr="00947B70">
        <w:rPr>
          <w:smallCaps/>
        </w:rPr>
        <w:t>zhotovitel</w:t>
      </w:r>
      <w:r w:rsidRPr="00212EE3">
        <w:t xml:space="preserve"> povinen používat nevodivé žebříky.</w:t>
      </w:r>
    </w:p>
    <w:p w14:paraId="00189320" w14:textId="1BCEF8EF" w:rsidR="009B2547" w:rsidRPr="00212EE3" w:rsidRDefault="003A0AF0" w:rsidP="003A0AF0">
      <w:pPr>
        <w:pStyle w:val="Nadpis2"/>
        <w:numPr>
          <w:ilvl w:val="0"/>
          <w:numId w:val="0"/>
        </w:numPr>
        <w:ind w:left="1134" w:hanging="1134"/>
      </w:pPr>
      <w:r w:rsidRPr="00212EE3">
        <w:t>15.14</w:t>
      </w:r>
      <w:r w:rsidRPr="00212EE3">
        <w:tab/>
      </w:r>
      <w:r w:rsidR="009B2547" w:rsidRPr="00212EE3">
        <w:t>Osobní ochr</w:t>
      </w:r>
      <w:r w:rsidR="00947B70">
        <w:t>a</w:t>
      </w:r>
      <w:r w:rsidR="009B2547" w:rsidRPr="00212EE3">
        <w:t>nné pracovní pomůcky</w:t>
      </w:r>
    </w:p>
    <w:p w14:paraId="49D0D89D" w14:textId="620937E9" w:rsidR="009B2547" w:rsidRPr="00212EE3" w:rsidRDefault="00C27088" w:rsidP="00CA7D72">
      <w:r w:rsidRPr="00C27088">
        <w:rPr>
          <w:smallCaps/>
        </w:rPr>
        <w:t xml:space="preserve">zhotovitel </w:t>
      </w:r>
      <w:r w:rsidR="009B2547" w:rsidRPr="00212EE3">
        <w:t>zajistí, aby všechny osoby pohybující se po prostorech stavenišť měli vždy na sobě osobní ochranné pracovní pomůcky (dále jen OOPP) dle minimálních požadavků viz níže.</w:t>
      </w:r>
    </w:p>
    <w:p w14:paraId="6C12DC65" w14:textId="77777777" w:rsidR="009B2547" w:rsidRPr="00212EE3" w:rsidRDefault="009B2547" w:rsidP="00CA7D72">
      <w:pPr>
        <w:rPr>
          <w:color w:val="000000"/>
        </w:rPr>
      </w:pPr>
      <w:r w:rsidRPr="00212EE3">
        <w:t xml:space="preserve">Minimální OOPP musí splňovat požadavky </w:t>
      </w:r>
      <w:r w:rsidRPr="00212EE3">
        <w:rPr>
          <w:color w:val="000000"/>
        </w:rPr>
        <w:t>Nařízení vlády č. 495/2001 Sb.</w:t>
      </w:r>
    </w:p>
    <w:p w14:paraId="2A9E029B" w14:textId="77777777" w:rsidR="009B2547" w:rsidRPr="00212EE3" w:rsidRDefault="009B2547" w:rsidP="00CA7D72">
      <w:r w:rsidRPr="00212EE3">
        <w:t>Minimální OOPP jsou:</w:t>
      </w:r>
    </w:p>
    <w:p w14:paraId="0AD6CE27" w14:textId="57798EDD"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Ochranná přilba</w:t>
      </w:r>
    </w:p>
    <w:p w14:paraId="6DAF5979" w14:textId="58DAA85B"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Ochranný oděv – přípustné jsou krátké rukávy, pokud se v blízkosti nevyskytují horké povrchy</w:t>
      </w:r>
    </w:p>
    <w:p w14:paraId="7B0876B5" w14:textId="5CE85A3C"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Ochranou obuv s vyztuženou špičkou</w:t>
      </w:r>
    </w:p>
    <w:p w14:paraId="0EBEF26C" w14:textId="66B58626"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Ochranné brýle s postranními kryty</w:t>
      </w:r>
    </w:p>
    <w:p w14:paraId="4E66C5AB" w14:textId="4CBC166F"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Reflexní vesta</w:t>
      </w:r>
    </w:p>
    <w:p w14:paraId="57B9FFF2" w14:textId="4386D679" w:rsidR="009B2547" w:rsidRPr="00212EE3" w:rsidRDefault="009B2547" w:rsidP="00CA7D72">
      <w:r w:rsidRPr="00212EE3">
        <w:lastRenderedPageBreak/>
        <w:t xml:space="preserve">V případě potřeby speciálních OOPP je </w:t>
      </w:r>
      <w:r w:rsidR="00A9248A" w:rsidRPr="00212EE3">
        <w:rPr>
          <w:smallCaps/>
        </w:rPr>
        <w:t xml:space="preserve">zhotovitel </w:t>
      </w:r>
      <w:r w:rsidRPr="00212EE3">
        <w:t>povinen zajistit jejich dostupnost a jejich správné používání.</w:t>
      </w:r>
    </w:p>
    <w:p w14:paraId="159CC40E" w14:textId="48EC7FE5" w:rsidR="009B2547" w:rsidRPr="00212EE3" w:rsidRDefault="009B2547" w:rsidP="00CA7D72">
      <w:r w:rsidRPr="00212EE3">
        <w:t xml:space="preserve">Dále </w:t>
      </w:r>
      <w:r w:rsidR="00A9248A" w:rsidRPr="00212EE3">
        <w:rPr>
          <w:smallCaps/>
        </w:rPr>
        <w:t xml:space="preserve">zhotovitel </w:t>
      </w:r>
      <w:r w:rsidRPr="00212EE3">
        <w:t>zajistí, aby veškeré OOPP (i speciální, které jsou používány pro další práce – např. práce ve výškách – použití postrojů nebo dalších pomůcek k prevenci proti pádu, pomůcky pro práci s ohněm – kukla, kožená zástěra atd.) byly používány dle požadavků výrobce a aby byli pravidelně kontrolovány vzhledem k poškození a jejich expiračním lhůtám.</w:t>
      </w:r>
    </w:p>
    <w:p w14:paraId="114F949A" w14:textId="78E8F369" w:rsidR="009B2547" w:rsidRPr="00212EE3" w:rsidRDefault="003A0AF0" w:rsidP="003A0AF0">
      <w:pPr>
        <w:pStyle w:val="Nadpis2"/>
        <w:numPr>
          <w:ilvl w:val="0"/>
          <w:numId w:val="0"/>
        </w:numPr>
        <w:ind w:left="1134" w:hanging="1134"/>
      </w:pPr>
      <w:r w:rsidRPr="00212EE3">
        <w:t>15.15</w:t>
      </w:r>
      <w:r w:rsidRPr="00212EE3">
        <w:tab/>
      </w:r>
      <w:r w:rsidR="009B2547" w:rsidRPr="00212EE3">
        <w:t>Práce na zařízení v provozu nebo v blízkosti pr</w:t>
      </w:r>
      <w:r w:rsidR="00566716" w:rsidRPr="00212EE3">
        <w:t>o</w:t>
      </w:r>
      <w:r w:rsidR="009B2547" w:rsidRPr="00212EE3">
        <w:t>vozovaného zařízení</w:t>
      </w:r>
    </w:p>
    <w:p w14:paraId="3504904B" w14:textId="442E01F1" w:rsidR="009B2547" w:rsidRPr="00212EE3" w:rsidRDefault="009B2547" w:rsidP="00CA7D72">
      <w:r w:rsidRPr="00212EE3">
        <w:t>V případě potřeby práce na běžícím zařízení nebo v jeho bezprostřední blízkosti s rizikem ohrožení zdraví zaměstnanc</w:t>
      </w:r>
      <w:r w:rsidR="005D2119">
        <w:t>ů</w:t>
      </w:r>
      <w:r w:rsidRPr="00212EE3">
        <w:t xml:space="preserve"> </w:t>
      </w:r>
      <w:r w:rsidR="00A9248A" w:rsidRPr="00212EE3">
        <w:rPr>
          <w:smallCaps/>
        </w:rPr>
        <w:t xml:space="preserve">zhotovitele </w:t>
      </w:r>
      <w:r w:rsidRPr="00212EE3">
        <w:t xml:space="preserve">nebo </w:t>
      </w:r>
      <w:r w:rsidR="00A9248A" w:rsidRPr="00212EE3">
        <w:rPr>
          <w:smallCaps/>
        </w:rPr>
        <w:t xml:space="preserve">objednatele </w:t>
      </w:r>
      <w:r w:rsidRPr="00212EE3">
        <w:t xml:space="preserve">či dalších osob </w:t>
      </w:r>
      <w:r w:rsidR="00A9248A" w:rsidRPr="00212EE3">
        <w:t>j</w:t>
      </w:r>
      <w:r w:rsidRPr="00212EE3">
        <w:t xml:space="preserve">e </w:t>
      </w:r>
      <w:r w:rsidR="00A9248A" w:rsidRPr="00212EE3">
        <w:rPr>
          <w:smallCaps/>
        </w:rPr>
        <w:t xml:space="preserve">zhotovitel </w:t>
      </w:r>
      <w:r w:rsidRPr="00212EE3">
        <w:t xml:space="preserve">povinen aplikovat pro své činnosti veškeré požadavky vyplývající s interního dokumentu – Zajištění technologie LOTO. </w:t>
      </w:r>
    </w:p>
    <w:p w14:paraId="0B205781" w14:textId="352EA804" w:rsidR="009B2547" w:rsidRPr="00212EE3" w:rsidRDefault="00823BE8" w:rsidP="00CA7D72">
      <w:r w:rsidRPr="00093174">
        <w:rPr>
          <w:smallCaps/>
        </w:rPr>
        <w:t xml:space="preserve">zhotovitel </w:t>
      </w:r>
      <w:r w:rsidR="009B2547" w:rsidRPr="00212EE3">
        <w:t xml:space="preserve">je povinen prokazatelně seznámit všechny své zaměstnance, popřípadě zaměstnance </w:t>
      </w:r>
      <w:r w:rsidR="00BD5C39" w:rsidRPr="00212EE3">
        <w:rPr>
          <w:smallCaps/>
        </w:rPr>
        <w:t>pod</w:t>
      </w:r>
      <w:r w:rsidR="009B2547" w:rsidRPr="00212EE3">
        <w:rPr>
          <w:smallCaps/>
        </w:rPr>
        <w:t>dodavatelů</w:t>
      </w:r>
      <w:r w:rsidR="009B2547" w:rsidRPr="00212EE3">
        <w:t xml:space="preserve"> pracujících pro </w:t>
      </w:r>
      <w:r w:rsidRPr="00093174">
        <w:rPr>
          <w:smallCaps/>
        </w:rPr>
        <w:t>zhotovitele</w:t>
      </w:r>
      <w:r w:rsidR="009B2547" w:rsidRPr="00212EE3">
        <w:t>, se zásadami tohoto dokumentu a dbát na jejich implementaci v rámci svých činností.</w:t>
      </w:r>
    </w:p>
    <w:p w14:paraId="72C9A390" w14:textId="4C01335F" w:rsidR="009B2547" w:rsidRPr="00212EE3" w:rsidRDefault="009B2547" w:rsidP="00CA7D72">
      <w:r w:rsidRPr="00212EE3">
        <w:t xml:space="preserve">V případě nejasností, o které činnosti jde je </w:t>
      </w:r>
      <w:r w:rsidR="00823BE8" w:rsidRPr="00093174">
        <w:rPr>
          <w:smallCaps/>
        </w:rPr>
        <w:t xml:space="preserve">zhotovitel </w:t>
      </w:r>
      <w:r w:rsidRPr="00212EE3">
        <w:t xml:space="preserve">vždy povinen takovouto situaci projednat se </w:t>
      </w:r>
      <w:r w:rsidR="00823BE8" w:rsidRPr="00093174">
        <w:rPr>
          <w:smallCaps/>
        </w:rPr>
        <w:t xml:space="preserve">objednatelem </w:t>
      </w:r>
      <w:r w:rsidRPr="00212EE3">
        <w:t xml:space="preserve">a vyžádat si jeho písemné vyjádření. </w:t>
      </w:r>
    </w:p>
    <w:p w14:paraId="3C94B1E4" w14:textId="5A0124AD" w:rsidR="00B917FE" w:rsidRPr="00212EE3" w:rsidRDefault="003A0AF0" w:rsidP="003A0AF0">
      <w:pPr>
        <w:pStyle w:val="Nadpis2"/>
        <w:numPr>
          <w:ilvl w:val="0"/>
          <w:numId w:val="0"/>
        </w:numPr>
        <w:ind w:left="1134" w:hanging="1134"/>
      </w:pPr>
      <w:r w:rsidRPr="00212EE3">
        <w:t>15.16</w:t>
      </w:r>
      <w:r w:rsidRPr="00212EE3">
        <w:tab/>
      </w:r>
      <w:r w:rsidR="00B917FE" w:rsidRPr="00212EE3">
        <w:t>Práce s ohněm</w:t>
      </w:r>
    </w:p>
    <w:p w14:paraId="2F7944EE" w14:textId="5010DEB2" w:rsidR="00B917FE" w:rsidRPr="00212EE3" w:rsidRDefault="00B917FE" w:rsidP="00CA7D72">
      <w:r w:rsidRPr="00212EE3">
        <w:t xml:space="preserve">V případě provádění prací s ohněm je </w:t>
      </w:r>
      <w:r w:rsidR="00BD5C39" w:rsidRPr="00212EE3">
        <w:rPr>
          <w:smallCaps/>
        </w:rPr>
        <w:t xml:space="preserve">zhotovitel </w:t>
      </w:r>
      <w:r w:rsidRPr="00212EE3">
        <w:t>povinen postupovat dle požadavků Vyhlášky MV č. 87/2000 Sb., kterou se stanoví podmínky požární bezpečnosti při svařování a nahřívání živic v tavných nádobách.</w:t>
      </w:r>
    </w:p>
    <w:p w14:paraId="5A5634C7" w14:textId="0DEBAE8E" w:rsidR="00B917FE" w:rsidRPr="00212EE3" w:rsidRDefault="00B917FE" w:rsidP="00CA7D72">
      <w:r w:rsidRPr="00212EE3">
        <w:t xml:space="preserve">Mezi práce s ohněm nad rámec výše uvedené legislativy se v rámci areálu </w:t>
      </w:r>
      <w:r w:rsidR="00F70C47" w:rsidRPr="00F70C47">
        <w:rPr>
          <w:smallCaps/>
        </w:rPr>
        <w:t xml:space="preserve">objednatele </w:t>
      </w:r>
      <w:r w:rsidRPr="00212EE3">
        <w:t>považují i další zdroje jiskření, jako je např. práce s rozbrusem.</w:t>
      </w:r>
    </w:p>
    <w:p w14:paraId="383399B9" w14:textId="72B69501" w:rsidR="00B917FE" w:rsidRPr="00212EE3" w:rsidRDefault="00037D73" w:rsidP="00CA7D72">
      <w:r w:rsidRPr="00A93906">
        <w:rPr>
          <w:smallCaps/>
        </w:rPr>
        <w:t xml:space="preserve">zhotovitel </w:t>
      </w:r>
      <w:r w:rsidR="00B917FE" w:rsidRPr="00212EE3">
        <w:t>je povinen při veškerých pracích s ohněm vyhodnotit, zda v prostorách nebo v prostorách přilehlých nepůjde o práce se zvýšeným nebezpečím. V případě zvýšeného nebezpečí může provádět práce s ohněm za následujících podmínek.</w:t>
      </w:r>
    </w:p>
    <w:p w14:paraId="2E9D2979" w14:textId="4177D93D" w:rsidR="00B917FE" w:rsidRPr="00212EE3" w:rsidRDefault="00B917FE" w:rsidP="00CA7D72">
      <w:r w:rsidRPr="00212EE3">
        <w:t xml:space="preserve">V případě prací v oblastech zvýšeného nebezpečí (obecně v dosahu hořlavých či výbušných látek) je </w:t>
      </w:r>
      <w:r w:rsidR="00037D73" w:rsidRPr="00A93906">
        <w:rPr>
          <w:smallCaps/>
        </w:rPr>
        <w:t xml:space="preserve">zhotovitel </w:t>
      </w:r>
      <w:r w:rsidRPr="00212EE3">
        <w:t xml:space="preserve">povinen zpracovat písemný příkaz (příkaz V) dle uvedené Vyhlášky (interního předpisu </w:t>
      </w:r>
      <w:r w:rsidR="00037D73" w:rsidRPr="00A93906">
        <w:rPr>
          <w:smallCaps/>
        </w:rPr>
        <w:t>objednatele</w:t>
      </w:r>
      <w:r w:rsidRPr="00212EE3">
        <w:t xml:space="preserve">). U veškerých prací, na základě písemného příkazu, je </w:t>
      </w:r>
      <w:r w:rsidR="00476BFF" w:rsidRPr="00476BFF">
        <w:rPr>
          <w:smallCaps/>
        </w:rPr>
        <w:t xml:space="preserve">zhotovitel </w:t>
      </w:r>
      <w:r w:rsidRPr="00212EE3">
        <w:t>povinen stanovit dozor, který bude nepřetržitě sledovat prováděné práce a v jeho blízkosti musí být k dispozici vhodné hasicí zařízení, popřípadě implementována další preventivní opatření dle písemného příkazu.</w:t>
      </w:r>
    </w:p>
    <w:p w14:paraId="5E4CC393" w14:textId="77777777" w:rsidR="00B917FE" w:rsidRPr="00212EE3" w:rsidRDefault="00B917FE" w:rsidP="00CA7D72">
      <w:r w:rsidRPr="00212EE3">
        <w:t>Svářeči musí mít platné svářecí průkazy dle ČSN 05 0601. Svářeči či další pracovníci pohybující se v blízkosti prací s ohněm musí být vybavení příslušnými OOPP dle NV č. 495/2001 Sb.</w:t>
      </w:r>
    </w:p>
    <w:p w14:paraId="41F7B638" w14:textId="763E95AE" w:rsidR="00B917FE" w:rsidRPr="00212EE3" w:rsidRDefault="003A0AF0" w:rsidP="003A0AF0">
      <w:pPr>
        <w:pStyle w:val="Nadpis2"/>
        <w:numPr>
          <w:ilvl w:val="0"/>
          <w:numId w:val="0"/>
        </w:numPr>
        <w:ind w:left="1134" w:hanging="1134"/>
      </w:pPr>
      <w:r w:rsidRPr="00212EE3">
        <w:t>15.17</w:t>
      </w:r>
      <w:r w:rsidRPr="00212EE3">
        <w:tab/>
      </w:r>
      <w:r w:rsidR="00B917FE" w:rsidRPr="00212EE3">
        <w:t>Manipulace s chemickými látkam</w:t>
      </w:r>
      <w:r w:rsidR="00BD5C39" w:rsidRPr="00212EE3">
        <w:t>i</w:t>
      </w:r>
    </w:p>
    <w:p w14:paraId="571657B0" w14:textId="11D4C328" w:rsidR="00B917FE" w:rsidRPr="00212EE3" w:rsidRDefault="00B917FE" w:rsidP="00CA7D72">
      <w:r w:rsidRPr="00212EE3">
        <w:t xml:space="preserve">V případě manipulace s chemickými lákami či směsmi (dle zákona č. 350/2011 Sb.) je </w:t>
      </w:r>
      <w:r w:rsidR="00E9133B" w:rsidRPr="00E9133B">
        <w:rPr>
          <w:smallCaps/>
        </w:rPr>
        <w:t xml:space="preserve">zhotovitel </w:t>
      </w:r>
      <w:r w:rsidRPr="00212EE3">
        <w:t xml:space="preserve">povinen dodržovat bezpečnostní opatření uvedené na Bezpečnostních listech daných látek. </w:t>
      </w:r>
      <w:r w:rsidR="00BD5C39" w:rsidRPr="00212EE3">
        <w:rPr>
          <w:smallCaps/>
        </w:rPr>
        <w:t xml:space="preserve">zhotovitel </w:t>
      </w:r>
      <w:r w:rsidRPr="00212EE3">
        <w:t>je dále povinen veškeré Bezpečnostní listy mít na staveništi dostupné pro všechny pracovníky, kteří s danými látkami manipulují, v aktuální podobě.</w:t>
      </w:r>
    </w:p>
    <w:p w14:paraId="0F2ED082" w14:textId="44066FBC" w:rsidR="00B917FE" w:rsidRPr="00212EE3" w:rsidRDefault="00B917FE" w:rsidP="00CA7D72">
      <w:r w:rsidRPr="00212EE3">
        <w:t xml:space="preserve">V případě, že bude nutné vzhledem k realizaci </w:t>
      </w:r>
      <w:r w:rsidR="0029147E" w:rsidRPr="0029147E">
        <w:rPr>
          <w:smallCaps/>
        </w:rPr>
        <w:t xml:space="preserve">díla </w:t>
      </w:r>
      <w:r w:rsidRPr="00212EE3">
        <w:t xml:space="preserve">pracovat s vybranými nebezpečnými látkami (dle zákona č. 258/2000 Sb., o ochraně veřejného zdraví v platném znění) – jako </w:t>
      </w:r>
      <w:r w:rsidRPr="00212EE3">
        <w:lastRenderedPageBreak/>
        <w:t>jsou látky toxické, vysoce toxické, žíravé a další, je povinen mít v blízkosti dané práce zpracována Pravidla pro manipulaci s danou látkou. Tato pravidla musí být schválena orgánem ochrany zdraví a daní pracovníci s nimi musí být prokazatelně seznámeni.</w:t>
      </w:r>
    </w:p>
    <w:p w14:paraId="1201CF57" w14:textId="38BF470F" w:rsidR="00B917FE" w:rsidRPr="00212EE3" w:rsidRDefault="00B917FE" w:rsidP="00CA7D72">
      <w:r w:rsidRPr="00212EE3">
        <w:t xml:space="preserve">Při manipulaci s nebezpečnými chemickými látkami je dále </w:t>
      </w:r>
      <w:r w:rsidR="000A3181" w:rsidRPr="00212EE3">
        <w:rPr>
          <w:smallCaps/>
        </w:rPr>
        <w:t xml:space="preserve">zhotovitel </w:t>
      </w:r>
      <w:r w:rsidRPr="00212EE3">
        <w:t xml:space="preserve">povinen dodržovat postupy vyplývající se zákona o vodách č. 254/2001 Sb. V případě manipulace či skladování těchto látek v areálu </w:t>
      </w:r>
      <w:r w:rsidR="0029147E" w:rsidRPr="0029147E">
        <w:rPr>
          <w:smallCaps/>
        </w:rPr>
        <w:t xml:space="preserve">objednatele </w:t>
      </w:r>
      <w:r w:rsidRPr="00212EE3">
        <w:t xml:space="preserve">je </w:t>
      </w:r>
      <w:r w:rsidR="0029147E" w:rsidRPr="0029147E">
        <w:rPr>
          <w:smallCaps/>
        </w:rPr>
        <w:t xml:space="preserve">zhotovitel </w:t>
      </w:r>
      <w:r w:rsidRPr="00212EE3">
        <w:t>povinen zabránit možnému úniku těchto látek do podzemních či povrchových vod a dále zabránit kontaminaci půdy nebo jiných zpevněných povrchů.</w:t>
      </w:r>
    </w:p>
    <w:p w14:paraId="6A7BF45A" w14:textId="770E2F6E" w:rsidR="00B917FE" w:rsidRPr="00212EE3" w:rsidRDefault="003A0AF0" w:rsidP="003A0AF0">
      <w:pPr>
        <w:pStyle w:val="Nadpis2"/>
        <w:numPr>
          <w:ilvl w:val="0"/>
          <w:numId w:val="0"/>
        </w:numPr>
        <w:ind w:left="1134" w:hanging="1134"/>
      </w:pPr>
      <w:r w:rsidRPr="00212EE3">
        <w:t>15.18</w:t>
      </w:r>
      <w:r w:rsidRPr="00212EE3">
        <w:tab/>
      </w:r>
      <w:r w:rsidR="00F47CF5">
        <w:t>U</w:t>
      </w:r>
      <w:r w:rsidR="00B917FE" w:rsidRPr="00212EE3">
        <w:t>zavřené prostory</w:t>
      </w:r>
    </w:p>
    <w:p w14:paraId="3059FFEE" w14:textId="2B2EA14B" w:rsidR="00B917FE" w:rsidRPr="00212EE3" w:rsidRDefault="00B917FE" w:rsidP="00CA7D72">
      <w:r w:rsidRPr="00212EE3">
        <w:t xml:space="preserve">V případě práce v uzavřených či stísněných prostor je </w:t>
      </w:r>
      <w:r w:rsidR="000A3181" w:rsidRPr="00212EE3">
        <w:rPr>
          <w:smallCaps/>
        </w:rPr>
        <w:t xml:space="preserve">zhotovitel </w:t>
      </w:r>
      <w:r w:rsidRPr="00212EE3">
        <w:t>povinen dodržovat interní předpis (</w:t>
      </w:r>
      <w:r w:rsidR="005B3746">
        <w:t xml:space="preserve">Předpis </w:t>
      </w:r>
      <w:r w:rsidR="003D42B5">
        <w:t xml:space="preserve">pro uzavřené prostory – viz Příloha 11 </w:t>
      </w:r>
      <w:r w:rsidR="003D42B5" w:rsidRPr="003D42B5">
        <w:rPr>
          <w:smallCaps/>
        </w:rPr>
        <w:t>smlouvy</w:t>
      </w:r>
      <w:r w:rsidRPr="00212EE3">
        <w:t xml:space="preserve">) a spolupracovat s provozem </w:t>
      </w:r>
      <w:r w:rsidR="000A3181" w:rsidRPr="00212EE3">
        <w:rPr>
          <w:smallCaps/>
        </w:rPr>
        <w:t>objednatele</w:t>
      </w:r>
      <w:r w:rsidRPr="00212EE3">
        <w:t>.</w:t>
      </w:r>
    </w:p>
    <w:p w14:paraId="07BC2222" w14:textId="6B401CEC" w:rsidR="00B917FE" w:rsidRPr="00212EE3" w:rsidRDefault="00B917FE" w:rsidP="00CA7D72">
      <w:r w:rsidRPr="00212EE3">
        <w:t>Základními preventivními prvky je kontrola atmosféry ověřenými analyzátory a to především na obsah CO,CH</w:t>
      </w:r>
      <w:r w:rsidRPr="00212EE3">
        <w:rPr>
          <w:vertAlign w:val="subscript"/>
        </w:rPr>
        <w:t>4</w:t>
      </w:r>
      <w:r w:rsidRPr="00212EE3">
        <w:t xml:space="preserve"> a O</w:t>
      </w:r>
      <w:r w:rsidRPr="00212EE3">
        <w:rPr>
          <w:vertAlign w:val="subscript"/>
        </w:rPr>
        <w:t>2</w:t>
      </w:r>
      <w:r w:rsidR="009A685E" w:rsidRPr="00212EE3">
        <w:t xml:space="preserve"> </w:t>
      </w:r>
      <w:r w:rsidRPr="00212EE3">
        <w:t>v uzavřeném</w:t>
      </w:r>
      <w:r w:rsidR="009A685E" w:rsidRPr="00212EE3">
        <w:t xml:space="preserve"> </w:t>
      </w:r>
      <w:r w:rsidRPr="00212EE3">
        <w:t xml:space="preserve">prostoru. Dále stanovit dozor, který bude přítomen po celou dobu vykonávané práce uzavřeném prostoru, který bude stát vně daného prostoru, ale bude v komunikačním kontaktu s pracovníky pracujícími uvnitř daného prostoru. </w:t>
      </w:r>
    </w:p>
    <w:p w14:paraId="57762F91" w14:textId="1692B986" w:rsidR="00B917FE" w:rsidRPr="00212EE3" w:rsidRDefault="00B917FE" w:rsidP="00CA7D72">
      <w:r w:rsidRPr="00212EE3">
        <w:t xml:space="preserve">Dle analýzy rizik je </w:t>
      </w:r>
      <w:r w:rsidR="000A3181" w:rsidRPr="00212EE3">
        <w:rPr>
          <w:smallCaps/>
        </w:rPr>
        <w:t xml:space="preserve">zhotovitel </w:t>
      </w:r>
      <w:r w:rsidRPr="00212EE3">
        <w:t>povinen posoudit nutnost použití postrojů a spojení pracovníků pracujících uvnitř uzavřeného prostoru, s okolním prostorem, např. lanem tak, aby bylo možno pracovníka v případě nutnosti ze uzavřeného</w:t>
      </w:r>
      <w:r w:rsidR="009A685E" w:rsidRPr="00212EE3">
        <w:t xml:space="preserve"> </w:t>
      </w:r>
      <w:r w:rsidRPr="00212EE3">
        <w:t>prostoru vytáhnout, aniž by další osoby musely vstoupit dovnitř uzavřeného prostoru.</w:t>
      </w:r>
    </w:p>
    <w:p w14:paraId="6C0BB6DF" w14:textId="22DF9970" w:rsidR="00B917FE" w:rsidRPr="00212EE3" w:rsidRDefault="003A0AF0" w:rsidP="003A0AF0">
      <w:pPr>
        <w:pStyle w:val="Nadpis2"/>
        <w:numPr>
          <w:ilvl w:val="0"/>
          <w:numId w:val="0"/>
        </w:numPr>
        <w:ind w:left="1134" w:hanging="1134"/>
      </w:pPr>
      <w:r w:rsidRPr="00212EE3">
        <w:t>15.19</w:t>
      </w:r>
      <w:r w:rsidRPr="00212EE3">
        <w:tab/>
      </w:r>
      <w:r w:rsidR="00B917FE" w:rsidRPr="00212EE3">
        <w:t>Zemní a výkopové práce</w:t>
      </w:r>
    </w:p>
    <w:p w14:paraId="18738A1E" w14:textId="77777777" w:rsidR="00B917FE" w:rsidRPr="00212EE3" w:rsidRDefault="00B917FE" w:rsidP="00CA7D72">
      <w:pPr>
        <w:rPr>
          <w:rFonts w:eastAsia="Calibri"/>
        </w:rPr>
      </w:pPr>
      <w:r w:rsidRPr="00212EE3">
        <w:rPr>
          <w:rFonts w:eastAsia="Calibri"/>
        </w:rPr>
        <w:t>Budou prováděny v souladu s NV č. 591/2006 Sb., v platném znění.</w:t>
      </w:r>
    </w:p>
    <w:p w14:paraId="2386532D" w14:textId="66A319C0" w:rsidR="00B917FE" w:rsidRPr="00212EE3" w:rsidRDefault="000A3181" w:rsidP="00CA7D72">
      <w:pPr>
        <w:rPr>
          <w:rFonts w:eastAsia="Calibri"/>
        </w:rPr>
      </w:pPr>
      <w:r w:rsidRPr="00212EE3">
        <w:rPr>
          <w:rFonts w:eastAsia="Calibri"/>
          <w:smallCaps/>
        </w:rPr>
        <w:t xml:space="preserve">zhotovitel </w:t>
      </w:r>
      <w:r w:rsidR="00B917FE" w:rsidRPr="00212EE3">
        <w:rPr>
          <w:rFonts w:eastAsia="Calibri"/>
        </w:rPr>
        <w:t>je povinen zajistit trasy technické infrastruktury</w:t>
      </w:r>
      <w:r w:rsidR="00B917FE" w:rsidRPr="00212EE3">
        <w:rPr>
          <w:rFonts w:eastAsia="Calibri"/>
          <w:b/>
        </w:rPr>
        <w:t xml:space="preserve"> </w:t>
      </w:r>
      <w:r w:rsidR="00B917FE" w:rsidRPr="00212EE3">
        <w:rPr>
          <w:rFonts w:eastAsia="Calibri"/>
        </w:rPr>
        <w:t xml:space="preserve">v rámci </w:t>
      </w:r>
      <w:r w:rsidRPr="00212EE3">
        <w:rPr>
          <w:rFonts w:eastAsia="Calibri"/>
          <w:smallCaps/>
        </w:rPr>
        <w:t>díla</w:t>
      </w:r>
      <w:r w:rsidR="00B917FE" w:rsidRPr="00212EE3">
        <w:rPr>
          <w:rFonts w:eastAsia="Calibri"/>
        </w:rPr>
        <w:t xml:space="preserve">, jejich hloubku uložení, druh, materiál. Vyznačení všech inženýrských sítí v projektu stavby musí být ověřeno </w:t>
      </w:r>
      <w:r w:rsidR="00F70C47" w:rsidRPr="00F70C47">
        <w:rPr>
          <w:rFonts w:eastAsia="Calibri"/>
          <w:smallCaps/>
        </w:rPr>
        <w:t>objednatelem</w:t>
      </w:r>
      <w:r w:rsidR="00B917FE" w:rsidRPr="00212EE3">
        <w:rPr>
          <w:rFonts w:eastAsia="Calibri"/>
        </w:rPr>
        <w:t>. S druhem inženýrských sítí a jejich ochrannými pásmy pak musí být obsluhy strojů a ostatní fyzické osoby, které zemní práce provádějí, prokazatelně seznámeni.</w:t>
      </w:r>
    </w:p>
    <w:p w14:paraId="7331BA9D" w14:textId="77777777" w:rsidR="00B917FE" w:rsidRPr="00212EE3" w:rsidRDefault="00B917FE" w:rsidP="00CA7D72">
      <w:pPr>
        <w:rPr>
          <w:rFonts w:eastAsia="Calibri"/>
          <w:b/>
        </w:rPr>
      </w:pPr>
      <w:r w:rsidRPr="00212EE3">
        <w:rPr>
          <w:rFonts w:eastAsia="Calibri"/>
        </w:rPr>
        <w:t>Všechny výkopy, kde hrozí nebezpečí pádu, musí být zajištěny.</w:t>
      </w:r>
      <w:r w:rsidRPr="00212EE3">
        <w:rPr>
          <w:rFonts w:eastAsia="Calibri"/>
          <w:b/>
        </w:rPr>
        <w:t xml:space="preserve"> </w:t>
      </w:r>
      <w:r w:rsidRPr="00212EE3">
        <w:rPr>
          <w:rFonts w:eastAsia="Calibri"/>
        </w:rPr>
        <w:t>Za vyhovující se považuje zajištění zábranou ve vzdálenosti větší než 1,5 m od kraje</w:t>
      </w:r>
      <w:r w:rsidRPr="00212EE3">
        <w:rPr>
          <w:rFonts w:eastAsia="Calibri"/>
          <w:b/>
        </w:rPr>
        <w:t xml:space="preserve"> </w:t>
      </w:r>
      <w:r w:rsidRPr="00212EE3">
        <w:rPr>
          <w:rFonts w:eastAsia="Calibri"/>
        </w:rPr>
        <w:t>výkopu, nápadná překážka nejméně 60 cm vysoká (např. potrubí, které bude</w:t>
      </w:r>
      <w:r w:rsidRPr="00212EE3">
        <w:rPr>
          <w:rFonts w:eastAsia="Calibri"/>
          <w:b/>
        </w:rPr>
        <w:t xml:space="preserve"> </w:t>
      </w:r>
      <w:r w:rsidRPr="00212EE3">
        <w:rPr>
          <w:rFonts w:eastAsia="Calibri"/>
        </w:rPr>
        <w:t>do výkopu osazeno) nebo výkopek zeminy o výšce 90 cm v sypkém stavu.</w:t>
      </w:r>
    </w:p>
    <w:p w14:paraId="55D10DFF" w14:textId="77777777" w:rsidR="00B917FE" w:rsidRPr="00212EE3" w:rsidRDefault="00B917FE" w:rsidP="00CA7D72">
      <w:pPr>
        <w:rPr>
          <w:rFonts w:eastAsia="Calibri"/>
        </w:rPr>
      </w:pPr>
      <w:r w:rsidRPr="00212EE3">
        <w:rPr>
          <w:rFonts w:eastAsia="Calibri"/>
        </w:rPr>
        <w:t>Přes výkopy musí být zřízeny bezpečné přechody</w:t>
      </w:r>
      <w:r w:rsidRPr="00212EE3">
        <w:rPr>
          <w:rFonts w:eastAsia="Calibri"/>
          <w:b/>
        </w:rPr>
        <w:t xml:space="preserve">, </w:t>
      </w:r>
      <w:r w:rsidRPr="00212EE3">
        <w:rPr>
          <w:rFonts w:eastAsia="Calibri"/>
        </w:rPr>
        <w:t>a to bez ohledu na hloubku výkopu. Přechody musí být široké nejméně 1,5 m a musí být vybaveny zábradlím se zarážkou.</w:t>
      </w:r>
    </w:p>
    <w:p w14:paraId="5012DE4E" w14:textId="77777777" w:rsidR="00B917FE" w:rsidRPr="00212EE3" w:rsidRDefault="00B917FE" w:rsidP="00CA7D72">
      <w:pPr>
        <w:rPr>
          <w:rFonts w:eastAsia="Calibri"/>
        </w:rPr>
      </w:pPr>
      <w:r w:rsidRPr="00212EE3">
        <w:rPr>
          <w:rFonts w:eastAsia="Calibri"/>
        </w:rPr>
        <w:t>Pro pracovníky, kteří pracují ve výkopech, musí být zřízeny bezpečné sestupy (výstupy) pomocí žebříků, schodů nebo šikmých ramp. Okraje výkopu nesmí být zatěžovány do vzdálenosti 50 cm od okraje výkopu.</w:t>
      </w:r>
    </w:p>
    <w:p w14:paraId="7EE73B09" w14:textId="77777777" w:rsidR="00B917FE" w:rsidRPr="00212EE3" w:rsidRDefault="00B917FE" w:rsidP="00CA7D72">
      <w:pPr>
        <w:rPr>
          <w:rFonts w:eastAsia="Calibri"/>
        </w:rPr>
      </w:pPr>
      <w:r w:rsidRPr="00212EE3">
        <w:rPr>
          <w:rFonts w:eastAsia="Calibri"/>
        </w:rPr>
        <w:t>Stěny výkopů musí být zajištěny proti sesutí</w:t>
      </w:r>
      <w:r w:rsidRPr="00212EE3">
        <w:rPr>
          <w:rFonts w:eastAsia="Calibri"/>
          <w:b/>
        </w:rPr>
        <w:t xml:space="preserve">. </w:t>
      </w:r>
      <w:r w:rsidRPr="00212EE3">
        <w:rPr>
          <w:rFonts w:eastAsia="Calibri"/>
        </w:rPr>
        <w:t>V případě, že je výkop prováděn ručně, musí být výkopy rýh, hloubených zářezů a jam se strmými stěnami, které jsou v zastavěném území a které jsou hlubší než 1,3 m, opatřeny pažením.</w:t>
      </w:r>
    </w:p>
    <w:p w14:paraId="07D0CD45" w14:textId="0FBB635D" w:rsidR="00B917FE" w:rsidRPr="00212EE3" w:rsidRDefault="003A0AF0" w:rsidP="003A0AF0">
      <w:pPr>
        <w:pStyle w:val="Nadpis2"/>
        <w:numPr>
          <w:ilvl w:val="0"/>
          <w:numId w:val="0"/>
        </w:numPr>
        <w:ind w:left="1134" w:hanging="1134"/>
      </w:pPr>
      <w:r w:rsidRPr="00212EE3">
        <w:t>15.20</w:t>
      </w:r>
      <w:r w:rsidRPr="00212EE3">
        <w:tab/>
      </w:r>
      <w:r w:rsidR="00B917FE" w:rsidRPr="00212EE3">
        <w:t>Mimořádné události</w:t>
      </w:r>
    </w:p>
    <w:p w14:paraId="705F936D" w14:textId="67CB8897" w:rsidR="00B917FE" w:rsidRPr="00212EE3" w:rsidRDefault="00B917FE" w:rsidP="00CA7D72">
      <w:r w:rsidRPr="00212EE3">
        <w:t xml:space="preserve">V případě mimořádné události (úraz, požár, únik nebezpečných kapalin, výbuch atd.) jsou pracovníci </w:t>
      </w:r>
      <w:r w:rsidRPr="00557214">
        <w:rPr>
          <w:smallCaps/>
        </w:rPr>
        <w:t>zhotovitele</w:t>
      </w:r>
      <w:r w:rsidRPr="00212EE3">
        <w:t xml:space="preserve"> povinni tuto událost neprodleně hlásit na Kontrolním velínu </w:t>
      </w:r>
      <w:r w:rsidR="00557214" w:rsidRPr="00557214">
        <w:rPr>
          <w:smallCaps/>
        </w:rPr>
        <w:t xml:space="preserve">objednatele </w:t>
      </w:r>
      <w:r w:rsidRPr="00212EE3">
        <w:t xml:space="preserve">směnovému mistru. Následně postupují dle instrukcí daného mistra podle </w:t>
      </w:r>
      <w:r w:rsidRPr="00212EE3">
        <w:lastRenderedPageBreak/>
        <w:t xml:space="preserve">charakteru mimořádné události. Všichni pracovníci </w:t>
      </w:r>
      <w:r w:rsidR="00646C3D" w:rsidRPr="00212EE3">
        <w:rPr>
          <w:smallCaps/>
        </w:rPr>
        <w:t xml:space="preserve">zhotovitele </w:t>
      </w:r>
      <w:r w:rsidRPr="00212EE3">
        <w:t xml:space="preserve">jsou povinni se prokazatelně seznámit s Evakuačním plánem </w:t>
      </w:r>
      <w:r w:rsidR="00646C3D" w:rsidRPr="00212EE3">
        <w:rPr>
          <w:smallCaps/>
        </w:rPr>
        <w:t xml:space="preserve">objednatele </w:t>
      </w:r>
      <w:r w:rsidRPr="00212EE3">
        <w:t>a plnit veškerá nařízení v nich uvedená.</w:t>
      </w:r>
    </w:p>
    <w:p w14:paraId="1DA7A1C1" w14:textId="4AB4A8C5" w:rsidR="00B917FE" w:rsidRPr="00212EE3" w:rsidRDefault="003A0AF0" w:rsidP="003A0AF0">
      <w:pPr>
        <w:pStyle w:val="Nadpis2"/>
        <w:numPr>
          <w:ilvl w:val="0"/>
          <w:numId w:val="0"/>
        </w:numPr>
        <w:ind w:left="1134" w:hanging="1134"/>
      </w:pPr>
      <w:r w:rsidRPr="00212EE3">
        <w:t>15.21</w:t>
      </w:r>
      <w:r w:rsidRPr="00212EE3">
        <w:tab/>
      </w:r>
      <w:r w:rsidR="00B917FE" w:rsidRPr="00212EE3">
        <w:t>Obecná BOZP a PO</w:t>
      </w:r>
    </w:p>
    <w:p w14:paraId="42F524FB" w14:textId="631CF011" w:rsidR="00B917FE" w:rsidRPr="00212EE3" w:rsidRDefault="00902AE7" w:rsidP="007850B4">
      <w:pPr>
        <w:spacing w:before="60"/>
      </w:pPr>
      <w:r w:rsidRPr="00902AE7">
        <w:rPr>
          <w:smallCaps/>
        </w:rPr>
        <w:t xml:space="preserve">zhotovitel </w:t>
      </w:r>
      <w:r w:rsidR="00B917FE" w:rsidRPr="00212EE3">
        <w:t xml:space="preserve">musí </w:t>
      </w:r>
      <w:r w:rsidR="00FC31EB" w:rsidRPr="00212EE3">
        <w:t>zajistit</w:t>
      </w:r>
      <w:r w:rsidR="00B917FE" w:rsidRPr="00212EE3">
        <w:t xml:space="preserve">, že všichni pracovníci pracující jeho jménem jsou zdravotně a odborně způsobilí k výkonu požadovaných prací. Dále všichni pracovníci musí prokazatelně absolvovat vstupní školení, které jim provede </w:t>
      </w:r>
      <w:r w:rsidR="00646C3D" w:rsidRPr="00212EE3">
        <w:rPr>
          <w:smallCaps/>
        </w:rPr>
        <w:t>objednatel</w:t>
      </w:r>
      <w:r w:rsidR="00B917FE" w:rsidRPr="00212EE3">
        <w:t xml:space="preserve">, pro vstup a pohyb po areálu </w:t>
      </w:r>
      <w:r w:rsidR="00646C3D" w:rsidRPr="00212EE3">
        <w:rPr>
          <w:smallCaps/>
        </w:rPr>
        <w:t>objednatele</w:t>
      </w:r>
      <w:r w:rsidR="00B917FE" w:rsidRPr="00212EE3">
        <w:t>.</w:t>
      </w:r>
    </w:p>
    <w:p w14:paraId="5198900B" w14:textId="106D431F" w:rsidR="00C843F7" w:rsidRDefault="003A0AF0" w:rsidP="003A0AF0">
      <w:pPr>
        <w:pStyle w:val="Nadpis1"/>
        <w:numPr>
          <w:ilvl w:val="0"/>
          <w:numId w:val="0"/>
        </w:numPr>
        <w:ind w:left="1134" w:hanging="1134"/>
      </w:pPr>
      <w:r>
        <w:t>16.</w:t>
      </w:r>
      <w:r>
        <w:tab/>
      </w:r>
      <w:r w:rsidR="00972423" w:rsidRPr="00212EE3">
        <w:t>Doplňky</w:t>
      </w:r>
      <w:r w:rsidR="00A36F7F">
        <w:t xml:space="preserve"> </w:t>
      </w:r>
      <w:r w:rsidR="00424F0C">
        <w:t>–</w:t>
      </w:r>
      <w:r w:rsidR="00A36F7F">
        <w:t xml:space="preserve"> </w:t>
      </w:r>
      <w:r w:rsidR="00F67EFB">
        <w:t>Dokumentace</w:t>
      </w:r>
    </w:p>
    <w:p w14:paraId="407EB29E" w14:textId="4F2D1AE3" w:rsidR="00424F0C" w:rsidRPr="00424F0C" w:rsidRDefault="003A0AF0" w:rsidP="003A0AF0">
      <w:pPr>
        <w:pStyle w:val="Nadpis2"/>
        <w:numPr>
          <w:ilvl w:val="0"/>
          <w:numId w:val="0"/>
        </w:numPr>
        <w:ind w:left="1134" w:hanging="1134"/>
      </w:pPr>
      <w:r w:rsidRPr="00424F0C">
        <w:t>16.1</w:t>
      </w:r>
      <w:r w:rsidRPr="00424F0C">
        <w:tab/>
      </w:r>
      <w:r w:rsidR="00A820D4">
        <w:t>Dokumentace</w:t>
      </w:r>
      <w:r w:rsidR="007843E5">
        <w:t xml:space="preserve"> </w:t>
      </w:r>
      <w:r w:rsidR="00122377">
        <w:t>s</w:t>
      </w:r>
      <w:r w:rsidR="00F35B98">
        <w:t>távající</w:t>
      </w:r>
      <w:r w:rsidR="007843E5">
        <w:t>ho</w:t>
      </w:r>
      <w:r w:rsidR="00F35B98">
        <w:t xml:space="preserve"> stav</w:t>
      </w:r>
      <w:r w:rsidR="007843E5">
        <w:t>u</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7"/>
        <w:gridCol w:w="5579"/>
        <w:gridCol w:w="2738"/>
      </w:tblGrid>
      <w:tr w:rsidR="00160326" w:rsidRPr="000F50C8" w14:paraId="738B6BCF" w14:textId="77777777" w:rsidTr="00DB4319">
        <w:trPr>
          <w:cantSplit/>
          <w:trHeight w:val="315"/>
          <w:tblHeader/>
        </w:trPr>
        <w:tc>
          <w:tcPr>
            <w:tcW w:w="1477" w:type="dxa"/>
            <w:shd w:val="clear" w:color="auto" w:fill="BFBFBF" w:themeFill="background1" w:themeFillShade="BF"/>
            <w:noWrap/>
            <w:vAlign w:val="center"/>
            <w:hideMark/>
          </w:tcPr>
          <w:p w14:paraId="6CC134A0" w14:textId="77777777" w:rsidR="008F1E71" w:rsidRPr="000F50C8" w:rsidRDefault="008F1E71" w:rsidP="004A3CF7">
            <w:pPr>
              <w:spacing w:after="0"/>
              <w:rPr>
                <w:b/>
                <w:bCs/>
                <w:color w:val="000000"/>
                <w:sz w:val="20"/>
                <w:szCs w:val="20"/>
              </w:rPr>
            </w:pPr>
            <w:r w:rsidRPr="000F50C8">
              <w:rPr>
                <w:b/>
                <w:bCs/>
                <w:color w:val="000000"/>
                <w:sz w:val="20"/>
                <w:szCs w:val="20"/>
              </w:rPr>
              <w:t>Zatřídění souboru</w:t>
            </w:r>
          </w:p>
        </w:tc>
        <w:tc>
          <w:tcPr>
            <w:tcW w:w="5579" w:type="dxa"/>
            <w:shd w:val="clear" w:color="auto" w:fill="BFBFBF" w:themeFill="background1" w:themeFillShade="BF"/>
            <w:vAlign w:val="center"/>
            <w:hideMark/>
          </w:tcPr>
          <w:p w14:paraId="557BB054" w14:textId="77777777" w:rsidR="008F1E71" w:rsidRPr="000F50C8" w:rsidRDefault="008F1E71" w:rsidP="004A3CF7">
            <w:pPr>
              <w:spacing w:after="0"/>
              <w:jc w:val="left"/>
              <w:rPr>
                <w:b/>
                <w:bCs/>
                <w:color w:val="000000"/>
                <w:sz w:val="20"/>
                <w:szCs w:val="20"/>
              </w:rPr>
            </w:pPr>
            <w:r w:rsidRPr="000F50C8">
              <w:rPr>
                <w:b/>
                <w:bCs/>
                <w:color w:val="000000"/>
                <w:sz w:val="20"/>
                <w:szCs w:val="20"/>
              </w:rPr>
              <w:t>Název dokumentu</w:t>
            </w:r>
          </w:p>
          <w:p w14:paraId="4B0CCBBF" w14:textId="77E5BFE6" w:rsidR="002411C0" w:rsidRPr="000F50C8" w:rsidRDefault="002411C0" w:rsidP="004A3CF7">
            <w:pPr>
              <w:spacing w:after="0"/>
              <w:jc w:val="left"/>
              <w:rPr>
                <w:b/>
                <w:bCs/>
                <w:color w:val="000000"/>
                <w:sz w:val="20"/>
                <w:szCs w:val="20"/>
              </w:rPr>
            </w:pPr>
            <w:r w:rsidRPr="000F50C8">
              <w:rPr>
                <w:b/>
                <w:bCs/>
                <w:color w:val="000000"/>
                <w:sz w:val="20"/>
                <w:szCs w:val="20"/>
              </w:rPr>
              <w:t>Název el. souboru</w:t>
            </w:r>
          </w:p>
        </w:tc>
        <w:tc>
          <w:tcPr>
            <w:tcW w:w="2738" w:type="dxa"/>
            <w:shd w:val="clear" w:color="auto" w:fill="BFBFBF" w:themeFill="background1" w:themeFillShade="BF"/>
            <w:vAlign w:val="center"/>
            <w:hideMark/>
          </w:tcPr>
          <w:p w14:paraId="44F12E56" w14:textId="77777777" w:rsidR="008F1E71" w:rsidRPr="000F50C8" w:rsidRDefault="008F1E71" w:rsidP="001D4685">
            <w:pPr>
              <w:spacing w:after="0"/>
              <w:jc w:val="left"/>
              <w:rPr>
                <w:b/>
                <w:bCs/>
                <w:color w:val="000000"/>
                <w:sz w:val="20"/>
                <w:szCs w:val="20"/>
              </w:rPr>
            </w:pPr>
            <w:r w:rsidRPr="000F50C8">
              <w:rPr>
                <w:b/>
                <w:bCs/>
                <w:color w:val="000000"/>
                <w:sz w:val="20"/>
                <w:szCs w:val="20"/>
              </w:rPr>
              <w:t>Vypracováno</w:t>
            </w:r>
          </w:p>
        </w:tc>
      </w:tr>
      <w:tr w:rsidR="00DE2366" w:rsidRPr="000F50C8" w14:paraId="60EF84F0" w14:textId="77777777" w:rsidTr="00DB4319">
        <w:trPr>
          <w:cantSplit/>
          <w:trHeight w:val="855"/>
        </w:trPr>
        <w:tc>
          <w:tcPr>
            <w:tcW w:w="1477" w:type="dxa"/>
            <w:vMerge w:val="restart"/>
            <w:shd w:val="clear" w:color="auto" w:fill="auto"/>
            <w:noWrap/>
            <w:vAlign w:val="center"/>
            <w:hideMark/>
          </w:tcPr>
          <w:p w14:paraId="46B3EAD8" w14:textId="77777777" w:rsidR="00DE2366" w:rsidRPr="000F50C8" w:rsidRDefault="00DE2366" w:rsidP="004A3CF7">
            <w:pPr>
              <w:spacing w:after="0"/>
              <w:rPr>
                <w:b/>
                <w:bCs/>
                <w:color w:val="000000"/>
                <w:sz w:val="20"/>
                <w:szCs w:val="20"/>
              </w:rPr>
            </w:pPr>
            <w:r w:rsidRPr="000F50C8">
              <w:rPr>
                <w:b/>
                <w:bCs/>
                <w:color w:val="000000"/>
                <w:sz w:val="20"/>
                <w:szCs w:val="20"/>
              </w:rPr>
              <w:t>Schéma</w:t>
            </w:r>
          </w:p>
        </w:tc>
        <w:tc>
          <w:tcPr>
            <w:tcW w:w="5579" w:type="dxa"/>
            <w:shd w:val="clear" w:color="auto" w:fill="auto"/>
            <w:hideMark/>
          </w:tcPr>
          <w:p w14:paraId="7F454A0A" w14:textId="77777777" w:rsidR="00DE2366" w:rsidRPr="000F50C8" w:rsidRDefault="00DE2366" w:rsidP="004A3CF7">
            <w:pPr>
              <w:spacing w:after="0"/>
              <w:jc w:val="left"/>
              <w:rPr>
                <w:color w:val="000000"/>
                <w:sz w:val="20"/>
                <w:szCs w:val="20"/>
              </w:rPr>
            </w:pPr>
            <w:r w:rsidRPr="000F50C8">
              <w:rPr>
                <w:color w:val="000000"/>
                <w:sz w:val="20"/>
                <w:szCs w:val="20"/>
              </w:rPr>
              <w:t>Celkové schéma teplárny - Zapojení plynových motorů PM5 a PM6</w:t>
            </w:r>
            <w:r w:rsidRPr="000F50C8">
              <w:rPr>
                <w:color w:val="000000"/>
                <w:sz w:val="20"/>
                <w:szCs w:val="20"/>
              </w:rPr>
              <w:br/>
              <w:t>AA15000R1001_0_DPS_D2.</w:t>
            </w:r>
            <w:proofErr w:type="gramStart"/>
            <w:r w:rsidRPr="000F50C8">
              <w:rPr>
                <w:color w:val="000000"/>
                <w:sz w:val="20"/>
                <w:szCs w:val="20"/>
              </w:rPr>
              <w:t>5.1.b1_Základní</w:t>
            </w:r>
            <w:proofErr w:type="gramEnd"/>
            <w:r w:rsidRPr="000F50C8">
              <w:rPr>
                <w:color w:val="000000"/>
                <w:sz w:val="20"/>
                <w:szCs w:val="20"/>
              </w:rPr>
              <w:t xml:space="preserve"> technologické schema Teplárny.pdf</w:t>
            </w:r>
          </w:p>
        </w:tc>
        <w:tc>
          <w:tcPr>
            <w:tcW w:w="2738" w:type="dxa"/>
            <w:shd w:val="clear" w:color="auto" w:fill="auto"/>
            <w:vAlign w:val="center"/>
            <w:hideMark/>
          </w:tcPr>
          <w:p w14:paraId="20365F37" w14:textId="7037CBE2" w:rsidR="00DE2366" w:rsidRPr="000F50C8" w:rsidRDefault="00DE2366" w:rsidP="001D4685">
            <w:pPr>
              <w:spacing w:after="0"/>
              <w:jc w:val="left"/>
              <w:rPr>
                <w:color w:val="000000"/>
                <w:sz w:val="20"/>
                <w:szCs w:val="20"/>
              </w:rPr>
            </w:pPr>
            <w:r w:rsidRPr="000F50C8">
              <w:rPr>
                <w:color w:val="000000"/>
                <w:sz w:val="20"/>
                <w:szCs w:val="20"/>
              </w:rPr>
              <w:t>H&amp;D Engineering spol. s r.o.</w:t>
            </w:r>
          </w:p>
        </w:tc>
      </w:tr>
      <w:tr w:rsidR="00DE2366" w:rsidRPr="000F50C8" w14:paraId="0F068A66" w14:textId="77777777" w:rsidTr="00DB4319">
        <w:trPr>
          <w:cantSplit/>
          <w:trHeight w:val="570"/>
        </w:trPr>
        <w:tc>
          <w:tcPr>
            <w:tcW w:w="1477" w:type="dxa"/>
            <w:vMerge/>
            <w:shd w:val="clear" w:color="auto" w:fill="auto"/>
            <w:noWrap/>
            <w:vAlign w:val="center"/>
            <w:hideMark/>
          </w:tcPr>
          <w:p w14:paraId="5FCBE1B9" w14:textId="7628CBB2" w:rsidR="00DE2366" w:rsidRPr="000F50C8" w:rsidRDefault="00DE2366" w:rsidP="004A3CF7">
            <w:pPr>
              <w:spacing w:after="0"/>
              <w:rPr>
                <w:color w:val="000000"/>
                <w:sz w:val="20"/>
                <w:szCs w:val="20"/>
              </w:rPr>
            </w:pPr>
          </w:p>
        </w:tc>
        <w:tc>
          <w:tcPr>
            <w:tcW w:w="5579" w:type="dxa"/>
            <w:shd w:val="clear" w:color="auto" w:fill="auto"/>
            <w:hideMark/>
          </w:tcPr>
          <w:p w14:paraId="2B9F5DAF" w14:textId="77777777" w:rsidR="00DE2366" w:rsidRPr="000F50C8" w:rsidRDefault="00DE2366" w:rsidP="004A3CF7">
            <w:pPr>
              <w:spacing w:after="0"/>
              <w:jc w:val="left"/>
              <w:rPr>
                <w:color w:val="000000"/>
                <w:sz w:val="20"/>
                <w:szCs w:val="20"/>
              </w:rPr>
            </w:pPr>
            <w:r w:rsidRPr="000F50C8">
              <w:rPr>
                <w:color w:val="000000"/>
                <w:sz w:val="20"/>
                <w:szCs w:val="20"/>
              </w:rPr>
              <w:t>Přehledové schéma Teplárny</w:t>
            </w:r>
            <w:r w:rsidRPr="000F50C8">
              <w:rPr>
                <w:color w:val="000000"/>
                <w:sz w:val="20"/>
                <w:szCs w:val="20"/>
              </w:rPr>
              <w:br/>
              <w:t>AA15000R1003_0_DPS_D2.5.1.b3_Přehledové schéma Teplárny.pdf</w:t>
            </w:r>
          </w:p>
        </w:tc>
        <w:tc>
          <w:tcPr>
            <w:tcW w:w="2738" w:type="dxa"/>
            <w:shd w:val="clear" w:color="auto" w:fill="auto"/>
            <w:vAlign w:val="center"/>
            <w:hideMark/>
          </w:tcPr>
          <w:p w14:paraId="1BD9D67F" w14:textId="279580E8" w:rsidR="00DE2366" w:rsidRPr="000F50C8" w:rsidRDefault="00DE2366" w:rsidP="001D4685">
            <w:pPr>
              <w:spacing w:after="0"/>
              <w:jc w:val="left"/>
              <w:rPr>
                <w:color w:val="000000"/>
                <w:sz w:val="20"/>
                <w:szCs w:val="20"/>
              </w:rPr>
            </w:pPr>
            <w:r w:rsidRPr="000F50C8">
              <w:rPr>
                <w:color w:val="000000"/>
                <w:sz w:val="20"/>
                <w:szCs w:val="20"/>
              </w:rPr>
              <w:t>H&amp;D Engineering spol. s r.o.</w:t>
            </w:r>
          </w:p>
        </w:tc>
      </w:tr>
      <w:tr w:rsidR="00912AD4" w:rsidRPr="00F23C78" w14:paraId="06683588" w14:textId="77777777" w:rsidTr="00DB4319">
        <w:trPr>
          <w:cantSplit/>
          <w:trHeight w:val="238"/>
        </w:trPr>
        <w:tc>
          <w:tcPr>
            <w:tcW w:w="9794" w:type="dxa"/>
            <w:gridSpan w:val="3"/>
            <w:shd w:val="clear" w:color="auto" w:fill="auto"/>
            <w:noWrap/>
            <w:vAlign w:val="center"/>
            <w:hideMark/>
          </w:tcPr>
          <w:p w14:paraId="2B7D7116" w14:textId="2D42ED4E" w:rsidR="00912AD4" w:rsidRPr="00F23C78" w:rsidRDefault="00912AD4" w:rsidP="001D4685">
            <w:pPr>
              <w:spacing w:before="60" w:after="60"/>
              <w:jc w:val="left"/>
              <w:rPr>
                <w:b/>
                <w:bCs/>
                <w:color w:val="000000"/>
                <w:sz w:val="24"/>
                <w:szCs w:val="24"/>
              </w:rPr>
            </w:pPr>
            <w:r w:rsidRPr="00F23C78">
              <w:rPr>
                <w:b/>
                <w:bCs/>
                <w:color w:val="000000"/>
                <w:sz w:val="24"/>
                <w:szCs w:val="24"/>
              </w:rPr>
              <w:t>PS02 – Kotelna K1, K5, K6</w:t>
            </w:r>
          </w:p>
        </w:tc>
      </w:tr>
      <w:tr w:rsidR="00A06B50" w:rsidRPr="000F50C8" w14:paraId="212098E3" w14:textId="77777777" w:rsidTr="00DB4319">
        <w:trPr>
          <w:cantSplit/>
        </w:trPr>
        <w:tc>
          <w:tcPr>
            <w:tcW w:w="1477" w:type="dxa"/>
            <w:shd w:val="clear" w:color="auto" w:fill="auto"/>
            <w:noWrap/>
            <w:vAlign w:val="center"/>
            <w:hideMark/>
          </w:tcPr>
          <w:p w14:paraId="214ED8D5" w14:textId="77777777" w:rsidR="008F1E71" w:rsidRPr="000F50C8" w:rsidRDefault="008F1E71" w:rsidP="004A3CF7">
            <w:pPr>
              <w:spacing w:after="0"/>
              <w:jc w:val="left"/>
              <w:rPr>
                <w:b/>
                <w:bCs/>
                <w:color w:val="000000"/>
                <w:sz w:val="20"/>
                <w:szCs w:val="20"/>
              </w:rPr>
            </w:pPr>
            <w:r w:rsidRPr="000F50C8">
              <w:rPr>
                <w:b/>
                <w:bCs/>
                <w:color w:val="000000"/>
                <w:sz w:val="20"/>
                <w:szCs w:val="20"/>
              </w:rPr>
              <w:t>Kotel K4</w:t>
            </w:r>
          </w:p>
        </w:tc>
        <w:tc>
          <w:tcPr>
            <w:tcW w:w="5579" w:type="dxa"/>
            <w:shd w:val="clear" w:color="auto" w:fill="auto"/>
            <w:hideMark/>
          </w:tcPr>
          <w:p w14:paraId="68E114C1" w14:textId="77777777" w:rsidR="008F1E71" w:rsidRPr="000F50C8" w:rsidRDefault="008F1E71" w:rsidP="004A3CF7">
            <w:pPr>
              <w:spacing w:after="0"/>
              <w:jc w:val="left"/>
              <w:rPr>
                <w:color w:val="000000"/>
                <w:sz w:val="20"/>
                <w:szCs w:val="20"/>
              </w:rPr>
            </w:pPr>
            <w:r w:rsidRPr="000F50C8">
              <w:rPr>
                <w:color w:val="000000"/>
                <w:sz w:val="20"/>
                <w:szCs w:val="20"/>
              </w:rPr>
              <w:t>DPS 02-01 – KOTEL K4 ZÁKLADNÍ ÚDAJE</w:t>
            </w:r>
            <w:r w:rsidRPr="000F50C8">
              <w:rPr>
                <w:color w:val="000000"/>
                <w:sz w:val="20"/>
                <w:szCs w:val="20"/>
              </w:rPr>
              <w:br/>
              <w:t>K4 - základní údaje.pdf</w:t>
            </w:r>
          </w:p>
        </w:tc>
        <w:tc>
          <w:tcPr>
            <w:tcW w:w="2738" w:type="dxa"/>
            <w:shd w:val="clear" w:color="auto" w:fill="auto"/>
            <w:noWrap/>
            <w:vAlign w:val="center"/>
            <w:hideMark/>
          </w:tcPr>
          <w:p w14:paraId="1DE624D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5258BC" w:rsidRPr="000F50C8" w14:paraId="7B31A071" w14:textId="77777777" w:rsidTr="00DB4319">
        <w:trPr>
          <w:cantSplit/>
          <w:trHeight w:val="300"/>
        </w:trPr>
        <w:tc>
          <w:tcPr>
            <w:tcW w:w="9794" w:type="dxa"/>
            <w:gridSpan w:val="3"/>
            <w:shd w:val="clear" w:color="auto" w:fill="auto"/>
            <w:noWrap/>
            <w:vAlign w:val="center"/>
            <w:hideMark/>
          </w:tcPr>
          <w:p w14:paraId="67928628" w14:textId="683F3601" w:rsidR="005258BC" w:rsidRPr="005258BC" w:rsidRDefault="005258BC" w:rsidP="001D4685">
            <w:pPr>
              <w:spacing w:before="60" w:after="60"/>
              <w:jc w:val="left"/>
              <w:rPr>
                <w:b/>
                <w:bCs/>
                <w:color w:val="000000"/>
                <w:sz w:val="20"/>
                <w:szCs w:val="20"/>
              </w:rPr>
            </w:pPr>
            <w:r w:rsidRPr="000F50C8">
              <w:rPr>
                <w:b/>
                <w:bCs/>
                <w:color w:val="000000"/>
                <w:sz w:val="20"/>
                <w:szCs w:val="20"/>
              </w:rPr>
              <w:t xml:space="preserve">DPS </w:t>
            </w:r>
            <w:proofErr w:type="gramStart"/>
            <w:r w:rsidRPr="000F50C8">
              <w:rPr>
                <w:b/>
                <w:bCs/>
                <w:color w:val="000000"/>
                <w:sz w:val="20"/>
                <w:szCs w:val="20"/>
              </w:rPr>
              <w:t>02.1  Kotel</w:t>
            </w:r>
            <w:proofErr w:type="gramEnd"/>
            <w:r w:rsidRPr="000F50C8">
              <w:rPr>
                <w:b/>
                <w:bCs/>
                <w:color w:val="000000"/>
                <w:sz w:val="20"/>
                <w:szCs w:val="20"/>
              </w:rPr>
              <w:t xml:space="preserve"> K1 – demontáž technologie</w:t>
            </w:r>
          </w:p>
        </w:tc>
      </w:tr>
      <w:tr w:rsidR="00247A2D" w:rsidRPr="000F50C8" w14:paraId="51A83C03" w14:textId="77777777" w:rsidTr="00DB4319">
        <w:trPr>
          <w:cantSplit/>
        </w:trPr>
        <w:tc>
          <w:tcPr>
            <w:tcW w:w="1477" w:type="dxa"/>
            <w:vMerge w:val="restart"/>
            <w:shd w:val="clear" w:color="auto" w:fill="auto"/>
            <w:noWrap/>
            <w:vAlign w:val="center"/>
            <w:hideMark/>
          </w:tcPr>
          <w:p w14:paraId="333A719C" w14:textId="77777777" w:rsidR="00247A2D" w:rsidRPr="000F50C8" w:rsidRDefault="00247A2D" w:rsidP="004A3CF7">
            <w:pPr>
              <w:spacing w:after="0"/>
              <w:rPr>
                <w:color w:val="000000"/>
                <w:sz w:val="20"/>
                <w:szCs w:val="20"/>
              </w:rPr>
            </w:pPr>
            <w:r w:rsidRPr="000F50C8">
              <w:rPr>
                <w:color w:val="000000"/>
                <w:sz w:val="20"/>
                <w:szCs w:val="20"/>
              </w:rPr>
              <w:t> </w:t>
            </w:r>
          </w:p>
          <w:p w14:paraId="39E50F2E" w14:textId="642548C8" w:rsidR="00247A2D" w:rsidRPr="000F50C8" w:rsidRDefault="00247A2D" w:rsidP="004A3CF7">
            <w:pPr>
              <w:spacing w:after="0"/>
              <w:rPr>
                <w:color w:val="000000"/>
                <w:sz w:val="20"/>
                <w:szCs w:val="20"/>
              </w:rPr>
            </w:pPr>
            <w:r w:rsidRPr="000F50C8">
              <w:rPr>
                <w:color w:val="000000"/>
                <w:sz w:val="20"/>
                <w:szCs w:val="20"/>
              </w:rPr>
              <w:t> </w:t>
            </w:r>
          </w:p>
        </w:tc>
        <w:tc>
          <w:tcPr>
            <w:tcW w:w="5579" w:type="dxa"/>
            <w:shd w:val="clear" w:color="auto" w:fill="auto"/>
            <w:hideMark/>
          </w:tcPr>
          <w:p w14:paraId="23842291" w14:textId="77777777" w:rsidR="00247A2D" w:rsidRPr="000F50C8" w:rsidRDefault="00247A2D" w:rsidP="004A3CF7">
            <w:pPr>
              <w:spacing w:after="0"/>
              <w:jc w:val="left"/>
              <w:rPr>
                <w:color w:val="000000"/>
                <w:sz w:val="20"/>
                <w:szCs w:val="20"/>
              </w:rPr>
            </w:pPr>
            <w:r w:rsidRPr="000F50C8">
              <w:rPr>
                <w:color w:val="000000"/>
                <w:sz w:val="20"/>
                <w:szCs w:val="20"/>
              </w:rPr>
              <w:t>Místní provozní předpis provozu kotlů</w:t>
            </w:r>
            <w:r w:rsidRPr="000F50C8">
              <w:rPr>
                <w:color w:val="000000"/>
                <w:sz w:val="20"/>
                <w:szCs w:val="20"/>
              </w:rPr>
              <w:br/>
              <w:t>C-P3 Místní provozní predpis provozu kotlu K1-3.doc</w:t>
            </w:r>
          </w:p>
        </w:tc>
        <w:tc>
          <w:tcPr>
            <w:tcW w:w="2738" w:type="dxa"/>
            <w:shd w:val="clear" w:color="auto" w:fill="auto"/>
            <w:vAlign w:val="center"/>
            <w:hideMark/>
          </w:tcPr>
          <w:p w14:paraId="1F2ED9C3" w14:textId="77777777" w:rsidR="00247A2D" w:rsidRPr="000F50C8" w:rsidRDefault="00247A2D" w:rsidP="001D4685">
            <w:pPr>
              <w:spacing w:after="0"/>
              <w:jc w:val="left"/>
              <w:rPr>
                <w:color w:val="000000"/>
                <w:sz w:val="20"/>
                <w:szCs w:val="20"/>
              </w:rPr>
            </w:pPr>
            <w:r w:rsidRPr="000F50C8">
              <w:rPr>
                <w:color w:val="000000"/>
                <w:sz w:val="20"/>
                <w:szCs w:val="20"/>
              </w:rPr>
              <w:t>C-Energy Bohemia s.r.o.</w:t>
            </w:r>
          </w:p>
        </w:tc>
      </w:tr>
      <w:tr w:rsidR="00247A2D" w:rsidRPr="000F50C8" w14:paraId="7F7EEB70" w14:textId="77777777" w:rsidTr="00DB4319">
        <w:trPr>
          <w:cantSplit/>
        </w:trPr>
        <w:tc>
          <w:tcPr>
            <w:tcW w:w="1477" w:type="dxa"/>
            <w:vMerge/>
            <w:shd w:val="clear" w:color="auto" w:fill="auto"/>
            <w:noWrap/>
            <w:vAlign w:val="center"/>
            <w:hideMark/>
          </w:tcPr>
          <w:p w14:paraId="3E131B41" w14:textId="67201CE5" w:rsidR="00247A2D" w:rsidRPr="000F50C8" w:rsidRDefault="00247A2D" w:rsidP="004A3CF7">
            <w:pPr>
              <w:spacing w:after="0"/>
              <w:rPr>
                <w:color w:val="000000"/>
                <w:sz w:val="20"/>
                <w:szCs w:val="20"/>
              </w:rPr>
            </w:pPr>
          </w:p>
        </w:tc>
        <w:tc>
          <w:tcPr>
            <w:tcW w:w="5579" w:type="dxa"/>
            <w:shd w:val="clear" w:color="auto" w:fill="auto"/>
            <w:hideMark/>
          </w:tcPr>
          <w:p w14:paraId="7E09501F" w14:textId="77777777" w:rsidR="00247A2D" w:rsidRPr="000F50C8" w:rsidRDefault="00247A2D" w:rsidP="004A3CF7">
            <w:pPr>
              <w:spacing w:after="0"/>
              <w:jc w:val="left"/>
              <w:rPr>
                <w:color w:val="000000"/>
                <w:sz w:val="20"/>
                <w:szCs w:val="20"/>
              </w:rPr>
            </w:pPr>
            <w:r w:rsidRPr="000F50C8">
              <w:rPr>
                <w:color w:val="000000"/>
                <w:sz w:val="20"/>
                <w:szCs w:val="20"/>
              </w:rPr>
              <w:t>K1-řez kotlem</w:t>
            </w:r>
            <w:r w:rsidRPr="000F50C8">
              <w:rPr>
                <w:color w:val="000000"/>
                <w:sz w:val="20"/>
                <w:szCs w:val="20"/>
              </w:rPr>
              <w:br/>
              <w:t>K1-řez kotlem.jpg</w:t>
            </w:r>
          </w:p>
        </w:tc>
        <w:tc>
          <w:tcPr>
            <w:tcW w:w="2738" w:type="dxa"/>
            <w:shd w:val="clear" w:color="auto" w:fill="auto"/>
            <w:vAlign w:val="center"/>
            <w:hideMark/>
          </w:tcPr>
          <w:p w14:paraId="4653A85A" w14:textId="77777777" w:rsidR="00247A2D" w:rsidRPr="000F50C8" w:rsidRDefault="00247A2D" w:rsidP="001D4685">
            <w:pPr>
              <w:spacing w:after="0"/>
              <w:jc w:val="left"/>
              <w:rPr>
                <w:color w:val="000000"/>
                <w:sz w:val="20"/>
                <w:szCs w:val="20"/>
              </w:rPr>
            </w:pPr>
            <w:r w:rsidRPr="000F50C8">
              <w:rPr>
                <w:color w:val="000000"/>
                <w:sz w:val="20"/>
                <w:szCs w:val="20"/>
              </w:rPr>
              <w:t>DIPEZ BRNO</w:t>
            </w:r>
          </w:p>
        </w:tc>
      </w:tr>
      <w:tr w:rsidR="005258BC" w:rsidRPr="000F50C8" w14:paraId="051415D7" w14:textId="77777777" w:rsidTr="00DB4319">
        <w:trPr>
          <w:cantSplit/>
          <w:trHeight w:val="300"/>
        </w:trPr>
        <w:tc>
          <w:tcPr>
            <w:tcW w:w="9794" w:type="dxa"/>
            <w:gridSpan w:val="3"/>
            <w:shd w:val="clear" w:color="auto" w:fill="auto"/>
            <w:noWrap/>
            <w:vAlign w:val="center"/>
            <w:hideMark/>
          </w:tcPr>
          <w:p w14:paraId="02189B8D" w14:textId="5E8422D3" w:rsidR="005258BC" w:rsidRPr="005258BC" w:rsidRDefault="005258BC" w:rsidP="001D4685">
            <w:pPr>
              <w:spacing w:before="60" w:after="60"/>
              <w:jc w:val="left"/>
              <w:rPr>
                <w:b/>
                <w:bCs/>
                <w:color w:val="000000"/>
                <w:sz w:val="20"/>
                <w:szCs w:val="20"/>
              </w:rPr>
            </w:pPr>
            <w:r w:rsidRPr="000F50C8">
              <w:rPr>
                <w:b/>
                <w:bCs/>
                <w:color w:val="000000"/>
                <w:sz w:val="20"/>
                <w:szCs w:val="20"/>
              </w:rPr>
              <w:t>DPS 02.2   Kotel K5 – spalovací zařízení</w:t>
            </w:r>
          </w:p>
        </w:tc>
      </w:tr>
      <w:tr w:rsidR="008F1E71" w:rsidRPr="000F50C8" w14:paraId="69E9F5A3" w14:textId="77777777" w:rsidTr="00DB4319">
        <w:trPr>
          <w:cantSplit/>
        </w:trPr>
        <w:tc>
          <w:tcPr>
            <w:tcW w:w="1477" w:type="dxa"/>
            <w:vMerge w:val="restart"/>
            <w:shd w:val="clear" w:color="auto" w:fill="auto"/>
            <w:noWrap/>
            <w:vAlign w:val="center"/>
            <w:hideMark/>
          </w:tcPr>
          <w:p w14:paraId="6E9693A0" w14:textId="77777777" w:rsidR="008F1E71" w:rsidRPr="000F50C8" w:rsidRDefault="008F1E71" w:rsidP="004A3CF7">
            <w:pPr>
              <w:spacing w:after="0"/>
              <w:jc w:val="center"/>
              <w:rPr>
                <w:b/>
                <w:bCs/>
                <w:color w:val="000000"/>
                <w:sz w:val="20"/>
                <w:szCs w:val="20"/>
              </w:rPr>
            </w:pPr>
            <w:r w:rsidRPr="000F50C8">
              <w:rPr>
                <w:b/>
                <w:bCs/>
                <w:color w:val="000000"/>
                <w:sz w:val="20"/>
                <w:szCs w:val="20"/>
              </w:rPr>
              <w:t>Pasport K5:</w:t>
            </w:r>
          </w:p>
        </w:tc>
        <w:tc>
          <w:tcPr>
            <w:tcW w:w="5579" w:type="dxa"/>
            <w:shd w:val="clear" w:color="auto" w:fill="auto"/>
            <w:hideMark/>
          </w:tcPr>
          <w:p w14:paraId="21AA4CA4" w14:textId="77777777" w:rsidR="008F1E71" w:rsidRPr="000F50C8" w:rsidRDefault="008F1E71" w:rsidP="004A3CF7">
            <w:pPr>
              <w:spacing w:after="0"/>
              <w:jc w:val="left"/>
              <w:rPr>
                <w:color w:val="000000"/>
                <w:sz w:val="20"/>
                <w:szCs w:val="20"/>
              </w:rPr>
            </w:pPr>
            <w:r w:rsidRPr="000F50C8">
              <w:rPr>
                <w:color w:val="000000"/>
                <w:sz w:val="20"/>
                <w:szCs w:val="20"/>
              </w:rPr>
              <w:t>PASPORT KOTLE K5 - Všeobecné údaje</w:t>
            </w:r>
            <w:r w:rsidRPr="000F50C8">
              <w:rPr>
                <w:color w:val="000000"/>
                <w:sz w:val="20"/>
                <w:szCs w:val="20"/>
              </w:rPr>
              <w:br/>
              <w:t>01 Pasport K5.pdf</w:t>
            </w:r>
          </w:p>
        </w:tc>
        <w:tc>
          <w:tcPr>
            <w:tcW w:w="2738" w:type="dxa"/>
            <w:shd w:val="clear" w:color="auto" w:fill="auto"/>
            <w:vAlign w:val="center"/>
            <w:hideMark/>
          </w:tcPr>
          <w:p w14:paraId="1D4AECF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9EEF145" w14:textId="77777777" w:rsidTr="00DB4319">
        <w:trPr>
          <w:cantSplit/>
        </w:trPr>
        <w:tc>
          <w:tcPr>
            <w:tcW w:w="1477" w:type="dxa"/>
            <w:vMerge/>
            <w:shd w:val="clear" w:color="auto" w:fill="auto"/>
            <w:vAlign w:val="center"/>
            <w:hideMark/>
          </w:tcPr>
          <w:p w14:paraId="4F815BD6" w14:textId="77777777" w:rsidR="008F1E71" w:rsidRPr="000F50C8" w:rsidRDefault="008F1E71" w:rsidP="004A3CF7">
            <w:pPr>
              <w:spacing w:after="0"/>
              <w:rPr>
                <w:b/>
                <w:bCs/>
                <w:color w:val="000000"/>
                <w:sz w:val="20"/>
                <w:szCs w:val="20"/>
              </w:rPr>
            </w:pPr>
          </w:p>
        </w:tc>
        <w:tc>
          <w:tcPr>
            <w:tcW w:w="5579" w:type="dxa"/>
            <w:shd w:val="clear" w:color="auto" w:fill="auto"/>
            <w:hideMark/>
          </w:tcPr>
          <w:p w14:paraId="30ACF09E" w14:textId="77777777" w:rsidR="008F1E71" w:rsidRPr="000F50C8" w:rsidRDefault="008F1E71" w:rsidP="004A3CF7">
            <w:pPr>
              <w:spacing w:after="0"/>
              <w:jc w:val="left"/>
              <w:rPr>
                <w:color w:val="000000"/>
                <w:sz w:val="20"/>
                <w:szCs w:val="20"/>
              </w:rPr>
            </w:pPr>
            <w:r w:rsidRPr="000F50C8">
              <w:rPr>
                <w:color w:val="000000"/>
                <w:sz w:val="20"/>
                <w:szCs w:val="20"/>
              </w:rPr>
              <w:t>Technické charakteristiky a parametry</w:t>
            </w:r>
            <w:r w:rsidRPr="000F50C8">
              <w:rPr>
                <w:color w:val="000000"/>
                <w:sz w:val="20"/>
                <w:szCs w:val="20"/>
              </w:rPr>
              <w:br/>
              <w:t>02 Technické parametry.pdf</w:t>
            </w:r>
          </w:p>
        </w:tc>
        <w:tc>
          <w:tcPr>
            <w:tcW w:w="2738" w:type="dxa"/>
            <w:shd w:val="clear" w:color="auto" w:fill="auto"/>
            <w:vAlign w:val="center"/>
            <w:hideMark/>
          </w:tcPr>
          <w:p w14:paraId="7597A900"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182AD2C" w14:textId="77777777" w:rsidTr="00DB4319">
        <w:trPr>
          <w:cantSplit/>
        </w:trPr>
        <w:tc>
          <w:tcPr>
            <w:tcW w:w="1477" w:type="dxa"/>
            <w:vMerge/>
            <w:shd w:val="clear" w:color="auto" w:fill="auto"/>
            <w:vAlign w:val="center"/>
            <w:hideMark/>
          </w:tcPr>
          <w:p w14:paraId="7EAA9A63" w14:textId="77777777" w:rsidR="008F1E71" w:rsidRPr="000F50C8" w:rsidRDefault="008F1E71" w:rsidP="004A3CF7">
            <w:pPr>
              <w:spacing w:after="0"/>
              <w:rPr>
                <w:b/>
                <w:bCs/>
                <w:color w:val="000000"/>
                <w:sz w:val="20"/>
                <w:szCs w:val="20"/>
              </w:rPr>
            </w:pPr>
          </w:p>
        </w:tc>
        <w:tc>
          <w:tcPr>
            <w:tcW w:w="5579" w:type="dxa"/>
            <w:shd w:val="clear" w:color="auto" w:fill="auto"/>
            <w:hideMark/>
          </w:tcPr>
          <w:p w14:paraId="71F1BC40" w14:textId="77777777" w:rsidR="008F1E71" w:rsidRPr="000F50C8" w:rsidRDefault="008F1E71" w:rsidP="004A3CF7">
            <w:pPr>
              <w:spacing w:after="0"/>
              <w:jc w:val="left"/>
              <w:rPr>
                <w:color w:val="000000"/>
                <w:sz w:val="20"/>
                <w:szCs w:val="20"/>
              </w:rPr>
            </w:pPr>
            <w:r w:rsidRPr="000F50C8">
              <w:rPr>
                <w:color w:val="000000"/>
                <w:sz w:val="20"/>
                <w:szCs w:val="20"/>
              </w:rPr>
              <w:t>Údaje o pojistných ventilech</w:t>
            </w:r>
            <w:r w:rsidRPr="000F50C8">
              <w:rPr>
                <w:color w:val="000000"/>
                <w:sz w:val="20"/>
                <w:szCs w:val="20"/>
              </w:rPr>
              <w:br/>
              <w:t>03 Pojistné ventily.pdf</w:t>
            </w:r>
          </w:p>
        </w:tc>
        <w:tc>
          <w:tcPr>
            <w:tcW w:w="2738" w:type="dxa"/>
            <w:shd w:val="clear" w:color="auto" w:fill="auto"/>
            <w:vAlign w:val="center"/>
            <w:hideMark/>
          </w:tcPr>
          <w:p w14:paraId="61CFDFD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78EED91" w14:textId="77777777" w:rsidTr="00DB4319">
        <w:trPr>
          <w:cantSplit/>
        </w:trPr>
        <w:tc>
          <w:tcPr>
            <w:tcW w:w="1477" w:type="dxa"/>
            <w:vMerge/>
            <w:shd w:val="clear" w:color="auto" w:fill="auto"/>
            <w:vAlign w:val="center"/>
            <w:hideMark/>
          </w:tcPr>
          <w:p w14:paraId="6D3A5AA1" w14:textId="77777777" w:rsidR="008F1E71" w:rsidRPr="000F50C8" w:rsidRDefault="008F1E71" w:rsidP="004A3CF7">
            <w:pPr>
              <w:spacing w:after="0"/>
              <w:rPr>
                <w:b/>
                <w:bCs/>
                <w:color w:val="000000"/>
                <w:sz w:val="20"/>
                <w:szCs w:val="20"/>
              </w:rPr>
            </w:pPr>
          </w:p>
        </w:tc>
        <w:tc>
          <w:tcPr>
            <w:tcW w:w="5579" w:type="dxa"/>
            <w:shd w:val="clear" w:color="auto" w:fill="auto"/>
            <w:hideMark/>
          </w:tcPr>
          <w:p w14:paraId="72B3D709" w14:textId="77777777" w:rsidR="008F1E71" w:rsidRPr="000F50C8" w:rsidRDefault="008F1E71" w:rsidP="004A3CF7">
            <w:pPr>
              <w:spacing w:after="0"/>
              <w:jc w:val="left"/>
              <w:rPr>
                <w:color w:val="000000"/>
                <w:sz w:val="20"/>
                <w:szCs w:val="20"/>
              </w:rPr>
            </w:pPr>
            <w:r w:rsidRPr="000F50C8">
              <w:rPr>
                <w:color w:val="000000"/>
                <w:sz w:val="20"/>
                <w:szCs w:val="20"/>
              </w:rPr>
              <w:t>Údaje o o hlavní armatuře</w:t>
            </w:r>
            <w:r w:rsidRPr="000F50C8">
              <w:rPr>
                <w:color w:val="000000"/>
                <w:sz w:val="20"/>
                <w:szCs w:val="20"/>
              </w:rPr>
              <w:br/>
              <w:t>04 Hlavní armatura.pdf</w:t>
            </w:r>
          </w:p>
        </w:tc>
        <w:tc>
          <w:tcPr>
            <w:tcW w:w="2738" w:type="dxa"/>
            <w:shd w:val="clear" w:color="auto" w:fill="auto"/>
            <w:vAlign w:val="center"/>
            <w:hideMark/>
          </w:tcPr>
          <w:p w14:paraId="784D5A8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26541FD" w14:textId="77777777" w:rsidTr="00DB4319">
        <w:trPr>
          <w:cantSplit/>
        </w:trPr>
        <w:tc>
          <w:tcPr>
            <w:tcW w:w="1477" w:type="dxa"/>
            <w:vMerge/>
            <w:shd w:val="clear" w:color="auto" w:fill="auto"/>
            <w:vAlign w:val="center"/>
            <w:hideMark/>
          </w:tcPr>
          <w:p w14:paraId="213CB8E8" w14:textId="77777777" w:rsidR="008F1E71" w:rsidRPr="000F50C8" w:rsidRDefault="008F1E71" w:rsidP="004A3CF7">
            <w:pPr>
              <w:spacing w:after="0"/>
              <w:rPr>
                <w:b/>
                <w:bCs/>
                <w:color w:val="000000"/>
                <w:sz w:val="20"/>
                <w:szCs w:val="20"/>
              </w:rPr>
            </w:pPr>
          </w:p>
        </w:tc>
        <w:tc>
          <w:tcPr>
            <w:tcW w:w="5579" w:type="dxa"/>
            <w:shd w:val="clear" w:color="auto" w:fill="auto"/>
            <w:hideMark/>
          </w:tcPr>
          <w:p w14:paraId="318E5EF8"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w:t>
            </w:r>
            <w:r w:rsidRPr="000F50C8">
              <w:rPr>
                <w:color w:val="000000"/>
                <w:sz w:val="20"/>
                <w:szCs w:val="20"/>
              </w:rPr>
              <w:br/>
              <w:t>05 Pevnostní výpočet K5.pdf</w:t>
            </w:r>
          </w:p>
        </w:tc>
        <w:tc>
          <w:tcPr>
            <w:tcW w:w="2738" w:type="dxa"/>
            <w:shd w:val="clear" w:color="auto" w:fill="auto"/>
            <w:vAlign w:val="center"/>
            <w:hideMark/>
          </w:tcPr>
          <w:p w14:paraId="3DDE1CE5"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56B4177" w14:textId="77777777" w:rsidTr="00DB4319">
        <w:trPr>
          <w:cantSplit/>
        </w:trPr>
        <w:tc>
          <w:tcPr>
            <w:tcW w:w="1477" w:type="dxa"/>
            <w:vMerge/>
            <w:shd w:val="clear" w:color="auto" w:fill="auto"/>
            <w:vAlign w:val="center"/>
            <w:hideMark/>
          </w:tcPr>
          <w:p w14:paraId="21A151C4" w14:textId="77777777" w:rsidR="008F1E71" w:rsidRPr="000F50C8" w:rsidRDefault="008F1E71" w:rsidP="004A3CF7">
            <w:pPr>
              <w:spacing w:after="0"/>
              <w:rPr>
                <w:b/>
                <w:bCs/>
                <w:color w:val="000000"/>
                <w:sz w:val="20"/>
                <w:szCs w:val="20"/>
              </w:rPr>
            </w:pPr>
          </w:p>
        </w:tc>
        <w:tc>
          <w:tcPr>
            <w:tcW w:w="5579" w:type="dxa"/>
            <w:shd w:val="clear" w:color="auto" w:fill="auto"/>
            <w:hideMark/>
          </w:tcPr>
          <w:p w14:paraId="44CA9149"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K5 - doplněk</w:t>
            </w:r>
            <w:r w:rsidRPr="000F50C8">
              <w:rPr>
                <w:color w:val="000000"/>
                <w:sz w:val="20"/>
                <w:szCs w:val="20"/>
              </w:rPr>
              <w:br/>
              <w:t>05a Pevnostní výpočet doplněk.pdf</w:t>
            </w:r>
          </w:p>
        </w:tc>
        <w:tc>
          <w:tcPr>
            <w:tcW w:w="2738" w:type="dxa"/>
            <w:shd w:val="clear" w:color="auto" w:fill="auto"/>
            <w:vAlign w:val="center"/>
            <w:hideMark/>
          </w:tcPr>
          <w:p w14:paraId="2A34897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EF75F03" w14:textId="77777777" w:rsidTr="00DB4319">
        <w:trPr>
          <w:cantSplit/>
        </w:trPr>
        <w:tc>
          <w:tcPr>
            <w:tcW w:w="1477" w:type="dxa"/>
            <w:vMerge/>
            <w:shd w:val="clear" w:color="auto" w:fill="auto"/>
            <w:vAlign w:val="center"/>
            <w:hideMark/>
          </w:tcPr>
          <w:p w14:paraId="2EBB5C1B" w14:textId="77777777" w:rsidR="008F1E71" w:rsidRPr="000F50C8" w:rsidRDefault="008F1E71" w:rsidP="004A3CF7">
            <w:pPr>
              <w:spacing w:after="0"/>
              <w:rPr>
                <w:b/>
                <w:bCs/>
                <w:color w:val="000000"/>
                <w:sz w:val="20"/>
                <w:szCs w:val="20"/>
              </w:rPr>
            </w:pPr>
          </w:p>
        </w:tc>
        <w:tc>
          <w:tcPr>
            <w:tcW w:w="5579" w:type="dxa"/>
            <w:shd w:val="clear" w:color="auto" w:fill="auto"/>
            <w:hideMark/>
          </w:tcPr>
          <w:p w14:paraId="64C9449C"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K5 - doplněk 2</w:t>
            </w:r>
            <w:r w:rsidRPr="000F50C8">
              <w:rPr>
                <w:color w:val="000000"/>
                <w:sz w:val="20"/>
                <w:szCs w:val="20"/>
              </w:rPr>
              <w:br/>
              <w:t>05b Pevnostní výpočet doplněk2.pdf</w:t>
            </w:r>
          </w:p>
        </w:tc>
        <w:tc>
          <w:tcPr>
            <w:tcW w:w="2738" w:type="dxa"/>
            <w:shd w:val="clear" w:color="auto" w:fill="auto"/>
            <w:vAlign w:val="center"/>
            <w:hideMark/>
          </w:tcPr>
          <w:p w14:paraId="1859F57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DB34556" w14:textId="77777777" w:rsidTr="00DB4319">
        <w:trPr>
          <w:cantSplit/>
        </w:trPr>
        <w:tc>
          <w:tcPr>
            <w:tcW w:w="1477" w:type="dxa"/>
            <w:vMerge/>
            <w:shd w:val="clear" w:color="auto" w:fill="auto"/>
            <w:vAlign w:val="center"/>
            <w:hideMark/>
          </w:tcPr>
          <w:p w14:paraId="7304FA09" w14:textId="77777777" w:rsidR="008F1E71" w:rsidRPr="000F50C8" w:rsidRDefault="008F1E71" w:rsidP="004A3CF7">
            <w:pPr>
              <w:spacing w:after="0"/>
              <w:rPr>
                <w:b/>
                <w:bCs/>
                <w:color w:val="000000"/>
                <w:sz w:val="20"/>
                <w:szCs w:val="20"/>
              </w:rPr>
            </w:pPr>
          </w:p>
        </w:tc>
        <w:tc>
          <w:tcPr>
            <w:tcW w:w="5579" w:type="dxa"/>
            <w:shd w:val="clear" w:color="auto" w:fill="auto"/>
            <w:hideMark/>
          </w:tcPr>
          <w:p w14:paraId="20F92687" w14:textId="77777777" w:rsidR="008F1E71" w:rsidRPr="000F50C8" w:rsidRDefault="008F1E71" w:rsidP="004A3CF7">
            <w:pPr>
              <w:spacing w:after="0"/>
              <w:jc w:val="left"/>
              <w:rPr>
                <w:color w:val="000000"/>
                <w:sz w:val="20"/>
                <w:szCs w:val="20"/>
              </w:rPr>
            </w:pPr>
            <w:r w:rsidRPr="000F50C8">
              <w:rPr>
                <w:color w:val="000000"/>
                <w:sz w:val="20"/>
                <w:szCs w:val="20"/>
              </w:rPr>
              <w:t>Seznam dokumentů přiložených k pasportu kotle K5</w:t>
            </w:r>
            <w:r w:rsidRPr="000F50C8">
              <w:rPr>
                <w:color w:val="000000"/>
                <w:sz w:val="20"/>
                <w:szCs w:val="20"/>
              </w:rPr>
              <w:br/>
              <w:t>06 Seznam výkresů.pdf</w:t>
            </w:r>
          </w:p>
        </w:tc>
        <w:tc>
          <w:tcPr>
            <w:tcW w:w="2738" w:type="dxa"/>
            <w:shd w:val="clear" w:color="auto" w:fill="auto"/>
            <w:vAlign w:val="center"/>
            <w:hideMark/>
          </w:tcPr>
          <w:p w14:paraId="1147DB3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6A61DCF" w14:textId="77777777" w:rsidTr="00DB4319">
        <w:trPr>
          <w:cantSplit/>
        </w:trPr>
        <w:tc>
          <w:tcPr>
            <w:tcW w:w="1477" w:type="dxa"/>
            <w:vMerge w:val="restart"/>
            <w:shd w:val="clear" w:color="auto" w:fill="auto"/>
            <w:noWrap/>
            <w:vAlign w:val="center"/>
            <w:hideMark/>
          </w:tcPr>
          <w:p w14:paraId="0177A792" w14:textId="77777777" w:rsidR="008F1E71" w:rsidRPr="000F50C8" w:rsidRDefault="008F1E71" w:rsidP="004A3CF7">
            <w:pPr>
              <w:spacing w:after="0"/>
              <w:jc w:val="center"/>
              <w:rPr>
                <w:b/>
                <w:bCs/>
                <w:color w:val="000000"/>
                <w:sz w:val="20"/>
                <w:szCs w:val="20"/>
              </w:rPr>
            </w:pPr>
            <w:r w:rsidRPr="000F50C8">
              <w:rPr>
                <w:b/>
                <w:bCs/>
                <w:color w:val="000000"/>
                <w:sz w:val="20"/>
                <w:szCs w:val="20"/>
              </w:rPr>
              <w:t>Výkresy K5:</w:t>
            </w:r>
          </w:p>
        </w:tc>
        <w:tc>
          <w:tcPr>
            <w:tcW w:w="5579" w:type="dxa"/>
            <w:shd w:val="clear" w:color="auto" w:fill="auto"/>
            <w:hideMark/>
          </w:tcPr>
          <w:p w14:paraId="66644FC6" w14:textId="77777777" w:rsidR="008F1E71" w:rsidRPr="000F50C8" w:rsidRDefault="008F1E71" w:rsidP="004A3CF7">
            <w:pPr>
              <w:spacing w:after="0"/>
              <w:jc w:val="left"/>
              <w:rPr>
                <w:color w:val="000000"/>
                <w:sz w:val="20"/>
                <w:szCs w:val="20"/>
              </w:rPr>
            </w:pPr>
            <w:r w:rsidRPr="000F50C8">
              <w:rPr>
                <w:color w:val="000000"/>
                <w:sz w:val="20"/>
                <w:szCs w:val="20"/>
              </w:rPr>
              <w:t>ARMATURA POTRUBNI TRASY</w:t>
            </w:r>
            <w:r w:rsidRPr="000F50C8">
              <w:rPr>
                <w:color w:val="000000"/>
                <w:sz w:val="20"/>
                <w:szCs w:val="20"/>
              </w:rPr>
              <w:br/>
              <w:t>INS-MD14-0-1624revA ARMATURA POTRUBNI TRASY.pdf</w:t>
            </w:r>
          </w:p>
        </w:tc>
        <w:tc>
          <w:tcPr>
            <w:tcW w:w="2738" w:type="dxa"/>
            <w:shd w:val="clear" w:color="auto" w:fill="auto"/>
            <w:vAlign w:val="center"/>
            <w:hideMark/>
          </w:tcPr>
          <w:p w14:paraId="31554090"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8DDB049" w14:textId="77777777" w:rsidTr="00DB4319">
        <w:trPr>
          <w:cantSplit/>
        </w:trPr>
        <w:tc>
          <w:tcPr>
            <w:tcW w:w="1477" w:type="dxa"/>
            <w:vMerge/>
            <w:shd w:val="clear" w:color="auto" w:fill="auto"/>
            <w:vAlign w:val="center"/>
            <w:hideMark/>
          </w:tcPr>
          <w:p w14:paraId="4DD25801" w14:textId="77777777" w:rsidR="008F1E71" w:rsidRPr="000F50C8" w:rsidRDefault="008F1E71" w:rsidP="004A3CF7">
            <w:pPr>
              <w:spacing w:after="0"/>
              <w:rPr>
                <w:b/>
                <w:bCs/>
                <w:color w:val="000000"/>
                <w:sz w:val="20"/>
                <w:szCs w:val="20"/>
              </w:rPr>
            </w:pPr>
          </w:p>
        </w:tc>
        <w:tc>
          <w:tcPr>
            <w:tcW w:w="5579" w:type="dxa"/>
            <w:shd w:val="clear" w:color="auto" w:fill="auto"/>
            <w:hideMark/>
          </w:tcPr>
          <w:p w14:paraId="1986F4FC" w14:textId="77777777" w:rsidR="008F1E71" w:rsidRPr="000F50C8" w:rsidRDefault="008F1E71" w:rsidP="004A3CF7">
            <w:pPr>
              <w:spacing w:after="0"/>
              <w:jc w:val="left"/>
              <w:rPr>
                <w:color w:val="000000"/>
                <w:sz w:val="20"/>
                <w:szCs w:val="20"/>
              </w:rPr>
            </w:pPr>
            <w:r w:rsidRPr="000F50C8">
              <w:rPr>
                <w:color w:val="000000"/>
                <w:sz w:val="20"/>
                <w:szCs w:val="20"/>
              </w:rPr>
              <w:t>VYPARNÍK</w:t>
            </w:r>
            <w:r w:rsidRPr="000F50C8">
              <w:rPr>
                <w:color w:val="000000"/>
                <w:sz w:val="20"/>
                <w:szCs w:val="20"/>
              </w:rPr>
              <w:br/>
              <w:t>INS-MD14-0-2179revA VYPARNIK.pdf</w:t>
            </w:r>
          </w:p>
        </w:tc>
        <w:tc>
          <w:tcPr>
            <w:tcW w:w="2738" w:type="dxa"/>
            <w:shd w:val="clear" w:color="auto" w:fill="auto"/>
            <w:vAlign w:val="center"/>
            <w:hideMark/>
          </w:tcPr>
          <w:p w14:paraId="69711A1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7D880E6" w14:textId="77777777" w:rsidTr="00DB4319">
        <w:trPr>
          <w:cantSplit/>
        </w:trPr>
        <w:tc>
          <w:tcPr>
            <w:tcW w:w="1477" w:type="dxa"/>
            <w:vMerge/>
            <w:shd w:val="clear" w:color="auto" w:fill="auto"/>
            <w:vAlign w:val="center"/>
            <w:hideMark/>
          </w:tcPr>
          <w:p w14:paraId="5BC0B02B" w14:textId="77777777" w:rsidR="008F1E71" w:rsidRPr="000F50C8" w:rsidRDefault="008F1E71" w:rsidP="004A3CF7">
            <w:pPr>
              <w:spacing w:after="0"/>
              <w:rPr>
                <w:b/>
                <w:bCs/>
                <w:color w:val="000000"/>
                <w:sz w:val="20"/>
                <w:szCs w:val="20"/>
              </w:rPr>
            </w:pPr>
          </w:p>
        </w:tc>
        <w:tc>
          <w:tcPr>
            <w:tcW w:w="5579" w:type="dxa"/>
            <w:shd w:val="clear" w:color="auto" w:fill="auto"/>
            <w:hideMark/>
          </w:tcPr>
          <w:p w14:paraId="0A333EB0" w14:textId="77777777" w:rsidR="008F1E71" w:rsidRPr="000F50C8" w:rsidRDefault="008F1E71" w:rsidP="004A3CF7">
            <w:pPr>
              <w:spacing w:after="0"/>
              <w:jc w:val="left"/>
              <w:rPr>
                <w:color w:val="000000"/>
                <w:sz w:val="20"/>
                <w:szCs w:val="20"/>
              </w:rPr>
            </w:pPr>
            <w:r w:rsidRPr="000F50C8">
              <w:rPr>
                <w:color w:val="000000"/>
                <w:sz w:val="20"/>
                <w:szCs w:val="20"/>
              </w:rPr>
              <w:t>PŘEHŘÍVÁK PÁRY</w:t>
            </w:r>
            <w:r w:rsidRPr="000F50C8">
              <w:rPr>
                <w:color w:val="000000"/>
                <w:sz w:val="20"/>
                <w:szCs w:val="20"/>
              </w:rPr>
              <w:br/>
              <w:t>INS-MD14-0-2180revC PREHRIVAK PARY.pdf</w:t>
            </w:r>
          </w:p>
        </w:tc>
        <w:tc>
          <w:tcPr>
            <w:tcW w:w="2738" w:type="dxa"/>
            <w:shd w:val="clear" w:color="auto" w:fill="auto"/>
            <w:vAlign w:val="center"/>
            <w:hideMark/>
          </w:tcPr>
          <w:p w14:paraId="6AF889FA"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AC7A37F" w14:textId="77777777" w:rsidTr="00DB4319">
        <w:trPr>
          <w:cantSplit/>
        </w:trPr>
        <w:tc>
          <w:tcPr>
            <w:tcW w:w="1477" w:type="dxa"/>
            <w:vMerge/>
            <w:shd w:val="clear" w:color="auto" w:fill="auto"/>
            <w:vAlign w:val="center"/>
            <w:hideMark/>
          </w:tcPr>
          <w:p w14:paraId="77D5E638" w14:textId="77777777" w:rsidR="008F1E71" w:rsidRPr="000F50C8" w:rsidRDefault="008F1E71" w:rsidP="004A3CF7">
            <w:pPr>
              <w:spacing w:after="0"/>
              <w:rPr>
                <w:b/>
                <w:bCs/>
                <w:color w:val="000000"/>
                <w:sz w:val="20"/>
                <w:szCs w:val="20"/>
              </w:rPr>
            </w:pPr>
          </w:p>
        </w:tc>
        <w:tc>
          <w:tcPr>
            <w:tcW w:w="5579" w:type="dxa"/>
            <w:shd w:val="clear" w:color="auto" w:fill="auto"/>
            <w:hideMark/>
          </w:tcPr>
          <w:p w14:paraId="63EDFD69" w14:textId="77777777" w:rsidR="008F1E71" w:rsidRPr="000F50C8" w:rsidRDefault="008F1E71" w:rsidP="004A3CF7">
            <w:pPr>
              <w:spacing w:after="0"/>
              <w:jc w:val="left"/>
              <w:rPr>
                <w:color w:val="000000"/>
                <w:sz w:val="20"/>
                <w:szCs w:val="20"/>
              </w:rPr>
            </w:pPr>
            <w:r w:rsidRPr="000F50C8">
              <w:rPr>
                <w:color w:val="000000"/>
                <w:sz w:val="20"/>
                <w:szCs w:val="20"/>
              </w:rPr>
              <w:t>OHŘÍVÁK VODY</w:t>
            </w:r>
            <w:r w:rsidRPr="000F50C8">
              <w:rPr>
                <w:color w:val="000000"/>
                <w:sz w:val="20"/>
                <w:szCs w:val="20"/>
              </w:rPr>
              <w:br/>
              <w:t>INS-MD14-0-2181 OHRIVAK VODY.pdf</w:t>
            </w:r>
          </w:p>
        </w:tc>
        <w:tc>
          <w:tcPr>
            <w:tcW w:w="2738" w:type="dxa"/>
            <w:shd w:val="clear" w:color="auto" w:fill="auto"/>
            <w:vAlign w:val="center"/>
            <w:hideMark/>
          </w:tcPr>
          <w:p w14:paraId="3C1F83C8"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84CEB86" w14:textId="77777777" w:rsidTr="00DB4319">
        <w:trPr>
          <w:cantSplit/>
        </w:trPr>
        <w:tc>
          <w:tcPr>
            <w:tcW w:w="1477" w:type="dxa"/>
            <w:vMerge/>
            <w:shd w:val="clear" w:color="auto" w:fill="auto"/>
            <w:vAlign w:val="center"/>
            <w:hideMark/>
          </w:tcPr>
          <w:p w14:paraId="07D8360D" w14:textId="77777777" w:rsidR="008F1E71" w:rsidRPr="000F50C8" w:rsidRDefault="008F1E71" w:rsidP="004A3CF7">
            <w:pPr>
              <w:spacing w:after="0"/>
              <w:rPr>
                <w:b/>
                <w:bCs/>
                <w:color w:val="000000"/>
                <w:sz w:val="20"/>
                <w:szCs w:val="20"/>
              </w:rPr>
            </w:pPr>
          </w:p>
        </w:tc>
        <w:tc>
          <w:tcPr>
            <w:tcW w:w="5579" w:type="dxa"/>
            <w:shd w:val="clear" w:color="auto" w:fill="auto"/>
            <w:hideMark/>
          </w:tcPr>
          <w:p w14:paraId="0C9E4E64" w14:textId="77777777" w:rsidR="008F1E71" w:rsidRPr="000F50C8" w:rsidRDefault="008F1E71" w:rsidP="004A3CF7">
            <w:pPr>
              <w:spacing w:after="0"/>
              <w:jc w:val="left"/>
              <w:rPr>
                <w:color w:val="000000"/>
                <w:sz w:val="20"/>
                <w:szCs w:val="20"/>
              </w:rPr>
            </w:pPr>
            <w:r w:rsidRPr="000F50C8">
              <w:rPr>
                <w:color w:val="000000"/>
                <w:sz w:val="20"/>
                <w:szCs w:val="20"/>
              </w:rPr>
              <w:t>TLAKOVÝ SYSTÉM</w:t>
            </w:r>
            <w:r w:rsidRPr="000F50C8">
              <w:rPr>
                <w:color w:val="000000"/>
                <w:sz w:val="20"/>
                <w:szCs w:val="20"/>
              </w:rPr>
              <w:br/>
              <w:t>INS-MD14-0-2182revC TLAKOVY SYSTEM.pdf</w:t>
            </w:r>
          </w:p>
        </w:tc>
        <w:tc>
          <w:tcPr>
            <w:tcW w:w="2738" w:type="dxa"/>
            <w:shd w:val="clear" w:color="auto" w:fill="auto"/>
            <w:vAlign w:val="center"/>
            <w:hideMark/>
          </w:tcPr>
          <w:p w14:paraId="3032189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AD8F598" w14:textId="77777777" w:rsidTr="00DB4319">
        <w:trPr>
          <w:cantSplit/>
        </w:trPr>
        <w:tc>
          <w:tcPr>
            <w:tcW w:w="1477" w:type="dxa"/>
            <w:vMerge/>
            <w:shd w:val="clear" w:color="auto" w:fill="auto"/>
            <w:vAlign w:val="center"/>
            <w:hideMark/>
          </w:tcPr>
          <w:p w14:paraId="09F41780" w14:textId="77777777" w:rsidR="008F1E71" w:rsidRPr="000F50C8" w:rsidRDefault="008F1E71" w:rsidP="004A3CF7">
            <w:pPr>
              <w:spacing w:after="0"/>
              <w:rPr>
                <w:b/>
                <w:bCs/>
                <w:color w:val="000000"/>
                <w:sz w:val="20"/>
                <w:szCs w:val="20"/>
              </w:rPr>
            </w:pPr>
          </w:p>
        </w:tc>
        <w:tc>
          <w:tcPr>
            <w:tcW w:w="5579" w:type="dxa"/>
            <w:shd w:val="clear" w:color="auto" w:fill="auto"/>
            <w:hideMark/>
          </w:tcPr>
          <w:p w14:paraId="7436363B"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1</w:t>
            </w:r>
            <w:r w:rsidRPr="000F50C8">
              <w:rPr>
                <w:color w:val="000000"/>
                <w:sz w:val="20"/>
                <w:szCs w:val="20"/>
              </w:rPr>
              <w:br/>
              <w:t>INS-MD15-0-1268revD_KOTEL_K5_sestava_list1.pdf</w:t>
            </w:r>
          </w:p>
        </w:tc>
        <w:tc>
          <w:tcPr>
            <w:tcW w:w="2738" w:type="dxa"/>
            <w:shd w:val="clear" w:color="auto" w:fill="auto"/>
            <w:vAlign w:val="center"/>
            <w:hideMark/>
          </w:tcPr>
          <w:p w14:paraId="5ECB6021"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52650D3" w14:textId="77777777" w:rsidTr="00DB4319">
        <w:trPr>
          <w:cantSplit/>
        </w:trPr>
        <w:tc>
          <w:tcPr>
            <w:tcW w:w="1477" w:type="dxa"/>
            <w:vMerge/>
            <w:shd w:val="clear" w:color="auto" w:fill="auto"/>
            <w:vAlign w:val="center"/>
            <w:hideMark/>
          </w:tcPr>
          <w:p w14:paraId="40527ADF" w14:textId="77777777" w:rsidR="008F1E71" w:rsidRPr="000F50C8" w:rsidRDefault="008F1E71" w:rsidP="004A3CF7">
            <w:pPr>
              <w:spacing w:after="0"/>
              <w:rPr>
                <w:b/>
                <w:bCs/>
                <w:color w:val="000000"/>
                <w:sz w:val="20"/>
                <w:szCs w:val="20"/>
              </w:rPr>
            </w:pPr>
          </w:p>
        </w:tc>
        <w:tc>
          <w:tcPr>
            <w:tcW w:w="5579" w:type="dxa"/>
            <w:shd w:val="clear" w:color="auto" w:fill="auto"/>
            <w:hideMark/>
          </w:tcPr>
          <w:p w14:paraId="37408EC2"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2</w:t>
            </w:r>
            <w:r w:rsidRPr="000F50C8">
              <w:rPr>
                <w:color w:val="000000"/>
                <w:sz w:val="20"/>
                <w:szCs w:val="20"/>
              </w:rPr>
              <w:br/>
              <w:t>INS-MD15-0-1268revD_KOTEL_K5_sestava_list2.pdf</w:t>
            </w:r>
          </w:p>
        </w:tc>
        <w:tc>
          <w:tcPr>
            <w:tcW w:w="2738" w:type="dxa"/>
            <w:shd w:val="clear" w:color="auto" w:fill="auto"/>
            <w:vAlign w:val="center"/>
            <w:hideMark/>
          </w:tcPr>
          <w:p w14:paraId="42B188D6"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31B6B76" w14:textId="77777777" w:rsidTr="00DB4319">
        <w:trPr>
          <w:cantSplit/>
        </w:trPr>
        <w:tc>
          <w:tcPr>
            <w:tcW w:w="1477" w:type="dxa"/>
            <w:vMerge/>
            <w:shd w:val="clear" w:color="auto" w:fill="auto"/>
            <w:vAlign w:val="center"/>
            <w:hideMark/>
          </w:tcPr>
          <w:p w14:paraId="49F77AEE" w14:textId="77777777" w:rsidR="008F1E71" w:rsidRPr="000F50C8" w:rsidRDefault="008F1E71" w:rsidP="004A3CF7">
            <w:pPr>
              <w:spacing w:after="0"/>
              <w:rPr>
                <w:b/>
                <w:bCs/>
                <w:color w:val="000000"/>
                <w:sz w:val="20"/>
                <w:szCs w:val="20"/>
              </w:rPr>
            </w:pPr>
          </w:p>
        </w:tc>
        <w:tc>
          <w:tcPr>
            <w:tcW w:w="5579" w:type="dxa"/>
            <w:shd w:val="clear" w:color="auto" w:fill="auto"/>
            <w:hideMark/>
          </w:tcPr>
          <w:p w14:paraId="3633D2DB" w14:textId="77777777" w:rsidR="008F1E71" w:rsidRPr="000F50C8" w:rsidRDefault="008F1E71" w:rsidP="004A3CF7">
            <w:pPr>
              <w:spacing w:after="0"/>
              <w:jc w:val="left"/>
              <w:rPr>
                <w:color w:val="000000"/>
                <w:sz w:val="20"/>
                <w:szCs w:val="20"/>
              </w:rPr>
            </w:pPr>
            <w:r w:rsidRPr="000F50C8">
              <w:rPr>
                <w:color w:val="000000"/>
                <w:sz w:val="20"/>
                <w:szCs w:val="20"/>
              </w:rPr>
              <w:t>KOTEL K5 - SESTAVA ZAZDIVKY SK</w:t>
            </w:r>
            <w:r w:rsidRPr="000F50C8">
              <w:rPr>
                <w:color w:val="000000"/>
                <w:sz w:val="20"/>
                <w:szCs w:val="20"/>
              </w:rPr>
              <w:br/>
              <w:t>INS-MD16-1-789_K5_ZAZDIVKA_SK_SESTAVA.pdf</w:t>
            </w:r>
          </w:p>
        </w:tc>
        <w:tc>
          <w:tcPr>
            <w:tcW w:w="2738" w:type="dxa"/>
            <w:shd w:val="clear" w:color="auto" w:fill="auto"/>
            <w:vAlign w:val="center"/>
            <w:hideMark/>
          </w:tcPr>
          <w:p w14:paraId="7D2CDF97"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C47E67" w:rsidRPr="000F50C8" w14:paraId="50A249A1" w14:textId="77777777" w:rsidTr="00DB4319">
        <w:trPr>
          <w:cantSplit/>
          <w:trHeight w:val="300"/>
        </w:trPr>
        <w:tc>
          <w:tcPr>
            <w:tcW w:w="9794" w:type="dxa"/>
            <w:gridSpan w:val="3"/>
            <w:shd w:val="clear" w:color="auto" w:fill="auto"/>
            <w:noWrap/>
            <w:vAlign w:val="center"/>
            <w:hideMark/>
          </w:tcPr>
          <w:p w14:paraId="2C944EDD" w14:textId="637D4F2C" w:rsidR="00C47E67" w:rsidRPr="00C47E67" w:rsidRDefault="00C47E67" w:rsidP="001D4685">
            <w:pPr>
              <w:spacing w:before="60" w:after="60"/>
              <w:jc w:val="left"/>
              <w:rPr>
                <w:b/>
                <w:bCs/>
                <w:color w:val="000000"/>
                <w:sz w:val="20"/>
                <w:szCs w:val="20"/>
              </w:rPr>
            </w:pPr>
            <w:r w:rsidRPr="000F50C8">
              <w:rPr>
                <w:b/>
                <w:bCs/>
                <w:color w:val="000000"/>
                <w:sz w:val="20"/>
                <w:szCs w:val="20"/>
              </w:rPr>
              <w:t>DPS 02.3  Kotel K6 – spalovací zařízení</w:t>
            </w:r>
          </w:p>
        </w:tc>
      </w:tr>
      <w:tr w:rsidR="008F1E71" w:rsidRPr="000F50C8" w14:paraId="2C35F04F" w14:textId="77777777" w:rsidTr="00DB4319">
        <w:trPr>
          <w:cantSplit/>
        </w:trPr>
        <w:tc>
          <w:tcPr>
            <w:tcW w:w="1477" w:type="dxa"/>
            <w:vMerge w:val="restart"/>
            <w:shd w:val="clear" w:color="auto" w:fill="auto"/>
            <w:noWrap/>
            <w:vAlign w:val="center"/>
            <w:hideMark/>
          </w:tcPr>
          <w:p w14:paraId="7CEF7B0E" w14:textId="77777777" w:rsidR="008F1E71" w:rsidRPr="000F50C8" w:rsidRDefault="008F1E71" w:rsidP="004A3CF7">
            <w:pPr>
              <w:spacing w:after="0"/>
              <w:jc w:val="center"/>
              <w:rPr>
                <w:b/>
                <w:bCs/>
                <w:color w:val="000000"/>
                <w:sz w:val="20"/>
                <w:szCs w:val="20"/>
              </w:rPr>
            </w:pPr>
            <w:r w:rsidRPr="000F50C8">
              <w:rPr>
                <w:b/>
                <w:bCs/>
                <w:color w:val="000000"/>
                <w:sz w:val="20"/>
                <w:szCs w:val="20"/>
              </w:rPr>
              <w:t>Pasport K6</w:t>
            </w:r>
          </w:p>
        </w:tc>
        <w:tc>
          <w:tcPr>
            <w:tcW w:w="5579" w:type="dxa"/>
            <w:shd w:val="clear" w:color="auto" w:fill="auto"/>
            <w:hideMark/>
          </w:tcPr>
          <w:p w14:paraId="0A50B290" w14:textId="77777777" w:rsidR="008F1E71" w:rsidRPr="000F50C8" w:rsidRDefault="008F1E71" w:rsidP="004A3CF7">
            <w:pPr>
              <w:spacing w:after="0"/>
              <w:jc w:val="left"/>
              <w:rPr>
                <w:color w:val="000000"/>
                <w:sz w:val="20"/>
                <w:szCs w:val="20"/>
              </w:rPr>
            </w:pPr>
            <w:r w:rsidRPr="000F50C8">
              <w:rPr>
                <w:color w:val="000000"/>
                <w:sz w:val="20"/>
                <w:szCs w:val="20"/>
              </w:rPr>
              <w:t>PASPORT KOTLE K6 - Všeobecné údaje</w:t>
            </w:r>
            <w:r w:rsidRPr="000F50C8">
              <w:rPr>
                <w:color w:val="000000"/>
                <w:sz w:val="20"/>
                <w:szCs w:val="20"/>
              </w:rPr>
              <w:br/>
              <w:t>01 Pasport K6.pdf</w:t>
            </w:r>
          </w:p>
        </w:tc>
        <w:tc>
          <w:tcPr>
            <w:tcW w:w="2738" w:type="dxa"/>
            <w:shd w:val="clear" w:color="auto" w:fill="auto"/>
            <w:vAlign w:val="center"/>
            <w:hideMark/>
          </w:tcPr>
          <w:p w14:paraId="54DEF62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384A7E2" w14:textId="77777777" w:rsidTr="00DB4319">
        <w:trPr>
          <w:cantSplit/>
        </w:trPr>
        <w:tc>
          <w:tcPr>
            <w:tcW w:w="1477" w:type="dxa"/>
            <w:vMerge/>
            <w:shd w:val="clear" w:color="auto" w:fill="auto"/>
            <w:vAlign w:val="center"/>
            <w:hideMark/>
          </w:tcPr>
          <w:p w14:paraId="2C50C604" w14:textId="77777777" w:rsidR="008F1E71" w:rsidRPr="000F50C8" w:rsidRDefault="008F1E71" w:rsidP="004A3CF7">
            <w:pPr>
              <w:spacing w:after="0"/>
              <w:rPr>
                <w:b/>
                <w:bCs/>
                <w:color w:val="000000"/>
                <w:sz w:val="20"/>
                <w:szCs w:val="20"/>
              </w:rPr>
            </w:pPr>
          </w:p>
        </w:tc>
        <w:tc>
          <w:tcPr>
            <w:tcW w:w="5579" w:type="dxa"/>
            <w:shd w:val="clear" w:color="auto" w:fill="auto"/>
            <w:hideMark/>
          </w:tcPr>
          <w:p w14:paraId="31C94D96" w14:textId="77777777" w:rsidR="008F1E71" w:rsidRPr="000F50C8" w:rsidRDefault="008F1E71" w:rsidP="004A3CF7">
            <w:pPr>
              <w:spacing w:after="0"/>
              <w:jc w:val="left"/>
              <w:rPr>
                <w:color w:val="000000"/>
                <w:sz w:val="20"/>
                <w:szCs w:val="20"/>
              </w:rPr>
            </w:pPr>
            <w:r w:rsidRPr="000F50C8">
              <w:rPr>
                <w:color w:val="000000"/>
                <w:sz w:val="20"/>
                <w:szCs w:val="20"/>
              </w:rPr>
              <w:t>Technické charakteristiky a parametry</w:t>
            </w:r>
            <w:r w:rsidRPr="000F50C8">
              <w:rPr>
                <w:color w:val="000000"/>
                <w:sz w:val="20"/>
                <w:szCs w:val="20"/>
              </w:rPr>
              <w:br/>
              <w:t>02 Technické parametry.pdf</w:t>
            </w:r>
          </w:p>
        </w:tc>
        <w:tc>
          <w:tcPr>
            <w:tcW w:w="2738" w:type="dxa"/>
            <w:shd w:val="clear" w:color="auto" w:fill="auto"/>
            <w:vAlign w:val="center"/>
            <w:hideMark/>
          </w:tcPr>
          <w:p w14:paraId="12B24DE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B5DF2FD" w14:textId="77777777" w:rsidTr="00DB4319">
        <w:trPr>
          <w:cantSplit/>
        </w:trPr>
        <w:tc>
          <w:tcPr>
            <w:tcW w:w="1477" w:type="dxa"/>
            <w:vMerge/>
            <w:shd w:val="clear" w:color="auto" w:fill="auto"/>
            <w:vAlign w:val="center"/>
            <w:hideMark/>
          </w:tcPr>
          <w:p w14:paraId="23295F0C" w14:textId="77777777" w:rsidR="008F1E71" w:rsidRPr="000F50C8" w:rsidRDefault="008F1E71" w:rsidP="004A3CF7">
            <w:pPr>
              <w:spacing w:after="0"/>
              <w:rPr>
                <w:b/>
                <w:bCs/>
                <w:color w:val="000000"/>
                <w:sz w:val="20"/>
                <w:szCs w:val="20"/>
              </w:rPr>
            </w:pPr>
          </w:p>
        </w:tc>
        <w:tc>
          <w:tcPr>
            <w:tcW w:w="5579" w:type="dxa"/>
            <w:shd w:val="clear" w:color="auto" w:fill="auto"/>
            <w:hideMark/>
          </w:tcPr>
          <w:p w14:paraId="05300FF4" w14:textId="77777777" w:rsidR="008F1E71" w:rsidRPr="000F50C8" w:rsidRDefault="008F1E71" w:rsidP="004A3CF7">
            <w:pPr>
              <w:spacing w:after="0"/>
              <w:jc w:val="left"/>
              <w:rPr>
                <w:color w:val="000000"/>
                <w:sz w:val="20"/>
                <w:szCs w:val="20"/>
              </w:rPr>
            </w:pPr>
            <w:r w:rsidRPr="000F50C8">
              <w:rPr>
                <w:color w:val="000000"/>
                <w:sz w:val="20"/>
                <w:szCs w:val="20"/>
              </w:rPr>
              <w:t>Údaje o pojistných ventilech</w:t>
            </w:r>
            <w:r w:rsidRPr="000F50C8">
              <w:rPr>
                <w:color w:val="000000"/>
                <w:sz w:val="20"/>
                <w:szCs w:val="20"/>
              </w:rPr>
              <w:br/>
              <w:t>03 Pojistné ventily.pdf</w:t>
            </w:r>
          </w:p>
        </w:tc>
        <w:tc>
          <w:tcPr>
            <w:tcW w:w="2738" w:type="dxa"/>
            <w:shd w:val="clear" w:color="auto" w:fill="auto"/>
            <w:vAlign w:val="center"/>
            <w:hideMark/>
          </w:tcPr>
          <w:p w14:paraId="1FE0A6C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52F6EB0" w14:textId="77777777" w:rsidTr="00DB4319">
        <w:trPr>
          <w:cantSplit/>
        </w:trPr>
        <w:tc>
          <w:tcPr>
            <w:tcW w:w="1477" w:type="dxa"/>
            <w:vMerge/>
            <w:shd w:val="clear" w:color="auto" w:fill="auto"/>
            <w:vAlign w:val="center"/>
            <w:hideMark/>
          </w:tcPr>
          <w:p w14:paraId="2E3F79C0" w14:textId="77777777" w:rsidR="008F1E71" w:rsidRPr="000F50C8" w:rsidRDefault="008F1E71" w:rsidP="004A3CF7">
            <w:pPr>
              <w:spacing w:after="0"/>
              <w:rPr>
                <w:b/>
                <w:bCs/>
                <w:color w:val="000000"/>
                <w:sz w:val="20"/>
                <w:szCs w:val="20"/>
              </w:rPr>
            </w:pPr>
          </w:p>
        </w:tc>
        <w:tc>
          <w:tcPr>
            <w:tcW w:w="5579" w:type="dxa"/>
            <w:shd w:val="clear" w:color="auto" w:fill="auto"/>
            <w:hideMark/>
          </w:tcPr>
          <w:p w14:paraId="542E8A2C" w14:textId="77777777" w:rsidR="008F1E71" w:rsidRPr="000F50C8" w:rsidRDefault="008F1E71" w:rsidP="004A3CF7">
            <w:pPr>
              <w:spacing w:after="0"/>
              <w:jc w:val="left"/>
              <w:rPr>
                <w:color w:val="000000"/>
                <w:sz w:val="20"/>
                <w:szCs w:val="20"/>
              </w:rPr>
            </w:pPr>
            <w:r w:rsidRPr="000F50C8">
              <w:rPr>
                <w:color w:val="000000"/>
                <w:sz w:val="20"/>
                <w:szCs w:val="20"/>
              </w:rPr>
              <w:t>Údaje o o hlavní armatuře</w:t>
            </w:r>
            <w:r w:rsidRPr="000F50C8">
              <w:rPr>
                <w:color w:val="000000"/>
                <w:sz w:val="20"/>
                <w:szCs w:val="20"/>
              </w:rPr>
              <w:br/>
              <w:t>04 Hlavní armatura.pdf</w:t>
            </w:r>
          </w:p>
        </w:tc>
        <w:tc>
          <w:tcPr>
            <w:tcW w:w="2738" w:type="dxa"/>
            <w:shd w:val="clear" w:color="auto" w:fill="auto"/>
            <w:vAlign w:val="center"/>
            <w:hideMark/>
          </w:tcPr>
          <w:p w14:paraId="1877A88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AD6A7CE" w14:textId="77777777" w:rsidTr="00DB4319">
        <w:trPr>
          <w:cantSplit/>
        </w:trPr>
        <w:tc>
          <w:tcPr>
            <w:tcW w:w="1477" w:type="dxa"/>
            <w:vMerge/>
            <w:shd w:val="clear" w:color="auto" w:fill="auto"/>
            <w:vAlign w:val="center"/>
            <w:hideMark/>
          </w:tcPr>
          <w:p w14:paraId="07B614CE" w14:textId="77777777" w:rsidR="008F1E71" w:rsidRPr="000F50C8" w:rsidRDefault="008F1E71" w:rsidP="004A3CF7">
            <w:pPr>
              <w:spacing w:after="0"/>
              <w:rPr>
                <w:b/>
                <w:bCs/>
                <w:color w:val="000000"/>
                <w:sz w:val="20"/>
                <w:szCs w:val="20"/>
              </w:rPr>
            </w:pPr>
          </w:p>
        </w:tc>
        <w:tc>
          <w:tcPr>
            <w:tcW w:w="5579" w:type="dxa"/>
            <w:shd w:val="clear" w:color="auto" w:fill="auto"/>
            <w:hideMark/>
          </w:tcPr>
          <w:p w14:paraId="6F48E585"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K6.pdf</w:t>
            </w:r>
            <w:r w:rsidRPr="000F50C8">
              <w:rPr>
                <w:color w:val="000000"/>
                <w:sz w:val="20"/>
                <w:szCs w:val="20"/>
              </w:rPr>
              <w:br/>
              <w:t>05 Pevnostní výpočet K6.pdf</w:t>
            </w:r>
          </w:p>
        </w:tc>
        <w:tc>
          <w:tcPr>
            <w:tcW w:w="2738" w:type="dxa"/>
            <w:shd w:val="clear" w:color="auto" w:fill="auto"/>
            <w:vAlign w:val="center"/>
            <w:hideMark/>
          </w:tcPr>
          <w:p w14:paraId="5A9A127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E1989BF" w14:textId="77777777" w:rsidTr="00DB4319">
        <w:trPr>
          <w:cantSplit/>
        </w:trPr>
        <w:tc>
          <w:tcPr>
            <w:tcW w:w="1477" w:type="dxa"/>
            <w:vMerge/>
            <w:shd w:val="clear" w:color="auto" w:fill="auto"/>
            <w:vAlign w:val="center"/>
            <w:hideMark/>
          </w:tcPr>
          <w:p w14:paraId="47F07B5A" w14:textId="77777777" w:rsidR="008F1E71" w:rsidRPr="000F50C8" w:rsidRDefault="008F1E71" w:rsidP="004A3CF7">
            <w:pPr>
              <w:spacing w:after="0"/>
              <w:rPr>
                <w:b/>
                <w:bCs/>
                <w:color w:val="000000"/>
                <w:sz w:val="20"/>
                <w:szCs w:val="20"/>
              </w:rPr>
            </w:pPr>
          </w:p>
        </w:tc>
        <w:tc>
          <w:tcPr>
            <w:tcW w:w="5579" w:type="dxa"/>
            <w:shd w:val="clear" w:color="auto" w:fill="auto"/>
            <w:hideMark/>
          </w:tcPr>
          <w:p w14:paraId="6FB90CBA"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K6 - doplněk</w:t>
            </w:r>
            <w:r w:rsidRPr="000F50C8">
              <w:rPr>
                <w:color w:val="000000"/>
                <w:sz w:val="20"/>
                <w:szCs w:val="20"/>
              </w:rPr>
              <w:br/>
              <w:t>05a Pevnostní výpočet doplněk.pdf</w:t>
            </w:r>
          </w:p>
        </w:tc>
        <w:tc>
          <w:tcPr>
            <w:tcW w:w="2738" w:type="dxa"/>
            <w:shd w:val="clear" w:color="auto" w:fill="auto"/>
            <w:vAlign w:val="center"/>
            <w:hideMark/>
          </w:tcPr>
          <w:p w14:paraId="292A1E07"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C1AC736" w14:textId="77777777" w:rsidTr="00DB4319">
        <w:trPr>
          <w:cantSplit/>
        </w:trPr>
        <w:tc>
          <w:tcPr>
            <w:tcW w:w="1477" w:type="dxa"/>
            <w:vMerge/>
            <w:shd w:val="clear" w:color="auto" w:fill="auto"/>
            <w:vAlign w:val="center"/>
            <w:hideMark/>
          </w:tcPr>
          <w:p w14:paraId="64C66842" w14:textId="77777777" w:rsidR="008F1E71" w:rsidRPr="000F50C8" w:rsidRDefault="008F1E71" w:rsidP="004A3CF7">
            <w:pPr>
              <w:spacing w:after="0"/>
              <w:rPr>
                <w:b/>
                <w:bCs/>
                <w:color w:val="000000"/>
                <w:sz w:val="20"/>
                <w:szCs w:val="20"/>
              </w:rPr>
            </w:pPr>
          </w:p>
        </w:tc>
        <w:tc>
          <w:tcPr>
            <w:tcW w:w="5579" w:type="dxa"/>
            <w:shd w:val="clear" w:color="auto" w:fill="auto"/>
            <w:hideMark/>
          </w:tcPr>
          <w:p w14:paraId="2A9AA031"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K6 - doplněk 2</w:t>
            </w:r>
            <w:r w:rsidRPr="000F50C8">
              <w:rPr>
                <w:color w:val="000000"/>
                <w:sz w:val="20"/>
                <w:szCs w:val="20"/>
              </w:rPr>
              <w:br/>
              <w:t>05b Pevnostní výpočet doplněk2.pdf</w:t>
            </w:r>
          </w:p>
        </w:tc>
        <w:tc>
          <w:tcPr>
            <w:tcW w:w="2738" w:type="dxa"/>
            <w:shd w:val="clear" w:color="auto" w:fill="auto"/>
            <w:vAlign w:val="center"/>
            <w:hideMark/>
          </w:tcPr>
          <w:p w14:paraId="09004714"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1FDA175" w14:textId="77777777" w:rsidTr="00DB4319">
        <w:trPr>
          <w:cantSplit/>
        </w:trPr>
        <w:tc>
          <w:tcPr>
            <w:tcW w:w="1477" w:type="dxa"/>
            <w:vMerge/>
            <w:shd w:val="clear" w:color="auto" w:fill="auto"/>
            <w:vAlign w:val="center"/>
            <w:hideMark/>
          </w:tcPr>
          <w:p w14:paraId="5A59528F" w14:textId="77777777" w:rsidR="008F1E71" w:rsidRPr="000F50C8" w:rsidRDefault="008F1E71" w:rsidP="004A3CF7">
            <w:pPr>
              <w:spacing w:after="0"/>
              <w:rPr>
                <w:b/>
                <w:bCs/>
                <w:color w:val="000000"/>
                <w:sz w:val="20"/>
                <w:szCs w:val="20"/>
              </w:rPr>
            </w:pPr>
          </w:p>
        </w:tc>
        <w:tc>
          <w:tcPr>
            <w:tcW w:w="5579" w:type="dxa"/>
            <w:shd w:val="clear" w:color="auto" w:fill="auto"/>
            <w:hideMark/>
          </w:tcPr>
          <w:p w14:paraId="2FC1202D" w14:textId="77777777" w:rsidR="008F1E71" w:rsidRPr="000F50C8" w:rsidRDefault="008F1E71" w:rsidP="004A3CF7">
            <w:pPr>
              <w:spacing w:after="0"/>
              <w:jc w:val="left"/>
              <w:rPr>
                <w:color w:val="000000"/>
                <w:sz w:val="20"/>
                <w:szCs w:val="20"/>
              </w:rPr>
            </w:pPr>
            <w:r w:rsidRPr="000F50C8">
              <w:rPr>
                <w:color w:val="000000"/>
                <w:sz w:val="20"/>
                <w:szCs w:val="20"/>
              </w:rPr>
              <w:t>Seznam dokumentů přiložených k pasportu kotle K6</w:t>
            </w:r>
            <w:r w:rsidRPr="000F50C8">
              <w:rPr>
                <w:color w:val="000000"/>
                <w:sz w:val="20"/>
                <w:szCs w:val="20"/>
              </w:rPr>
              <w:br/>
              <w:t>06 Seznam výkresů.pdf</w:t>
            </w:r>
          </w:p>
        </w:tc>
        <w:tc>
          <w:tcPr>
            <w:tcW w:w="2738" w:type="dxa"/>
            <w:shd w:val="clear" w:color="auto" w:fill="auto"/>
            <w:vAlign w:val="center"/>
            <w:hideMark/>
          </w:tcPr>
          <w:p w14:paraId="1EFC2B3A"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32915DF" w14:textId="77777777" w:rsidTr="00DB4319">
        <w:trPr>
          <w:cantSplit/>
        </w:trPr>
        <w:tc>
          <w:tcPr>
            <w:tcW w:w="1477" w:type="dxa"/>
            <w:vMerge w:val="restart"/>
            <w:shd w:val="clear" w:color="auto" w:fill="auto"/>
            <w:noWrap/>
            <w:vAlign w:val="center"/>
            <w:hideMark/>
          </w:tcPr>
          <w:p w14:paraId="0A27F30D" w14:textId="77777777" w:rsidR="008F1E71" w:rsidRPr="000F50C8" w:rsidRDefault="008F1E71" w:rsidP="004A3CF7">
            <w:pPr>
              <w:spacing w:after="0"/>
              <w:jc w:val="center"/>
              <w:rPr>
                <w:b/>
                <w:bCs/>
                <w:color w:val="000000"/>
                <w:sz w:val="20"/>
                <w:szCs w:val="20"/>
              </w:rPr>
            </w:pPr>
            <w:r w:rsidRPr="000F50C8">
              <w:rPr>
                <w:b/>
                <w:bCs/>
                <w:color w:val="000000"/>
                <w:sz w:val="20"/>
                <w:szCs w:val="20"/>
              </w:rPr>
              <w:t>Výkresy K6</w:t>
            </w:r>
          </w:p>
        </w:tc>
        <w:tc>
          <w:tcPr>
            <w:tcW w:w="5579" w:type="dxa"/>
            <w:shd w:val="clear" w:color="auto" w:fill="auto"/>
            <w:hideMark/>
          </w:tcPr>
          <w:p w14:paraId="39A402A1" w14:textId="77777777" w:rsidR="008F1E71" w:rsidRPr="000F50C8" w:rsidRDefault="008F1E71" w:rsidP="004A3CF7">
            <w:pPr>
              <w:spacing w:after="0"/>
              <w:jc w:val="left"/>
              <w:rPr>
                <w:color w:val="000000"/>
                <w:sz w:val="20"/>
                <w:szCs w:val="20"/>
              </w:rPr>
            </w:pPr>
            <w:r w:rsidRPr="000F50C8">
              <w:rPr>
                <w:color w:val="000000"/>
                <w:sz w:val="20"/>
                <w:szCs w:val="20"/>
              </w:rPr>
              <w:t>ARMATURA POTRUBNI TRASY</w:t>
            </w:r>
            <w:r w:rsidRPr="000F50C8">
              <w:rPr>
                <w:color w:val="000000"/>
                <w:sz w:val="20"/>
                <w:szCs w:val="20"/>
              </w:rPr>
              <w:br/>
              <w:t>INS-MD14-0-1624revA ARMATURA POTRUBNI TRASY.pdf</w:t>
            </w:r>
          </w:p>
        </w:tc>
        <w:tc>
          <w:tcPr>
            <w:tcW w:w="2738" w:type="dxa"/>
            <w:shd w:val="clear" w:color="auto" w:fill="auto"/>
            <w:vAlign w:val="center"/>
            <w:hideMark/>
          </w:tcPr>
          <w:p w14:paraId="6405AA36"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1AC6D83" w14:textId="77777777" w:rsidTr="00DB4319">
        <w:trPr>
          <w:cantSplit/>
        </w:trPr>
        <w:tc>
          <w:tcPr>
            <w:tcW w:w="1477" w:type="dxa"/>
            <w:vMerge/>
            <w:shd w:val="clear" w:color="auto" w:fill="auto"/>
            <w:vAlign w:val="center"/>
            <w:hideMark/>
          </w:tcPr>
          <w:p w14:paraId="2A38C077" w14:textId="77777777" w:rsidR="008F1E71" w:rsidRPr="000F50C8" w:rsidRDefault="008F1E71" w:rsidP="004A3CF7">
            <w:pPr>
              <w:spacing w:after="0"/>
              <w:rPr>
                <w:b/>
                <w:bCs/>
                <w:color w:val="000000"/>
                <w:sz w:val="20"/>
                <w:szCs w:val="20"/>
              </w:rPr>
            </w:pPr>
          </w:p>
        </w:tc>
        <w:tc>
          <w:tcPr>
            <w:tcW w:w="5579" w:type="dxa"/>
            <w:shd w:val="clear" w:color="auto" w:fill="auto"/>
            <w:hideMark/>
          </w:tcPr>
          <w:p w14:paraId="5E3C4E66" w14:textId="77777777" w:rsidR="008F1E71" w:rsidRPr="000F50C8" w:rsidRDefault="008F1E71" w:rsidP="004A3CF7">
            <w:pPr>
              <w:spacing w:after="0"/>
              <w:jc w:val="left"/>
              <w:rPr>
                <w:color w:val="000000"/>
                <w:sz w:val="20"/>
                <w:szCs w:val="20"/>
              </w:rPr>
            </w:pPr>
            <w:r w:rsidRPr="000F50C8">
              <w:rPr>
                <w:color w:val="000000"/>
                <w:sz w:val="20"/>
                <w:szCs w:val="20"/>
              </w:rPr>
              <w:t>OHŘÍVÁK VODY</w:t>
            </w:r>
            <w:r w:rsidRPr="000F50C8">
              <w:rPr>
                <w:color w:val="000000"/>
                <w:sz w:val="20"/>
                <w:szCs w:val="20"/>
              </w:rPr>
              <w:br/>
              <w:t>INS-MD14-0-2181 OHRIVAK VODY.pdf</w:t>
            </w:r>
          </w:p>
        </w:tc>
        <w:tc>
          <w:tcPr>
            <w:tcW w:w="2738" w:type="dxa"/>
            <w:shd w:val="clear" w:color="auto" w:fill="auto"/>
            <w:vAlign w:val="center"/>
            <w:hideMark/>
          </w:tcPr>
          <w:p w14:paraId="4A988F9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E1758B0" w14:textId="77777777" w:rsidTr="00DB4319">
        <w:trPr>
          <w:cantSplit/>
        </w:trPr>
        <w:tc>
          <w:tcPr>
            <w:tcW w:w="1477" w:type="dxa"/>
            <w:vMerge/>
            <w:shd w:val="clear" w:color="auto" w:fill="auto"/>
            <w:vAlign w:val="center"/>
            <w:hideMark/>
          </w:tcPr>
          <w:p w14:paraId="3EF20D76" w14:textId="77777777" w:rsidR="008F1E71" w:rsidRPr="000F50C8" w:rsidRDefault="008F1E71" w:rsidP="004A3CF7">
            <w:pPr>
              <w:spacing w:after="0"/>
              <w:rPr>
                <w:b/>
                <w:bCs/>
                <w:color w:val="000000"/>
                <w:sz w:val="20"/>
                <w:szCs w:val="20"/>
              </w:rPr>
            </w:pPr>
          </w:p>
        </w:tc>
        <w:tc>
          <w:tcPr>
            <w:tcW w:w="5579" w:type="dxa"/>
            <w:shd w:val="clear" w:color="auto" w:fill="auto"/>
            <w:hideMark/>
          </w:tcPr>
          <w:p w14:paraId="66FB3DA8" w14:textId="77777777" w:rsidR="008F1E71" w:rsidRPr="000F50C8" w:rsidRDefault="008F1E71" w:rsidP="004A3CF7">
            <w:pPr>
              <w:spacing w:after="0"/>
              <w:jc w:val="left"/>
              <w:rPr>
                <w:color w:val="000000"/>
                <w:sz w:val="20"/>
                <w:szCs w:val="20"/>
              </w:rPr>
            </w:pPr>
            <w:r w:rsidRPr="000F50C8">
              <w:rPr>
                <w:color w:val="000000"/>
                <w:sz w:val="20"/>
                <w:szCs w:val="20"/>
              </w:rPr>
              <w:t>TLAKOVÝ SYSTÉM</w:t>
            </w:r>
            <w:r w:rsidRPr="000F50C8">
              <w:rPr>
                <w:color w:val="000000"/>
                <w:sz w:val="20"/>
                <w:szCs w:val="20"/>
              </w:rPr>
              <w:br/>
              <w:t>INS-MD15-0-1243revC TLAKOVY SYSTEM.pdf</w:t>
            </w:r>
          </w:p>
        </w:tc>
        <w:tc>
          <w:tcPr>
            <w:tcW w:w="2738" w:type="dxa"/>
            <w:shd w:val="clear" w:color="auto" w:fill="auto"/>
            <w:vAlign w:val="center"/>
            <w:hideMark/>
          </w:tcPr>
          <w:p w14:paraId="4F79556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E1E75CA" w14:textId="77777777" w:rsidTr="00DB4319">
        <w:trPr>
          <w:cantSplit/>
        </w:trPr>
        <w:tc>
          <w:tcPr>
            <w:tcW w:w="1477" w:type="dxa"/>
            <w:vMerge/>
            <w:shd w:val="clear" w:color="auto" w:fill="auto"/>
            <w:vAlign w:val="center"/>
            <w:hideMark/>
          </w:tcPr>
          <w:p w14:paraId="10B2585E" w14:textId="77777777" w:rsidR="008F1E71" w:rsidRPr="000F50C8" w:rsidRDefault="008F1E71" w:rsidP="004A3CF7">
            <w:pPr>
              <w:spacing w:after="0"/>
              <w:rPr>
                <w:b/>
                <w:bCs/>
                <w:color w:val="000000"/>
                <w:sz w:val="20"/>
                <w:szCs w:val="20"/>
              </w:rPr>
            </w:pPr>
          </w:p>
        </w:tc>
        <w:tc>
          <w:tcPr>
            <w:tcW w:w="5579" w:type="dxa"/>
            <w:shd w:val="clear" w:color="auto" w:fill="auto"/>
            <w:hideMark/>
          </w:tcPr>
          <w:p w14:paraId="24F4CE84" w14:textId="77777777" w:rsidR="008F1E71" w:rsidRPr="000F50C8" w:rsidRDefault="008F1E71" w:rsidP="004A3CF7">
            <w:pPr>
              <w:spacing w:after="0"/>
              <w:jc w:val="left"/>
              <w:rPr>
                <w:color w:val="000000"/>
                <w:sz w:val="20"/>
                <w:szCs w:val="20"/>
              </w:rPr>
            </w:pPr>
            <w:r w:rsidRPr="000F50C8">
              <w:rPr>
                <w:color w:val="000000"/>
                <w:sz w:val="20"/>
                <w:szCs w:val="20"/>
              </w:rPr>
              <w:t>PŘEHŘÍVÁK PÁRY</w:t>
            </w:r>
            <w:r w:rsidRPr="000F50C8">
              <w:rPr>
                <w:color w:val="000000"/>
                <w:sz w:val="20"/>
                <w:szCs w:val="20"/>
              </w:rPr>
              <w:br/>
              <w:t>INS-MD15-0-1244revC PREHRIVAK PARY.pdf</w:t>
            </w:r>
          </w:p>
        </w:tc>
        <w:tc>
          <w:tcPr>
            <w:tcW w:w="2738" w:type="dxa"/>
            <w:shd w:val="clear" w:color="auto" w:fill="auto"/>
            <w:vAlign w:val="center"/>
            <w:hideMark/>
          </w:tcPr>
          <w:p w14:paraId="5EA3528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6516286" w14:textId="77777777" w:rsidTr="00DB4319">
        <w:trPr>
          <w:cantSplit/>
        </w:trPr>
        <w:tc>
          <w:tcPr>
            <w:tcW w:w="1477" w:type="dxa"/>
            <w:vMerge/>
            <w:shd w:val="clear" w:color="auto" w:fill="auto"/>
            <w:vAlign w:val="center"/>
            <w:hideMark/>
          </w:tcPr>
          <w:p w14:paraId="3199AA0A" w14:textId="77777777" w:rsidR="008F1E71" w:rsidRPr="000F50C8" w:rsidRDefault="008F1E71" w:rsidP="004A3CF7">
            <w:pPr>
              <w:spacing w:after="0"/>
              <w:rPr>
                <w:b/>
                <w:bCs/>
                <w:color w:val="000000"/>
                <w:sz w:val="20"/>
                <w:szCs w:val="20"/>
              </w:rPr>
            </w:pPr>
          </w:p>
        </w:tc>
        <w:tc>
          <w:tcPr>
            <w:tcW w:w="5579" w:type="dxa"/>
            <w:shd w:val="clear" w:color="auto" w:fill="auto"/>
            <w:hideMark/>
          </w:tcPr>
          <w:p w14:paraId="6F1D0B6F" w14:textId="77777777" w:rsidR="008F1E71" w:rsidRPr="000F50C8" w:rsidRDefault="008F1E71" w:rsidP="004A3CF7">
            <w:pPr>
              <w:spacing w:after="0"/>
              <w:jc w:val="left"/>
              <w:rPr>
                <w:color w:val="000000"/>
                <w:sz w:val="20"/>
                <w:szCs w:val="20"/>
              </w:rPr>
            </w:pPr>
            <w:r w:rsidRPr="000F50C8">
              <w:rPr>
                <w:color w:val="000000"/>
                <w:sz w:val="20"/>
                <w:szCs w:val="20"/>
              </w:rPr>
              <w:t>VYPARNÍK</w:t>
            </w:r>
            <w:r w:rsidRPr="000F50C8">
              <w:rPr>
                <w:color w:val="000000"/>
                <w:sz w:val="20"/>
                <w:szCs w:val="20"/>
              </w:rPr>
              <w:br/>
              <w:t>INS-MD15-0-1245revA VYPARNIK.pdf</w:t>
            </w:r>
          </w:p>
        </w:tc>
        <w:tc>
          <w:tcPr>
            <w:tcW w:w="2738" w:type="dxa"/>
            <w:shd w:val="clear" w:color="auto" w:fill="auto"/>
            <w:vAlign w:val="center"/>
            <w:hideMark/>
          </w:tcPr>
          <w:p w14:paraId="484C9E4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C25BD3F" w14:textId="77777777" w:rsidTr="00DB4319">
        <w:trPr>
          <w:cantSplit/>
        </w:trPr>
        <w:tc>
          <w:tcPr>
            <w:tcW w:w="1477" w:type="dxa"/>
            <w:vMerge/>
            <w:shd w:val="clear" w:color="auto" w:fill="auto"/>
            <w:vAlign w:val="center"/>
            <w:hideMark/>
          </w:tcPr>
          <w:p w14:paraId="7B3D520B" w14:textId="77777777" w:rsidR="008F1E71" w:rsidRPr="000F50C8" w:rsidRDefault="008F1E71" w:rsidP="004A3CF7">
            <w:pPr>
              <w:spacing w:after="0"/>
              <w:rPr>
                <w:b/>
                <w:bCs/>
                <w:color w:val="000000"/>
                <w:sz w:val="20"/>
                <w:szCs w:val="20"/>
              </w:rPr>
            </w:pPr>
          </w:p>
        </w:tc>
        <w:tc>
          <w:tcPr>
            <w:tcW w:w="5579" w:type="dxa"/>
            <w:shd w:val="clear" w:color="auto" w:fill="auto"/>
            <w:hideMark/>
          </w:tcPr>
          <w:p w14:paraId="7A816601"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1</w:t>
            </w:r>
            <w:r w:rsidRPr="000F50C8">
              <w:rPr>
                <w:color w:val="000000"/>
                <w:sz w:val="20"/>
                <w:szCs w:val="20"/>
              </w:rPr>
              <w:br/>
              <w:t>INS-MD15-0-1449revC_KOTEL_K6_sestava_list1.pdf</w:t>
            </w:r>
          </w:p>
        </w:tc>
        <w:tc>
          <w:tcPr>
            <w:tcW w:w="2738" w:type="dxa"/>
            <w:shd w:val="clear" w:color="auto" w:fill="auto"/>
            <w:vAlign w:val="center"/>
            <w:hideMark/>
          </w:tcPr>
          <w:p w14:paraId="513337D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577020F" w14:textId="77777777" w:rsidTr="00DB4319">
        <w:trPr>
          <w:cantSplit/>
        </w:trPr>
        <w:tc>
          <w:tcPr>
            <w:tcW w:w="1477" w:type="dxa"/>
            <w:vMerge/>
            <w:shd w:val="clear" w:color="auto" w:fill="auto"/>
            <w:vAlign w:val="center"/>
            <w:hideMark/>
          </w:tcPr>
          <w:p w14:paraId="1ED9E485" w14:textId="77777777" w:rsidR="008F1E71" w:rsidRPr="000F50C8" w:rsidRDefault="008F1E71" w:rsidP="004A3CF7">
            <w:pPr>
              <w:spacing w:after="0"/>
              <w:rPr>
                <w:b/>
                <w:bCs/>
                <w:color w:val="000000"/>
                <w:sz w:val="20"/>
                <w:szCs w:val="20"/>
              </w:rPr>
            </w:pPr>
          </w:p>
        </w:tc>
        <w:tc>
          <w:tcPr>
            <w:tcW w:w="5579" w:type="dxa"/>
            <w:shd w:val="clear" w:color="auto" w:fill="auto"/>
            <w:hideMark/>
          </w:tcPr>
          <w:p w14:paraId="2820727F"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2</w:t>
            </w:r>
            <w:r w:rsidRPr="000F50C8">
              <w:rPr>
                <w:color w:val="000000"/>
                <w:sz w:val="20"/>
                <w:szCs w:val="20"/>
              </w:rPr>
              <w:br/>
              <w:t>INS-MD15-0-1449revC_KOTEL_K6_sestava_list2.pdf</w:t>
            </w:r>
          </w:p>
        </w:tc>
        <w:tc>
          <w:tcPr>
            <w:tcW w:w="2738" w:type="dxa"/>
            <w:shd w:val="clear" w:color="auto" w:fill="auto"/>
            <w:vAlign w:val="center"/>
            <w:hideMark/>
          </w:tcPr>
          <w:p w14:paraId="7FD5441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4774D453" w14:textId="77777777" w:rsidTr="00DB4319">
        <w:trPr>
          <w:cantSplit/>
        </w:trPr>
        <w:tc>
          <w:tcPr>
            <w:tcW w:w="1477" w:type="dxa"/>
            <w:vMerge/>
            <w:shd w:val="clear" w:color="auto" w:fill="auto"/>
            <w:vAlign w:val="center"/>
            <w:hideMark/>
          </w:tcPr>
          <w:p w14:paraId="7196FFF1" w14:textId="77777777" w:rsidR="008F1E71" w:rsidRPr="000F50C8" w:rsidRDefault="008F1E71" w:rsidP="004A3CF7">
            <w:pPr>
              <w:spacing w:after="0"/>
              <w:rPr>
                <w:b/>
                <w:bCs/>
                <w:color w:val="000000"/>
                <w:sz w:val="20"/>
                <w:szCs w:val="20"/>
              </w:rPr>
            </w:pPr>
          </w:p>
        </w:tc>
        <w:tc>
          <w:tcPr>
            <w:tcW w:w="5579" w:type="dxa"/>
            <w:shd w:val="clear" w:color="auto" w:fill="auto"/>
            <w:hideMark/>
          </w:tcPr>
          <w:p w14:paraId="48E5C28D" w14:textId="77777777" w:rsidR="008F1E71" w:rsidRPr="000F50C8" w:rsidRDefault="008F1E71" w:rsidP="004A3CF7">
            <w:pPr>
              <w:spacing w:after="0"/>
              <w:jc w:val="left"/>
              <w:rPr>
                <w:color w:val="000000"/>
                <w:sz w:val="20"/>
                <w:szCs w:val="20"/>
              </w:rPr>
            </w:pPr>
            <w:r w:rsidRPr="000F50C8">
              <w:rPr>
                <w:color w:val="000000"/>
                <w:sz w:val="20"/>
                <w:szCs w:val="20"/>
              </w:rPr>
              <w:t>Sálavý přehřívák - upravený</w:t>
            </w:r>
            <w:r w:rsidRPr="000F50C8">
              <w:rPr>
                <w:color w:val="000000"/>
                <w:sz w:val="20"/>
                <w:szCs w:val="20"/>
              </w:rPr>
              <w:br/>
              <w:t xml:space="preserve">INS-MD16-0-221rev.c sál. </w:t>
            </w:r>
            <w:proofErr w:type="gramStart"/>
            <w:r w:rsidRPr="000F50C8">
              <w:rPr>
                <w:color w:val="000000"/>
                <w:sz w:val="20"/>
                <w:szCs w:val="20"/>
              </w:rPr>
              <w:t>přehřívák</w:t>
            </w:r>
            <w:proofErr w:type="gramEnd"/>
            <w:r w:rsidRPr="000F50C8">
              <w:rPr>
                <w:color w:val="000000"/>
                <w:sz w:val="20"/>
                <w:szCs w:val="20"/>
              </w:rPr>
              <w:t xml:space="preserve"> upravený.pdf</w:t>
            </w:r>
          </w:p>
        </w:tc>
        <w:tc>
          <w:tcPr>
            <w:tcW w:w="2738" w:type="dxa"/>
            <w:shd w:val="clear" w:color="auto" w:fill="auto"/>
            <w:vAlign w:val="center"/>
            <w:hideMark/>
          </w:tcPr>
          <w:p w14:paraId="31657AC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31AB19F" w14:textId="77777777" w:rsidTr="00DB4319">
        <w:trPr>
          <w:cantSplit/>
        </w:trPr>
        <w:tc>
          <w:tcPr>
            <w:tcW w:w="1477" w:type="dxa"/>
            <w:vMerge/>
            <w:shd w:val="clear" w:color="auto" w:fill="auto"/>
            <w:vAlign w:val="center"/>
            <w:hideMark/>
          </w:tcPr>
          <w:p w14:paraId="680240CD" w14:textId="77777777" w:rsidR="008F1E71" w:rsidRPr="000F50C8" w:rsidRDefault="008F1E71" w:rsidP="004A3CF7">
            <w:pPr>
              <w:spacing w:after="0"/>
              <w:rPr>
                <w:b/>
                <w:bCs/>
                <w:color w:val="000000"/>
                <w:sz w:val="20"/>
                <w:szCs w:val="20"/>
              </w:rPr>
            </w:pPr>
          </w:p>
        </w:tc>
        <w:tc>
          <w:tcPr>
            <w:tcW w:w="5579" w:type="dxa"/>
            <w:shd w:val="clear" w:color="auto" w:fill="auto"/>
            <w:hideMark/>
          </w:tcPr>
          <w:p w14:paraId="397CF1B5" w14:textId="77777777" w:rsidR="008F1E71" w:rsidRPr="000F50C8" w:rsidRDefault="008F1E71" w:rsidP="004A3CF7">
            <w:pPr>
              <w:spacing w:after="0"/>
              <w:jc w:val="left"/>
              <w:rPr>
                <w:color w:val="000000"/>
                <w:sz w:val="20"/>
                <w:szCs w:val="20"/>
              </w:rPr>
            </w:pPr>
            <w:r w:rsidRPr="000F50C8">
              <w:rPr>
                <w:color w:val="000000"/>
                <w:sz w:val="20"/>
                <w:szCs w:val="20"/>
              </w:rPr>
              <w:t>Přehřívákové šoty-vstup/výstup</w:t>
            </w:r>
            <w:r w:rsidRPr="000F50C8">
              <w:rPr>
                <w:color w:val="000000"/>
                <w:sz w:val="20"/>
                <w:szCs w:val="20"/>
              </w:rPr>
              <w:br/>
              <w:t>INS-MD16-2-468 šoty-vstup výstup.pdf</w:t>
            </w:r>
          </w:p>
        </w:tc>
        <w:tc>
          <w:tcPr>
            <w:tcW w:w="2738" w:type="dxa"/>
            <w:shd w:val="clear" w:color="auto" w:fill="auto"/>
            <w:vAlign w:val="center"/>
            <w:hideMark/>
          </w:tcPr>
          <w:p w14:paraId="0951828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43FAD77" w14:textId="77777777" w:rsidTr="00DB4319">
        <w:trPr>
          <w:cantSplit/>
        </w:trPr>
        <w:tc>
          <w:tcPr>
            <w:tcW w:w="1477" w:type="dxa"/>
            <w:vMerge/>
            <w:shd w:val="clear" w:color="auto" w:fill="auto"/>
            <w:vAlign w:val="center"/>
            <w:hideMark/>
          </w:tcPr>
          <w:p w14:paraId="021CEB05" w14:textId="77777777" w:rsidR="008F1E71" w:rsidRPr="000F50C8" w:rsidRDefault="008F1E71" w:rsidP="004A3CF7">
            <w:pPr>
              <w:spacing w:after="0"/>
              <w:rPr>
                <w:b/>
                <w:bCs/>
                <w:color w:val="000000"/>
                <w:sz w:val="20"/>
                <w:szCs w:val="20"/>
              </w:rPr>
            </w:pPr>
          </w:p>
        </w:tc>
        <w:tc>
          <w:tcPr>
            <w:tcW w:w="5579" w:type="dxa"/>
            <w:shd w:val="clear" w:color="auto" w:fill="auto"/>
            <w:hideMark/>
          </w:tcPr>
          <w:p w14:paraId="2A70D285" w14:textId="77777777" w:rsidR="008F1E71" w:rsidRPr="000F50C8" w:rsidRDefault="008F1E71" w:rsidP="004A3CF7">
            <w:pPr>
              <w:spacing w:after="0"/>
              <w:jc w:val="left"/>
              <w:rPr>
                <w:color w:val="000000"/>
                <w:sz w:val="20"/>
                <w:szCs w:val="20"/>
              </w:rPr>
            </w:pPr>
            <w:r w:rsidRPr="000F50C8">
              <w:rPr>
                <w:color w:val="000000"/>
                <w:sz w:val="20"/>
                <w:szCs w:val="20"/>
              </w:rPr>
              <w:t>KOTEL K6 - SESTAVA ZAZDIVKY SK</w:t>
            </w:r>
            <w:r w:rsidRPr="000F50C8">
              <w:rPr>
                <w:color w:val="000000"/>
                <w:sz w:val="20"/>
                <w:szCs w:val="20"/>
              </w:rPr>
              <w:br/>
              <w:t>INS-MD16-1-790_K6_ZAZDIVKA_SK_SESTAVA.pdf</w:t>
            </w:r>
          </w:p>
        </w:tc>
        <w:tc>
          <w:tcPr>
            <w:tcW w:w="2738" w:type="dxa"/>
            <w:shd w:val="clear" w:color="auto" w:fill="auto"/>
            <w:vAlign w:val="center"/>
            <w:hideMark/>
          </w:tcPr>
          <w:p w14:paraId="4548F888"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3D02EA" w:rsidRPr="000F50C8" w14:paraId="0267D59C" w14:textId="77777777" w:rsidTr="00DB4319">
        <w:trPr>
          <w:cantSplit/>
          <w:trHeight w:val="300"/>
        </w:trPr>
        <w:tc>
          <w:tcPr>
            <w:tcW w:w="9794" w:type="dxa"/>
            <w:gridSpan w:val="3"/>
            <w:shd w:val="clear" w:color="auto" w:fill="auto"/>
            <w:noWrap/>
            <w:vAlign w:val="center"/>
            <w:hideMark/>
          </w:tcPr>
          <w:p w14:paraId="64CC0850" w14:textId="0DA89C4C" w:rsidR="003D02EA" w:rsidRPr="000F50C8" w:rsidRDefault="003D02EA" w:rsidP="003D02EA">
            <w:pPr>
              <w:spacing w:before="60" w:after="60"/>
              <w:jc w:val="left"/>
              <w:rPr>
                <w:color w:val="000000"/>
                <w:sz w:val="20"/>
                <w:szCs w:val="20"/>
              </w:rPr>
            </w:pPr>
            <w:r w:rsidRPr="000F50C8">
              <w:rPr>
                <w:b/>
                <w:bCs/>
                <w:color w:val="000000"/>
                <w:sz w:val="20"/>
                <w:szCs w:val="20"/>
              </w:rPr>
              <w:t>DPS 02.2 - 02.3   Kotel K5, K6</w:t>
            </w:r>
          </w:p>
        </w:tc>
      </w:tr>
      <w:tr w:rsidR="008F1E71" w:rsidRPr="000F50C8" w14:paraId="172710DC" w14:textId="77777777" w:rsidTr="00DB4319">
        <w:trPr>
          <w:cantSplit/>
          <w:trHeight w:val="570"/>
        </w:trPr>
        <w:tc>
          <w:tcPr>
            <w:tcW w:w="1477" w:type="dxa"/>
            <w:vMerge w:val="restart"/>
            <w:shd w:val="clear" w:color="auto" w:fill="auto"/>
            <w:noWrap/>
            <w:vAlign w:val="center"/>
            <w:hideMark/>
          </w:tcPr>
          <w:p w14:paraId="647A6E6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7EA501E" w14:textId="77777777" w:rsidR="008F1E71" w:rsidRPr="000F50C8" w:rsidRDefault="008F1E71" w:rsidP="004A3CF7">
            <w:pPr>
              <w:spacing w:after="0"/>
              <w:jc w:val="left"/>
              <w:rPr>
                <w:color w:val="000000"/>
                <w:sz w:val="20"/>
                <w:szCs w:val="20"/>
              </w:rPr>
            </w:pPr>
            <w:r w:rsidRPr="000F50C8">
              <w:rPr>
                <w:color w:val="000000"/>
                <w:sz w:val="20"/>
                <w:szCs w:val="20"/>
              </w:rPr>
              <w:t>KOTEL K5-K6 - Měření kotle</w:t>
            </w:r>
            <w:r w:rsidRPr="000F50C8">
              <w:rPr>
                <w:color w:val="000000"/>
                <w:sz w:val="20"/>
                <w:szCs w:val="20"/>
              </w:rPr>
              <w:br/>
              <w:t>INS-MD14-0-2222revD_KOTEL_K5-K6_MERENI.pdf</w:t>
            </w:r>
          </w:p>
        </w:tc>
        <w:tc>
          <w:tcPr>
            <w:tcW w:w="2738" w:type="dxa"/>
            <w:shd w:val="clear" w:color="auto" w:fill="auto"/>
            <w:vAlign w:val="center"/>
            <w:hideMark/>
          </w:tcPr>
          <w:p w14:paraId="0310728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18CC2AA" w14:textId="77777777" w:rsidTr="00DB4319">
        <w:trPr>
          <w:cantSplit/>
          <w:trHeight w:val="570"/>
        </w:trPr>
        <w:tc>
          <w:tcPr>
            <w:tcW w:w="1477" w:type="dxa"/>
            <w:vMerge/>
            <w:shd w:val="clear" w:color="auto" w:fill="auto"/>
            <w:vAlign w:val="center"/>
            <w:hideMark/>
          </w:tcPr>
          <w:p w14:paraId="50BE89A2" w14:textId="77777777" w:rsidR="008F1E71" w:rsidRPr="000F50C8" w:rsidRDefault="008F1E71" w:rsidP="004A3CF7">
            <w:pPr>
              <w:spacing w:after="0"/>
              <w:rPr>
                <w:color w:val="000000"/>
                <w:sz w:val="20"/>
                <w:szCs w:val="20"/>
              </w:rPr>
            </w:pPr>
          </w:p>
        </w:tc>
        <w:tc>
          <w:tcPr>
            <w:tcW w:w="5579" w:type="dxa"/>
            <w:shd w:val="clear" w:color="auto" w:fill="auto"/>
            <w:hideMark/>
          </w:tcPr>
          <w:p w14:paraId="38B2F128" w14:textId="77777777" w:rsidR="008F1E71" w:rsidRPr="000F50C8" w:rsidRDefault="008F1E71" w:rsidP="004A3CF7">
            <w:pPr>
              <w:spacing w:after="0"/>
              <w:jc w:val="left"/>
              <w:rPr>
                <w:color w:val="000000"/>
                <w:sz w:val="20"/>
                <w:szCs w:val="20"/>
              </w:rPr>
            </w:pPr>
            <w:r w:rsidRPr="000F50C8">
              <w:rPr>
                <w:color w:val="000000"/>
                <w:sz w:val="20"/>
                <w:szCs w:val="20"/>
              </w:rPr>
              <w:t>SP_DPS02.2-DPS02.3 - Technická zpráva</w:t>
            </w:r>
            <w:r w:rsidRPr="000F50C8">
              <w:rPr>
                <w:color w:val="000000"/>
                <w:sz w:val="20"/>
                <w:szCs w:val="20"/>
              </w:rPr>
              <w:br/>
              <w:t>V16H00A1051_4_-_SP_DPS02.2-DPS02.3_Technicka_zprava.pdf</w:t>
            </w:r>
          </w:p>
        </w:tc>
        <w:tc>
          <w:tcPr>
            <w:tcW w:w="2738" w:type="dxa"/>
            <w:shd w:val="clear" w:color="auto" w:fill="auto"/>
            <w:vAlign w:val="center"/>
            <w:hideMark/>
          </w:tcPr>
          <w:p w14:paraId="43DA5530" w14:textId="68481605"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03B43BD" w14:textId="77777777" w:rsidTr="00DB4319">
        <w:trPr>
          <w:cantSplit/>
          <w:trHeight w:val="570"/>
        </w:trPr>
        <w:tc>
          <w:tcPr>
            <w:tcW w:w="1477" w:type="dxa"/>
            <w:vMerge/>
            <w:shd w:val="clear" w:color="auto" w:fill="auto"/>
            <w:vAlign w:val="center"/>
            <w:hideMark/>
          </w:tcPr>
          <w:p w14:paraId="1014928E" w14:textId="77777777" w:rsidR="008F1E71" w:rsidRPr="000F50C8" w:rsidRDefault="008F1E71" w:rsidP="004A3CF7">
            <w:pPr>
              <w:spacing w:after="0"/>
              <w:rPr>
                <w:color w:val="000000"/>
                <w:sz w:val="20"/>
                <w:szCs w:val="20"/>
              </w:rPr>
            </w:pPr>
          </w:p>
        </w:tc>
        <w:tc>
          <w:tcPr>
            <w:tcW w:w="5579" w:type="dxa"/>
            <w:shd w:val="clear" w:color="auto" w:fill="auto"/>
            <w:hideMark/>
          </w:tcPr>
          <w:p w14:paraId="00471E2B" w14:textId="77777777" w:rsidR="008F1E71" w:rsidRPr="000F50C8" w:rsidRDefault="008F1E71" w:rsidP="004A3CF7">
            <w:pPr>
              <w:spacing w:after="0"/>
              <w:jc w:val="left"/>
              <w:rPr>
                <w:color w:val="000000"/>
                <w:sz w:val="20"/>
                <w:szCs w:val="20"/>
              </w:rPr>
            </w:pPr>
            <w:r w:rsidRPr="000F50C8">
              <w:rPr>
                <w:color w:val="000000"/>
                <w:sz w:val="20"/>
                <w:szCs w:val="20"/>
              </w:rPr>
              <w:t>SP_DPS02.2-DPS02.3 - Seznam elektrospotřebičů - Kotel K5-K6</w:t>
            </w:r>
            <w:r w:rsidRPr="000F50C8">
              <w:rPr>
                <w:color w:val="000000"/>
                <w:sz w:val="20"/>
                <w:szCs w:val="20"/>
              </w:rPr>
              <w:br/>
              <w:t>V16H00L1052_6_-_SP_DPS02.2-DPS02.3_Seznam_elektro.pdf</w:t>
            </w:r>
          </w:p>
        </w:tc>
        <w:tc>
          <w:tcPr>
            <w:tcW w:w="2738" w:type="dxa"/>
            <w:shd w:val="clear" w:color="auto" w:fill="auto"/>
            <w:vAlign w:val="center"/>
            <w:hideMark/>
          </w:tcPr>
          <w:p w14:paraId="435D08A9" w14:textId="3081A658"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297DE3B" w14:textId="77777777" w:rsidTr="00DB4319">
        <w:trPr>
          <w:cantSplit/>
          <w:trHeight w:val="570"/>
        </w:trPr>
        <w:tc>
          <w:tcPr>
            <w:tcW w:w="1477" w:type="dxa"/>
            <w:vMerge/>
            <w:shd w:val="clear" w:color="auto" w:fill="auto"/>
            <w:vAlign w:val="center"/>
            <w:hideMark/>
          </w:tcPr>
          <w:p w14:paraId="7CA24BAD" w14:textId="77777777" w:rsidR="008F1E71" w:rsidRPr="000F50C8" w:rsidRDefault="008F1E71" w:rsidP="004A3CF7">
            <w:pPr>
              <w:spacing w:after="0"/>
              <w:rPr>
                <w:color w:val="000000"/>
                <w:sz w:val="20"/>
                <w:szCs w:val="20"/>
              </w:rPr>
            </w:pPr>
          </w:p>
        </w:tc>
        <w:tc>
          <w:tcPr>
            <w:tcW w:w="5579" w:type="dxa"/>
            <w:shd w:val="clear" w:color="auto" w:fill="auto"/>
            <w:hideMark/>
          </w:tcPr>
          <w:p w14:paraId="793E1785" w14:textId="77777777" w:rsidR="008F1E71" w:rsidRPr="000F50C8" w:rsidRDefault="008F1E71" w:rsidP="004A3CF7">
            <w:pPr>
              <w:spacing w:after="0"/>
              <w:jc w:val="left"/>
              <w:rPr>
                <w:color w:val="000000"/>
                <w:sz w:val="20"/>
                <w:szCs w:val="20"/>
              </w:rPr>
            </w:pPr>
            <w:r w:rsidRPr="000F50C8">
              <w:rPr>
                <w:color w:val="000000"/>
                <w:sz w:val="20"/>
                <w:szCs w:val="20"/>
              </w:rPr>
              <w:t>SP_DPS02.2-DPS02.3 - Seznam meření a signálů pro kotel K5-K6</w:t>
            </w:r>
            <w:r w:rsidRPr="000F50C8">
              <w:rPr>
                <w:color w:val="000000"/>
                <w:sz w:val="20"/>
                <w:szCs w:val="20"/>
              </w:rPr>
              <w:br/>
              <w:t>V16H00L1053_6_-_SP_DPS02.2-DPS02.3_Seznam_mereni.pdf</w:t>
            </w:r>
          </w:p>
        </w:tc>
        <w:tc>
          <w:tcPr>
            <w:tcW w:w="2738" w:type="dxa"/>
            <w:shd w:val="clear" w:color="auto" w:fill="auto"/>
            <w:vAlign w:val="center"/>
            <w:hideMark/>
          </w:tcPr>
          <w:p w14:paraId="5E19324A" w14:textId="78D7405A"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9C87D0A" w14:textId="77777777" w:rsidTr="00DB4319">
        <w:trPr>
          <w:cantSplit/>
          <w:trHeight w:val="570"/>
        </w:trPr>
        <w:tc>
          <w:tcPr>
            <w:tcW w:w="1477" w:type="dxa"/>
            <w:vMerge/>
            <w:shd w:val="clear" w:color="auto" w:fill="auto"/>
            <w:vAlign w:val="center"/>
            <w:hideMark/>
          </w:tcPr>
          <w:p w14:paraId="07355B19" w14:textId="77777777" w:rsidR="008F1E71" w:rsidRPr="000F50C8" w:rsidRDefault="008F1E71" w:rsidP="004A3CF7">
            <w:pPr>
              <w:spacing w:after="0"/>
              <w:rPr>
                <w:color w:val="000000"/>
                <w:sz w:val="20"/>
                <w:szCs w:val="20"/>
              </w:rPr>
            </w:pPr>
          </w:p>
        </w:tc>
        <w:tc>
          <w:tcPr>
            <w:tcW w:w="5579" w:type="dxa"/>
            <w:shd w:val="clear" w:color="auto" w:fill="auto"/>
            <w:hideMark/>
          </w:tcPr>
          <w:p w14:paraId="24F48382" w14:textId="77777777" w:rsidR="008F1E71" w:rsidRPr="000F50C8" w:rsidRDefault="008F1E71" w:rsidP="004A3CF7">
            <w:pPr>
              <w:spacing w:after="0"/>
              <w:jc w:val="left"/>
              <w:rPr>
                <w:color w:val="000000"/>
                <w:sz w:val="20"/>
                <w:szCs w:val="20"/>
              </w:rPr>
            </w:pPr>
            <w:r w:rsidRPr="000F50C8">
              <w:rPr>
                <w:color w:val="000000"/>
                <w:sz w:val="20"/>
                <w:szCs w:val="20"/>
              </w:rPr>
              <w:t>SP_DPS02.2-DPS02.3_PID - DIAGRAM PÁRA-KONDENZÁT</w:t>
            </w:r>
            <w:r w:rsidRPr="000F50C8">
              <w:rPr>
                <w:color w:val="000000"/>
                <w:sz w:val="20"/>
                <w:szCs w:val="20"/>
              </w:rPr>
              <w:br/>
              <w:t>V16H00R1051_5_-_SP_DPS02.2-DPS02.3_PID_PARA-KONDENZAT.pdf</w:t>
            </w:r>
          </w:p>
        </w:tc>
        <w:tc>
          <w:tcPr>
            <w:tcW w:w="2738" w:type="dxa"/>
            <w:shd w:val="clear" w:color="auto" w:fill="auto"/>
            <w:vAlign w:val="center"/>
            <w:hideMark/>
          </w:tcPr>
          <w:p w14:paraId="5365D942" w14:textId="74CCBA59"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D0635A6" w14:textId="77777777" w:rsidTr="00DB4319">
        <w:trPr>
          <w:cantSplit/>
          <w:trHeight w:val="570"/>
        </w:trPr>
        <w:tc>
          <w:tcPr>
            <w:tcW w:w="1477" w:type="dxa"/>
            <w:vMerge/>
            <w:shd w:val="clear" w:color="auto" w:fill="auto"/>
            <w:vAlign w:val="center"/>
            <w:hideMark/>
          </w:tcPr>
          <w:p w14:paraId="5B71B5F5" w14:textId="77777777" w:rsidR="008F1E71" w:rsidRPr="000F50C8" w:rsidRDefault="008F1E71" w:rsidP="004A3CF7">
            <w:pPr>
              <w:spacing w:after="0"/>
              <w:rPr>
                <w:color w:val="000000"/>
                <w:sz w:val="20"/>
                <w:szCs w:val="20"/>
              </w:rPr>
            </w:pPr>
          </w:p>
        </w:tc>
        <w:tc>
          <w:tcPr>
            <w:tcW w:w="5579" w:type="dxa"/>
            <w:shd w:val="clear" w:color="auto" w:fill="auto"/>
            <w:hideMark/>
          </w:tcPr>
          <w:p w14:paraId="345E633A" w14:textId="77777777" w:rsidR="008F1E71" w:rsidRPr="000F50C8" w:rsidRDefault="008F1E71" w:rsidP="004A3CF7">
            <w:pPr>
              <w:spacing w:after="0"/>
              <w:jc w:val="left"/>
              <w:rPr>
                <w:color w:val="000000"/>
                <w:sz w:val="20"/>
                <w:szCs w:val="20"/>
              </w:rPr>
            </w:pPr>
            <w:r w:rsidRPr="000F50C8">
              <w:rPr>
                <w:color w:val="000000"/>
                <w:sz w:val="20"/>
                <w:szCs w:val="20"/>
              </w:rPr>
              <w:t>SP_DPS02.2-DPS02.3 - PID - DIAGRAM VZDUCH-SPALINY-PLYN</w:t>
            </w:r>
            <w:r w:rsidRPr="000F50C8">
              <w:rPr>
                <w:color w:val="000000"/>
                <w:sz w:val="20"/>
                <w:szCs w:val="20"/>
              </w:rPr>
              <w:br/>
              <w:t>V16H00R1052_6_-_SP_DPS02.2-DPS02.3_PID_VZDUCH-SPALINY-PLYN.pdf</w:t>
            </w:r>
          </w:p>
        </w:tc>
        <w:tc>
          <w:tcPr>
            <w:tcW w:w="2738" w:type="dxa"/>
            <w:shd w:val="clear" w:color="auto" w:fill="auto"/>
            <w:vAlign w:val="center"/>
            <w:hideMark/>
          </w:tcPr>
          <w:p w14:paraId="24117F24" w14:textId="6D15D9B2"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5CB8DDA" w14:textId="77777777" w:rsidTr="00DB4319">
        <w:trPr>
          <w:cantSplit/>
          <w:trHeight w:val="570"/>
        </w:trPr>
        <w:tc>
          <w:tcPr>
            <w:tcW w:w="1477" w:type="dxa"/>
            <w:vMerge/>
            <w:shd w:val="clear" w:color="auto" w:fill="auto"/>
            <w:vAlign w:val="center"/>
            <w:hideMark/>
          </w:tcPr>
          <w:p w14:paraId="3244FC45" w14:textId="77777777" w:rsidR="008F1E71" w:rsidRPr="000F50C8" w:rsidRDefault="008F1E71" w:rsidP="004A3CF7">
            <w:pPr>
              <w:spacing w:after="0"/>
              <w:rPr>
                <w:color w:val="000000"/>
                <w:sz w:val="20"/>
                <w:szCs w:val="20"/>
              </w:rPr>
            </w:pPr>
          </w:p>
        </w:tc>
        <w:tc>
          <w:tcPr>
            <w:tcW w:w="5579" w:type="dxa"/>
            <w:shd w:val="clear" w:color="auto" w:fill="auto"/>
            <w:hideMark/>
          </w:tcPr>
          <w:p w14:paraId="1B8EAA2D" w14:textId="77777777" w:rsidR="008F1E71" w:rsidRPr="000F50C8" w:rsidRDefault="008F1E71" w:rsidP="004A3CF7">
            <w:pPr>
              <w:spacing w:after="0"/>
              <w:jc w:val="left"/>
              <w:rPr>
                <w:color w:val="000000"/>
                <w:sz w:val="20"/>
                <w:szCs w:val="20"/>
              </w:rPr>
            </w:pPr>
            <w:r w:rsidRPr="000F50C8">
              <w:rPr>
                <w:color w:val="000000"/>
                <w:sz w:val="20"/>
                <w:szCs w:val="20"/>
              </w:rPr>
              <w:t>SP_DPS02.2-DPS02.3 - PID - TLAKOVÝ VZDUCH KOTLE</w:t>
            </w:r>
            <w:r w:rsidRPr="000F50C8">
              <w:rPr>
                <w:color w:val="000000"/>
                <w:sz w:val="20"/>
                <w:szCs w:val="20"/>
              </w:rPr>
              <w:br/>
              <w:t>V16H00R1055_4_-_SP_DPS02.2-DPS02.3_PID_TLAKOVY_VZDUCH_KOTLE.pdf</w:t>
            </w:r>
          </w:p>
        </w:tc>
        <w:tc>
          <w:tcPr>
            <w:tcW w:w="2738" w:type="dxa"/>
            <w:shd w:val="clear" w:color="auto" w:fill="auto"/>
            <w:vAlign w:val="center"/>
            <w:hideMark/>
          </w:tcPr>
          <w:p w14:paraId="4B234249" w14:textId="7A4D7B1F"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11CF254" w14:textId="77777777" w:rsidTr="00DB4319">
        <w:trPr>
          <w:cantSplit/>
          <w:trHeight w:val="570"/>
        </w:trPr>
        <w:tc>
          <w:tcPr>
            <w:tcW w:w="1477" w:type="dxa"/>
            <w:vMerge/>
            <w:shd w:val="clear" w:color="auto" w:fill="auto"/>
            <w:vAlign w:val="center"/>
            <w:hideMark/>
          </w:tcPr>
          <w:p w14:paraId="4D0DE12D" w14:textId="77777777" w:rsidR="008F1E71" w:rsidRPr="000F50C8" w:rsidRDefault="008F1E71" w:rsidP="004A3CF7">
            <w:pPr>
              <w:spacing w:after="0"/>
              <w:rPr>
                <w:color w:val="000000"/>
                <w:sz w:val="20"/>
                <w:szCs w:val="20"/>
              </w:rPr>
            </w:pPr>
          </w:p>
        </w:tc>
        <w:tc>
          <w:tcPr>
            <w:tcW w:w="5579" w:type="dxa"/>
            <w:shd w:val="clear" w:color="auto" w:fill="auto"/>
            <w:hideMark/>
          </w:tcPr>
          <w:p w14:paraId="2884544A"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KOTELNY_list1</w:t>
            </w:r>
            <w:r w:rsidRPr="000F50C8">
              <w:rPr>
                <w:color w:val="000000"/>
                <w:sz w:val="20"/>
                <w:szCs w:val="20"/>
              </w:rPr>
              <w:br/>
              <w:t>V16H00Z1051_3_-_SP_DPS02.2-DPS02.3_DISPOZICE_KOTELNY_list1.pdf</w:t>
            </w:r>
          </w:p>
        </w:tc>
        <w:tc>
          <w:tcPr>
            <w:tcW w:w="2738" w:type="dxa"/>
            <w:shd w:val="clear" w:color="auto" w:fill="auto"/>
            <w:vAlign w:val="center"/>
            <w:hideMark/>
          </w:tcPr>
          <w:p w14:paraId="77A265A8" w14:textId="09793F0A"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0EE4C5F" w14:textId="77777777" w:rsidTr="00DB4319">
        <w:trPr>
          <w:cantSplit/>
          <w:trHeight w:val="570"/>
        </w:trPr>
        <w:tc>
          <w:tcPr>
            <w:tcW w:w="1477" w:type="dxa"/>
            <w:vMerge/>
            <w:shd w:val="clear" w:color="auto" w:fill="auto"/>
            <w:vAlign w:val="center"/>
            <w:hideMark/>
          </w:tcPr>
          <w:p w14:paraId="2E895975" w14:textId="77777777" w:rsidR="008F1E71" w:rsidRPr="000F50C8" w:rsidRDefault="008F1E71" w:rsidP="004A3CF7">
            <w:pPr>
              <w:spacing w:after="0"/>
              <w:rPr>
                <w:color w:val="000000"/>
                <w:sz w:val="20"/>
                <w:szCs w:val="20"/>
              </w:rPr>
            </w:pPr>
          </w:p>
        </w:tc>
        <w:tc>
          <w:tcPr>
            <w:tcW w:w="5579" w:type="dxa"/>
            <w:shd w:val="clear" w:color="auto" w:fill="auto"/>
            <w:hideMark/>
          </w:tcPr>
          <w:p w14:paraId="6639A848"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KOTELNY_list2</w:t>
            </w:r>
            <w:r w:rsidRPr="000F50C8">
              <w:rPr>
                <w:color w:val="000000"/>
                <w:sz w:val="20"/>
                <w:szCs w:val="20"/>
              </w:rPr>
              <w:br/>
              <w:t>V16H00Z1051_3_-_SP_DPS02.2-DPS02.3_DISPOZICE_KOTELNY_list2.pdf</w:t>
            </w:r>
          </w:p>
        </w:tc>
        <w:tc>
          <w:tcPr>
            <w:tcW w:w="2738" w:type="dxa"/>
            <w:shd w:val="clear" w:color="auto" w:fill="auto"/>
            <w:vAlign w:val="center"/>
            <w:hideMark/>
          </w:tcPr>
          <w:p w14:paraId="4CF9B6A2" w14:textId="0B740FF8"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EFD4455" w14:textId="77777777" w:rsidTr="00DB4319">
        <w:trPr>
          <w:cantSplit/>
          <w:trHeight w:val="570"/>
        </w:trPr>
        <w:tc>
          <w:tcPr>
            <w:tcW w:w="1477" w:type="dxa"/>
            <w:vMerge/>
            <w:shd w:val="clear" w:color="auto" w:fill="auto"/>
            <w:vAlign w:val="center"/>
            <w:hideMark/>
          </w:tcPr>
          <w:p w14:paraId="00F4C948" w14:textId="77777777" w:rsidR="008F1E71" w:rsidRPr="000F50C8" w:rsidRDefault="008F1E71" w:rsidP="004A3CF7">
            <w:pPr>
              <w:spacing w:after="0"/>
              <w:rPr>
                <w:color w:val="000000"/>
                <w:sz w:val="20"/>
                <w:szCs w:val="20"/>
              </w:rPr>
            </w:pPr>
          </w:p>
        </w:tc>
        <w:tc>
          <w:tcPr>
            <w:tcW w:w="5579" w:type="dxa"/>
            <w:shd w:val="clear" w:color="auto" w:fill="auto"/>
            <w:hideMark/>
          </w:tcPr>
          <w:p w14:paraId="49DA90DE"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KOTELNY_list3</w:t>
            </w:r>
            <w:r w:rsidRPr="000F50C8">
              <w:rPr>
                <w:color w:val="000000"/>
                <w:sz w:val="20"/>
                <w:szCs w:val="20"/>
              </w:rPr>
              <w:br/>
              <w:t>V16H00Z1051_3_-_SP_DPS02.2-DPS02.3_DISPOZICE_KOTELNY_list3.pdf</w:t>
            </w:r>
          </w:p>
        </w:tc>
        <w:tc>
          <w:tcPr>
            <w:tcW w:w="2738" w:type="dxa"/>
            <w:shd w:val="clear" w:color="auto" w:fill="auto"/>
            <w:vAlign w:val="center"/>
            <w:hideMark/>
          </w:tcPr>
          <w:p w14:paraId="60F479F3" w14:textId="7E954C72"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DB4E2E3" w14:textId="77777777" w:rsidTr="00DB4319">
        <w:trPr>
          <w:cantSplit/>
        </w:trPr>
        <w:tc>
          <w:tcPr>
            <w:tcW w:w="1477" w:type="dxa"/>
            <w:vMerge w:val="restart"/>
            <w:shd w:val="clear" w:color="auto" w:fill="auto"/>
            <w:vAlign w:val="center"/>
            <w:hideMark/>
          </w:tcPr>
          <w:p w14:paraId="5533743A" w14:textId="77777777" w:rsidR="008F1E71" w:rsidRPr="000F50C8" w:rsidRDefault="008F1E71" w:rsidP="004A3CF7">
            <w:pPr>
              <w:spacing w:after="0"/>
              <w:jc w:val="center"/>
              <w:rPr>
                <w:b/>
                <w:bCs/>
                <w:color w:val="000000"/>
                <w:sz w:val="20"/>
                <w:szCs w:val="20"/>
              </w:rPr>
            </w:pPr>
            <w:r w:rsidRPr="000F50C8">
              <w:rPr>
                <w:b/>
                <w:bCs/>
                <w:color w:val="000000"/>
                <w:sz w:val="20"/>
                <w:szCs w:val="20"/>
              </w:rPr>
              <w:t>Ventilátor primárního vzduchu</w:t>
            </w:r>
          </w:p>
        </w:tc>
        <w:tc>
          <w:tcPr>
            <w:tcW w:w="5579" w:type="dxa"/>
            <w:shd w:val="clear" w:color="auto" w:fill="auto"/>
            <w:hideMark/>
          </w:tcPr>
          <w:p w14:paraId="31FEBEF2" w14:textId="77777777" w:rsidR="008F1E71" w:rsidRPr="000F50C8" w:rsidRDefault="008F1E71" w:rsidP="004A3CF7">
            <w:pPr>
              <w:spacing w:after="0"/>
              <w:jc w:val="left"/>
              <w:rPr>
                <w:color w:val="000000"/>
                <w:sz w:val="20"/>
                <w:szCs w:val="20"/>
              </w:rPr>
            </w:pPr>
            <w:r w:rsidRPr="000F50C8">
              <w:rPr>
                <w:color w:val="000000"/>
                <w:sz w:val="20"/>
                <w:szCs w:val="20"/>
              </w:rPr>
              <w:t>Rozpiska ventilátoru</w:t>
            </w:r>
            <w:r w:rsidRPr="000F50C8">
              <w:rPr>
                <w:color w:val="000000"/>
                <w:sz w:val="20"/>
                <w:szCs w:val="20"/>
              </w:rPr>
              <w:br/>
              <w:t>4612 2 Rozpiska KD Strážov.pdf</w:t>
            </w:r>
          </w:p>
        </w:tc>
        <w:tc>
          <w:tcPr>
            <w:tcW w:w="2738" w:type="dxa"/>
            <w:shd w:val="clear" w:color="auto" w:fill="auto"/>
            <w:vAlign w:val="center"/>
            <w:hideMark/>
          </w:tcPr>
          <w:p w14:paraId="14F016A5" w14:textId="131198BB" w:rsidR="008F1E71" w:rsidRPr="000F50C8" w:rsidRDefault="006B4E7C" w:rsidP="001D4685">
            <w:pPr>
              <w:spacing w:after="0"/>
              <w:jc w:val="left"/>
              <w:rPr>
                <w:color w:val="000000"/>
                <w:sz w:val="20"/>
                <w:szCs w:val="20"/>
              </w:rPr>
            </w:pPr>
            <w:r w:rsidRPr="00E516E1">
              <w:rPr>
                <w:color w:val="000000"/>
                <w:sz w:val="20"/>
                <w:szCs w:val="20"/>
              </w:rPr>
              <w:t>KOVODRUŽSTVO v.d. Strážov</w:t>
            </w:r>
          </w:p>
        </w:tc>
      </w:tr>
      <w:tr w:rsidR="008F1E71" w:rsidRPr="000F50C8" w14:paraId="4C649AB8" w14:textId="77777777" w:rsidTr="00DB4319">
        <w:trPr>
          <w:cantSplit/>
        </w:trPr>
        <w:tc>
          <w:tcPr>
            <w:tcW w:w="1477" w:type="dxa"/>
            <w:vMerge/>
            <w:shd w:val="clear" w:color="auto" w:fill="auto"/>
            <w:vAlign w:val="center"/>
            <w:hideMark/>
          </w:tcPr>
          <w:p w14:paraId="3F70ECB1" w14:textId="77777777" w:rsidR="008F1E71" w:rsidRPr="000F50C8" w:rsidRDefault="008F1E71" w:rsidP="004A3CF7">
            <w:pPr>
              <w:spacing w:after="0"/>
              <w:rPr>
                <w:b/>
                <w:bCs/>
                <w:color w:val="000000"/>
                <w:sz w:val="20"/>
                <w:szCs w:val="20"/>
              </w:rPr>
            </w:pPr>
          </w:p>
        </w:tc>
        <w:tc>
          <w:tcPr>
            <w:tcW w:w="5579" w:type="dxa"/>
            <w:shd w:val="clear" w:color="auto" w:fill="auto"/>
            <w:hideMark/>
          </w:tcPr>
          <w:p w14:paraId="6A350E0D" w14:textId="77777777" w:rsidR="008F1E71" w:rsidRPr="000F50C8" w:rsidRDefault="008F1E71" w:rsidP="004A3CF7">
            <w:pPr>
              <w:spacing w:after="0"/>
              <w:jc w:val="left"/>
              <w:rPr>
                <w:color w:val="000000"/>
                <w:sz w:val="20"/>
                <w:szCs w:val="20"/>
              </w:rPr>
            </w:pPr>
            <w:r w:rsidRPr="000F50C8">
              <w:rPr>
                <w:color w:val="000000"/>
                <w:sz w:val="20"/>
                <w:szCs w:val="20"/>
              </w:rPr>
              <w:t>Výkonové oblasti ventilátoru RVI 800</w:t>
            </w:r>
            <w:r w:rsidRPr="000F50C8">
              <w:rPr>
                <w:color w:val="000000"/>
                <w:sz w:val="20"/>
                <w:szCs w:val="20"/>
              </w:rPr>
              <w:br/>
              <w:t>charvi800-8-3180.pdf</w:t>
            </w:r>
          </w:p>
        </w:tc>
        <w:tc>
          <w:tcPr>
            <w:tcW w:w="2738" w:type="dxa"/>
            <w:shd w:val="clear" w:color="auto" w:fill="auto"/>
            <w:vAlign w:val="center"/>
            <w:hideMark/>
          </w:tcPr>
          <w:p w14:paraId="1068FB11" w14:textId="15041231" w:rsidR="008F1E71" w:rsidRPr="000F50C8" w:rsidRDefault="006B4E7C" w:rsidP="001D4685">
            <w:pPr>
              <w:spacing w:after="0"/>
              <w:jc w:val="left"/>
              <w:rPr>
                <w:color w:val="000000"/>
                <w:sz w:val="20"/>
                <w:szCs w:val="20"/>
              </w:rPr>
            </w:pPr>
            <w:r w:rsidRPr="00E516E1">
              <w:rPr>
                <w:color w:val="000000"/>
                <w:sz w:val="20"/>
                <w:szCs w:val="20"/>
              </w:rPr>
              <w:t>KOVODRUŽSTVO v.d. Strážov</w:t>
            </w:r>
          </w:p>
        </w:tc>
      </w:tr>
      <w:tr w:rsidR="008F1E71" w:rsidRPr="000F50C8" w14:paraId="7DCCA472" w14:textId="77777777" w:rsidTr="00DB4319">
        <w:trPr>
          <w:cantSplit/>
        </w:trPr>
        <w:tc>
          <w:tcPr>
            <w:tcW w:w="1477" w:type="dxa"/>
            <w:vMerge/>
            <w:shd w:val="clear" w:color="auto" w:fill="auto"/>
            <w:vAlign w:val="center"/>
            <w:hideMark/>
          </w:tcPr>
          <w:p w14:paraId="4A904FEC" w14:textId="77777777" w:rsidR="008F1E71" w:rsidRPr="000F50C8" w:rsidRDefault="008F1E71" w:rsidP="004A3CF7">
            <w:pPr>
              <w:spacing w:after="0"/>
              <w:rPr>
                <w:b/>
                <w:bCs/>
                <w:color w:val="000000"/>
                <w:sz w:val="20"/>
                <w:szCs w:val="20"/>
              </w:rPr>
            </w:pPr>
          </w:p>
        </w:tc>
        <w:tc>
          <w:tcPr>
            <w:tcW w:w="5579" w:type="dxa"/>
            <w:shd w:val="clear" w:color="auto" w:fill="auto"/>
            <w:hideMark/>
          </w:tcPr>
          <w:p w14:paraId="1D56EABA" w14:textId="77777777" w:rsidR="008F1E71" w:rsidRPr="000F50C8" w:rsidRDefault="008F1E71" w:rsidP="004A3CF7">
            <w:pPr>
              <w:spacing w:after="0"/>
              <w:jc w:val="left"/>
              <w:rPr>
                <w:color w:val="000000"/>
                <w:sz w:val="20"/>
                <w:szCs w:val="20"/>
              </w:rPr>
            </w:pPr>
            <w:r w:rsidRPr="000F50C8">
              <w:rPr>
                <w:color w:val="000000"/>
                <w:sz w:val="20"/>
                <w:szCs w:val="20"/>
              </w:rPr>
              <w:t>K5 Primár - 05 HLB10AN110 - štítek</w:t>
            </w:r>
            <w:r w:rsidRPr="000F50C8">
              <w:rPr>
                <w:color w:val="000000"/>
                <w:sz w:val="20"/>
                <w:szCs w:val="20"/>
              </w:rPr>
              <w:br/>
              <w:t>K5 Primár - štítek.jpg</w:t>
            </w:r>
          </w:p>
        </w:tc>
        <w:tc>
          <w:tcPr>
            <w:tcW w:w="2738" w:type="dxa"/>
            <w:shd w:val="clear" w:color="auto" w:fill="auto"/>
            <w:vAlign w:val="center"/>
            <w:hideMark/>
          </w:tcPr>
          <w:p w14:paraId="2A779AD1" w14:textId="16F08749"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10A49C04" w14:textId="77777777" w:rsidTr="00DB4319">
        <w:trPr>
          <w:cantSplit/>
        </w:trPr>
        <w:tc>
          <w:tcPr>
            <w:tcW w:w="1477" w:type="dxa"/>
            <w:vMerge w:val="restart"/>
            <w:shd w:val="clear" w:color="auto" w:fill="auto"/>
            <w:vAlign w:val="center"/>
            <w:hideMark/>
          </w:tcPr>
          <w:p w14:paraId="2ECD98E9" w14:textId="77777777" w:rsidR="008F1E71" w:rsidRPr="000F50C8" w:rsidRDefault="008F1E71" w:rsidP="004A3CF7">
            <w:pPr>
              <w:spacing w:after="0"/>
              <w:jc w:val="center"/>
              <w:rPr>
                <w:b/>
                <w:bCs/>
                <w:color w:val="000000"/>
                <w:sz w:val="20"/>
                <w:szCs w:val="20"/>
              </w:rPr>
            </w:pPr>
            <w:r w:rsidRPr="000F50C8">
              <w:rPr>
                <w:b/>
                <w:bCs/>
                <w:color w:val="000000"/>
                <w:sz w:val="20"/>
                <w:szCs w:val="20"/>
              </w:rPr>
              <w:t>Ventilátor sekundárního vzduchu</w:t>
            </w:r>
          </w:p>
        </w:tc>
        <w:tc>
          <w:tcPr>
            <w:tcW w:w="5579" w:type="dxa"/>
            <w:shd w:val="clear" w:color="auto" w:fill="auto"/>
            <w:hideMark/>
          </w:tcPr>
          <w:p w14:paraId="206FE0EA" w14:textId="77777777" w:rsidR="008F1E71" w:rsidRPr="000F50C8" w:rsidRDefault="008F1E71" w:rsidP="004A3CF7">
            <w:pPr>
              <w:spacing w:after="0"/>
              <w:jc w:val="left"/>
              <w:rPr>
                <w:color w:val="000000"/>
                <w:sz w:val="20"/>
                <w:szCs w:val="20"/>
              </w:rPr>
            </w:pPr>
            <w:r w:rsidRPr="000F50C8">
              <w:rPr>
                <w:color w:val="000000"/>
                <w:sz w:val="20"/>
                <w:szCs w:val="20"/>
              </w:rPr>
              <w:t>Rozpiska ventilátoru</w:t>
            </w:r>
            <w:r w:rsidRPr="000F50C8">
              <w:rPr>
                <w:color w:val="000000"/>
                <w:sz w:val="20"/>
                <w:szCs w:val="20"/>
              </w:rPr>
              <w:br/>
              <w:t>4612 1 Rozpiska KD Strážov.pdf</w:t>
            </w:r>
          </w:p>
        </w:tc>
        <w:tc>
          <w:tcPr>
            <w:tcW w:w="2738" w:type="dxa"/>
            <w:shd w:val="clear" w:color="auto" w:fill="auto"/>
            <w:vAlign w:val="center"/>
            <w:hideMark/>
          </w:tcPr>
          <w:p w14:paraId="7F14224F" w14:textId="0BCF8A4F"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761B485B" w14:textId="77777777" w:rsidTr="00DB4319">
        <w:trPr>
          <w:cantSplit/>
        </w:trPr>
        <w:tc>
          <w:tcPr>
            <w:tcW w:w="1477" w:type="dxa"/>
            <w:vMerge/>
            <w:shd w:val="clear" w:color="auto" w:fill="auto"/>
            <w:vAlign w:val="center"/>
            <w:hideMark/>
          </w:tcPr>
          <w:p w14:paraId="16020020" w14:textId="77777777" w:rsidR="008F1E71" w:rsidRPr="000F50C8" w:rsidRDefault="008F1E71" w:rsidP="004A3CF7">
            <w:pPr>
              <w:spacing w:after="0"/>
              <w:rPr>
                <w:b/>
                <w:bCs/>
                <w:color w:val="000000"/>
                <w:sz w:val="20"/>
                <w:szCs w:val="20"/>
              </w:rPr>
            </w:pPr>
          </w:p>
        </w:tc>
        <w:tc>
          <w:tcPr>
            <w:tcW w:w="5579" w:type="dxa"/>
            <w:shd w:val="clear" w:color="auto" w:fill="auto"/>
            <w:hideMark/>
          </w:tcPr>
          <w:p w14:paraId="65CB87B7" w14:textId="77777777" w:rsidR="008F1E71" w:rsidRPr="000F50C8" w:rsidRDefault="008F1E71" w:rsidP="004A3CF7">
            <w:pPr>
              <w:spacing w:after="0"/>
              <w:jc w:val="left"/>
              <w:rPr>
                <w:color w:val="000000"/>
                <w:sz w:val="20"/>
                <w:szCs w:val="20"/>
              </w:rPr>
            </w:pPr>
            <w:r w:rsidRPr="000F50C8">
              <w:rPr>
                <w:color w:val="000000"/>
                <w:sz w:val="20"/>
                <w:szCs w:val="20"/>
              </w:rPr>
              <w:t>Výkonové oblasti ventilátoru RVI 1250</w:t>
            </w:r>
            <w:r w:rsidRPr="000F50C8">
              <w:rPr>
                <w:color w:val="000000"/>
                <w:sz w:val="20"/>
                <w:szCs w:val="20"/>
              </w:rPr>
              <w:br/>
              <w:t>charvi1250-8-1460.pdf</w:t>
            </w:r>
          </w:p>
        </w:tc>
        <w:tc>
          <w:tcPr>
            <w:tcW w:w="2738" w:type="dxa"/>
            <w:shd w:val="clear" w:color="auto" w:fill="auto"/>
            <w:vAlign w:val="center"/>
            <w:hideMark/>
          </w:tcPr>
          <w:p w14:paraId="4C226B3F" w14:textId="3109AD04"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76E4CD72" w14:textId="77777777" w:rsidTr="00DB4319">
        <w:trPr>
          <w:cantSplit/>
        </w:trPr>
        <w:tc>
          <w:tcPr>
            <w:tcW w:w="1477" w:type="dxa"/>
            <w:vMerge/>
            <w:shd w:val="clear" w:color="auto" w:fill="auto"/>
            <w:vAlign w:val="center"/>
            <w:hideMark/>
          </w:tcPr>
          <w:p w14:paraId="0FB3C652" w14:textId="77777777" w:rsidR="008F1E71" w:rsidRPr="000F50C8" w:rsidRDefault="008F1E71" w:rsidP="004A3CF7">
            <w:pPr>
              <w:spacing w:after="0"/>
              <w:rPr>
                <w:b/>
                <w:bCs/>
                <w:color w:val="000000"/>
                <w:sz w:val="20"/>
                <w:szCs w:val="20"/>
              </w:rPr>
            </w:pPr>
          </w:p>
        </w:tc>
        <w:tc>
          <w:tcPr>
            <w:tcW w:w="5579" w:type="dxa"/>
            <w:shd w:val="clear" w:color="auto" w:fill="auto"/>
            <w:hideMark/>
          </w:tcPr>
          <w:p w14:paraId="7ECBE39E" w14:textId="6EFF5A77" w:rsidR="008F1E71" w:rsidRPr="000F50C8" w:rsidRDefault="008F1E71" w:rsidP="004A3CF7">
            <w:pPr>
              <w:spacing w:after="0"/>
              <w:jc w:val="left"/>
              <w:rPr>
                <w:color w:val="000000"/>
                <w:sz w:val="20"/>
                <w:szCs w:val="20"/>
              </w:rPr>
            </w:pPr>
            <w:r w:rsidRPr="000F50C8">
              <w:rPr>
                <w:color w:val="000000"/>
                <w:sz w:val="20"/>
                <w:szCs w:val="20"/>
              </w:rPr>
              <w:t xml:space="preserve">K5 </w:t>
            </w:r>
            <w:r w:rsidR="00E71CBA">
              <w:rPr>
                <w:color w:val="000000"/>
                <w:sz w:val="20"/>
                <w:szCs w:val="20"/>
              </w:rPr>
              <w:t>Sekundár</w:t>
            </w:r>
            <w:r w:rsidRPr="000F50C8">
              <w:rPr>
                <w:color w:val="000000"/>
                <w:sz w:val="20"/>
                <w:szCs w:val="20"/>
              </w:rPr>
              <w:t xml:space="preserve"> - 05 HLB20AN110 - štítek</w:t>
            </w:r>
            <w:r w:rsidRPr="000F50C8">
              <w:rPr>
                <w:color w:val="000000"/>
                <w:sz w:val="20"/>
                <w:szCs w:val="20"/>
              </w:rPr>
              <w:br/>
              <w:t>K5 Sekundár - štítek.jpg</w:t>
            </w:r>
          </w:p>
        </w:tc>
        <w:tc>
          <w:tcPr>
            <w:tcW w:w="2738" w:type="dxa"/>
            <w:shd w:val="clear" w:color="auto" w:fill="auto"/>
            <w:vAlign w:val="center"/>
            <w:hideMark/>
          </w:tcPr>
          <w:p w14:paraId="6EE82E90" w14:textId="4F2C577B"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6E336364" w14:textId="77777777" w:rsidTr="00DB4319">
        <w:trPr>
          <w:cantSplit/>
          <w:trHeight w:val="570"/>
        </w:trPr>
        <w:tc>
          <w:tcPr>
            <w:tcW w:w="1477" w:type="dxa"/>
            <w:vMerge w:val="restart"/>
            <w:shd w:val="clear" w:color="auto" w:fill="auto"/>
            <w:noWrap/>
            <w:vAlign w:val="center"/>
            <w:hideMark/>
          </w:tcPr>
          <w:p w14:paraId="42AA7464" w14:textId="77777777" w:rsidR="008F1E71" w:rsidRPr="000F50C8" w:rsidRDefault="008F1E71" w:rsidP="004A3CF7">
            <w:pPr>
              <w:spacing w:after="0"/>
              <w:jc w:val="center"/>
              <w:rPr>
                <w:b/>
                <w:bCs/>
                <w:color w:val="000000"/>
                <w:sz w:val="20"/>
                <w:szCs w:val="20"/>
              </w:rPr>
            </w:pPr>
            <w:r w:rsidRPr="000F50C8">
              <w:rPr>
                <w:b/>
                <w:bCs/>
                <w:color w:val="000000"/>
                <w:sz w:val="20"/>
                <w:szCs w:val="20"/>
              </w:rPr>
              <w:t>Doprava paliva</w:t>
            </w:r>
          </w:p>
        </w:tc>
        <w:tc>
          <w:tcPr>
            <w:tcW w:w="5579" w:type="dxa"/>
            <w:shd w:val="clear" w:color="auto" w:fill="auto"/>
            <w:hideMark/>
          </w:tcPr>
          <w:p w14:paraId="20400269" w14:textId="77777777" w:rsidR="008F1E71" w:rsidRPr="000F50C8" w:rsidRDefault="008F1E71" w:rsidP="004A3CF7">
            <w:pPr>
              <w:spacing w:after="0"/>
              <w:jc w:val="left"/>
              <w:rPr>
                <w:color w:val="000000"/>
                <w:sz w:val="20"/>
                <w:szCs w:val="20"/>
              </w:rPr>
            </w:pPr>
            <w:r w:rsidRPr="000F50C8">
              <w:rPr>
                <w:color w:val="000000"/>
                <w:sz w:val="20"/>
                <w:szCs w:val="20"/>
              </w:rPr>
              <w:t>SP_DPS02.2-DPS02.3 - Technická zpráva doprava paliva</w:t>
            </w:r>
            <w:r w:rsidRPr="000F50C8">
              <w:rPr>
                <w:color w:val="000000"/>
                <w:sz w:val="20"/>
                <w:szCs w:val="20"/>
              </w:rPr>
              <w:br/>
              <w:t>V16 H00 A1053_2_-_SP_DPS02.2-DPS02.3_Technicka_zprava_doprava_paliva.pdf</w:t>
            </w:r>
          </w:p>
        </w:tc>
        <w:tc>
          <w:tcPr>
            <w:tcW w:w="2738" w:type="dxa"/>
            <w:shd w:val="clear" w:color="auto" w:fill="auto"/>
            <w:vAlign w:val="center"/>
            <w:hideMark/>
          </w:tcPr>
          <w:p w14:paraId="52A94711" w14:textId="0B02B9C1" w:rsidR="008F1E71" w:rsidRPr="000F50C8" w:rsidRDefault="00104E16" w:rsidP="001D4685">
            <w:pPr>
              <w:spacing w:after="0"/>
              <w:jc w:val="left"/>
              <w:rPr>
                <w:color w:val="000000"/>
                <w:sz w:val="20"/>
                <w:szCs w:val="20"/>
              </w:rPr>
            </w:pPr>
            <w:r w:rsidRPr="000F50C8">
              <w:rPr>
                <w:color w:val="000000"/>
                <w:sz w:val="20"/>
                <w:szCs w:val="20"/>
              </w:rPr>
              <w:t>ENVIRMINE-ENERGO, a.s.</w:t>
            </w:r>
          </w:p>
        </w:tc>
      </w:tr>
      <w:tr w:rsidR="008F1E71" w:rsidRPr="000F50C8" w14:paraId="4C7FA9CD" w14:textId="77777777" w:rsidTr="00DB4319">
        <w:trPr>
          <w:cantSplit/>
          <w:trHeight w:val="570"/>
        </w:trPr>
        <w:tc>
          <w:tcPr>
            <w:tcW w:w="1477" w:type="dxa"/>
            <w:vMerge/>
            <w:shd w:val="clear" w:color="auto" w:fill="auto"/>
            <w:vAlign w:val="center"/>
            <w:hideMark/>
          </w:tcPr>
          <w:p w14:paraId="4478E286" w14:textId="77777777" w:rsidR="008F1E71" w:rsidRPr="000F50C8" w:rsidRDefault="008F1E71" w:rsidP="004A3CF7">
            <w:pPr>
              <w:spacing w:after="0"/>
              <w:rPr>
                <w:b/>
                <w:bCs/>
                <w:color w:val="000000"/>
                <w:sz w:val="20"/>
                <w:szCs w:val="20"/>
              </w:rPr>
            </w:pPr>
          </w:p>
        </w:tc>
        <w:tc>
          <w:tcPr>
            <w:tcW w:w="5579" w:type="dxa"/>
            <w:shd w:val="clear" w:color="auto" w:fill="auto"/>
            <w:hideMark/>
          </w:tcPr>
          <w:p w14:paraId="6C96F76F" w14:textId="77777777" w:rsidR="008F1E71" w:rsidRPr="000F50C8" w:rsidRDefault="008F1E71" w:rsidP="004A3CF7">
            <w:pPr>
              <w:spacing w:after="0"/>
              <w:jc w:val="left"/>
              <w:rPr>
                <w:color w:val="000000"/>
                <w:sz w:val="20"/>
                <w:szCs w:val="20"/>
              </w:rPr>
            </w:pPr>
            <w:r w:rsidRPr="000F50C8">
              <w:rPr>
                <w:color w:val="000000"/>
                <w:sz w:val="20"/>
                <w:szCs w:val="20"/>
              </w:rPr>
              <w:t>SP_DPS02 2-DPS02.3 - PID - DIAGRAM DOPRAVA PALIVA</w:t>
            </w:r>
            <w:r w:rsidRPr="000F50C8">
              <w:rPr>
                <w:color w:val="000000"/>
                <w:sz w:val="20"/>
                <w:szCs w:val="20"/>
              </w:rPr>
              <w:br/>
              <w:t>V16 H00 R1053_3_-_SP_DPS02 2-DPS02 3_PID_DIAGRAM_DOPRAVA_PALIVA.pdf</w:t>
            </w:r>
          </w:p>
        </w:tc>
        <w:tc>
          <w:tcPr>
            <w:tcW w:w="2738" w:type="dxa"/>
            <w:shd w:val="clear" w:color="auto" w:fill="auto"/>
            <w:vAlign w:val="center"/>
            <w:hideMark/>
          </w:tcPr>
          <w:p w14:paraId="769F4579" w14:textId="79CCC439" w:rsidR="008F1E71" w:rsidRPr="000F50C8" w:rsidRDefault="001375C4" w:rsidP="001D4685">
            <w:pPr>
              <w:spacing w:after="0"/>
              <w:jc w:val="left"/>
              <w:rPr>
                <w:color w:val="000000"/>
                <w:sz w:val="20"/>
                <w:szCs w:val="20"/>
              </w:rPr>
            </w:pPr>
            <w:r w:rsidRPr="000F50C8">
              <w:rPr>
                <w:color w:val="000000"/>
                <w:sz w:val="20"/>
                <w:szCs w:val="20"/>
              </w:rPr>
              <w:t>ENVIRMINE-ENERGO, a.s.</w:t>
            </w:r>
          </w:p>
        </w:tc>
      </w:tr>
      <w:tr w:rsidR="008F1E71" w:rsidRPr="000F50C8" w14:paraId="77B23B81" w14:textId="77777777" w:rsidTr="00DB4319">
        <w:trPr>
          <w:cantSplit/>
          <w:trHeight w:val="570"/>
        </w:trPr>
        <w:tc>
          <w:tcPr>
            <w:tcW w:w="1477" w:type="dxa"/>
            <w:vMerge/>
            <w:shd w:val="clear" w:color="auto" w:fill="auto"/>
            <w:vAlign w:val="center"/>
            <w:hideMark/>
          </w:tcPr>
          <w:p w14:paraId="58A1F7C3" w14:textId="77777777" w:rsidR="008F1E71" w:rsidRPr="000F50C8" w:rsidRDefault="008F1E71" w:rsidP="004A3CF7">
            <w:pPr>
              <w:spacing w:after="0"/>
              <w:rPr>
                <w:b/>
                <w:bCs/>
                <w:color w:val="000000"/>
                <w:sz w:val="20"/>
                <w:szCs w:val="20"/>
              </w:rPr>
            </w:pPr>
          </w:p>
        </w:tc>
        <w:tc>
          <w:tcPr>
            <w:tcW w:w="5579" w:type="dxa"/>
            <w:shd w:val="clear" w:color="auto" w:fill="auto"/>
            <w:hideMark/>
          </w:tcPr>
          <w:p w14:paraId="58AAC8F5" w14:textId="77777777" w:rsidR="008F1E71" w:rsidRPr="000F50C8" w:rsidRDefault="008F1E71" w:rsidP="004A3CF7">
            <w:pPr>
              <w:spacing w:after="0"/>
              <w:jc w:val="left"/>
              <w:rPr>
                <w:color w:val="000000"/>
                <w:sz w:val="20"/>
                <w:szCs w:val="20"/>
              </w:rPr>
            </w:pPr>
            <w:r w:rsidRPr="000F50C8">
              <w:rPr>
                <w:color w:val="000000"/>
                <w:sz w:val="20"/>
                <w:szCs w:val="20"/>
              </w:rPr>
              <w:t>SP_DPD02.2-DPD02.3 - Celková dispozice - Poloha řezů</w:t>
            </w:r>
            <w:r w:rsidRPr="000F50C8">
              <w:rPr>
                <w:color w:val="000000"/>
                <w:sz w:val="20"/>
                <w:szCs w:val="20"/>
              </w:rPr>
              <w:br/>
              <w:t>V16 H00 Z1055_2_-_SP_DPD02.2-DPD02.3_Celková dispozice_Poloha řezů.pdf</w:t>
            </w:r>
          </w:p>
        </w:tc>
        <w:tc>
          <w:tcPr>
            <w:tcW w:w="2738" w:type="dxa"/>
            <w:shd w:val="clear" w:color="auto" w:fill="auto"/>
            <w:vAlign w:val="center"/>
            <w:hideMark/>
          </w:tcPr>
          <w:p w14:paraId="2AEC4608" w14:textId="0A0C8A3B" w:rsidR="008F1E71" w:rsidRPr="000F50C8" w:rsidRDefault="00DB4319" w:rsidP="001D4685">
            <w:pPr>
              <w:spacing w:after="0"/>
              <w:jc w:val="left"/>
              <w:rPr>
                <w:color w:val="000000"/>
                <w:sz w:val="20"/>
                <w:szCs w:val="20"/>
              </w:rPr>
            </w:pPr>
            <w:r w:rsidRPr="000F50C8">
              <w:rPr>
                <w:color w:val="000000"/>
                <w:sz w:val="20"/>
                <w:szCs w:val="20"/>
              </w:rPr>
              <w:t>ENVIRMINE-ENERGO, a.s.</w:t>
            </w:r>
          </w:p>
        </w:tc>
      </w:tr>
      <w:tr w:rsidR="008F1E71" w:rsidRPr="000F50C8" w14:paraId="3E3BC130" w14:textId="77777777" w:rsidTr="00DB4319">
        <w:trPr>
          <w:cantSplit/>
          <w:trHeight w:val="570"/>
        </w:trPr>
        <w:tc>
          <w:tcPr>
            <w:tcW w:w="1477" w:type="dxa"/>
            <w:vMerge/>
            <w:shd w:val="clear" w:color="auto" w:fill="auto"/>
            <w:vAlign w:val="center"/>
            <w:hideMark/>
          </w:tcPr>
          <w:p w14:paraId="0BA1AFFD" w14:textId="77777777" w:rsidR="008F1E71" w:rsidRPr="000F50C8" w:rsidRDefault="008F1E71" w:rsidP="004A3CF7">
            <w:pPr>
              <w:spacing w:after="0"/>
              <w:rPr>
                <w:b/>
                <w:bCs/>
                <w:color w:val="000000"/>
                <w:sz w:val="20"/>
                <w:szCs w:val="20"/>
              </w:rPr>
            </w:pPr>
          </w:p>
        </w:tc>
        <w:tc>
          <w:tcPr>
            <w:tcW w:w="5579" w:type="dxa"/>
            <w:shd w:val="clear" w:color="auto" w:fill="auto"/>
            <w:hideMark/>
          </w:tcPr>
          <w:p w14:paraId="54E93495" w14:textId="77777777" w:rsidR="008F1E71" w:rsidRPr="000F50C8" w:rsidRDefault="008F1E71" w:rsidP="004A3CF7">
            <w:pPr>
              <w:spacing w:after="0"/>
              <w:jc w:val="left"/>
              <w:rPr>
                <w:color w:val="000000"/>
                <w:sz w:val="20"/>
                <w:szCs w:val="20"/>
              </w:rPr>
            </w:pPr>
            <w:r w:rsidRPr="000F50C8">
              <w:rPr>
                <w:color w:val="000000"/>
                <w:sz w:val="20"/>
                <w:szCs w:val="20"/>
              </w:rPr>
              <w:t>SP_DPS02.2-DPS02.3 - Celková dispozice - Řezy</w:t>
            </w:r>
            <w:r w:rsidRPr="000F50C8">
              <w:rPr>
                <w:color w:val="000000"/>
                <w:sz w:val="20"/>
                <w:szCs w:val="20"/>
              </w:rPr>
              <w:br/>
              <w:t>V16 H00 Z1056_2_-_SP_DPS02.2-DPS02.3_Celková dispozice_Řezy.pdf</w:t>
            </w:r>
          </w:p>
        </w:tc>
        <w:tc>
          <w:tcPr>
            <w:tcW w:w="2738" w:type="dxa"/>
            <w:shd w:val="clear" w:color="auto" w:fill="auto"/>
            <w:vAlign w:val="center"/>
            <w:hideMark/>
          </w:tcPr>
          <w:p w14:paraId="11931066" w14:textId="77777777" w:rsidR="008F1E71" w:rsidRPr="000F50C8" w:rsidRDefault="008F1E71" w:rsidP="001D4685">
            <w:pPr>
              <w:spacing w:after="0"/>
              <w:jc w:val="left"/>
              <w:rPr>
                <w:color w:val="000000"/>
                <w:sz w:val="20"/>
                <w:szCs w:val="20"/>
              </w:rPr>
            </w:pPr>
            <w:r w:rsidRPr="000F50C8">
              <w:rPr>
                <w:color w:val="000000"/>
                <w:sz w:val="20"/>
                <w:szCs w:val="20"/>
              </w:rPr>
              <w:t>INVELT SERVIS, s.r.o., ENVIRMINE-ENERGO, a.s.</w:t>
            </w:r>
          </w:p>
        </w:tc>
      </w:tr>
      <w:tr w:rsidR="008F1E71" w:rsidRPr="000F50C8" w14:paraId="649FD7B1" w14:textId="77777777" w:rsidTr="00DB4319">
        <w:trPr>
          <w:cantSplit/>
        </w:trPr>
        <w:tc>
          <w:tcPr>
            <w:tcW w:w="1477" w:type="dxa"/>
            <w:vMerge/>
            <w:shd w:val="clear" w:color="auto" w:fill="auto"/>
            <w:vAlign w:val="center"/>
            <w:hideMark/>
          </w:tcPr>
          <w:p w14:paraId="156F177F" w14:textId="77777777" w:rsidR="008F1E71" w:rsidRPr="000F50C8" w:rsidRDefault="008F1E71" w:rsidP="004A3CF7">
            <w:pPr>
              <w:spacing w:after="0"/>
              <w:rPr>
                <w:b/>
                <w:bCs/>
                <w:color w:val="000000"/>
                <w:sz w:val="20"/>
                <w:szCs w:val="20"/>
              </w:rPr>
            </w:pPr>
          </w:p>
        </w:tc>
        <w:tc>
          <w:tcPr>
            <w:tcW w:w="5579" w:type="dxa"/>
            <w:shd w:val="clear" w:color="auto" w:fill="auto"/>
            <w:hideMark/>
          </w:tcPr>
          <w:p w14:paraId="61E51A6F" w14:textId="77777777" w:rsidR="008F1E71" w:rsidRPr="000F50C8" w:rsidRDefault="008F1E71" w:rsidP="004A3CF7">
            <w:pPr>
              <w:spacing w:after="0"/>
              <w:jc w:val="left"/>
              <w:rPr>
                <w:color w:val="000000"/>
                <w:sz w:val="20"/>
                <w:szCs w:val="20"/>
              </w:rPr>
            </w:pPr>
            <w:r w:rsidRPr="000F50C8">
              <w:rPr>
                <w:color w:val="000000"/>
                <w:sz w:val="20"/>
                <w:szCs w:val="20"/>
              </w:rPr>
              <w:t>2 Seznam strojů a zařízení</w:t>
            </w:r>
            <w:r w:rsidRPr="000F50C8">
              <w:rPr>
                <w:color w:val="000000"/>
                <w:sz w:val="20"/>
                <w:szCs w:val="20"/>
              </w:rPr>
              <w:br/>
              <w:t>135-SKP-T-002_2 Seznam strojů a zařízení.pdf</w:t>
            </w:r>
          </w:p>
        </w:tc>
        <w:tc>
          <w:tcPr>
            <w:tcW w:w="2738" w:type="dxa"/>
            <w:shd w:val="clear" w:color="auto" w:fill="auto"/>
            <w:vAlign w:val="center"/>
            <w:hideMark/>
          </w:tcPr>
          <w:p w14:paraId="2D33F01D" w14:textId="77777777" w:rsidR="008F1E71" w:rsidRPr="000F50C8" w:rsidRDefault="008F1E71" w:rsidP="001D4685">
            <w:pPr>
              <w:spacing w:after="0"/>
              <w:jc w:val="left"/>
              <w:rPr>
                <w:color w:val="000000"/>
                <w:sz w:val="20"/>
                <w:szCs w:val="20"/>
              </w:rPr>
            </w:pPr>
            <w:r w:rsidRPr="000F50C8">
              <w:rPr>
                <w:color w:val="000000"/>
                <w:sz w:val="20"/>
                <w:szCs w:val="20"/>
              </w:rPr>
              <w:t>ENVIRMINE-ENERGO, a.s.</w:t>
            </w:r>
          </w:p>
        </w:tc>
      </w:tr>
      <w:tr w:rsidR="008F1E71" w:rsidRPr="000F50C8" w14:paraId="6F891348" w14:textId="77777777" w:rsidTr="00DB4319">
        <w:trPr>
          <w:cantSplit/>
        </w:trPr>
        <w:tc>
          <w:tcPr>
            <w:tcW w:w="1477" w:type="dxa"/>
            <w:vMerge/>
            <w:shd w:val="clear" w:color="auto" w:fill="auto"/>
            <w:vAlign w:val="center"/>
            <w:hideMark/>
          </w:tcPr>
          <w:p w14:paraId="63228494" w14:textId="77777777" w:rsidR="008F1E71" w:rsidRPr="000F50C8" w:rsidRDefault="008F1E71" w:rsidP="004A3CF7">
            <w:pPr>
              <w:spacing w:after="0"/>
              <w:rPr>
                <w:b/>
                <w:bCs/>
                <w:color w:val="000000"/>
                <w:sz w:val="20"/>
                <w:szCs w:val="20"/>
              </w:rPr>
            </w:pPr>
          </w:p>
        </w:tc>
        <w:tc>
          <w:tcPr>
            <w:tcW w:w="5579" w:type="dxa"/>
            <w:shd w:val="clear" w:color="auto" w:fill="auto"/>
            <w:hideMark/>
          </w:tcPr>
          <w:p w14:paraId="3E451575" w14:textId="77777777" w:rsidR="008F1E71" w:rsidRPr="000F50C8" w:rsidRDefault="008F1E71" w:rsidP="004A3CF7">
            <w:pPr>
              <w:spacing w:after="0"/>
              <w:jc w:val="left"/>
              <w:rPr>
                <w:color w:val="000000"/>
                <w:sz w:val="20"/>
                <w:szCs w:val="20"/>
              </w:rPr>
            </w:pPr>
            <w:r w:rsidRPr="000F50C8">
              <w:rPr>
                <w:color w:val="000000"/>
                <w:sz w:val="20"/>
                <w:szCs w:val="20"/>
              </w:rPr>
              <w:t xml:space="preserve"> Montáž potrubí ventilace</w:t>
            </w:r>
            <w:r w:rsidRPr="000F50C8">
              <w:rPr>
                <w:color w:val="000000"/>
                <w:sz w:val="20"/>
                <w:szCs w:val="20"/>
              </w:rPr>
              <w:br/>
              <w:t>ENE-170-16-06 Montáž potrubí ventilace.pdf</w:t>
            </w:r>
          </w:p>
        </w:tc>
        <w:tc>
          <w:tcPr>
            <w:tcW w:w="2738" w:type="dxa"/>
            <w:shd w:val="clear" w:color="auto" w:fill="auto"/>
            <w:vAlign w:val="center"/>
            <w:hideMark/>
          </w:tcPr>
          <w:p w14:paraId="7B54EE5C" w14:textId="77777777" w:rsidR="008F1E71" w:rsidRPr="000F50C8" w:rsidRDefault="008F1E71" w:rsidP="001D4685">
            <w:pPr>
              <w:spacing w:after="0"/>
              <w:jc w:val="left"/>
              <w:rPr>
                <w:color w:val="000000"/>
                <w:sz w:val="20"/>
                <w:szCs w:val="20"/>
              </w:rPr>
            </w:pPr>
            <w:r w:rsidRPr="000F50C8">
              <w:rPr>
                <w:color w:val="000000"/>
                <w:sz w:val="20"/>
                <w:szCs w:val="20"/>
              </w:rPr>
              <w:t>ENVIRMINE-ENERGO, a.s.</w:t>
            </w:r>
          </w:p>
        </w:tc>
      </w:tr>
      <w:tr w:rsidR="00DB4319" w:rsidRPr="000F50C8" w14:paraId="75507CD6" w14:textId="77777777" w:rsidTr="00DB4319">
        <w:trPr>
          <w:cantSplit/>
        </w:trPr>
        <w:tc>
          <w:tcPr>
            <w:tcW w:w="1477" w:type="dxa"/>
            <w:vMerge w:val="restart"/>
            <w:shd w:val="clear" w:color="auto" w:fill="auto"/>
            <w:noWrap/>
            <w:vAlign w:val="center"/>
            <w:hideMark/>
          </w:tcPr>
          <w:p w14:paraId="78B5B600" w14:textId="77777777" w:rsidR="00DB4319" w:rsidRPr="000F50C8" w:rsidRDefault="00DB4319" w:rsidP="00DB4319">
            <w:pPr>
              <w:spacing w:after="0"/>
              <w:jc w:val="center"/>
              <w:rPr>
                <w:b/>
                <w:bCs/>
                <w:color w:val="000000"/>
                <w:sz w:val="20"/>
                <w:szCs w:val="20"/>
              </w:rPr>
            </w:pPr>
            <w:r w:rsidRPr="000F50C8">
              <w:rPr>
                <w:b/>
                <w:bCs/>
                <w:color w:val="000000"/>
                <w:sz w:val="20"/>
                <w:szCs w:val="20"/>
              </w:rPr>
              <w:t>Doprava popela</w:t>
            </w:r>
          </w:p>
        </w:tc>
        <w:tc>
          <w:tcPr>
            <w:tcW w:w="5579" w:type="dxa"/>
            <w:shd w:val="clear" w:color="auto" w:fill="auto"/>
            <w:hideMark/>
          </w:tcPr>
          <w:p w14:paraId="6E142026" w14:textId="77777777" w:rsidR="00DB4319" w:rsidRPr="000F50C8" w:rsidRDefault="00DB4319" w:rsidP="00DB4319">
            <w:pPr>
              <w:spacing w:after="0"/>
              <w:jc w:val="left"/>
              <w:rPr>
                <w:color w:val="000000"/>
                <w:sz w:val="20"/>
                <w:szCs w:val="20"/>
              </w:rPr>
            </w:pPr>
            <w:r w:rsidRPr="000F50C8">
              <w:rPr>
                <w:color w:val="000000"/>
                <w:sz w:val="20"/>
                <w:szCs w:val="20"/>
              </w:rPr>
              <w:t>PP_DPS02.2-DPS02.3 - Technická zpráva doprava paliva</w:t>
            </w:r>
            <w:r w:rsidRPr="000F50C8">
              <w:rPr>
                <w:color w:val="000000"/>
                <w:sz w:val="20"/>
                <w:szCs w:val="20"/>
              </w:rPr>
              <w:br/>
              <w:t>V16H00A1052_1_-_PP_DPS02.2-DPS02.3_Technicka_zprava_doprava_popela.pdf</w:t>
            </w:r>
          </w:p>
        </w:tc>
        <w:tc>
          <w:tcPr>
            <w:tcW w:w="2738" w:type="dxa"/>
            <w:shd w:val="clear" w:color="auto" w:fill="auto"/>
            <w:vAlign w:val="center"/>
            <w:hideMark/>
          </w:tcPr>
          <w:p w14:paraId="15223F47" w14:textId="651F2A8B" w:rsidR="00DB4319" w:rsidRPr="000F50C8" w:rsidRDefault="00DB4319" w:rsidP="00DB4319">
            <w:pPr>
              <w:spacing w:after="0"/>
              <w:jc w:val="left"/>
              <w:rPr>
                <w:color w:val="000000"/>
                <w:sz w:val="20"/>
                <w:szCs w:val="20"/>
              </w:rPr>
            </w:pPr>
            <w:r w:rsidRPr="000F50C8">
              <w:rPr>
                <w:color w:val="000000"/>
                <w:sz w:val="20"/>
                <w:szCs w:val="20"/>
              </w:rPr>
              <w:t>BCS Engineering, a.s.</w:t>
            </w:r>
          </w:p>
        </w:tc>
      </w:tr>
      <w:tr w:rsidR="008F1E71" w:rsidRPr="000F50C8" w14:paraId="7B207555" w14:textId="77777777" w:rsidTr="00DB4319">
        <w:trPr>
          <w:cantSplit/>
          <w:trHeight w:val="570"/>
        </w:trPr>
        <w:tc>
          <w:tcPr>
            <w:tcW w:w="1477" w:type="dxa"/>
            <w:vMerge/>
            <w:shd w:val="clear" w:color="auto" w:fill="auto"/>
            <w:vAlign w:val="center"/>
            <w:hideMark/>
          </w:tcPr>
          <w:p w14:paraId="2BD20E49" w14:textId="77777777" w:rsidR="008F1E71" w:rsidRPr="000F50C8" w:rsidRDefault="008F1E71" w:rsidP="004A3CF7">
            <w:pPr>
              <w:spacing w:after="0"/>
              <w:rPr>
                <w:b/>
                <w:bCs/>
                <w:color w:val="000000"/>
                <w:sz w:val="20"/>
                <w:szCs w:val="20"/>
              </w:rPr>
            </w:pPr>
          </w:p>
        </w:tc>
        <w:tc>
          <w:tcPr>
            <w:tcW w:w="5579" w:type="dxa"/>
            <w:shd w:val="clear" w:color="auto" w:fill="auto"/>
            <w:hideMark/>
          </w:tcPr>
          <w:p w14:paraId="347AD9C4" w14:textId="77777777" w:rsidR="008F1E71" w:rsidRPr="000F50C8" w:rsidRDefault="008F1E71" w:rsidP="004A3CF7">
            <w:pPr>
              <w:spacing w:after="0"/>
              <w:jc w:val="left"/>
              <w:rPr>
                <w:color w:val="000000"/>
                <w:sz w:val="20"/>
                <w:szCs w:val="20"/>
              </w:rPr>
            </w:pPr>
            <w:r w:rsidRPr="000F50C8">
              <w:rPr>
                <w:color w:val="000000"/>
                <w:sz w:val="20"/>
                <w:szCs w:val="20"/>
              </w:rPr>
              <w:t>SP_DPS02.2-DPS02.3 - PID - DIAGRAM DOPRAVA PALIVA</w:t>
            </w:r>
            <w:r w:rsidRPr="000F50C8">
              <w:rPr>
                <w:color w:val="000000"/>
                <w:sz w:val="20"/>
                <w:szCs w:val="20"/>
              </w:rPr>
              <w:br/>
              <w:t>V16H00R1054_1_-_SP_DPS02.2-DPS02.3_PID_doprava_popela.pdf</w:t>
            </w:r>
          </w:p>
        </w:tc>
        <w:tc>
          <w:tcPr>
            <w:tcW w:w="2738" w:type="dxa"/>
            <w:shd w:val="clear" w:color="auto" w:fill="auto"/>
            <w:vAlign w:val="center"/>
            <w:hideMark/>
          </w:tcPr>
          <w:p w14:paraId="68010679" w14:textId="77777777" w:rsidR="008F1E71" w:rsidRPr="000F50C8" w:rsidRDefault="008F1E71" w:rsidP="001D4685">
            <w:pPr>
              <w:spacing w:after="0"/>
              <w:jc w:val="left"/>
              <w:rPr>
                <w:color w:val="000000"/>
                <w:sz w:val="20"/>
                <w:szCs w:val="20"/>
              </w:rPr>
            </w:pPr>
            <w:r w:rsidRPr="000F50C8">
              <w:rPr>
                <w:color w:val="000000"/>
                <w:sz w:val="20"/>
                <w:szCs w:val="20"/>
              </w:rPr>
              <w:t>BCS Engineering, a.s.</w:t>
            </w:r>
          </w:p>
        </w:tc>
      </w:tr>
      <w:tr w:rsidR="008F1E71" w:rsidRPr="000F50C8" w14:paraId="5601264E" w14:textId="77777777" w:rsidTr="00DB4319">
        <w:trPr>
          <w:cantSplit/>
          <w:trHeight w:val="570"/>
        </w:trPr>
        <w:tc>
          <w:tcPr>
            <w:tcW w:w="1477" w:type="dxa"/>
            <w:vMerge/>
            <w:shd w:val="clear" w:color="auto" w:fill="auto"/>
            <w:vAlign w:val="center"/>
            <w:hideMark/>
          </w:tcPr>
          <w:p w14:paraId="27423A7D" w14:textId="77777777" w:rsidR="008F1E71" w:rsidRPr="000F50C8" w:rsidRDefault="008F1E71" w:rsidP="004A3CF7">
            <w:pPr>
              <w:spacing w:after="0"/>
              <w:rPr>
                <w:b/>
                <w:bCs/>
                <w:color w:val="000000"/>
                <w:sz w:val="20"/>
                <w:szCs w:val="20"/>
              </w:rPr>
            </w:pPr>
          </w:p>
        </w:tc>
        <w:tc>
          <w:tcPr>
            <w:tcW w:w="5579" w:type="dxa"/>
            <w:shd w:val="clear" w:color="auto" w:fill="auto"/>
            <w:hideMark/>
          </w:tcPr>
          <w:p w14:paraId="32CA8396"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strojů a zařízení - Doprava popela</w:t>
            </w:r>
            <w:r w:rsidRPr="000F50C8">
              <w:rPr>
                <w:color w:val="000000"/>
                <w:sz w:val="20"/>
                <w:szCs w:val="20"/>
              </w:rPr>
              <w:br/>
              <w:t>V16H00Z1052_1_-_SP_DPS02.2-DPS02.3_DSaZ_doprava_popela.pdf</w:t>
            </w:r>
          </w:p>
        </w:tc>
        <w:tc>
          <w:tcPr>
            <w:tcW w:w="2738" w:type="dxa"/>
            <w:shd w:val="clear" w:color="auto" w:fill="auto"/>
            <w:vAlign w:val="center"/>
            <w:hideMark/>
          </w:tcPr>
          <w:p w14:paraId="1E26D17C" w14:textId="77777777" w:rsidR="008F1E71" w:rsidRPr="000F50C8" w:rsidRDefault="008F1E71" w:rsidP="001D4685">
            <w:pPr>
              <w:spacing w:after="0"/>
              <w:jc w:val="left"/>
              <w:rPr>
                <w:color w:val="000000"/>
                <w:sz w:val="20"/>
                <w:szCs w:val="20"/>
              </w:rPr>
            </w:pPr>
            <w:r w:rsidRPr="000F50C8">
              <w:rPr>
                <w:color w:val="000000"/>
                <w:sz w:val="20"/>
                <w:szCs w:val="20"/>
              </w:rPr>
              <w:t>BCS Engineering, a.s.</w:t>
            </w:r>
          </w:p>
        </w:tc>
      </w:tr>
      <w:tr w:rsidR="008F1E71" w:rsidRPr="000F50C8" w14:paraId="390A2550" w14:textId="77777777" w:rsidTr="00DB4319">
        <w:trPr>
          <w:cantSplit/>
        </w:trPr>
        <w:tc>
          <w:tcPr>
            <w:tcW w:w="1477" w:type="dxa"/>
            <w:vMerge w:val="restart"/>
            <w:shd w:val="clear" w:color="auto" w:fill="auto"/>
            <w:vAlign w:val="center"/>
            <w:hideMark/>
          </w:tcPr>
          <w:p w14:paraId="052763CB" w14:textId="77777777" w:rsidR="008F1E71" w:rsidRPr="000F50C8" w:rsidRDefault="008F1E71" w:rsidP="004A3CF7">
            <w:pPr>
              <w:spacing w:after="0"/>
              <w:jc w:val="center"/>
              <w:rPr>
                <w:b/>
                <w:bCs/>
                <w:color w:val="000000"/>
                <w:sz w:val="20"/>
                <w:szCs w:val="20"/>
              </w:rPr>
            </w:pPr>
            <w:r w:rsidRPr="000F50C8">
              <w:rPr>
                <w:b/>
                <w:bCs/>
                <w:color w:val="000000"/>
                <w:sz w:val="20"/>
                <w:szCs w:val="20"/>
              </w:rPr>
              <w:t>Úprava dopravy popela</w:t>
            </w:r>
          </w:p>
        </w:tc>
        <w:tc>
          <w:tcPr>
            <w:tcW w:w="5579" w:type="dxa"/>
            <w:shd w:val="clear" w:color="auto" w:fill="auto"/>
            <w:hideMark/>
          </w:tcPr>
          <w:p w14:paraId="532C13F9" w14:textId="77777777" w:rsidR="008F1E71" w:rsidRPr="000F50C8" w:rsidRDefault="008F1E71" w:rsidP="004A3CF7">
            <w:pPr>
              <w:spacing w:after="0"/>
              <w:jc w:val="left"/>
              <w:rPr>
                <w:color w:val="000000"/>
                <w:sz w:val="20"/>
                <w:szCs w:val="20"/>
              </w:rPr>
            </w:pPr>
            <w:r w:rsidRPr="000F50C8">
              <w:rPr>
                <w:color w:val="000000"/>
                <w:sz w:val="20"/>
                <w:szCs w:val="20"/>
              </w:rPr>
              <w:t>Technická zpráva úprav odtahu popelů</w:t>
            </w:r>
            <w:r w:rsidRPr="000F50C8">
              <w:rPr>
                <w:color w:val="000000"/>
                <w:sz w:val="20"/>
                <w:szCs w:val="20"/>
              </w:rPr>
              <w:br/>
              <w:t>01_19PCEP-ER.001_1 - Technická zpráva úprav odtahu popelů.pdf</w:t>
            </w:r>
          </w:p>
        </w:tc>
        <w:tc>
          <w:tcPr>
            <w:tcW w:w="2738" w:type="dxa"/>
            <w:shd w:val="clear" w:color="auto" w:fill="auto"/>
            <w:vAlign w:val="center"/>
            <w:hideMark/>
          </w:tcPr>
          <w:p w14:paraId="5D071E42"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17EE4CCD" w14:textId="77777777" w:rsidTr="00DB4319">
        <w:trPr>
          <w:cantSplit/>
        </w:trPr>
        <w:tc>
          <w:tcPr>
            <w:tcW w:w="1477" w:type="dxa"/>
            <w:vMerge/>
            <w:shd w:val="clear" w:color="auto" w:fill="auto"/>
            <w:vAlign w:val="center"/>
            <w:hideMark/>
          </w:tcPr>
          <w:p w14:paraId="55464C53" w14:textId="77777777" w:rsidR="008F1E71" w:rsidRPr="000F50C8" w:rsidRDefault="008F1E71" w:rsidP="004A3CF7">
            <w:pPr>
              <w:spacing w:after="0"/>
              <w:rPr>
                <w:b/>
                <w:bCs/>
                <w:color w:val="000000"/>
                <w:sz w:val="20"/>
                <w:szCs w:val="20"/>
              </w:rPr>
            </w:pPr>
          </w:p>
        </w:tc>
        <w:tc>
          <w:tcPr>
            <w:tcW w:w="5579" w:type="dxa"/>
            <w:shd w:val="clear" w:color="auto" w:fill="auto"/>
            <w:hideMark/>
          </w:tcPr>
          <w:p w14:paraId="04EADE6D" w14:textId="77777777" w:rsidR="008F1E71" w:rsidRPr="000F50C8" w:rsidRDefault="008F1E71" w:rsidP="004A3CF7">
            <w:pPr>
              <w:spacing w:after="0"/>
              <w:jc w:val="left"/>
              <w:rPr>
                <w:color w:val="000000"/>
                <w:sz w:val="20"/>
                <w:szCs w:val="20"/>
              </w:rPr>
            </w:pPr>
            <w:r w:rsidRPr="000F50C8">
              <w:rPr>
                <w:color w:val="000000"/>
                <w:sz w:val="20"/>
                <w:szCs w:val="20"/>
              </w:rPr>
              <w:t>Doprava a chlazení popele</w:t>
            </w:r>
            <w:r w:rsidRPr="000F50C8">
              <w:rPr>
                <w:color w:val="000000"/>
                <w:sz w:val="20"/>
                <w:szCs w:val="20"/>
              </w:rPr>
              <w:br/>
              <w:t>02_19PCEP-EO.001_1 - Doprava a chlazení popele.pdf</w:t>
            </w:r>
          </w:p>
        </w:tc>
        <w:tc>
          <w:tcPr>
            <w:tcW w:w="2738" w:type="dxa"/>
            <w:shd w:val="clear" w:color="auto" w:fill="auto"/>
            <w:vAlign w:val="center"/>
            <w:hideMark/>
          </w:tcPr>
          <w:p w14:paraId="4163C002"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02D99C66" w14:textId="77777777" w:rsidTr="00DB4319">
        <w:trPr>
          <w:cantSplit/>
        </w:trPr>
        <w:tc>
          <w:tcPr>
            <w:tcW w:w="1477" w:type="dxa"/>
            <w:vMerge/>
            <w:shd w:val="clear" w:color="auto" w:fill="auto"/>
            <w:vAlign w:val="center"/>
            <w:hideMark/>
          </w:tcPr>
          <w:p w14:paraId="2C05039B" w14:textId="77777777" w:rsidR="008F1E71" w:rsidRPr="000F50C8" w:rsidRDefault="008F1E71" w:rsidP="004A3CF7">
            <w:pPr>
              <w:spacing w:after="0"/>
              <w:rPr>
                <w:b/>
                <w:bCs/>
                <w:color w:val="000000"/>
                <w:sz w:val="20"/>
                <w:szCs w:val="20"/>
              </w:rPr>
            </w:pPr>
          </w:p>
        </w:tc>
        <w:tc>
          <w:tcPr>
            <w:tcW w:w="5579" w:type="dxa"/>
            <w:shd w:val="clear" w:color="auto" w:fill="auto"/>
            <w:hideMark/>
          </w:tcPr>
          <w:p w14:paraId="57680E73" w14:textId="77777777" w:rsidR="008F1E71" w:rsidRPr="000F50C8" w:rsidRDefault="008F1E71" w:rsidP="004A3CF7">
            <w:pPr>
              <w:spacing w:after="0"/>
              <w:jc w:val="left"/>
              <w:rPr>
                <w:color w:val="000000"/>
                <w:sz w:val="20"/>
                <w:szCs w:val="20"/>
              </w:rPr>
            </w:pPr>
            <w:r w:rsidRPr="000F50C8">
              <w:rPr>
                <w:color w:val="000000"/>
                <w:sz w:val="20"/>
                <w:szCs w:val="20"/>
              </w:rPr>
              <w:t>Soupis elektrických spotřebičů</w:t>
            </w:r>
            <w:r w:rsidRPr="000F50C8">
              <w:rPr>
                <w:color w:val="000000"/>
                <w:sz w:val="20"/>
                <w:szCs w:val="20"/>
              </w:rPr>
              <w:br/>
              <w:t>03_19PCEP-EN.001_1 - Soupis elektrických spotřebičů.pdf</w:t>
            </w:r>
          </w:p>
        </w:tc>
        <w:tc>
          <w:tcPr>
            <w:tcW w:w="2738" w:type="dxa"/>
            <w:shd w:val="clear" w:color="auto" w:fill="auto"/>
            <w:vAlign w:val="center"/>
            <w:hideMark/>
          </w:tcPr>
          <w:p w14:paraId="4DFF3402"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31E06499" w14:textId="77777777" w:rsidTr="00DB4319">
        <w:trPr>
          <w:cantSplit/>
        </w:trPr>
        <w:tc>
          <w:tcPr>
            <w:tcW w:w="1477" w:type="dxa"/>
            <w:vMerge/>
            <w:shd w:val="clear" w:color="auto" w:fill="auto"/>
            <w:vAlign w:val="center"/>
            <w:hideMark/>
          </w:tcPr>
          <w:p w14:paraId="7151B604" w14:textId="77777777" w:rsidR="008F1E71" w:rsidRPr="000F50C8" w:rsidRDefault="008F1E71" w:rsidP="004A3CF7">
            <w:pPr>
              <w:spacing w:after="0"/>
              <w:rPr>
                <w:b/>
                <w:bCs/>
                <w:color w:val="000000"/>
                <w:sz w:val="20"/>
                <w:szCs w:val="20"/>
              </w:rPr>
            </w:pPr>
          </w:p>
        </w:tc>
        <w:tc>
          <w:tcPr>
            <w:tcW w:w="5579" w:type="dxa"/>
            <w:shd w:val="clear" w:color="auto" w:fill="auto"/>
            <w:hideMark/>
          </w:tcPr>
          <w:p w14:paraId="66C0A3CD" w14:textId="77777777" w:rsidR="008F1E71" w:rsidRPr="000F50C8" w:rsidRDefault="008F1E71" w:rsidP="004A3CF7">
            <w:pPr>
              <w:spacing w:after="0"/>
              <w:jc w:val="left"/>
              <w:rPr>
                <w:color w:val="000000"/>
                <w:sz w:val="20"/>
                <w:szCs w:val="20"/>
              </w:rPr>
            </w:pPr>
            <w:r w:rsidRPr="000F50C8">
              <w:rPr>
                <w:color w:val="000000"/>
                <w:sz w:val="20"/>
                <w:szCs w:val="20"/>
              </w:rPr>
              <w:t>Soupis dálkové instrumentace</w:t>
            </w:r>
            <w:r w:rsidRPr="000F50C8">
              <w:rPr>
                <w:color w:val="000000"/>
                <w:sz w:val="20"/>
                <w:szCs w:val="20"/>
              </w:rPr>
              <w:br/>
              <w:t>04_19PCEP-EN.003_0 - Soupis dálkové instrumentace.pdf</w:t>
            </w:r>
          </w:p>
        </w:tc>
        <w:tc>
          <w:tcPr>
            <w:tcW w:w="2738" w:type="dxa"/>
            <w:shd w:val="clear" w:color="auto" w:fill="auto"/>
            <w:vAlign w:val="center"/>
            <w:hideMark/>
          </w:tcPr>
          <w:p w14:paraId="0758D30E"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1F22B6D9" w14:textId="77777777" w:rsidTr="00DB4319">
        <w:trPr>
          <w:cantSplit/>
        </w:trPr>
        <w:tc>
          <w:tcPr>
            <w:tcW w:w="1477" w:type="dxa"/>
            <w:vMerge/>
            <w:shd w:val="clear" w:color="auto" w:fill="auto"/>
            <w:vAlign w:val="center"/>
            <w:hideMark/>
          </w:tcPr>
          <w:p w14:paraId="088016DB" w14:textId="77777777" w:rsidR="008F1E71" w:rsidRPr="000F50C8" w:rsidRDefault="008F1E71" w:rsidP="004A3CF7">
            <w:pPr>
              <w:spacing w:after="0"/>
              <w:rPr>
                <w:b/>
                <w:bCs/>
                <w:color w:val="000000"/>
                <w:sz w:val="20"/>
                <w:szCs w:val="20"/>
              </w:rPr>
            </w:pPr>
          </w:p>
        </w:tc>
        <w:tc>
          <w:tcPr>
            <w:tcW w:w="5579" w:type="dxa"/>
            <w:shd w:val="clear" w:color="auto" w:fill="auto"/>
            <w:hideMark/>
          </w:tcPr>
          <w:p w14:paraId="34F977CC" w14:textId="77777777" w:rsidR="008F1E71" w:rsidRPr="000F50C8" w:rsidRDefault="008F1E71" w:rsidP="004A3CF7">
            <w:pPr>
              <w:spacing w:after="0"/>
              <w:jc w:val="left"/>
              <w:rPr>
                <w:color w:val="000000"/>
                <w:sz w:val="20"/>
                <w:szCs w:val="20"/>
              </w:rPr>
            </w:pPr>
            <w:r w:rsidRPr="000F50C8">
              <w:rPr>
                <w:color w:val="000000"/>
                <w:sz w:val="20"/>
                <w:szCs w:val="20"/>
              </w:rPr>
              <w:t>Typová schémata zapojení</w:t>
            </w:r>
            <w:r w:rsidRPr="000F50C8">
              <w:rPr>
                <w:color w:val="000000"/>
                <w:sz w:val="20"/>
                <w:szCs w:val="20"/>
              </w:rPr>
              <w:br/>
              <w:t>05_19PCEP-EO.002_0 - Typová schémata zapojení.pdf</w:t>
            </w:r>
          </w:p>
        </w:tc>
        <w:tc>
          <w:tcPr>
            <w:tcW w:w="2738" w:type="dxa"/>
            <w:shd w:val="clear" w:color="auto" w:fill="auto"/>
            <w:vAlign w:val="center"/>
            <w:hideMark/>
          </w:tcPr>
          <w:p w14:paraId="61759557"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28C6EDEB" w14:textId="77777777" w:rsidTr="00DB4319">
        <w:trPr>
          <w:cantSplit/>
        </w:trPr>
        <w:tc>
          <w:tcPr>
            <w:tcW w:w="1477" w:type="dxa"/>
            <w:vMerge/>
            <w:shd w:val="clear" w:color="auto" w:fill="auto"/>
            <w:vAlign w:val="center"/>
            <w:hideMark/>
          </w:tcPr>
          <w:p w14:paraId="11CD6C1D" w14:textId="77777777" w:rsidR="008F1E71" w:rsidRPr="000F50C8" w:rsidRDefault="008F1E71" w:rsidP="004A3CF7">
            <w:pPr>
              <w:spacing w:after="0"/>
              <w:rPr>
                <w:b/>
                <w:bCs/>
                <w:color w:val="000000"/>
                <w:sz w:val="20"/>
                <w:szCs w:val="20"/>
              </w:rPr>
            </w:pPr>
          </w:p>
        </w:tc>
        <w:tc>
          <w:tcPr>
            <w:tcW w:w="5579" w:type="dxa"/>
            <w:shd w:val="clear" w:color="auto" w:fill="auto"/>
            <w:hideMark/>
          </w:tcPr>
          <w:p w14:paraId="10B960BE" w14:textId="77777777" w:rsidR="008F1E71" w:rsidRPr="000F50C8" w:rsidRDefault="008F1E71" w:rsidP="004A3CF7">
            <w:pPr>
              <w:spacing w:after="0"/>
              <w:jc w:val="left"/>
              <w:rPr>
                <w:color w:val="000000"/>
                <w:sz w:val="20"/>
                <w:szCs w:val="20"/>
              </w:rPr>
            </w:pPr>
            <w:r w:rsidRPr="000F50C8">
              <w:rPr>
                <w:color w:val="000000"/>
                <w:sz w:val="20"/>
                <w:szCs w:val="20"/>
              </w:rPr>
              <w:t>NÁVRH DOPRAVY POPELA K5</w:t>
            </w:r>
            <w:r w:rsidRPr="000F50C8">
              <w:rPr>
                <w:color w:val="000000"/>
                <w:sz w:val="20"/>
                <w:szCs w:val="20"/>
              </w:rPr>
              <w:br/>
              <w:t>06_19PCEP-EM.001_1 - NÁVRH DOPRAVY POPELA K5.pdf</w:t>
            </w:r>
          </w:p>
        </w:tc>
        <w:tc>
          <w:tcPr>
            <w:tcW w:w="2738" w:type="dxa"/>
            <w:shd w:val="clear" w:color="auto" w:fill="auto"/>
            <w:vAlign w:val="center"/>
            <w:hideMark/>
          </w:tcPr>
          <w:p w14:paraId="32C10216"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0A41B94D" w14:textId="77777777" w:rsidTr="00DB4319">
        <w:trPr>
          <w:cantSplit/>
        </w:trPr>
        <w:tc>
          <w:tcPr>
            <w:tcW w:w="1477" w:type="dxa"/>
            <w:vMerge/>
            <w:shd w:val="clear" w:color="auto" w:fill="auto"/>
            <w:vAlign w:val="center"/>
            <w:hideMark/>
          </w:tcPr>
          <w:p w14:paraId="72A212E8" w14:textId="77777777" w:rsidR="008F1E71" w:rsidRPr="000F50C8" w:rsidRDefault="008F1E71" w:rsidP="004A3CF7">
            <w:pPr>
              <w:spacing w:after="0"/>
              <w:rPr>
                <w:b/>
                <w:bCs/>
                <w:color w:val="000000"/>
                <w:sz w:val="20"/>
                <w:szCs w:val="20"/>
              </w:rPr>
            </w:pPr>
          </w:p>
        </w:tc>
        <w:tc>
          <w:tcPr>
            <w:tcW w:w="5579" w:type="dxa"/>
            <w:shd w:val="clear" w:color="auto" w:fill="auto"/>
            <w:hideMark/>
          </w:tcPr>
          <w:p w14:paraId="4EBC3382" w14:textId="77777777" w:rsidR="008F1E71" w:rsidRPr="000F50C8" w:rsidRDefault="008F1E71" w:rsidP="004A3CF7">
            <w:pPr>
              <w:spacing w:after="0"/>
              <w:jc w:val="left"/>
              <w:rPr>
                <w:color w:val="000000"/>
                <w:sz w:val="20"/>
                <w:szCs w:val="20"/>
              </w:rPr>
            </w:pPr>
            <w:r w:rsidRPr="000F50C8">
              <w:rPr>
                <w:color w:val="000000"/>
                <w:sz w:val="20"/>
                <w:szCs w:val="20"/>
              </w:rPr>
              <w:t>ODVOD SPALIN K5/K6</w:t>
            </w:r>
            <w:r w:rsidRPr="000F50C8">
              <w:rPr>
                <w:color w:val="000000"/>
                <w:sz w:val="20"/>
                <w:szCs w:val="20"/>
              </w:rPr>
              <w:br/>
              <w:t>07_19PCEP-EB.002_1 - ODVOD SPALIN K5_K6.pdf</w:t>
            </w:r>
          </w:p>
        </w:tc>
        <w:tc>
          <w:tcPr>
            <w:tcW w:w="2738" w:type="dxa"/>
            <w:shd w:val="clear" w:color="auto" w:fill="auto"/>
            <w:vAlign w:val="center"/>
            <w:hideMark/>
          </w:tcPr>
          <w:p w14:paraId="2510EB5A"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3D02EA" w:rsidRPr="00632C29" w14:paraId="27A5D1F6" w14:textId="77777777" w:rsidTr="00DB4319">
        <w:trPr>
          <w:cantSplit/>
        </w:trPr>
        <w:tc>
          <w:tcPr>
            <w:tcW w:w="9794" w:type="dxa"/>
            <w:gridSpan w:val="3"/>
            <w:shd w:val="clear" w:color="auto" w:fill="auto"/>
            <w:noWrap/>
            <w:vAlign w:val="center"/>
            <w:hideMark/>
          </w:tcPr>
          <w:p w14:paraId="72A4756A" w14:textId="5933694A" w:rsidR="003D02EA" w:rsidRPr="00632C29" w:rsidRDefault="003D02EA" w:rsidP="00632C29">
            <w:pPr>
              <w:spacing w:before="60" w:after="60"/>
              <w:jc w:val="left"/>
              <w:rPr>
                <w:b/>
                <w:bCs/>
                <w:color w:val="000000"/>
                <w:sz w:val="24"/>
                <w:szCs w:val="24"/>
              </w:rPr>
            </w:pPr>
            <w:r w:rsidRPr="00632C29">
              <w:rPr>
                <w:b/>
                <w:bCs/>
                <w:color w:val="000000"/>
                <w:sz w:val="24"/>
                <w:szCs w:val="24"/>
              </w:rPr>
              <w:t>PS03 – Čištění a odvod spalin</w:t>
            </w:r>
          </w:p>
        </w:tc>
      </w:tr>
      <w:tr w:rsidR="00F23C78" w:rsidRPr="000F50C8" w14:paraId="0557F1EF" w14:textId="77777777" w:rsidTr="00DB4319">
        <w:trPr>
          <w:cantSplit/>
          <w:trHeight w:val="300"/>
        </w:trPr>
        <w:tc>
          <w:tcPr>
            <w:tcW w:w="9794" w:type="dxa"/>
            <w:gridSpan w:val="3"/>
            <w:shd w:val="clear" w:color="auto" w:fill="auto"/>
            <w:noWrap/>
            <w:vAlign w:val="center"/>
            <w:hideMark/>
          </w:tcPr>
          <w:p w14:paraId="0FC7F6E9" w14:textId="7241F0BA" w:rsidR="00F23C78" w:rsidRPr="000F50C8" w:rsidRDefault="00F23C78" w:rsidP="00F23C78">
            <w:pPr>
              <w:spacing w:before="60" w:after="60"/>
              <w:jc w:val="left"/>
              <w:rPr>
                <w:color w:val="000000"/>
                <w:sz w:val="20"/>
                <w:szCs w:val="20"/>
              </w:rPr>
            </w:pPr>
            <w:r w:rsidRPr="000F50C8">
              <w:rPr>
                <w:b/>
                <w:bCs/>
                <w:color w:val="000000"/>
                <w:sz w:val="20"/>
                <w:szCs w:val="20"/>
              </w:rPr>
              <w:t>DPS 03.2 - 03.3  Kouřový ventilátor</w:t>
            </w:r>
          </w:p>
        </w:tc>
      </w:tr>
      <w:tr w:rsidR="008F1E71" w:rsidRPr="000F50C8" w14:paraId="7B58C243" w14:textId="77777777" w:rsidTr="00DB4319">
        <w:trPr>
          <w:cantSplit/>
        </w:trPr>
        <w:tc>
          <w:tcPr>
            <w:tcW w:w="1477" w:type="dxa"/>
            <w:tcBorders>
              <w:bottom w:val="nil"/>
            </w:tcBorders>
            <w:shd w:val="clear" w:color="auto" w:fill="auto"/>
            <w:noWrap/>
            <w:vAlign w:val="center"/>
            <w:hideMark/>
          </w:tcPr>
          <w:p w14:paraId="19E9148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1DC52316" w14:textId="77777777" w:rsidR="008F1E71" w:rsidRPr="000F50C8" w:rsidRDefault="008F1E71" w:rsidP="004A3CF7">
            <w:pPr>
              <w:spacing w:after="0"/>
              <w:jc w:val="left"/>
              <w:rPr>
                <w:color w:val="000000"/>
                <w:sz w:val="20"/>
                <w:szCs w:val="20"/>
              </w:rPr>
            </w:pPr>
            <w:r w:rsidRPr="000F50C8">
              <w:rPr>
                <w:color w:val="000000"/>
                <w:sz w:val="20"/>
                <w:szCs w:val="20"/>
              </w:rPr>
              <w:t>VENT RSN 1400</w:t>
            </w:r>
            <w:r w:rsidRPr="000F50C8">
              <w:rPr>
                <w:color w:val="000000"/>
                <w:sz w:val="20"/>
                <w:szCs w:val="20"/>
              </w:rPr>
              <w:br/>
              <w:t>6.1 1_K385229_2_Sestava RSN 1400.pdf</w:t>
            </w:r>
          </w:p>
        </w:tc>
        <w:tc>
          <w:tcPr>
            <w:tcW w:w="2738" w:type="dxa"/>
            <w:shd w:val="clear" w:color="auto" w:fill="auto"/>
            <w:vAlign w:val="center"/>
            <w:hideMark/>
          </w:tcPr>
          <w:p w14:paraId="2EDFC4A1"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8F1E71" w:rsidRPr="000F50C8" w14:paraId="24AC76E8" w14:textId="77777777" w:rsidTr="00DB4319">
        <w:trPr>
          <w:cantSplit/>
        </w:trPr>
        <w:tc>
          <w:tcPr>
            <w:tcW w:w="1477" w:type="dxa"/>
            <w:tcBorders>
              <w:top w:val="nil"/>
              <w:bottom w:val="nil"/>
            </w:tcBorders>
            <w:shd w:val="clear" w:color="auto" w:fill="auto"/>
            <w:noWrap/>
            <w:vAlign w:val="center"/>
            <w:hideMark/>
          </w:tcPr>
          <w:p w14:paraId="17218F69"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7D87676A" w14:textId="77777777" w:rsidR="008F1E71" w:rsidRPr="000F50C8" w:rsidRDefault="008F1E71" w:rsidP="004A3CF7">
            <w:pPr>
              <w:spacing w:after="0"/>
              <w:jc w:val="left"/>
              <w:rPr>
                <w:color w:val="000000"/>
                <w:sz w:val="20"/>
                <w:szCs w:val="20"/>
              </w:rPr>
            </w:pPr>
            <w:r w:rsidRPr="000F50C8">
              <w:rPr>
                <w:color w:val="000000"/>
                <w:sz w:val="20"/>
                <w:szCs w:val="20"/>
              </w:rPr>
              <w:t>Motor ABB - Technický údajový list - DOL.pdf</w:t>
            </w:r>
            <w:r w:rsidRPr="000F50C8">
              <w:rPr>
                <w:color w:val="000000"/>
                <w:sz w:val="20"/>
                <w:szCs w:val="20"/>
              </w:rPr>
              <w:br/>
              <w:t>Motor ABB.pdf</w:t>
            </w:r>
          </w:p>
        </w:tc>
        <w:tc>
          <w:tcPr>
            <w:tcW w:w="2738" w:type="dxa"/>
            <w:shd w:val="clear" w:color="auto" w:fill="auto"/>
            <w:vAlign w:val="center"/>
            <w:hideMark/>
          </w:tcPr>
          <w:p w14:paraId="4E973728" w14:textId="77777777" w:rsidR="008F1E71" w:rsidRPr="000F50C8" w:rsidRDefault="008F1E71" w:rsidP="001D4685">
            <w:pPr>
              <w:spacing w:after="0"/>
              <w:jc w:val="left"/>
              <w:rPr>
                <w:color w:val="000000"/>
                <w:sz w:val="20"/>
                <w:szCs w:val="20"/>
              </w:rPr>
            </w:pPr>
            <w:r w:rsidRPr="000F50C8">
              <w:rPr>
                <w:color w:val="000000"/>
                <w:sz w:val="20"/>
                <w:szCs w:val="20"/>
              </w:rPr>
              <w:t>ABB</w:t>
            </w:r>
          </w:p>
        </w:tc>
      </w:tr>
      <w:tr w:rsidR="008F1E71" w:rsidRPr="000F50C8" w14:paraId="10BFB70B" w14:textId="77777777" w:rsidTr="00DB4319">
        <w:trPr>
          <w:cantSplit/>
        </w:trPr>
        <w:tc>
          <w:tcPr>
            <w:tcW w:w="1477" w:type="dxa"/>
            <w:tcBorders>
              <w:top w:val="nil"/>
            </w:tcBorders>
            <w:shd w:val="clear" w:color="auto" w:fill="auto"/>
            <w:noWrap/>
            <w:vAlign w:val="center"/>
            <w:hideMark/>
          </w:tcPr>
          <w:p w14:paraId="075A60A0"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31399266" w14:textId="77777777" w:rsidR="008F1E71" w:rsidRPr="000F50C8" w:rsidRDefault="008F1E71" w:rsidP="004A3CF7">
            <w:pPr>
              <w:spacing w:after="0"/>
              <w:jc w:val="left"/>
              <w:rPr>
                <w:color w:val="000000"/>
                <w:sz w:val="20"/>
                <w:szCs w:val="20"/>
              </w:rPr>
            </w:pPr>
            <w:r w:rsidRPr="000F50C8">
              <w:rPr>
                <w:color w:val="000000"/>
                <w:sz w:val="20"/>
                <w:szCs w:val="20"/>
              </w:rPr>
              <w:t>Štítek KV pro K5,6</w:t>
            </w:r>
            <w:r w:rsidRPr="000F50C8">
              <w:rPr>
                <w:color w:val="000000"/>
                <w:sz w:val="20"/>
                <w:szCs w:val="20"/>
              </w:rPr>
              <w:br/>
              <w:t>štítek KV pro K5,6.jpg</w:t>
            </w:r>
          </w:p>
        </w:tc>
        <w:tc>
          <w:tcPr>
            <w:tcW w:w="2738" w:type="dxa"/>
            <w:shd w:val="clear" w:color="auto" w:fill="auto"/>
            <w:vAlign w:val="center"/>
            <w:hideMark/>
          </w:tcPr>
          <w:p w14:paraId="08B21658"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4D1782" w:rsidRPr="000F50C8" w14:paraId="61468C1E" w14:textId="77777777" w:rsidTr="00DB4319">
        <w:trPr>
          <w:cantSplit/>
        </w:trPr>
        <w:tc>
          <w:tcPr>
            <w:tcW w:w="9794" w:type="dxa"/>
            <w:gridSpan w:val="3"/>
            <w:shd w:val="clear" w:color="auto" w:fill="auto"/>
            <w:noWrap/>
            <w:vAlign w:val="center"/>
            <w:hideMark/>
          </w:tcPr>
          <w:p w14:paraId="4BB1062B" w14:textId="4C900EF5" w:rsidR="004D1782" w:rsidRPr="000F50C8" w:rsidRDefault="004D1782" w:rsidP="00284685">
            <w:pPr>
              <w:spacing w:before="60" w:after="60"/>
              <w:jc w:val="left"/>
              <w:rPr>
                <w:color w:val="000000"/>
                <w:sz w:val="20"/>
                <w:szCs w:val="20"/>
              </w:rPr>
            </w:pPr>
            <w:r w:rsidRPr="000F50C8">
              <w:rPr>
                <w:b/>
                <w:bCs/>
                <w:color w:val="000000"/>
                <w:sz w:val="20"/>
                <w:szCs w:val="20"/>
              </w:rPr>
              <w:t>DPS 03.2 - 03.3  Elektroodlučovače</w:t>
            </w:r>
          </w:p>
        </w:tc>
      </w:tr>
      <w:tr w:rsidR="008F1E71" w:rsidRPr="000F50C8" w14:paraId="3628151F" w14:textId="77777777" w:rsidTr="00DB4319">
        <w:trPr>
          <w:cantSplit/>
        </w:trPr>
        <w:tc>
          <w:tcPr>
            <w:tcW w:w="1477" w:type="dxa"/>
            <w:tcBorders>
              <w:bottom w:val="nil"/>
            </w:tcBorders>
            <w:shd w:val="clear" w:color="auto" w:fill="auto"/>
            <w:noWrap/>
            <w:vAlign w:val="center"/>
            <w:hideMark/>
          </w:tcPr>
          <w:p w14:paraId="6A7A3556" w14:textId="77777777" w:rsidR="008F1E71" w:rsidRPr="000F50C8" w:rsidRDefault="008F1E71" w:rsidP="004A3CF7">
            <w:pPr>
              <w:spacing w:after="0"/>
              <w:rPr>
                <w:b/>
                <w:bCs/>
                <w:color w:val="000000"/>
                <w:sz w:val="20"/>
                <w:szCs w:val="20"/>
              </w:rPr>
            </w:pPr>
            <w:r w:rsidRPr="000F50C8">
              <w:rPr>
                <w:b/>
                <w:bCs/>
                <w:color w:val="000000"/>
                <w:sz w:val="20"/>
                <w:szCs w:val="20"/>
              </w:rPr>
              <w:t> </w:t>
            </w:r>
          </w:p>
        </w:tc>
        <w:tc>
          <w:tcPr>
            <w:tcW w:w="5579" w:type="dxa"/>
            <w:shd w:val="clear" w:color="auto" w:fill="auto"/>
            <w:hideMark/>
          </w:tcPr>
          <w:p w14:paraId="6D5D074C" w14:textId="77777777" w:rsidR="008F1E71" w:rsidRPr="000F50C8" w:rsidRDefault="008F1E71" w:rsidP="004A3CF7">
            <w:pPr>
              <w:spacing w:after="0"/>
              <w:jc w:val="left"/>
              <w:rPr>
                <w:color w:val="000000"/>
                <w:sz w:val="20"/>
                <w:szCs w:val="20"/>
              </w:rPr>
            </w:pPr>
            <w:r w:rsidRPr="000F50C8">
              <w:rPr>
                <w:color w:val="000000"/>
                <w:sz w:val="20"/>
                <w:szCs w:val="20"/>
              </w:rPr>
              <w:t>Základový plán</w:t>
            </w:r>
            <w:r w:rsidRPr="000F50C8">
              <w:rPr>
                <w:color w:val="000000"/>
                <w:sz w:val="20"/>
                <w:szCs w:val="20"/>
              </w:rPr>
              <w:br/>
              <w:t>EO.pdf</w:t>
            </w:r>
          </w:p>
        </w:tc>
        <w:tc>
          <w:tcPr>
            <w:tcW w:w="2738" w:type="dxa"/>
            <w:shd w:val="clear" w:color="auto" w:fill="auto"/>
            <w:vAlign w:val="center"/>
            <w:hideMark/>
          </w:tcPr>
          <w:p w14:paraId="24EDCD65"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8F1E71" w:rsidRPr="000F50C8" w14:paraId="4A761A01" w14:textId="77777777" w:rsidTr="00DB4319">
        <w:trPr>
          <w:cantSplit/>
        </w:trPr>
        <w:tc>
          <w:tcPr>
            <w:tcW w:w="1477" w:type="dxa"/>
            <w:tcBorders>
              <w:top w:val="nil"/>
              <w:bottom w:val="nil"/>
            </w:tcBorders>
            <w:shd w:val="clear" w:color="auto" w:fill="auto"/>
            <w:noWrap/>
            <w:vAlign w:val="center"/>
            <w:hideMark/>
          </w:tcPr>
          <w:p w14:paraId="3ABF1024"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4EDB12AA" w14:textId="77777777" w:rsidR="008F1E71" w:rsidRPr="000F50C8" w:rsidRDefault="008F1E71" w:rsidP="004A3CF7">
            <w:pPr>
              <w:spacing w:after="0"/>
              <w:jc w:val="left"/>
              <w:rPr>
                <w:color w:val="000000"/>
                <w:sz w:val="20"/>
                <w:szCs w:val="20"/>
              </w:rPr>
            </w:pPr>
            <w:r w:rsidRPr="000F50C8">
              <w:rPr>
                <w:color w:val="000000"/>
                <w:sz w:val="20"/>
                <w:szCs w:val="20"/>
              </w:rPr>
              <w:t>Projekt stavby - Elektrotechnická část - Technická zpráva</w:t>
            </w:r>
            <w:r w:rsidRPr="000F50C8">
              <w:rPr>
                <w:color w:val="000000"/>
                <w:sz w:val="20"/>
                <w:szCs w:val="20"/>
              </w:rPr>
              <w:br/>
              <w:t>BAS-EL-14-1001_00_Technicka_zprava.pdf</w:t>
            </w:r>
          </w:p>
        </w:tc>
        <w:tc>
          <w:tcPr>
            <w:tcW w:w="2738" w:type="dxa"/>
            <w:shd w:val="clear" w:color="auto" w:fill="auto"/>
            <w:vAlign w:val="center"/>
            <w:hideMark/>
          </w:tcPr>
          <w:p w14:paraId="4567D894" w14:textId="77777777" w:rsidR="008F1E71" w:rsidRPr="000F50C8" w:rsidRDefault="008F1E71" w:rsidP="001D4685">
            <w:pPr>
              <w:spacing w:after="0"/>
              <w:jc w:val="left"/>
              <w:rPr>
                <w:color w:val="000000"/>
                <w:sz w:val="20"/>
                <w:szCs w:val="20"/>
              </w:rPr>
            </w:pPr>
            <w:r w:rsidRPr="000F50C8">
              <w:rPr>
                <w:color w:val="000000"/>
                <w:sz w:val="20"/>
                <w:szCs w:val="20"/>
              </w:rPr>
              <w:t>BAS Elektra Brno spol, s.r.o.</w:t>
            </w:r>
          </w:p>
        </w:tc>
      </w:tr>
      <w:tr w:rsidR="008F1E71" w:rsidRPr="000F50C8" w14:paraId="6C9B1F6F" w14:textId="77777777" w:rsidTr="00DB4319">
        <w:trPr>
          <w:cantSplit/>
        </w:trPr>
        <w:tc>
          <w:tcPr>
            <w:tcW w:w="1477" w:type="dxa"/>
            <w:tcBorders>
              <w:top w:val="nil"/>
              <w:bottom w:val="nil"/>
            </w:tcBorders>
            <w:shd w:val="clear" w:color="auto" w:fill="auto"/>
            <w:noWrap/>
            <w:vAlign w:val="center"/>
            <w:hideMark/>
          </w:tcPr>
          <w:p w14:paraId="2FD069F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697DD4C9" w14:textId="77777777" w:rsidR="008F1E71" w:rsidRPr="000F50C8" w:rsidRDefault="008F1E71" w:rsidP="004A3CF7">
            <w:pPr>
              <w:spacing w:after="0"/>
              <w:jc w:val="left"/>
              <w:rPr>
                <w:color w:val="000000"/>
                <w:sz w:val="20"/>
                <w:szCs w:val="20"/>
              </w:rPr>
            </w:pPr>
            <w:r w:rsidRPr="000F50C8">
              <w:rPr>
                <w:color w:val="000000"/>
                <w:sz w:val="20"/>
                <w:szCs w:val="20"/>
              </w:rPr>
              <w:t>Základní schéma elektroodlučovače</w:t>
            </w:r>
            <w:r w:rsidRPr="000F50C8">
              <w:rPr>
                <w:color w:val="000000"/>
                <w:sz w:val="20"/>
                <w:szCs w:val="20"/>
              </w:rPr>
              <w:br/>
              <w:t>BAS-EL-14-1002_00_Zakladni_schema_elektroodlucovace_EO-K5.pdf</w:t>
            </w:r>
          </w:p>
        </w:tc>
        <w:tc>
          <w:tcPr>
            <w:tcW w:w="2738" w:type="dxa"/>
            <w:shd w:val="clear" w:color="auto" w:fill="auto"/>
            <w:vAlign w:val="center"/>
            <w:hideMark/>
          </w:tcPr>
          <w:p w14:paraId="1B591BBB" w14:textId="77777777" w:rsidR="008F1E71" w:rsidRPr="000F50C8" w:rsidRDefault="008F1E71" w:rsidP="001D4685">
            <w:pPr>
              <w:spacing w:after="0"/>
              <w:jc w:val="left"/>
              <w:rPr>
                <w:color w:val="000000"/>
                <w:sz w:val="20"/>
                <w:szCs w:val="20"/>
              </w:rPr>
            </w:pPr>
            <w:r w:rsidRPr="000F50C8">
              <w:rPr>
                <w:color w:val="000000"/>
                <w:sz w:val="20"/>
                <w:szCs w:val="20"/>
              </w:rPr>
              <w:t>BAS Elektra Brno spol, s.r.o.</w:t>
            </w:r>
          </w:p>
        </w:tc>
      </w:tr>
      <w:tr w:rsidR="008F1E71" w:rsidRPr="000F50C8" w14:paraId="19865757" w14:textId="77777777" w:rsidTr="00DB4319">
        <w:trPr>
          <w:cantSplit/>
        </w:trPr>
        <w:tc>
          <w:tcPr>
            <w:tcW w:w="1477" w:type="dxa"/>
            <w:tcBorders>
              <w:top w:val="nil"/>
              <w:bottom w:val="nil"/>
            </w:tcBorders>
            <w:shd w:val="clear" w:color="auto" w:fill="auto"/>
            <w:noWrap/>
            <w:vAlign w:val="center"/>
            <w:hideMark/>
          </w:tcPr>
          <w:p w14:paraId="1611DE5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468B4A34" w14:textId="77777777" w:rsidR="008F1E71" w:rsidRPr="000F50C8" w:rsidRDefault="008F1E71" w:rsidP="004A3CF7">
            <w:pPr>
              <w:spacing w:after="0"/>
              <w:jc w:val="left"/>
              <w:rPr>
                <w:color w:val="000000"/>
                <w:sz w:val="20"/>
                <w:szCs w:val="20"/>
              </w:rPr>
            </w:pPr>
            <w:r w:rsidRPr="000F50C8">
              <w:rPr>
                <w:color w:val="000000"/>
                <w:sz w:val="20"/>
                <w:szCs w:val="20"/>
              </w:rPr>
              <w:t>ESO – násyp popílku</w:t>
            </w:r>
            <w:r w:rsidRPr="000F50C8">
              <w:rPr>
                <w:color w:val="000000"/>
                <w:sz w:val="20"/>
                <w:szCs w:val="20"/>
              </w:rPr>
              <w:br/>
              <w:t>C-P19_ESO - násyp popílku.pdf</w:t>
            </w:r>
          </w:p>
        </w:tc>
        <w:tc>
          <w:tcPr>
            <w:tcW w:w="2738" w:type="dxa"/>
            <w:shd w:val="clear" w:color="auto" w:fill="auto"/>
            <w:vAlign w:val="center"/>
            <w:hideMark/>
          </w:tcPr>
          <w:p w14:paraId="68AA993C" w14:textId="77777777" w:rsidR="008F1E71" w:rsidRPr="000F50C8" w:rsidRDefault="008F1E71" w:rsidP="001D4685">
            <w:pPr>
              <w:spacing w:after="0"/>
              <w:jc w:val="left"/>
              <w:rPr>
                <w:color w:val="000000"/>
                <w:sz w:val="20"/>
                <w:szCs w:val="20"/>
              </w:rPr>
            </w:pPr>
            <w:r w:rsidRPr="000F50C8">
              <w:rPr>
                <w:color w:val="000000"/>
                <w:sz w:val="20"/>
                <w:szCs w:val="20"/>
              </w:rPr>
              <w:t>C-Energy Planá s.r.o.</w:t>
            </w:r>
          </w:p>
        </w:tc>
      </w:tr>
      <w:tr w:rsidR="008F1E71" w:rsidRPr="000F50C8" w14:paraId="6422B251" w14:textId="77777777" w:rsidTr="00DB4319">
        <w:trPr>
          <w:cantSplit/>
        </w:trPr>
        <w:tc>
          <w:tcPr>
            <w:tcW w:w="1477" w:type="dxa"/>
            <w:tcBorders>
              <w:top w:val="nil"/>
            </w:tcBorders>
            <w:shd w:val="clear" w:color="auto" w:fill="auto"/>
            <w:noWrap/>
            <w:vAlign w:val="center"/>
            <w:hideMark/>
          </w:tcPr>
          <w:p w14:paraId="51D15695"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66F371E3" w14:textId="77777777" w:rsidR="008F1E71" w:rsidRPr="000F50C8" w:rsidRDefault="008F1E71" w:rsidP="004A3CF7">
            <w:pPr>
              <w:spacing w:after="0"/>
              <w:jc w:val="left"/>
              <w:rPr>
                <w:color w:val="000000"/>
                <w:sz w:val="20"/>
                <w:szCs w:val="20"/>
              </w:rPr>
            </w:pPr>
            <w:r w:rsidRPr="000F50C8">
              <w:rPr>
                <w:color w:val="000000"/>
                <w:sz w:val="20"/>
                <w:szCs w:val="20"/>
              </w:rPr>
              <w:t>ESO – násyp suchého popílku</w:t>
            </w:r>
            <w:r w:rsidRPr="000F50C8">
              <w:rPr>
                <w:color w:val="000000"/>
                <w:sz w:val="20"/>
                <w:szCs w:val="20"/>
              </w:rPr>
              <w:br/>
              <w:t>C-P33_ESO - násyp suchého popílku.pdf</w:t>
            </w:r>
          </w:p>
        </w:tc>
        <w:tc>
          <w:tcPr>
            <w:tcW w:w="2738" w:type="dxa"/>
            <w:shd w:val="clear" w:color="auto" w:fill="auto"/>
            <w:vAlign w:val="center"/>
            <w:hideMark/>
          </w:tcPr>
          <w:p w14:paraId="2464F08D" w14:textId="77777777" w:rsidR="008F1E71" w:rsidRPr="000F50C8" w:rsidRDefault="008F1E71" w:rsidP="001D4685">
            <w:pPr>
              <w:spacing w:after="0"/>
              <w:jc w:val="left"/>
              <w:rPr>
                <w:color w:val="000000"/>
                <w:sz w:val="20"/>
                <w:szCs w:val="20"/>
              </w:rPr>
            </w:pPr>
            <w:r w:rsidRPr="000F50C8">
              <w:rPr>
                <w:color w:val="000000"/>
                <w:sz w:val="20"/>
                <w:szCs w:val="20"/>
              </w:rPr>
              <w:t>C-Energy Planá s.r.o.</w:t>
            </w:r>
          </w:p>
        </w:tc>
      </w:tr>
      <w:tr w:rsidR="004D1782" w:rsidRPr="000F50C8" w14:paraId="220F730B" w14:textId="77777777" w:rsidTr="00DB4319">
        <w:trPr>
          <w:cantSplit/>
          <w:trHeight w:val="300"/>
        </w:trPr>
        <w:tc>
          <w:tcPr>
            <w:tcW w:w="9794" w:type="dxa"/>
            <w:gridSpan w:val="3"/>
            <w:shd w:val="clear" w:color="auto" w:fill="auto"/>
            <w:noWrap/>
            <w:vAlign w:val="center"/>
            <w:hideMark/>
          </w:tcPr>
          <w:p w14:paraId="480FEDAD" w14:textId="5DBBAB18" w:rsidR="004D1782" w:rsidRPr="004D1782" w:rsidRDefault="004D1782" w:rsidP="004D1782">
            <w:pPr>
              <w:spacing w:before="60" w:after="60"/>
              <w:rPr>
                <w:b/>
                <w:bCs/>
                <w:color w:val="000000"/>
                <w:sz w:val="20"/>
                <w:szCs w:val="20"/>
              </w:rPr>
            </w:pPr>
            <w:r w:rsidRPr="000F50C8">
              <w:rPr>
                <w:b/>
                <w:bCs/>
                <w:color w:val="000000"/>
                <w:sz w:val="20"/>
                <w:szCs w:val="20"/>
              </w:rPr>
              <w:t xml:space="preserve">DPS </w:t>
            </w:r>
            <w:proofErr w:type="gramStart"/>
            <w:r w:rsidRPr="000F50C8">
              <w:rPr>
                <w:b/>
                <w:bCs/>
                <w:color w:val="000000"/>
                <w:sz w:val="20"/>
                <w:szCs w:val="20"/>
              </w:rPr>
              <w:t>03.x  Odsíření</w:t>
            </w:r>
            <w:proofErr w:type="gramEnd"/>
          </w:p>
        </w:tc>
      </w:tr>
      <w:tr w:rsidR="008F1E71" w:rsidRPr="000F50C8" w14:paraId="2609F7D0" w14:textId="77777777" w:rsidTr="00DB4319">
        <w:trPr>
          <w:cantSplit/>
        </w:trPr>
        <w:tc>
          <w:tcPr>
            <w:tcW w:w="1477" w:type="dxa"/>
            <w:tcBorders>
              <w:bottom w:val="nil"/>
            </w:tcBorders>
            <w:shd w:val="clear" w:color="auto" w:fill="auto"/>
            <w:noWrap/>
            <w:vAlign w:val="center"/>
            <w:hideMark/>
          </w:tcPr>
          <w:p w14:paraId="45BD2E42" w14:textId="77777777" w:rsidR="008F1E71" w:rsidRPr="000F50C8" w:rsidRDefault="008F1E71" w:rsidP="004A3CF7">
            <w:pPr>
              <w:spacing w:after="0"/>
              <w:rPr>
                <w:color w:val="000000"/>
                <w:sz w:val="20"/>
                <w:szCs w:val="20"/>
              </w:rPr>
            </w:pPr>
            <w:r w:rsidRPr="000F50C8">
              <w:rPr>
                <w:color w:val="000000"/>
                <w:sz w:val="20"/>
                <w:szCs w:val="20"/>
              </w:rPr>
              <w:lastRenderedPageBreak/>
              <w:t> </w:t>
            </w:r>
          </w:p>
        </w:tc>
        <w:tc>
          <w:tcPr>
            <w:tcW w:w="5579" w:type="dxa"/>
            <w:shd w:val="clear" w:color="auto" w:fill="auto"/>
            <w:hideMark/>
          </w:tcPr>
          <w:p w14:paraId="05A47BD6" w14:textId="77777777" w:rsidR="008F1E71" w:rsidRPr="000F50C8" w:rsidRDefault="008F1E71" w:rsidP="004A3CF7">
            <w:pPr>
              <w:spacing w:after="0"/>
              <w:jc w:val="left"/>
              <w:rPr>
                <w:color w:val="000000"/>
                <w:sz w:val="20"/>
                <w:szCs w:val="20"/>
              </w:rPr>
            </w:pPr>
            <w:r w:rsidRPr="000F50C8">
              <w:rPr>
                <w:color w:val="000000"/>
                <w:sz w:val="20"/>
                <w:szCs w:val="20"/>
              </w:rPr>
              <w:t>Technická zpráva - celkova</w:t>
            </w:r>
            <w:r w:rsidRPr="000F50C8">
              <w:rPr>
                <w:color w:val="000000"/>
                <w:sz w:val="20"/>
                <w:szCs w:val="20"/>
              </w:rPr>
              <w:br/>
              <w:t>V16HT0A1001.1_TZ-celkova.doc</w:t>
            </w:r>
          </w:p>
        </w:tc>
        <w:tc>
          <w:tcPr>
            <w:tcW w:w="2738" w:type="dxa"/>
            <w:shd w:val="clear" w:color="auto" w:fill="auto"/>
            <w:vAlign w:val="center"/>
            <w:hideMark/>
          </w:tcPr>
          <w:p w14:paraId="122F7CC3" w14:textId="584CF635" w:rsidR="008F1E71" w:rsidRPr="000F50C8" w:rsidRDefault="00515519" w:rsidP="001D4685">
            <w:pPr>
              <w:spacing w:after="0"/>
              <w:jc w:val="left"/>
              <w:rPr>
                <w:color w:val="000000"/>
                <w:sz w:val="20"/>
                <w:szCs w:val="20"/>
              </w:rPr>
            </w:pPr>
            <w:r>
              <w:rPr>
                <w:color w:val="000000"/>
                <w:sz w:val="20"/>
                <w:szCs w:val="20"/>
              </w:rPr>
              <w:t>ZVVZ-ENVEN ENGINEERING, a.s. / EVECO, s.r.o.</w:t>
            </w:r>
          </w:p>
        </w:tc>
      </w:tr>
      <w:tr w:rsidR="008F1E71" w:rsidRPr="000F50C8" w14:paraId="56BC4976" w14:textId="77777777" w:rsidTr="00DB4319">
        <w:trPr>
          <w:cantSplit/>
        </w:trPr>
        <w:tc>
          <w:tcPr>
            <w:tcW w:w="1477" w:type="dxa"/>
            <w:tcBorders>
              <w:top w:val="nil"/>
              <w:bottom w:val="nil"/>
            </w:tcBorders>
            <w:shd w:val="clear" w:color="auto" w:fill="auto"/>
            <w:noWrap/>
            <w:vAlign w:val="center"/>
            <w:hideMark/>
          </w:tcPr>
          <w:p w14:paraId="6774A07B"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003D7830" w14:textId="77777777" w:rsidR="008F1E71" w:rsidRPr="000F50C8" w:rsidRDefault="008F1E71" w:rsidP="004A3CF7">
            <w:pPr>
              <w:spacing w:after="0"/>
              <w:jc w:val="left"/>
              <w:rPr>
                <w:color w:val="000000"/>
                <w:sz w:val="20"/>
                <w:szCs w:val="20"/>
              </w:rPr>
            </w:pPr>
            <w:r w:rsidRPr="000F50C8">
              <w:rPr>
                <w:color w:val="000000"/>
                <w:sz w:val="20"/>
                <w:szCs w:val="20"/>
              </w:rPr>
              <w:t>Technická zpráva - celkova</w:t>
            </w:r>
            <w:r w:rsidRPr="000F50C8">
              <w:rPr>
                <w:color w:val="000000"/>
                <w:sz w:val="20"/>
                <w:szCs w:val="20"/>
              </w:rPr>
              <w:br/>
              <w:t>V16HT0A1001.1_TZ-celkova.pdf</w:t>
            </w:r>
          </w:p>
        </w:tc>
        <w:tc>
          <w:tcPr>
            <w:tcW w:w="2738" w:type="dxa"/>
            <w:shd w:val="clear" w:color="auto" w:fill="auto"/>
            <w:vAlign w:val="center"/>
            <w:hideMark/>
          </w:tcPr>
          <w:p w14:paraId="51387352" w14:textId="424C76B9"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29C2BA61" w14:textId="77777777" w:rsidTr="00DB4319">
        <w:trPr>
          <w:cantSplit/>
        </w:trPr>
        <w:tc>
          <w:tcPr>
            <w:tcW w:w="1477" w:type="dxa"/>
            <w:tcBorders>
              <w:top w:val="nil"/>
              <w:bottom w:val="nil"/>
            </w:tcBorders>
            <w:shd w:val="clear" w:color="auto" w:fill="auto"/>
            <w:noWrap/>
            <w:vAlign w:val="center"/>
            <w:hideMark/>
          </w:tcPr>
          <w:p w14:paraId="105B0B7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0FD36E4F" w14:textId="77777777" w:rsidR="008F1E71" w:rsidRPr="000F50C8" w:rsidRDefault="008F1E71" w:rsidP="004A3CF7">
            <w:pPr>
              <w:spacing w:after="0"/>
              <w:jc w:val="left"/>
              <w:rPr>
                <w:color w:val="000000"/>
                <w:sz w:val="20"/>
                <w:szCs w:val="20"/>
              </w:rPr>
            </w:pPr>
            <w:r w:rsidRPr="000F50C8">
              <w:rPr>
                <w:color w:val="000000"/>
                <w:sz w:val="20"/>
                <w:szCs w:val="20"/>
              </w:rPr>
              <w:t>Technická zpráva - Systém kouřovodů od filtrů do absorberu a do stávajícího komína - SV</w:t>
            </w:r>
            <w:r w:rsidRPr="000F50C8">
              <w:rPr>
                <w:color w:val="000000"/>
                <w:sz w:val="20"/>
                <w:szCs w:val="20"/>
              </w:rPr>
              <w:br/>
              <w:t>V16HTAA1001_TZ-kourovody-ventilatory.pdf</w:t>
            </w:r>
          </w:p>
        </w:tc>
        <w:tc>
          <w:tcPr>
            <w:tcW w:w="2738" w:type="dxa"/>
            <w:shd w:val="clear" w:color="auto" w:fill="auto"/>
            <w:vAlign w:val="center"/>
            <w:hideMark/>
          </w:tcPr>
          <w:p w14:paraId="3D3B8845" w14:textId="5DE1871E"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31AFE5FE" w14:textId="77777777" w:rsidTr="00DB4319">
        <w:trPr>
          <w:cantSplit/>
        </w:trPr>
        <w:tc>
          <w:tcPr>
            <w:tcW w:w="1477" w:type="dxa"/>
            <w:tcBorders>
              <w:top w:val="nil"/>
              <w:bottom w:val="nil"/>
            </w:tcBorders>
            <w:shd w:val="clear" w:color="auto" w:fill="auto"/>
            <w:noWrap/>
            <w:vAlign w:val="center"/>
            <w:hideMark/>
          </w:tcPr>
          <w:p w14:paraId="2E74EA4A"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564CE48F" w14:textId="77777777" w:rsidR="008F1E71" w:rsidRPr="000F50C8" w:rsidRDefault="008F1E71" w:rsidP="004A3CF7">
            <w:pPr>
              <w:spacing w:after="0"/>
              <w:jc w:val="left"/>
              <w:rPr>
                <w:color w:val="000000"/>
                <w:sz w:val="20"/>
                <w:szCs w:val="20"/>
              </w:rPr>
            </w:pPr>
            <w:r w:rsidRPr="000F50C8">
              <w:rPr>
                <w:color w:val="000000"/>
                <w:sz w:val="20"/>
                <w:szCs w:val="20"/>
              </w:rPr>
              <w:t>Kouřovody před odsířením</w:t>
            </w:r>
            <w:r w:rsidRPr="000F50C8">
              <w:rPr>
                <w:color w:val="000000"/>
                <w:sz w:val="20"/>
                <w:szCs w:val="20"/>
              </w:rPr>
              <w:br/>
              <w:t>V16HTAZ1004.pdf</w:t>
            </w:r>
          </w:p>
        </w:tc>
        <w:tc>
          <w:tcPr>
            <w:tcW w:w="2738" w:type="dxa"/>
            <w:shd w:val="clear" w:color="auto" w:fill="auto"/>
            <w:vAlign w:val="center"/>
            <w:hideMark/>
          </w:tcPr>
          <w:p w14:paraId="5EE92D52" w14:textId="5E311801"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49544371" w14:textId="77777777" w:rsidTr="00DB4319">
        <w:trPr>
          <w:cantSplit/>
        </w:trPr>
        <w:tc>
          <w:tcPr>
            <w:tcW w:w="1477" w:type="dxa"/>
            <w:tcBorders>
              <w:top w:val="nil"/>
            </w:tcBorders>
            <w:shd w:val="clear" w:color="auto" w:fill="auto"/>
            <w:noWrap/>
            <w:vAlign w:val="center"/>
            <w:hideMark/>
          </w:tcPr>
          <w:p w14:paraId="4417211B"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465DEEDC" w14:textId="77777777" w:rsidR="008F1E71" w:rsidRPr="000F50C8" w:rsidRDefault="008F1E71" w:rsidP="004A3CF7">
            <w:pPr>
              <w:spacing w:after="0"/>
              <w:jc w:val="left"/>
              <w:rPr>
                <w:color w:val="000000"/>
                <w:sz w:val="20"/>
                <w:szCs w:val="20"/>
              </w:rPr>
            </w:pPr>
            <w:r w:rsidRPr="000F50C8">
              <w:rPr>
                <w:color w:val="000000"/>
                <w:sz w:val="20"/>
                <w:szCs w:val="20"/>
              </w:rPr>
              <w:t>Technická zpráva  - Nástavec absorbéru</w:t>
            </w:r>
            <w:r w:rsidRPr="000F50C8">
              <w:rPr>
                <w:color w:val="000000"/>
                <w:sz w:val="20"/>
                <w:szCs w:val="20"/>
              </w:rPr>
              <w:br/>
              <w:t>V16HTDA1001_TZ-nastavec-abs.pdf</w:t>
            </w:r>
          </w:p>
        </w:tc>
        <w:tc>
          <w:tcPr>
            <w:tcW w:w="2738" w:type="dxa"/>
            <w:shd w:val="clear" w:color="auto" w:fill="auto"/>
            <w:vAlign w:val="center"/>
            <w:hideMark/>
          </w:tcPr>
          <w:p w14:paraId="1CA156E6" w14:textId="790F58A9" w:rsidR="008F1E71" w:rsidRPr="000F50C8" w:rsidRDefault="007C0B5E" w:rsidP="001D4685">
            <w:pPr>
              <w:spacing w:after="0"/>
              <w:jc w:val="left"/>
              <w:rPr>
                <w:color w:val="000000"/>
                <w:sz w:val="20"/>
                <w:szCs w:val="20"/>
              </w:rPr>
            </w:pPr>
            <w:r>
              <w:rPr>
                <w:color w:val="000000"/>
                <w:sz w:val="20"/>
                <w:szCs w:val="20"/>
              </w:rPr>
              <w:t>GEMA s.r.o</w:t>
            </w:r>
          </w:p>
        </w:tc>
      </w:tr>
      <w:tr w:rsidR="004D1782" w:rsidRPr="004D1782" w14:paraId="049F3F15" w14:textId="77777777" w:rsidTr="00DB4319">
        <w:trPr>
          <w:cantSplit/>
        </w:trPr>
        <w:tc>
          <w:tcPr>
            <w:tcW w:w="9794" w:type="dxa"/>
            <w:gridSpan w:val="3"/>
            <w:shd w:val="clear" w:color="auto" w:fill="auto"/>
            <w:noWrap/>
            <w:vAlign w:val="center"/>
            <w:hideMark/>
          </w:tcPr>
          <w:p w14:paraId="4FDC69B1" w14:textId="2CDEA796" w:rsidR="004D1782" w:rsidRPr="004D1782" w:rsidRDefault="004D1782" w:rsidP="007C0B5E">
            <w:pPr>
              <w:keepNext/>
              <w:spacing w:before="60" w:after="60"/>
              <w:jc w:val="left"/>
              <w:rPr>
                <w:b/>
                <w:bCs/>
                <w:color w:val="000000"/>
                <w:sz w:val="24"/>
                <w:szCs w:val="24"/>
              </w:rPr>
            </w:pPr>
            <w:r w:rsidRPr="004D1782">
              <w:rPr>
                <w:b/>
                <w:bCs/>
                <w:color w:val="000000"/>
                <w:sz w:val="24"/>
                <w:szCs w:val="24"/>
              </w:rPr>
              <w:t>PS 09 - Systém elektro</w:t>
            </w:r>
          </w:p>
        </w:tc>
      </w:tr>
      <w:tr w:rsidR="008F1E71" w:rsidRPr="000F50C8" w14:paraId="3EA60314" w14:textId="77777777" w:rsidTr="00DB4319">
        <w:trPr>
          <w:cantSplit/>
          <w:trHeight w:val="570"/>
        </w:trPr>
        <w:tc>
          <w:tcPr>
            <w:tcW w:w="1477" w:type="dxa"/>
            <w:tcBorders>
              <w:bottom w:val="nil"/>
            </w:tcBorders>
            <w:shd w:val="clear" w:color="auto" w:fill="auto"/>
            <w:noWrap/>
            <w:vAlign w:val="center"/>
            <w:hideMark/>
          </w:tcPr>
          <w:p w14:paraId="5908FBE1"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8B3BCD5" w14:textId="77777777" w:rsidR="008F1E71" w:rsidRPr="000F50C8" w:rsidRDefault="008F1E71" w:rsidP="004A3CF7">
            <w:pPr>
              <w:spacing w:after="0"/>
              <w:jc w:val="left"/>
              <w:rPr>
                <w:color w:val="000000"/>
                <w:sz w:val="20"/>
                <w:szCs w:val="20"/>
              </w:rPr>
            </w:pPr>
            <w:r w:rsidRPr="000F50C8">
              <w:rPr>
                <w:color w:val="000000"/>
                <w:sz w:val="20"/>
                <w:szCs w:val="20"/>
              </w:rPr>
              <w:t>CELKOVÉ JEDNOPÓLOVÉ SCHÉMA_C-ENERGY_vize2020</w:t>
            </w:r>
            <w:r w:rsidRPr="000F50C8">
              <w:rPr>
                <w:color w:val="000000"/>
                <w:sz w:val="20"/>
                <w:szCs w:val="20"/>
              </w:rPr>
              <w:br/>
              <w:t>CELKOVÉ JEDNOPÓLOVÉ SCHÉMA_C-ENERGY_vize2020.pdf</w:t>
            </w:r>
          </w:p>
        </w:tc>
        <w:tc>
          <w:tcPr>
            <w:tcW w:w="2738" w:type="dxa"/>
            <w:shd w:val="clear" w:color="auto" w:fill="auto"/>
            <w:vAlign w:val="center"/>
            <w:hideMark/>
          </w:tcPr>
          <w:p w14:paraId="326005E8" w14:textId="07221932" w:rsidR="008F1E71" w:rsidRPr="000F50C8" w:rsidRDefault="00062831" w:rsidP="001D4685">
            <w:pPr>
              <w:spacing w:after="0"/>
              <w:jc w:val="left"/>
              <w:rPr>
                <w:color w:val="000000"/>
                <w:sz w:val="20"/>
                <w:szCs w:val="20"/>
              </w:rPr>
            </w:pPr>
            <w:r>
              <w:rPr>
                <w:color w:val="000000"/>
                <w:sz w:val="20"/>
                <w:szCs w:val="20"/>
              </w:rPr>
              <w:t>C-Energy Planá s.r.o.</w:t>
            </w:r>
          </w:p>
        </w:tc>
      </w:tr>
      <w:tr w:rsidR="008F1E71" w:rsidRPr="000F50C8" w14:paraId="08735DBF" w14:textId="77777777" w:rsidTr="00DB4319">
        <w:trPr>
          <w:cantSplit/>
        </w:trPr>
        <w:tc>
          <w:tcPr>
            <w:tcW w:w="1477" w:type="dxa"/>
            <w:tcBorders>
              <w:top w:val="nil"/>
              <w:bottom w:val="nil"/>
            </w:tcBorders>
            <w:shd w:val="clear" w:color="auto" w:fill="auto"/>
            <w:noWrap/>
            <w:vAlign w:val="center"/>
            <w:hideMark/>
          </w:tcPr>
          <w:p w14:paraId="01D0DCB4"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4AF8EFA" w14:textId="77777777" w:rsidR="008F1E71" w:rsidRPr="000F50C8" w:rsidRDefault="008F1E71" w:rsidP="004A3CF7">
            <w:pPr>
              <w:spacing w:after="0"/>
              <w:jc w:val="left"/>
              <w:rPr>
                <w:color w:val="000000"/>
                <w:sz w:val="20"/>
                <w:szCs w:val="20"/>
              </w:rPr>
            </w:pPr>
            <w:r w:rsidRPr="000F50C8">
              <w:rPr>
                <w:color w:val="000000"/>
                <w:sz w:val="20"/>
                <w:szCs w:val="20"/>
              </w:rPr>
              <w:t>EO_34_SITUAČNÍ SCHÉMA ±0,000</w:t>
            </w:r>
            <w:r w:rsidRPr="000F50C8">
              <w:rPr>
                <w:color w:val="000000"/>
                <w:sz w:val="20"/>
                <w:szCs w:val="20"/>
              </w:rPr>
              <w:br/>
              <w:t>EO_34_situační schéma 0m.pdf</w:t>
            </w:r>
          </w:p>
        </w:tc>
        <w:tc>
          <w:tcPr>
            <w:tcW w:w="2738" w:type="dxa"/>
            <w:shd w:val="clear" w:color="auto" w:fill="auto"/>
            <w:vAlign w:val="center"/>
            <w:hideMark/>
          </w:tcPr>
          <w:p w14:paraId="1E0CDF65"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2896272C" w14:textId="77777777" w:rsidTr="00DB4319">
        <w:trPr>
          <w:cantSplit/>
        </w:trPr>
        <w:tc>
          <w:tcPr>
            <w:tcW w:w="1477" w:type="dxa"/>
            <w:tcBorders>
              <w:top w:val="nil"/>
              <w:bottom w:val="nil"/>
            </w:tcBorders>
            <w:shd w:val="clear" w:color="auto" w:fill="auto"/>
            <w:noWrap/>
            <w:vAlign w:val="center"/>
            <w:hideMark/>
          </w:tcPr>
          <w:p w14:paraId="4CE010F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AF8F1B5" w14:textId="77777777" w:rsidR="008F1E71" w:rsidRPr="000F50C8" w:rsidRDefault="008F1E71" w:rsidP="004A3CF7">
            <w:pPr>
              <w:spacing w:after="0"/>
              <w:jc w:val="left"/>
              <w:rPr>
                <w:color w:val="000000"/>
                <w:sz w:val="20"/>
                <w:szCs w:val="20"/>
              </w:rPr>
            </w:pPr>
            <w:r w:rsidRPr="000F50C8">
              <w:rPr>
                <w:color w:val="000000"/>
                <w:sz w:val="20"/>
                <w:szCs w:val="20"/>
              </w:rPr>
              <w:t>EO_35_ SITUAČNÍ SCHÉMA +5,600</w:t>
            </w:r>
            <w:r w:rsidRPr="000F50C8">
              <w:rPr>
                <w:color w:val="000000"/>
                <w:sz w:val="20"/>
                <w:szCs w:val="20"/>
              </w:rPr>
              <w:br/>
              <w:t>EO_35_situační schéma 5,6m.pdf</w:t>
            </w:r>
          </w:p>
        </w:tc>
        <w:tc>
          <w:tcPr>
            <w:tcW w:w="2738" w:type="dxa"/>
            <w:shd w:val="clear" w:color="auto" w:fill="auto"/>
            <w:vAlign w:val="center"/>
            <w:hideMark/>
          </w:tcPr>
          <w:p w14:paraId="4B5D9C3F"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58C924EF" w14:textId="77777777" w:rsidTr="00DB4319">
        <w:trPr>
          <w:cantSplit/>
        </w:trPr>
        <w:tc>
          <w:tcPr>
            <w:tcW w:w="1477" w:type="dxa"/>
            <w:tcBorders>
              <w:top w:val="nil"/>
              <w:bottom w:val="nil"/>
            </w:tcBorders>
            <w:shd w:val="clear" w:color="auto" w:fill="auto"/>
            <w:noWrap/>
            <w:vAlign w:val="center"/>
            <w:hideMark/>
          </w:tcPr>
          <w:p w14:paraId="23697A82"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08D978F" w14:textId="77777777" w:rsidR="008F1E71" w:rsidRPr="000F50C8" w:rsidRDefault="008F1E71" w:rsidP="004A3CF7">
            <w:pPr>
              <w:spacing w:after="0"/>
              <w:jc w:val="left"/>
              <w:rPr>
                <w:color w:val="000000"/>
                <w:sz w:val="20"/>
                <w:szCs w:val="20"/>
              </w:rPr>
            </w:pPr>
            <w:r w:rsidRPr="000F50C8">
              <w:rPr>
                <w:color w:val="000000"/>
                <w:sz w:val="20"/>
                <w:szCs w:val="20"/>
              </w:rPr>
              <w:t>EO_36_ SITUAČNÍ SCHÉMA, ŘEZY</w:t>
            </w:r>
            <w:r w:rsidRPr="000F50C8">
              <w:rPr>
                <w:color w:val="000000"/>
                <w:sz w:val="20"/>
                <w:szCs w:val="20"/>
              </w:rPr>
              <w:br/>
              <w:t>EO_36_situační schéma_řezy.pdf</w:t>
            </w:r>
          </w:p>
        </w:tc>
        <w:tc>
          <w:tcPr>
            <w:tcW w:w="2738" w:type="dxa"/>
            <w:shd w:val="clear" w:color="auto" w:fill="auto"/>
            <w:vAlign w:val="center"/>
            <w:hideMark/>
          </w:tcPr>
          <w:p w14:paraId="72FC039E"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79D0DB45" w14:textId="77777777" w:rsidTr="00DB4319">
        <w:trPr>
          <w:cantSplit/>
        </w:trPr>
        <w:tc>
          <w:tcPr>
            <w:tcW w:w="1477" w:type="dxa"/>
            <w:tcBorders>
              <w:top w:val="nil"/>
              <w:bottom w:val="nil"/>
            </w:tcBorders>
            <w:shd w:val="clear" w:color="auto" w:fill="auto"/>
            <w:noWrap/>
            <w:vAlign w:val="center"/>
            <w:hideMark/>
          </w:tcPr>
          <w:p w14:paraId="379AD60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A122914" w14:textId="77777777" w:rsidR="008F1E71" w:rsidRPr="000F50C8" w:rsidRDefault="008F1E71" w:rsidP="004A3CF7">
            <w:pPr>
              <w:spacing w:after="0"/>
              <w:jc w:val="left"/>
              <w:rPr>
                <w:color w:val="000000"/>
                <w:sz w:val="20"/>
                <w:szCs w:val="20"/>
              </w:rPr>
            </w:pPr>
            <w:r w:rsidRPr="000F50C8">
              <w:rPr>
                <w:color w:val="000000"/>
                <w:sz w:val="20"/>
                <w:szCs w:val="20"/>
              </w:rPr>
              <w:t>EO_SPALINOVÉ VENTILÁTORY - DISPOZICE ROZVODNY EO</w:t>
            </w:r>
            <w:r w:rsidRPr="000F50C8">
              <w:rPr>
                <w:color w:val="000000"/>
                <w:sz w:val="20"/>
                <w:szCs w:val="20"/>
              </w:rPr>
              <w:br/>
              <w:t>EO_V16B00Z1904_Spalinové ventilátory_rozvodna EO.pdf</w:t>
            </w:r>
          </w:p>
        </w:tc>
        <w:tc>
          <w:tcPr>
            <w:tcW w:w="2738" w:type="dxa"/>
            <w:shd w:val="clear" w:color="auto" w:fill="auto"/>
            <w:vAlign w:val="center"/>
            <w:hideMark/>
          </w:tcPr>
          <w:p w14:paraId="35BED03D"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1F703549" w14:textId="77777777" w:rsidTr="00DB4319">
        <w:trPr>
          <w:cantSplit/>
        </w:trPr>
        <w:tc>
          <w:tcPr>
            <w:tcW w:w="1477" w:type="dxa"/>
            <w:tcBorders>
              <w:top w:val="nil"/>
              <w:bottom w:val="nil"/>
            </w:tcBorders>
            <w:shd w:val="clear" w:color="auto" w:fill="auto"/>
            <w:noWrap/>
            <w:vAlign w:val="center"/>
            <w:hideMark/>
          </w:tcPr>
          <w:p w14:paraId="5C78D6F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2DC5133" w14:textId="77777777" w:rsidR="008F1E71" w:rsidRPr="000F50C8" w:rsidRDefault="008F1E71" w:rsidP="004A3CF7">
            <w:pPr>
              <w:spacing w:after="0"/>
              <w:jc w:val="left"/>
              <w:rPr>
                <w:color w:val="000000"/>
                <w:sz w:val="20"/>
                <w:szCs w:val="20"/>
              </w:rPr>
            </w:pPr>
            <w:r w:rsidRPr="000F50C8">
              <w:rPr>
                <w:color w:val="000000"/>
                <w:sz w:val="20"/>
                <w:szCs w:val="20"/>
              </w:rPr>
              <w:t>EO_SPALINOVÉ VENTILÁTORY - SCHÉMATA</w:t>
            </w:r>
            <w:r w:rsidRPr="000F50C8">
              <w:rPr>
                <w:color w:val="000000"/>
                <w:sz w:val="20"/>
                <w:szCs w:val="20"/>
              </w:rPr>
              <w:br/>
              <w:t>EO_V16B00Z1904_Spalinové ventilátory_schémata.pdf</w:t>
            </w:r>
          </w:p>
        </w:tc>
        <w:tc>
          <w:tcPr>
            <w:tcW w:w="2738" w:type="dxa"/>
            <w:shd w:val="clear" w:color="auto" w:fill="auto"/>
            <w:vAlign w:val="center"/>
            <w:hideMark/>
          </w:tcPr>
          <w:p w14:paraId="7923C839"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4E6BC38E" w14:textId="77777777" w:rsidTr="00DB4319">
        <w:trPr>
          <w:cantSplit/>
        </w:trPr>
        <w:tc>
          <w:tcPr>
            <w:tcW w:w="1477" w:type="dxa"/>
            <w:tcBorders>
              <w:top w:val="nil"/>
              <w:bottom w:val="nil"/>
            </w:tcBorders>
            <w:shd w:val="clear" w:color="auto" w:fill="auto"/>
            <w:noWrap/>
            <w:vAlign w:val="center"/>
            <w:hideMark/>
          </w:tcPr>
          <w:p w14:paraId="2EB90225"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A940A01" w14:textId="77777777" w:rsidR="008F1E71" w:rsidRPr="000F50C8" w:rsidRDefault="008F1E71" w:rsidP="004A3CF7">
            <w:pPr>
              <w:spacing w:after="0"/>
              <w:jc w:val="left"/>
              <w:rPr>
                <w:color w:val="000000"/>
                <w:sz w:val="20"/>
                <w:szCs w:val="20"/>
              </w:rPr>
            </w:pPr>
            <w:r w:rsidRPr="000F50C8">
              <w:rPr>
                <w:color w:val="000000"/>
                <w:sz w:val="20"/>
                <w:szCs w:val="20"/>
              </w:rPr>
              <w:t>EO-06_PŘEHLEDOVÉ SCHÉMA PŘENOSU</w:t>
            </w:r>
            <w:r w:rsidRPr="000F50C8">
              <w:rPr>
                <w:color w:val="000000"/>
                <w:sz w:val="20"/>
                <w:szCs w:val="20"/>
              </w:rPr>
              <w:br/>
              <w:t>EO-06_Přehledové-schéma-přenosu.pdf</w:t>
            </w:r>
          </w:p>
        </w:tc>
        <w:tc>
          <w:tcPr>
            <w:tcW w:w="2738" w:type="dxa"/>
            <w:shd w:val="clear" w:color="auto" w:fill="auto"/>
            <w:vAlign w:val="center"/>
            <w:hideMark/>
          </w:tcPr>
          <w:p w14:paraId="6C50838E"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25EE668C" w14:textId="77777777" w:rsidTr="00DB4319">
        <w:trPr>
          <w:cantSplit/>
        </w:trPr>
        <w:tc>
          <w:tcPr>
            <w:tcW w:w="1477" w:type="dxa"/>
            <w:tcBorders>
              <w:top w:val="nil"/>
              <w:bottom w:val="nil"/>
            </w:tcBorders>
            <w:shd w:val="clear" w:color="auto" w:fill="auto"/>
            <w:noWrap/>
            <w:vAlign w:val="center"/>
            <w:hideMark/>
          </w:tcPr>
          <w:p w14:paraId="1739FB2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663BA9E" w14:textId="77777777" w:rsidR="008F1E71" w:rsidRPr="000F50C8" w:rsidRDefault="008F1E71" w:rsidP="004A3CF7">
            <w:pPr>
              <w:spacing w:after="0"/>
              <w:jc w:val="left"/>
              <w:rPr>
                <w:color w:val="000000"/>
                <w:sz w:val="20"/>
                <w:szCs w:val="20"/>
              </w:rPr>
            </w:pPr>
            <w:r w:rsidRPr="000F50C8">
              <w:rPr>
                <w:color w:val="000000"/>
                <w:sz w:val="20"/>
                <w:szCs w:val="20"/>
              </w:rPr>
              <w:t>EO-12_ROZVÁDĚČ HRM  PŘEHL. SCH. VÝSTROJE POLÍ 1 AŽ 5</w:t>
            </w:r>
            <w:r w:rsidRPr="000F50C8">
              <w:rPr>
                <w:color w:val="000000"/>
                <w:sz w:val="20"/>
                <w:szCs w:val="20"/>
              </w:rPr>
              <w:br/>
              <w:t>EO-12_BFD_HRM_1-5_schéma silových obvodů.pdf</w:t>
            </w:r>
          </w:p>
        </w:tc>
        <w:tc>
          <w:tcPr>
            <w:tcW w:w="2738" w:type="dxa"/>
            <w:shd w:val="clear" w:color="auto" w:fill="auto"/>
            <w:vAlign w:val="center"/>
            <w:hideMark/>
          </w:tcPr>
          <w:p w14:paraId="5AFAF785"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41BD3145" w14:textId="77777777" w:rsidTr="00DB4319">
        <w:trPr>
          <w:cantSplit/>
          <w:trHeight w:val="570"/>
        </w:trPr>
        <w:tc>
          <w:tcPr>
            <w:tcW w:w="1477" w:type="dxa"/>
            <w:tcBorders>
              <w:top w:val="nil"/>
              <w:bottom w:val="nil"/>
            </w:tcBorders>
            <w:shd w:val="clear" w:color="auto" w:fill="auto"/>
            <w:noWrap/>
            <w:vAlign w:val="center"/>
            <w:hideMark/>
          </w:tcPr>
          <w:p w14:paraId="45E0E0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F0F8294" w14:textId="77777777" w:rsidR="008F1E71" w:rsidRPr="000F50C8" w:rsidRDefault="008F1E71" w:rsidP="004A3CF7">
            <w:pPr>
              <w:spacing w:after="0"/>
              <w:jc w:val="left"/>
              <w:rPr>
                <w:color w:val="000000"/>
                <w:sz w:val="20"/>
                <w:szCs w:val="20"/>
              </w:rPr>
            </w:pPr>
            <w:r w:rsidRPr="000F50C8">
              <w:rPr>
                <w:color w:val="000000"/>
                <w:sz w:val="20"/>
                <w:szCs w:val="20"/>
              </w:rPr>
              <w:t>EO-13_ROZVÁDĚČ HRM  PŘEHL. SCH. VÝSTROJE POLÍ 6 AŽ 9</w:t>
            </w:r>
            <w:r w:rsidRPr="000F50C8">
              <w:rPr>
                <w:color w:val="000000"/>
                <w:sz w:val="20"/>
                <w:szCs w:val="20"/>
              </w:rPr>
              <w:br/>
              <w:t>EO-13_BFE_HRM_6-9_schéma silových obvodů.pdf</w:t>
            </w:r>
          </w:p>
        </w:tc>
        <w:tc>
          <w:tcPr>
            <w:tcW w:w="2738" w:type="dxa"/>
            <w:shd w:val="clear" w:color="auto" w:fill="auto"/>
            <w:vAlign w:val="center"/>
            <w:hideMark/>
          </w:tcPr>
          <w:p w14:paraId="711149B2"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6242028C" w14:textId="77777777" w:rsidTr="00DB4319">
        <w:trPr>
          <w:cantSplit/>
          <w:trHeight w:val="570"/>
        </w:trPr>
        <w:tc>
          <w:tcPr>
            <w:tcW w:w="1477" w:type="dxa"/>
            <w:tcBorders>
              <w:top w:val="nil"/>
              <w:bottom w:val="nil"/>
            </w:tcBorders>
            <w:shd w:val="clear" w:color="auto" w:fill="auto"/>
            <w:noWrap/>
            <w:vAlign w:val="center"/>
            <w:hideMark/>
          </w:tcPr>
          <w:p w14:paraId="1217EAE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A9A5FCD" w14:textId="77777777" w:rsidR="008F1E71" w:rsidRPr="000F50C8" w:rsidRDefault="008F1E71" w:rsidP="004A3CF7">
            <w:pPr>
              <w:spacing w:after="0"/>
              <w:jc w:val="left"/>
              <w:rPr>
                <w:color w:val="000000"/>
                <w:sz w:val="20"/>
                <w:szCs w:val="20"/>
              </w:rPr>
            </w:pPr>
            <w:r w:rsidRPr="000F50C8">
              <w:rPr>
                <w:color w:val="000000"/>
                <w:sz w:val="20"/>
                <w:szCs w:val="20"/>
              </w:rPr>
              <w:t>EO-14a_ ROZVÁDĚČ HRM - SCHÉMA OVLÁDACÍCH OBVODŮ</w:t>
            </w:r>
            <w:r w:rsidRPr="000F50C8">
              <w:rPr>
                <w:color w:val="000000"/>
                <w:sz w:val="20"/>
                <w:szCs w:val="20"/>
              </w:rPr>
              <w:br/>
              <w:t>EO-14a_BFD_BFE_HRM_schéma ovl obvodů.pdf</w:t>
            </w:r>
          </w:p>
        </w:tc>
        <w:tc>
          <w:tcPr>
            <w:tcW w:w="2738" w:type="dxa"/>
            <w:shd w:val="clear" w:color="auto" w:fill="auto"/>
            <w:vAlign w:val="center"/>
            <w:hideMark/>
          </w:tcPr>
          <w:p w14:paraId="4F5A1FCD"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3C660F4C" w14:textId="77777777" w:rsidTr="00DB4319">
        <w:trPr>
          <w:cantSplit/>
          <w:trHeight w:val="570"/>
        </w:trPr>
        <w:tc>
          <w:tcPr>
            <w:tcW w:w="1477" w:type="dxa"/>
            <w:tcBorders>
              <w:top w:val="nil"/>
              <w:bottom w:val="nil"/>
            </w:tcBorders>
            <w:shd w:val="clear" w:color="auto" w:fill="auto"/>
            <w:noWrap/>
            <w:vAlign w:val="center"/>
            <w:hideMark/>
          </w:tcPr>
          <w:p w14:paraId="1968ACA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FB506F8" w14:textId="77777777" w:rsidR="008F1E71" w:rsidRPr="000F50C8" w:rsidRDefault="008F1E71" w:rsidP="004A3CF7">
            <w:pPr>
              <w:spacing w:after="0"/>
              <w:jc w:val="left"/>
              <w:rPr>
                <w:color w:val="000000"/>
                <w:sz w:val="20"/>
                <w:szCs w:val="20"/>
              </w:rPr>
            </w:pPr>
            <w:r w:rsidRPr="000F50C8">
              <w:rPr>
                <w:color w:val="000000"/>
                <w:sz w:val="20"/>
                <w:szCs w:val="20"/>
              </w:rPr>
              <w:t>EO-17_ PŘEHL. SCH. VÝSTROJE PODRUŽN. ROZVADĚČE RM1 (RM2, RM3)</w:t>
            </w:r>
            <w:r w:rsidRPr="000F50C8">
              <w:rPr>
                <w:color w:val="000000"/>
                <w:sz w:val="20"/>
                <w:szCs w:val="20"/>
              </w:rPr>
              <w:br/>
              <w:t>EO-17_RM1_RM2_RM3_schéma silových obvodů.pdf</w:t>
            </w:r>
          </w:p>
        </w:tc>
        <w:tc>
          <w:tcPr>
            <w:tcW w:w="2738" w:type="dxa"/>
            <w:shd w:val="clear" w:color="auto" w:fill="auto"/>
            <w:vAlign w:val="center"/>
            <w:hideMark/>
          </w:tcPr>
          <w:p w14:paraId="3ED932AF"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0BA74737" w14:textId="77777777" w:rsidTr="00DB4319">
        <w:trPr>
          <w:cantSplit/>
          <w:trHeight w:val="570"/>
        </w:trPr>
        <w:tc>
          <w:tcPr>
            <w:tcW w:w="1477" w:type="dxa"/>
            <w:tcBorders>
              <w:top w:val="nil"/>
              <w:bottom w:val="nil"/>
            </w:tcBorders>
            <w:shd w:val="clear" w:color="auto" w:fill="auto"/>
            <w:noWrap/>
            <w:vAlign w:val="center"/>
            <w:hideMark/>
          </w:tcPr>
          <w:p w14:paraId="3265A58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08B5056" w14:textId="77777777" w:rsidR="008F1E71" w:rsidRPr="000F50C8" w:rsidRDefault="008F1E71" w:rsidP="004A3CF7">
            <w:pPr>
              <w:spacing w:after="0"/>
              <w:jc w:val="left"/>
              <w:rPr>
                <w:color w:val="000000"/>
                <w:sz w:val="20"/>
                <w:szCs w:val="20"/>
              </w:rPr>
            </w:pPr>
            <w:r w:rsidRPr="000F50C8">
              <w:rPr>
                <w:color w:val="000000"/>
                <w:sz w:val="20"/>
                <w:szCs w:val="20"/>
              </w:rPr>
              <w:t xml:space="preserve">EO-18a_ROZVÁDĚČE RM1 (RM2, RM3) OBVODOVÉ SCHÉMA OVLÁD. OBVODŮ POLE 1 AŽ 5 </w:t>
            </w:r>
            <w:r w:rsidRPr="000F50C8">
              <w:rPr>
                <w:color w:val="000000"/>
                <w:sz w:val="20"/>
                <w:szCs w:val="20"/>
              </w:rPr>
              <w:br/>
              <w:t>EO-18a_RM1_RM2_RM3_1-5_schéma ovládacích obvodů.pdf</w:t>
            </w:r>
          </w:p>
        </w:tc>
        <w:tc>
          <w:tcPr>
            <w:tcW w:w="2738" w:type="dxa"/>
            <w:shd w:val="clear" w:color="auto" w:fill="auto"/>
            <w:vAlign w:val="center"/>
            <w:hideMark/>
          </w:tcPr>
          <w:p w14:paraId="7B959A20"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3D12589F" w14:textId="77777777" w:rsidTr="00DB4319">
        <w:trPr>
          <w:cantSplit/>
          <w:trHeight w:val="570"/>
        </w:trPr>
        <w:tc>
          <w:tcPr>
            <w:tcW w:w="1477" w:type="dxa"/>
            <w:tcBorders>
              <w:top w:val="nil"/>
              <w:bottom w:val="nil"/>
            </w:tcBorders>
            <w:shd w:val="clear" w:color="auto" w:fill="auto"/>
            <w:noWrap/>
            <w:vAlign w:val="center"/>
            <w:hideMark/>
          </w:tcPr>
          <w:p w14:paraId="2B63D03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F388409" w14:textId="77777777" w:rsidR="008F1E71" w:rsidRPr="000F50C8" w:rsidRDefault="008F1E71" w:rsidP="004A3CF7">
            <w:pPr>
              <w:spacing w:after="0"/>
              <w:jc w:val="left"/>
              <w:rPr>
                <w:color w:val="000000"/>
                <w:sz w:val="20"/>
                <w:szCs w:val="20"/>
              </w:rPr>
            </w:pPr>
            <w:r w:rsidRPr="000F50C8">
              <w:rPr>
                <w:color w:val="000000"/>
                <w:sz w:val="20"/>
                <w:szCs w:val="20"/>
              </w:rPr>
              <w:t>EO-19a_ROZVÁDĚČE RM1 (RM2, RM3) OBVODOVÉ SCHÉMA OVLÁD. OBVODŮ POLE 6 A 7</w:t>
            </w:r>
            <w:r w:rsidRPr="000F50C8">
              <w:rPr>
                <w:color w:val="000000"/>
                <w:sz w:val="20"/>
                <w:szCs w:val="20"/>
              </w:rPr>
              <w:br/>
              <w:t>EO-19aRM1_RM2_RM3_6-7_schéma ovládacích obvodů.pdf</w:t>
            </w:r>
          </w:p>
        </w:tc>
        <w:tc>
          <w:tcPr>
            <w:tcW w:w="2738" w:type="dxa"/>
            <w:shd w:val="clear" w:color="auto" w:fill="auto"/>
            <w:vAlign w:val="center"/>
            <w:hideMark/>
          </w:tcPr>
          <w:p w14:paraId="262E18E0"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69702CF5" w14:textId="77777777" w:rsidTr="00DB4319">
        <w:trPr>
          <w:cantSplit/>
        </w:trPr>
        <w:tc>
          <w:tcPr>
            <w:tcW w:w="1477" w:type="dxa"/>
            <w:tcBorders>
              <w:top w:val="nil"/>
              <w:bottom w:val="nil"/>
            </w:tcBorders>
            <w:shd w:val="clear" w:color="auto" w:fill="auto"/>
            <w:noWrap/>
            <w:vAlign w:val="center"/>
            <w:hideMark/>
          </w:tcPr>
          <w:p w14:paraId="7934DA2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BA1F41D" w14:textId="77777777" w:rsidR="008F1E71" w:rsidRPr="000F50C8" w:rsidRDefault="008F1E71" w:rsidP="004A3CF7">
            <w:pPr>
              <w:spacing w:after="0"/>
              <w:jc w:val="left"/>
              <w:rPr>
                <w:color w:val="000000"/>
                <w:sz w:val="20"/>
                <w:szCs w:val="20"/>
              </w:rPr>
            </w:pPr>
            <w:r w:rsidRPr="000F50C8">
              <w:rPr>
                <w:color w:val="000000"/>
                <w:sz w:val="20"/>
                <w:szCs w:val="20"/>
              </w:rPr>
              <w:t>EPS_SCHÉMA EPS</w:t>
            </w:r>
            <w:r w:rsidRPr="000F50C8">
              <w:rPr>
                <w:color w:val="000000"/>
                <w:sz w:val="20"/>
                <w:szCs w:val="20"/>
              </w:rPr>
              <w:br/>
              <w:t>EPS_Schéma EPS.jpg</w:t>
            </w:r>
          </w:p>
        </w:tc>
        <w:tc>
          <w:tcPr>
            <w:tcW w:w="2738" w:type="dxa"/>
            <w:shd w:val="clear" w:color="auto" w:fill="auto"/>
            <w:vAlign w:val="center"/>
            <w:hideMark/>
          </w:tcPr>
          <w:p w14:paraId="0F1EF6BF" w14:textId="50BF7FB1"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58DBF4BA" w14:textId="77777777" w:rsidTr="00DB4319">
        <w:trPr>
          <w:cantSplit/>
        </w:trPr>
        <w:tc>
          <w:tcPr>
            <w:tcW w:w="1477" w:type="dxa"/>
            <w:tcBorders>
              <w:top w:val="nil"/>
              <w:bottom w:val="nil"/>
            </w:tcBorders>
            <w:shd w:val="clear" w:color="auto" w:fill="auto"/>
            <w:noWrap/>
            <w:vAlign w:val="center"/>
            <w:hideMark/>
          </w:tcPr>
          <w:p w14:paraId="0F79B2AF"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4AC8AAD5" w14:textId="77777777" w:rsidR="008F1E71" w:rsidRPr="000F50C8" w:rsidRDefault="008F1E71" w:rsidP="004A3CF7">
            <w:pPr>
              <w:spacing w:after="0"/>
              <w:jc w:val="left"/>
              <w:rPr>
                <w:color w:val="000000"/>
                <w:sz w:val="20"/>
                <w:szCs w:val="20"/>
              </w:rPr>
            </w:pPr>
            <w:r w:rsidRPr="000F50C8">
              <w:rPr>
                <w:color w:val="000000"/>
                <w:sz w:val="20"/>
                <w:szCs w:val="20"/>
              </w:rPr>
              <w:t>K5-D322-101_ROZVADĚČ 05BJA</w:t>
            </w:r>
            <w:r w:rsidRPr="000F50C8">
              <w:rPr>
                <w:color w:val="000000"/>
                <w:sz w:val="20"/>
                <w:szCs w:val="20"/>
              </w:rPr>
              <w:br/>
              <w:t>K5-D322-101_V16BJ0R2221_F_Rozvaděč 05BJA.pdf</w:t>
            </w:r>
          </w:p>
        </w:tc>
        <w:tc>
          <w:tcPr>
            <w:tcW w:w="2738" w:type="dxa"/>
            <w:shd w:val="clear" w:color="auto" w:fill="auto"/>
            <w:vAlign w:val="center"/>
            <w:hideMark/>
          </w:tcPr>
          <w:p w14:paraId="0F4E7D41" w14:textId="25CCA95B"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57F65FF0" w14:textId="77777777" w:rsidTr="00DB4319">
        <w:trPr>
          <w:cantSplit/>
          <w:trHeight w:val="570"/>
        </w:trPr>
        <w:tc>
          <w:tcPr>
            <w:tcW w:w="1477" w:type="dxa"/>
            <w:tcBorders>
              <w:top w:val="nil"/>
              <w:bottom w:val="nil"/>
            </w:tcBorders>
            <w:shd w:val="clear" w:color="auto" w:fill="auto"/>
            <w:noWrap/>
            <w:vAlign w:val="center"/>
            <w:hideMark/>
          </w:tcPr>
          <w:p w14:paraId="0948575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74B814B" w14:textId="77777777" w:rsidR="008F1E71" w:rsidRPr="000F50C8" w:rsidRDefault="008F1E71" w:rsidP="004A3CF7">
            <w:pPr>
              <w:spacing w:after="0"/>
              <w:jc w:val="left"/>
              <w:rPr>
                <w:color w:val="000000"/>
                <w:sz w:val="20"/>
                <w:szCs w:val="20"/>
              </w:rPr>
            </w:pPr>
            <w:r w:rsidRPr="000F50C8">
              <w:rPr>
                <w:color w:val="000000"/>
                <w:sz w:val="20"/>
                <w:szCs w:val="20"/>
              </w:rPr>
              <w:t>K5-D322-101_ROZVADĚČ ČTYŘŠNEKU 1 – 05HFB10GE001</w:t>
            </w:r>
            <w:r w:rsidRPr="000F50C8">
              <w:rPr>
                <w:color w:val="000000"/>
                <w:sz w:val="20"/>
                <w:szCs w:val="20"/>
              </w:rPr>
              <w:br/>
              <w:t>K5-D322-102_V16B00R2221_B_Rozvaděč 05HFB10GE001.pdf</w:t>
            </w:r>
          </w:p>
        </w:tc>
        <w:tc>
          <w:tcPr>
            <w:tcW w:w="2738" w:type="dxa"/>
            <w:shd w:val="clear" w:color="auto" w:fill="auto"/>
            <w:vAlign w:val="center"/>
            <w:hideMark/>
          </w:tcPr>
          <w:p w14:paraId="66ABE82B" w14:textId="28935F82"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557F570B" w14:textId="77777777" w:rsidTr="00DB4319">
        <w:trPr>
          <w:cantSplit/>
          <w:trHeight w:val="570"/>
        </w:trPr>
        <w:tc>
          <w:tcPr>
            <w:tcW w:w="1477" w:type="dxa"/>
            <w:tcBorders>
              <w:top w:val="nil"/>
              <w:bottom w:val="nil"/>
            </w:tcBorders>
            <w:shd w:val="clear" w:color="auto" w:fill="auto"/>
            <w:noWrap/>
            <w:vAlign w:val="center"/>
            <w:hideMark/>
          </w:tcPr>
          <w:p w14:paraId="21CB6AC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3CD3AE7" w14:textId="77777777" w:rsidR="008F1E71" w:rsidRPr="000F50C8" w:rsidRDefault="008F1E71" w:rsidP="004A3CF7">
            <w:pPr>
              <w:spacing w:after="0"/>
              <w:jc w:val="left"/>
              <w:rPr>
                <w:color w:val="000000"/>
                <w:sz w:val="20"/>
                <w:szCs w:val="20"/>
              </w:rPr>
            </w:pPr>
            <w:r w:rsidRPr="000F50C8">
              <w:rPr>
                <w:color w:val="000000"/>
                <w:sz w:val="20"/>
                <w:szCs w:val="20"/>
              </w:rPr>
              <w:t>K5-D322-101_ROZVADĚČ ČTYŘŠNEKU 2 – 05HFB20GE001</w:t>
            </w:r>
            <w:r w:rsidRPr="000F50C8">
              <w:rPr>
                <w:color w:val="000000"/>
                <w:sz w:val="20"/>
                <w:szCs w:val="20"/>
              </w:rPr>
              <w:br/>
              <w:t>K5-D322-103_V16B00R2222_B_Rozvaděč 05HFB20GE001.pdf</w:t>
            </w:r>
          </w:p>
        </w:tc>
        <w:tc>
          <w:tcPr>
            <w:tcW w:w="2738" w:type="dxa"/>
            <w:shd w:val="clear" w:color="auto" w:fill="auto"/>
            <w:vAlign w:val="center"/>
            <w:hideMark/>
          </w:tcPr>
          <w:p w14:paraId="43597022" w14:textId="5B949500"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41D49DD0" w14:textId="77777777" w:rsidTr="00DB4319">
        <w:trPr>
          <w:cantSplit/>
          <w:trHeight w:val="570"/>
        </w:trPr>
        <w:tc>
          <w:tcPr>
            <w:tcW w:w="1477" w:type="dxa"/>
            <w:tcBorders>
              <w:top w:val="nil"/>
              <w:bottom w:val="nil"/>
            </w:tcBorders>
            <w:shd w:val="clear" w:color="auto" w:fill="auto"/>
            <w:noWrap/>
            <w:vAlign w:val="center"/>
            <w:hideMark/>
          </w:tcPr>
          <w:p w14:paraId="113B1BE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3A9939B" w14:textId="77777777" w:rsidR="008F1E71" w:rsidRPr="000F50C8" w:rsidRDefault="008F1E71" w:rsidP="004A3CF7">
            <w:pPr>
              <w:spacing w:after="0"/>
              <w:jc w:val="left"/>
              <w:rPr>
                <w:color w:val="000000"/>
                <w:sz w:val="20"/>
                <w:szCs w:val="20"/>
              </w:rPr>
            </w:pPr>
            <w:r w:rsidRPr="000F50C8">
              <w:rPr>
                <w:color w:val="000000"/>
                <w:sz w:val="20"/>
                <w:szCs w:val="20"/>
              </w:rPr>
              <w:t xml:space="preserve">K5-D322-101_ROZVADĚČ SPIRÁLOVÉHO </w:t>
            </w:r>
            <w:proofErr w:type="gramStart"/>
            <w:r w:rsidRPr="000F50C8">
              <w:rPr>
                <w:color w:val="000000"/>
                <w:sz w:val="20"/>
                <w:szCs w:val="20"/>
              </w:rPr>
              <w:t>VYNAŠEČE  – 05HHE00GE001</w:t>
            </w:r>
            <w:proofErr w:type="gramEnd"/>
            <w:r w:rsidRPr="000F50C8">
              <w:rPr>
                <w:color w:val="000000"/>
                <w:sz w:val="20"/>
                <w:szCs w:val="20"/>
              </w:rPr>
              <w:br/>
              <w:t>K5-D322-104_V16B00R2223_B_Rozvaděč 05HHE00GE001.pdf</w:t>
            </w:r>
          </w:p>
        </w:tc>
        <w:tc>
          <w:tcPr>
            <w:tcW w:w="2738" w:type="dxa"/>
            <w:shd w:val="clear" w:color="auto" w:fill="auto"/>
            <w:vAlign w:val="center"/>
            <w:hideMark/>
          </w:tcPr>
          <w:p w14:paraId="3B90675E" w14:textId="6772344E"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2F4028B9" w14:textId="77777777" w:rsidTr="00DB4319">
        <w:trPr>
          <w:cantSplit/>
          <w:trHeight w:val="570"/>
        </w:trPr>
        <w:tc>
          <w:tcPr>
            <w:tcW w:w="1477" w:type="dxa"/>
            <w:tcBorders>
              <w:top w:val="nil"/>
              <w:bottom w:val="nil"/>
            </w:tcBorders>
            <w:shd w:val="clear" w:color="auto" w:fill="auto"/>
            <w:noWrap/>
            <w:vAlign w:val="center"/>
            <w:hideMark/>
          </w:tcPr>
          <w:p w14:paraId="14B7094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CECDFE2" w14:textId="77777777" w:rsidR="008F1E71" w:rsidRPr="000F50C8" w:rsidRDefault="008F1E71" w:rsidP="004A3CF7">
            <w:pPr>
              <w:spacing w:after="0"/>
              <w:jc w:val="left"/>
              <w:rPr>
                <w:color w:val="000000"/>
                <w:sz w:val="20"/>
                <w:szCs w:val="20"/>
              </w:rPr>
            </w:pPr>
            <w:r w:rsidRPr="000F50C8">
              <w:rPr>
                <w:color w:val="000000"/>
                <w:sz w:val="20"/>
                <w:szCs w:val="20"/>
              </w:rPr>
              <w:t>K5-D322-121_DISPOZIČNÍ VÝKRES KOTLE K5 - ELEKTROINSTALACE +6,00m</w:t>
            </w:r>
            <w:r w:rsidRPr="000F50C8">
              <w:rPr>
                <w:color w:val="000000"/>
                <w:sz w:val="20"/>
                <w:szCs w:val="20"/>
              </w:rPr>
              <w:br/>
              <w:t>K5-D322-121_V16B00S2223_B_Kotelna K5_dispozice_+06.pdf</w:t>
            </w:r>
          </w:p>
        </w:tc>
        <w:tc>
          <w:tcPr>
            <w:tcW w:w="2738" w:type="dxa"/>
            <w:shd w:val="clear" w:color="auto" w:fill="auto"/>
            <w:vAlign w:val="center"/>
            <w:hideMark/>
          </w:tcPr>
          <w:p w14:paraId="3655C62E" w14:textId="6BC2C9C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05E44369" w14:textId="77777777" w:rsidTr="00DB4319">
        <w:trPr>
          <w:cantSplit/>
        </w:trPr>
        <w:tc>
          <w:tcPr>
            <w:tcW w:w="1477" w:type="dxa"/>
            <w:tcBorders>
              <w:top w:val="nil"/>
              <w:bottom w:val="nil"/>
            </w:tcBorders>
            <w:shd w:val="clear" w:color="auto" w:fill="auto"/>
            <w:noWrap/>
            <w:vAlign w:val="center"/>
            <w:hideMark/>
          </w:tcPr>
          <w:p w14:paraId="4B6715C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CBC3615" w14:textId="77777777" w:rsidR="008F1E71" w:rsidRPr="000F50C8" w:rsidRDefault="008F1E71" w:rsidP="004A3CF7">
            <w:pPr>
              <w:spacing w:after="0"/>
              <w:jc w:val="left"/>
              <w:rPr>
                <w:color w:val="000000"/>
                <w:sz w:val="20"/>
                <w:szCs w:val="20"/>
              </w:rPr>
            </w:pPr>
            <w:r w:rsidRPr="000F50C8">
              <w:rPr>
                <w:color w:val="000000"/>
                <w:sz w:val="20"/>
                <w:szCs w:val="20"/>
              </w:rPr>
              <w:t>K6-D323-101_ROZVADĚČ 06BJA</w:t>
            </w:r>
            <w:r w:rsidRPr="000F50C8">
              <w:rPr>
                <w:color w:val="000000"/>
                <w:sz w:val="20"/>
                <w:szCs w:val="20"/>
              </w:rPr>
              <w:br/>
              <w:t>K6-D323-101_V16BJ0R2231_C_Rozvaděč 06BJA.pdf</w:t>
            </w:r>
          </w:p>
        </w:tc>
        <w:tc>
          <w:tcPr>
            <w:tcW w:w="2738" w:type="dxa"/>
            <w:shd w:val="clear" w:color="auto" w:fill="auto"/>
            <w:vAlign w:val="center"/>
            <w:hideMark/>
          </w:tcPr>
          <w:p w14:paraId="6B73B0F2" w14:textId="7A65CB6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62947DB8" w14:textId="77777777" w:rsidTr="00DB4319">
        <w:trPr>
          <w:cantSplit/>
          <w:trHeight w:val="570"/>
        </w:trPr>
        <w:tc>
          <w:tcPr>
            <w:tcW w:w="1477" w:type="dxa"/>
            <w:tcBorders>
              <w:top w:val="nil"/>
              <w:bottom w:val="nil"/>
            </w:tcBorders>
            <w:shd w:val="clear" w:color="auto" w:fill="auto"/>
            <w:noWrap/>
            <w:vAlign w:val="center"/>
            <w:hideMark/>
          </w:tcPr>
          <w:p w14:paraId="20FAB564"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D0D712E" w14:textId="77777777" w:rsidR="008F1E71" w:rsidRPr="000F50C8" w:rsidRDefault="008F1E71" w:rsidP="004A3CF7">
            <w:pPr>
              <w:spacing w:after="0"/>
              <w:jc w:val="left"/>
              <w:rPr>
                <w:color w:val="000000"/>
                <w:sz w:val="20"/>
                <w:szCs w:val="20"/>
              </w:rPr>
            </w:pPr>
            <w:r w:rsidRPr="000F50C8">
              <w:rPr>
                <w:color w:val="000000"/>
                <w:sz w:val="20"/>
                <w:szCs w:val="20"/>
              </w:rPr>
              <w:t>K6-D323-102_ROZVADĚČ ČTYŘŠNEKU 1 – 06HFB10GE001</w:t>
            </w:r>
            <w:r w:rsidRPr="000F50C8">
              <w:rPr>
                <w:color w:val="000000"/>
                <w:sz w:val="20"/>
                <w:szCs w:val="20"/>
              </w:rPr>
              <w:br/>
              <w:t>K6-D323-102_V16B00R2231_B_Rozvaděč 06HFB10GE001.pdf</w:t>
            </w:r>
          </w:p>
        </w:tc>
        <w:tc>
          <w:tcPr>
            <w:tcW w:w="2738" w:type="dxa"/>
            <w:shd w:val="clear" w:color="auto" w:fill="auto"/>
            <w:vAlign w:val="center"/>
            <w:hideMark/>
          </w:tcPr>
          <w:p w14:paraId="17BBBFDD" w14:textId="771017D1"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402376C4" w14:textId="77777777" w:rsidTr="00DB4319">
        <w:trPr>
          <w:cantSplit/>
          <w:trHeight w:val="570"/>
        </w:trPr>
        <w:tc>
          <w:tcPr>
            <w:tcW w:w="1477" w:type="dxa"/>
            <w:tcBorders>
              <w:top w:val="nil"/>
              <w:bottom w:val="nil"/>
            </w:tcBorders>
            <w:shd w:val="clear" w:color="auto" w:fill="auto"/>
            <w:noWrap/>
            <w:vAlign w:val="center"/>
            <w:hideMark/>
          </w:tcPr>
          <w:p w14:paraId="75A7FA3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8382D23" w14:textId="77777777" w:rsidR="008F1E71" w:rsidRPr="000F50C8" w:rsidRDefault="008F1E71" w:rsidP="004A3CF7">
            <w:pPr>
              <w:spacing w:after="0"/>
              <w:jc w:val="left"/>
              <w:rPr>
                <w:color w:val="000000"/>
                <w:sz w:val="20"/>
                <w:szCs w:val="20"/>
              </w:rPr>
            </w:pPr>
            <w:r w:rsidRPr="000F50C8">
              <w:rPr>
                <w:color w:val="000000"/>
                <w:sz w:val="20"/>
                <w:szCs w:val="20"/>
              </w:rPr>
              <w:t>K6-D323-103_ROZVADĚČ ČTYŘŠNEKU 2 – 06HFB20GE001</w:t>
            </w:r>
            <w:r w:rsidRPr="000F50C8">
              <w:rPr>
                <w:color w:val="000000"/>
                <w:sz w:val="20"/>
                <w:szCs w:val="20"/>
              </w:rPr>
              <w:br/>
              <w:t>K6-D323-103_V16B00R2232_B_Rozvaděč 06HFB20GE001.pdf</w:t>
            </w:r>
          </w:p>
        </w:tc>
        <w:tc>
          <w:tcPr>
            <w:tcW w:w="2738" w:type="dxa"/>
            <w:shd w:val="clear" w:color="auto" w:fill="auto"/>
            <w:vAlign w:val="center"/>
            <w:hideMark/>
          </w:tcPr>
          <w:p w14:paraId="2E286112" w14:textId="5D357E5E"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14005E6D" w14:textId="77777777" w:rsidTr="00DB4319">
        <w:trPr>
          <w:cantSplit/>
          <w:trHeight w:val="570"/>
        </w:trPr>
        <w:tc>
          <w:tcPr>
            <w:tcW w:w="1477" w:type="dxa"/>
            <w:tcBorders>
              <w:top w:val="nil"/>
              <w:bottom w:val="nil"/>
            </w:tcBorders>
            <w:shd w:val="clear" w:color="auto" w:fill="auto"/>
            <w:noWrap/>
            <w:vAlign w:val="center"/>
            <w:hideMark/>
          </w:tcPr>
          <w:p w14:paraId="2B9010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0D3DE0C" w14:textId="77777777" w:rsidR="008F1E71" w:rsidRPr="000F50C8" w:rsidRDefault="008F1E71" w:rsidP="004A3CF7">
            <w:pPr>
              <w:spacing w:after="0"/>
              <w:jc w:val="left"/>
              <w:rPr>
                <w:color w:val="000000"/>
                <w:sz w:val="20"/>
                <w:szCs w:val="20"/>
              </w:rPr>
            </w:pPr>
            <w:r w:rsidRPr="000F50C8">
              <w:rPr>
                <w:color w:val="000000"/>
                <w:sz w:val="20"/>
                <w:szCs w:val="20"/>
              </w:rPr>
              <w:t xml:space="preserve">K6-D322-101_ROZVADĚČ SPIRÁLOVÉHO </w:t>
            </w:r>
            <w:proofErr w:type="gramStart"/>
            <w:r w:rsidRPr="000F50C8">
              <w:rPr>
                <w:color w:val="000000"/>
                <w:sz w:val="20"/>
                <w:szCs w:val="20"/>
              </w:rPr>
              <w:t>VYNAŠEČE  – 06HHE00GE001</w:t>
            </w:r>
            <w:proofErr w:type="gramEnd"/>
            <w:r w:rsidRPr="000F50C8">
              <w:rPr>
                <w:color w:val="000000"/>
                <w:sz w:val="20"/>
                <w:szCs w:val="20"/>
              </w:rPr>
              <w:br/>
              <w:t>K6-D323-104_V16B00R2233_B_Rozvaděč 06HHE00GE001.pdf</w:t>
            </w:r>
          </w:p>
        </w:tc>
        <w:tc>
          <w:tcPr>
            <w:tcW w:w="2738" w:type="dxa"/>
            <w:shd w:val="clear" w:color="auto" w:fill="auto"/>
            <w:vAlign w:val="center"/>
            <w:hideMark/>
          </w:tcPr>
          <w:p w14:paraId="6AFA5D21" w14:textId="40B2F5A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770F5505" w14:textId="77777777" w:rsidTr="00DB4319">
        <w:trPr>
          <w:cantSplit/>
          <w:trHeight w:val="570"/>
        </w:trPr>
        <w:tc>
          <w:tcPr>
            <w:tcW w:w="1477" w:type="dxa"/>
            <w:tcBorders>
              <w:top w:val="nil"/>
              <w:bottom w:val="nil"/>
            </w:tcBorders>
            <w:shd w:val="clear" w:color="auto" w:fill="auto"/>
            <w:noWrap/>
            <w:vAlign w:val="center"/>
            <w:hideMark/>
          </w:tcPr>
          <w:p w14:paraId="6D332AB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EFB0513" w14:textId="77777777" w:rsidR="008F1E71" w:rsidRPr="000F50C8" w:rsidRDefault="008F1E71" w:rsidP="004A3CF7">
            <w:pPr>
              <w:spacing w:after="0"/>
              <w:jc w:val="left"/>
              <w:rPr>
                <w:color w:val="000000"/>
                <w:sz w:val="20"/>
                <w:szCs w:val="20"/>
              </w:rPr>
            </w:pPr>
            <w:r w:rsidRPr="000F50C8">
              <w:rPr>
                <w:color w:val="000000"/>
                <w:sz w:val="20"/>
                <w:szCs w:val="20"/>
              </w:rPr>
              <w:t>K6-D323-121_DISPOZIČNÍ VÝKRES KOTLE K6 - ELEKTROINSTALACE +6,00m</w:t>
            </w:r>
            <w:r w:rsidRPr="000F50C8">
              <w:rPr>
                <w:color w:val="000000"/>
                <w:sz w:val="20"/>
                <w:szCs w:val="20"/>
              </w:rPr>
              <w:br/>
              <w:t>K6-D323-121_V16B00S2323_B_Kotelna K6_dispozice_+06.pdf</w:t>
            </w:r>
          </w:p>
        </w:tc>
        <w:tc>
          <w:tcPr>
            <w:tcW w:w="2738" w:type="dxa"/>
            <w:shd w:val="clear" w:color="auto" w:fill="auto"/>
            <w:vAlign w:val="center"/>
            <w:hideMark/>
          </w:tcPr>
          <w:p w14:paraId="5EFE8C22" w14:textId="5065C766"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2B14A4F0" w14:textId="77777777" w:rsidTr="00DB4319">
        <w:trPr>
          <w:cantSplit/>
          <w:trHeight w:val="570"/>
        </w:trPr>
        <w:tc>
          <w:tcPr>
            <w:tcW w:w="1477" w:type="dxa"/>
            <w:tcBorders>
              <w:top w:val="nil"/>
              <w:bottom w:val="nil"/>
            </w:tcBorders>
            <w:shd w:val="clear" w:color="auto" w:fill="auto"/>
            <w:noWrap/>
            <w:vAlign w:val="center"/>
            <w:hideMark/>
          </w:tcPr>
          <w:p w14:paraId="223D8825"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D9CB980" w14:textId="77777777" w:rsidR="008F1E71" w:rsidRPr="000F50C8" w:rsidRDefault="008F1E71" w:rsidP="004A3CF7">
            <w:pPr>
              <w:spacing w:after="0"/>
              <w:jc w:val="left"/>
              <w:rPr>
                <w:color w:val="000000"/>
                <w:sz w:val="20"/>
                <w:szCs w:val="20"/>
              </w:rPr>
            </w:pPr>
            <w:r w:rsidRPr="000F50C8">
              <w:rPr>
                <w:color w:val="000000"/>
                <w:sz w:val="20"/>
                <w:szCs w:val="20"/>
              </w:rPr>
              <w:t>K - Příloha č. 6 - Tabulky hodnocení rizik, Kotelna - kotle K5, K6</w:t>
            </w:r>
            <w:r w:rsidRPr="000F50C8">
              <w:rPr>
                <w:color w:val="000000"/>
                <w:sz w:val="20"/>
                <w:szCs w:val="20"/>
              </w:rPr>
              <w:br/>
              <w:t>K-Příloha č. 6_ Hodnocení rizik_Kotelna - kotle K5, K6.pdf</w:t>
            </w:r>
          </w:p>
        </w:tc>
        <w:tc>
          <w:tcPr>
            <w:tcW w:w="2738" w:type="dxa"/>
            <w:shd w:val="clear" w:color="auto" w:fill="auto"/>
            <w:vAlign w:val="center"/>
            <w:hideMark/>
          </w:tcPr>
          <w:p w14:paraId="708536F8" w14:textId="5D927F78"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21AAB8AC" w14:textId="77777777" w:rsidTr="00DB4319">
        <w:trPr>
          <w:cantSplit/>
        </w:trPr>
        <w:tc>
          <w:tcPr>
            <w:tcW w:w="1477" w:type="dxa"/>
            <w:tcBorders>
              <w:top w:val="nil"/>
              <w:bottom w:val="nil"/>
            </w:tcBorders>
            <w:shd w:val="clear" w:color="auto" w:fill="auto"/>
            <w:noWrap/>
            <w:vAlign w:val="center"/>
            <w:hideMark/>
          </w:tcPr>
          <w:p w14:paraId="52084B4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33BBBB4" w14:textId="77777777" w:rsidR="008F1E71" w:rsidRPr="000F50C8" w:rsidRDefault="008F1E71" w:rsidP="004A3CF7">
            <w:pPr>
              <w:spacing w:after="0"/>
              <w:jc w:val="left"/>
              <w:rPr>
                <w:color w:val="000000"/>
                <w:sz w:val="20"/>
                <w:szCs w:val="20"/>
              </w:rPr>
            </w:pPr>
            <w:r w:rsidRPr="000F50C8">
              <w:rPr>
                <w:color w:val="000000"/>
                <w:sz w:val="20"/>
                <w:szCs w:val="20"/>
              </w:rPr>
              <w:t>K-Z- ROZVADĚČ BFC</w:t>
            </w:r>
            <w:r w:rsidRPr="000F50C8">
              <w:rPr>
                <w:color w:val="000000"/>
                <w:sz w:val="20"/>
                <w:szCs w:val="20"/>
              </w:rPr>
              <w:br/>
              <w:t>K-Z-INEG_080_00_131014d_Rozvaděč BFC.pdf</w:t>
            </w:r>
          </w:p>
        </w:tc>
        <w:tc>
          <w:tcPr>
            <w:tcW w:w="2738" w:type="dxa"/>
            <w:shd w:val="clear" w:color="auto" w:fill="auto"/>
            <w:vAlign w:val="center"/>
            <w:hideMark/>
          </w:tcPr>
          <w:p w14:paraId="459CBFFB"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2149A71D" w14:textId="77777777" w:rsidTr="00DB4319">
        <w:trPr>
          <w:cantSplit/>
        </w:trPr>
        <w:tc>
          <w:tcPr>
            <w:tcW w:w="1477" w:type="dxa"/>
            <w:tcBorders>
              <w:top w:val="nil"/>
              <w:bottom w:val="nil"/>
            </w:tcBorders>
            <w:shd w:val="clear" w:color="auto" w:fill="auto"/>
            <w:noWrap/>
            <w:vAlign w:val="center"/>
            <w:hideMark/>
          </w:tcPr>
          <w:p w14:paraId="2D7B60C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13D426E" w14:textId="77777777" w:rsidR="008F1E71" w:rsidRPr="000F50C8" w:rsidRDefault="008F1E71" w:rsidP="004A3CF7">
            <w:pPr>
              <w:spacing w:after="0"/>
              <w:jc w:val="left"/>
              <w:rPr>
                <w:color w:val="000000"/>
                <w:sz w:val="20"/>
                <w:szCs w:val="20"/>
              </w:rPr>
            </w:pPr>
            <w:r w:rsidRPr="000F50C8">
              <w:rPr>
                <w:color w:val="000000"/>
                <w:sz w:val="20"/>
                <w:szCs w:val="20"/>
              </w:rPr>
              <w:t>K-Z- ROZVADĚČ BFB</w:t>
            </w:r>
            <w:r w:rsidRPr="000F50C8">
              <w:rPr>
                <w:color w:val="000000"/>
                <w:sz w:val="20"/>
                <w:szCs w:val="20"/>
              </w:rPr>
              <w:br/>
              <w:t>K-Z-INEG_116_00_132013e_Rozvaděč BFB.pdf</w:t>
            </w:r>
          </w:p>
        </w:tc>
        <w:tc>
          <w:tcPr>
            <w:tcW w:w="2738" w:type="dxa"/>
            <w:shd w:val="clear" w:color="auto" w:fill="auto"/>
            <w:vAlign w:val="center"/>
            <w:hideMark/>
          </w:tcPr>
          <w:p w14:paraId="562A6B5F"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710DB864" w14:textId="77777777" w:rsidTr="00DB4319">
        <w:trPr>
          <w:cantSplit/>
        </w:trPr>
        <w:tc>
          <w:tcPr>
            <w:tcW w:w="1477" w:type="dxa"/>
            <w:tcBorders>
              <w:top w:val="nil"/>
              <w:bottom w:val="nil"/>
            </w:tcBorders>
            <w:shd w:val="clear" w:color="auto" w:fill="auto"/>
            <w:noWrap/>
            <w:vAlign w:val="center"/>
            <w:hideMark/>
          </w:tcPr>
          <w:p w14:paraId="219CD80E"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91966BB" w14:textId="77777777" w:rsidR="008F1E71" w:rsidRPr="000F50C8" w:rsidRDefault="008F1E71" w:rsidP="004A3CF7">
            <w:pPr>
              <w:spacing w:after="0"/>
              <w:jc w:val="left"/>
              <w:rPr>
                <w:color w:val="000000"/>
                <w:sz w:val="20"/>
                <w:szCs w:val="20"/>
              </w:rPr>
            </w:pPr>
            <w:r w:rsidRPr="000F50C8">
              <w:rPr>
                <w:color w:val="000000"/>
                <w:sz w:val="20"/>
                <w:szCs w:val="20"/>
              </w:rPr>
              <w:t>K-Z- ROZVADĚČ BFA</w:t>
            </w:r>
            <w:r w:rsidRPr="000F50C8">
              <w:rPr>
                <w:color w:val="000000"/>
                <w:sz w:val="20"/>
                <w:szCs w:val="20"/>
              </w:rPr>
              <w:br/>
              <w:t>K-Z-INEG080_00_131012g_Rozvaděč BFA.pdf</w:t>
            </w:r>
          </w:p>
        </w:tc>
        <w:tc>
          <w:tcPr>
            <w:tcW w:w="2738" w:type="dxa"/>
            <w:shd w:val="clear" w:color="auto" w:fill="auto"/>
            <w:vAlign w:val="center"/>
            <w:hideMark/>
          </w:tcPr>
          <w:p w14:paraId="7E86DF02"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6EBC28FD" w14:textId="77777777" w:rsidTr="00DB4319">
        <w:trPr>
          <w:cantSplit/>
        </w:trPr>
        <w:tc>
          <w:tcPr>
            <w:tcW w:w="1477" w:type="dxa"/>
            <w:tcBorders>
              <w:top w:val="nil"/>
              <w:bottom w:val="nil"/>
            </w:tcBorders>
            <w:shd w:val="clear" w:color="auto" w:fill="auto"/>
            <w:noWrap/>
            <w:vAlign w:val="center"/>
            <w:hideMark/>
          </w:tcPr>
          <w:p w14:paraId="3667C58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6125105" w14:textId="77777777" w:rsidR="008F1E71" w:rsidRPr="000F50C8" w:rsidRDefault="008F1E71" w:rsidP="004A3CF7">
            <w:pPr>
              <w:spacing w:after="0"/>
              <w:jc w:val="left"/>
              <w:rPr>
                <w:color w:val="000000"/>
                <w:sz w:val="20"/>
                <w:szCs w:val="20"/>
              </w:rPr>
            </w:pPr>
            <w:r w:rsidRPr="000F50C8">
              <w:rPr>
                <w:color w:val="000000"/>
                <w:sz w:val="20"/>
                <w:szCs w:val="20"/>
              </w:rPr>
              <w:t>Z - 7. D21- SITUAČNÍ SCHÉMA ROZVODU</w:t>
            </w:r>
            <w:r w:rsidRPr="000F50C8">
              <w:rPr>
                <w:color w:val="000000"/>
                <w:sz w:val="20"/>
                <w:szCs w:val="20"/>
              </w:rPr>
              <w:br/>
              <w:t>Z_7. D21-situač schéma –sken.pdf</w:t>
            </w:r>
          </w:p>
        </w:tc>
        <w:tc>
          <w:tcPr>
            <w:tcW w:w="2738" w:type="dxa"/>
            <w:shd w:val="clear" w:color="auto" w:fill="auto"/>
            <w:vAlign w:val="center"/>
            <w:hideMark/>
          </w:tcPr>
          <w:p w14:paraId="47BAF965"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31E5A34C" w14:textId="77777777" w:rsidTr="00DB4319">
        <w:trPr>
          <w:cantSplit/>
        </w:trPr>
        <w:tc>
          <w:tcPr>
            <w:tcW w:w="1477" w:type="dxa"/>
            <w:tcBorders>
              <w:top w:val="nil"/>
              <w:bottom w:val="nil"/>
            </w:tcBorders>
            <w:shd w:val="clear" w:color="auto" w:fill="auto"/>
            <w:noWrap/>
            <w:vAlign w:val="center"/>
            <w:hideMark/>
          </w:tcPr>
          <w:p w14:paraId="437D6D8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DE03C3F" w14:textId="77777777" w:rsidR="008F1E71" w:rsidRPr="000F50C8" w:rsidRDefault="008F1E71" w:rsidP="004A3CF7">
            <w:pPr>
              <w:spacing w:after="0"/>
              <w:jc w:val="left"/>
              <w:rPr>
                <w:color w:val="000000"/>
                <w:sz w:val="20"/>
                <w:szCs w:val="20"/>
              </w:rPr>
            </w:pPr>
            <w:r w:rsidRPr="000F50C8">
              <w:rPr>
                <w:color w:val="000000"/>
                <w:sz w:val="20"/>
                <w:szCs w:val="20"/>
              </w:rPr>
              <w:t>Z - PŘEHLEDOVÉ SCHÉMA NAPÁJENÍ</w:t>
            </w:r>
            <w:r w:rsidRPr="000F50C8">
              <w:rPr>
                <w:color w:val="000000"/>
                <w:sz w:val="20"/>
                <w:szCs w:val="20"/>
              </w:rPr>
              <w:br/>
              <w:t>Z-114010a-Jednopólové schéma napájení zauhlování.pdf</w:t>
            </w:r>
          </w:p>
        </w:tc>
        <w:tc>
          <w:tcPr>
            <w:tcW w:w="2738" w:type="dxa"/>
            <w:shd w:val="clear" w:color="auto" w:fill="auto"/>
            <w:vAlign w:val="center"/>
            <w:hideMark/>
          </w:tcPr>
          <w:p w14:paraId="5E74130D"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4CB7BA33" w14:textId="77777777" w:rsidTr="00DB4319">
        <w:trPr>
          <w:cantSplit/>
          <w:trHeight w:val="570"/>
        </w:trPr>
        <w:tc>
          <w:tcPr>
            <w:tcW w:w="1477" w:type="dxa"/>
            <w:tcBorders>
              <w:top w:val="nil"/>
              <w:bottom w:val="nil"/>
            </w:tcBorders>
            <w:shd w:val="clear" w:color="auto" w:fill="auto"/>
            <w:noWrap/>
            <w:vAlign w:val="center"/>
            <w:hideMark/>
          </w:tcPr>
          <w:p w14:paraId="51B6797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05EC8C8" w14:textId="77777777" w:rsidR="008F1E71" w:rsidRPr="000F50C8" w:rsidRDefault="008F1E71" w:rsidP="004A3CF7">
            <w:pPr>
              <w:spacing w:after="0"/>
              <w:jc w:val="left"/>
              <w:rPr>
                <w:color w:val="000000"/>
                <w:sz w:val="20"/>
                <w:szCs w:val="20"/>
              </w:rPr>
            </w:pPr>
            <w:r w:rsidRPr="000F50C8">
              <w:rPr>
                <w:color w:val="000000"/>
                <w:sz w:val="20"/>
                <w:szCs w:val="20"/>
              </w:rPr>
              <w:t>Z - SCHÉMA ÚPRAV STÁVAJÍCÍHO OVLÁDACÍHO PANELU</w:t>
            </w:r>
            <w:r w:rsidRPr="000F50C8">
              <w:rPr>
                <w:color w:val="000000"/>
                <w:sz w:val="20"/>
                <w:szCs w:val="20"/>
              </w:rPr>
              <w:br/>
              <w:t>Z-114014a-Úpravy ovládacího panelu DT1.pdf</w:t>
            </w:r>
          </w:p>
        </w:tc>
        <w:tc>
          <w:tcPr>
            <w:tcW w:w="2738" w:type="dxa"/>
            <w:shd w:val="clear" w:color="auto" w:fill="auto"/>
            <w:vAlign w:val="center"/>
            <w:hideMark/>
          </w:tcPr>
          <w:p w14:paraId="2F4998D8"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0A2A093B" w14:textId="77777777" w:rsidTr="00DB4319">
        <w:trPr>
          <w:cantSplit/>
        </w:trPr>
        <w:tc>
          <w:tcPr>
            <w:tcW w:w="1477" w:type="dxa"/>
            <w:tcBorders>
              <w:top w:val="nil"/>
              <w:bottom w:val="nil"/>
            </w:tcBorders>
            <w:shd w:val="clear" w:color="auto" w:fill="auto"/>
            <w:noWrap/>
            <w:vAlign w:val="center"/>
            <w:hideMark/>
          </w:tcPr>
          <w:p w14:paraId="3F6F21D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57179B0" w14:textId="77777777" w:rsidR="008F1E71" w:rsidRPr="000F50C8" w:rsidRDefault="008F1E71" w:rsidP="004A3CF7">
            <w:pPr>
              <w:spacing w:after="0"/>
              <w:jc w:val="left"/>
              <w:rPr>
                <w:color w:val="000000"/>
                <w:sz w:val="20"/>
                <w:szCs w:val="20"/>
              </w:rPr>
            </w:pPr>
            <w:r w:rsidRPr="000F50C8">
              <w:rPr>
                <w:color w:val="000000"/>
                <w:sz w:val="20"/>
                <w:szCs w:val="20"/>
              </w:rPr>
              <w:t>Z - SITUAČNÍ SCHÉMA ROZVODU - ROZVODNA</w:t>
            </w:r>
            <w:r w:rsidRPr="000F50C8">
              <w:rPr>
                <w:color w:val="000000"/>
                <w:sz w:val="20"/>
                <w:szCs w:val="20"/>
              </w:rPr>
              <w:br/>
              <w:t>Z-114015a-Situační schéma rozvodu.pdf</w:t>
            </w:r>
          </w:p>
        </w:tc>
        <w:tc>
          <w:tcPr>
            <w:tcW w:w="2738" w:type="dxa"/>
            <w:shd w:val="clear" w:color="auto" w:fill="auto"/>
            <w:vAlign w:val="center"/>
            <w:hideMark/>
          </w:tcPr>
          <w:p w14:paraId="0D562D35"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52BE8DDC" w14:textId="77777777" w:rsidTr="00DB4319">
        <w:trPr>
          <w:cantSplit/>
        </w:trPr>
        <w:tc>
          <w:tcPr>
            <w:tcW w:w="1477" w:type="dxa"/>
            <w:tcBorders>
              <w:top w:val="nil"/>
              <w:bottom w:val="nil"/>
            </w:tcBorders>
            <w:shd w:val="clear" w:color="auto" w:fill="auto"/>
            <w:noWrap/>
            <w:vAlign w:val="center"/>
            <w:hideMark/>
          </w:tcPr>
          <w:p w14:paraId="09B0E56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25DEA33" w14:textId="77777777" w:rsidR="008F1E71" w:rsidRPr="000F50C8" w:rsidRDefault="008F1E71" w:rsidP="004A3CF7">
            <w:pPr>
              <w:spacing w:after="0"/>
              <w:jc w:val="left"/>
              <w:rPr>
                <w:color w:val="000000"/>
                <w:sz w:val="20"/>
                <w:szCs w:val="20"/>
              </w:rPr>
            </w:pPr>
            <w:r w:rsidRPr="000F50C8">
              <w:rPr>
                <w:color w:val="000000"/>
                <w:sz w:val="20"/>
                <w:szCs w:val="20"/>
              </w:rPr>
              <w:t>Z - ÚPRAVY VE STÁVAJÍCÍM ROZVÁDĚČI BJZ</w:t>
            </w:r>
            <w:r w:rsidRPr="000F50C8">
              <w:rPr>
                <w:color w:val="000000"/>
                <w:sz w:val="20"/>
                <w:szCs w:val="20"/>
              </w:rPr>
              <w:br/>
              <w:t>Z-BJZ schéma ovládacích obvodů.pdf</w:t>
            </w:r>
          </w:p>
        </w:tc>
        <w:tc>
          <w:tcPr>
            <w:tcW w:w="2738" w:type="dxa"/>
            <w:shd w:val="clear" w:color="auto" w:fill="auto"/>
            <w:vAlign w:val="center"/>
            <w:hideMark/>
          </w:tcPr>
          <w:p w14:paraId="47EE866F"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7E2CD548" w14:textId="77777777" w:rsidTr="00DB4319">
        <w:trPr>
          <w:cantSplit/>
        </w:trPr>
        <w:tc>
          <w:tcPr>
            <w:tcW w:w="1477" w:type="dxa"/>
            <w:tcBorders>
              <w:top w:val="nil"/>
              <w:bottom w:val="nil"/>
            </w:tcBorders>
            <w:shd w:val="clear" w:color="auto" w:fill="auto"/>
            <w:noWrap/>
            <w:vAlign w:val="center"/>
            <w:hideMark/>
          </w:tcPr>
          <w:p w14:paraId="73551253"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21ACFF74" w14:textId="77777777" w:rsidR="008F1E71" w:rsidRPr="000F50C8" w:rsidRDefault="008F1E71" w:rsidP="004A3CF7">
            <w:pPr>
              <w:spacing w:after="0"/>
              <w:jc w:val="left"/>
              <w:rPr>
                <w:color w:val="000000"/>
                <w:sz w:val="20"/>
                <w:szCs w:val="20"/>
              </w:rPr>
            </w:pPr>
            <w:r w:rsidRPr="000F50C8">
              <w:rPr>
                <w:color w:val="000000"/>
                <w:sz w:val="20"/>
                <w:szCs w:val="20"/>
              </w:rPr>
              <w:t>Z - OBVODOVÉ SCHÉMA HLAVNÍCH OBVODŮ – RM1</w:t>
            </w:r>
            <w:r w:rsidRPr="000F50C8">
              <w:rPr>
                <w:color w:val="000000"/>
                <w:sz w:val="20"/>
                <w:szCs w:val="20"/>
              </w:rPr>
              <w:br/>
              <w:t>Z-BJZ-RM1-2020-sken.pdf</w:t>
            </w:r>
          </w:p>
        </w:tc>
        <w:tc>
          <w:tcPr>
            <w:tcW w:w="2738" w:type="dxa"/>
            <w:shd w:val="clear" w:color="auto" w:fill="auto"/>
            <w:vAlign w:val="center"/>
            <w:hideMark/>
          </w:tcPr>
          <w:p w14:paraId="04D0BE04"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2562A36D" w14:textId="77777777" w:rsidTr="00DB4319">
        <w:trPr>
          <w:cantSplit/>
        </w:trPr>
        <w:tc>
          <w:tcPr>
            <w:tcW w:w="1477" w:type="dxa"/>
            <w:tcBorders>
              <w:top w:val="nil"/>
              <w:bottom w:val="nil"/>
            </w:tcBorders>
            <w:shd w:val="clear" w:color="auto" w:fill="auto"/>
            <w:noWrap/>
            <w:vAlign w:val="center"/>
            <w:hideMark/>
          </w:tcPr>
          <w:p w14:paraId="18FF2C4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051B89F" w14:textId="77777777" w:rsidR="008F1E71" w:rsidRPr="000F50C8" w:rsidRDefault="008F1E71" w:rsidP="004A3CF7">
            <w:pPr>
              <w:spacing w:after="0"/>
              <w:jc w:val="left"/>
              <w:rPr>
                <w:color w:val="000000"/>
                <w:sz w:val="20"/>
                <w:szCs w:val="20"/>
              </w:rPr>
            </w:pPr>
            <w:r w:rsidRPr="000F50C8">
              <w:rPr>
                <w:color w:val="000000"/>
                <w:sz w:val="20"/>
                <w:szCs w:val="20"/>
              </w:rPr>
              <w:t>Z - OBVODOVÉ SCHÉMA HLAVNÍCH OBVODŮ – RS1, RS2N</w:t>
            </w:r>
            <w:r w:rsidRPr="000F50C8">
              <w:rPr>
                <w:color w:val="000000"/>
                <w:sz w:val="20"/>
                <w:szCs w:val="20"/>
              </w:rPr>
              <w:br/>
              <w:t>Z-BJZ-RS1+RSN2-2020-sken.pdf</w:t>
            </w:r>
          </w:p>
        </w:tc>
        <w:tc>
          <w:tcPr>
            <w:tcW w:w="2738" w:type="dxa"/>
            <w:shd w:val="clear" w:color="auto" w:fill="auto"/>
            <w:vAlign w:val="center"/>
            <w:hideMark/>
          </w:tcPr>
          <w:p w14:paraId="2A245AAB"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696C5475" w14:textId="77777777" w:rsidTr="00DB4319">
        <w:trPr>
          <w:cantSplit/>
        </w:trPr>
        <w:tc>
          <w:tcPr>
            <w:tcW w:w="1477" w:type="dxa"/>
            <w:tcBorders>
              <w:top w:val="nil"/>
              <w:bottom w:val="nil"/>
            </w:tcBorders>
            <w:shd w:val="clear" w:color="auto" w:fill="auto"/>
            <w:noWrap/>
            <w:vAlign w:val="center"/>
            <w:hideMark/>
          </w:tcPr>
          <w:p w14:paraId="542448F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F10FB30" w14:textId="77777777" w:rsidR="008F1E71" w:rsidRPr="000F50C8" w:rsidRDefault="008F1E71" w:rsidP="004A3CF7">
            <w:pPr>
              <w:spacing w:after="0"/>
              <w:jc w:val="left"/>
              <w:rPr>
                <w:color w:val="000000"/>
                <w:sz w:val="20"/>
                <w:szCs w:val="20"/>
              </w:rPr>
            </w:pPr>
            <w:r w:rsidRPr="000F50C8">
              <w:rPr>
                <w:color w:val="000000"/>
                <w:sz w:val="20"/>
                <w:szCs w:val="20"/>
              </w:rPr>
              <w:t>PVV_Příloha č.2 - Přehled klasifikace zauhlování vnějšího a vnitřního zauhlování</w:t>
            </w:r>
            <w:r w:rsidRPr="000F50C8">
              <w:rPr>
                <w:color w:val="000000"/>
                <w:sz w:val="20"/>
                <w:szCs w:val="20"/>
              </w:rPr>
              <w:br/>
              <w:t>Z-CC05 EA0 K1026_0_Příloha č.2 - Přehled klasifikace zauhlování vnějšího a vnitřního zauhlování.pdf</w:t>
            </w:r>
          </w:p>
        </w:tc>
        <w:tc>
          <w:tcPr>
            <w:tcW w:w="2738" w:type="dxa"/>
            <w:shd w:val="clear" w:color="auto" w:fill="auto"/>
            <w:vAlign w:val="center"/>
            <w:hideMark/>
          </w:tcPr>
          <w:p w14:paraId="19811BC9" w14:textId="5830F416"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62F92C21" w14:textId="77777777" w:rsidTr="00DB4319">
        <w:trPr>
          <w:cantSplit/>
        </w:trPr>
        <w:tc>
          <w:tcPr>
            <w:tcW w:w="1477" w:type="dxa"/>
            <w:tcBorders>
              <w:top w:val="nil"/>
              <w:bottom w:val="nil"/>
            </w:tcBorders>
            <w:shd w:val="clear" w:color="auto" w:fill="auto"/>
            <w:noWrap/>
            <w:vAlign w:val="center"/>
            <w:hideMark/>
          </w:tcPr>
          <w:p w14:paraId="7BF10C7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978ADD0" w14:textId="77777777" w:rsidR="008F1E71" w:rsidRPr="000F50C8" w:rsidRDefault="008F1E71" w:rsidP="004A3CF7">
            <w:pPr>
              <w:spacing w:after="0"/>
              <w:jc w:val="left"/>
              <w:rPr>
                <w:color w:val="000000"/>
                <w:sz w:val="20"/>
                <w:szCs w:val="20"/>
              </w:rPr>
            </w:pPr>
            <w:r w:rsidRPr="000F50C8">
              <w:rPr>
                <w:color w:val="000000"/>
                <w:sz w:val="20"/>
                <w:szCs w:val="20"/>
              </w:rPr>
              <w:t>Z - NEBEZPEČNÉ PROSTORY - SCHÉMA - VNĚJŠÍ ZAUHLOVÁNÍ</w:t>
            </w:r>
            <w:r w:rsidRPr="000F50C8">
              <w:rPr>
                <w:color w:val="000000"/>
                <w:sz w:val="20"/>
                <w:szCs w:val="20"/>
              </w:rPr>
              <w:br/>
              <w:t>Z-CC05EA0R101_1 - Schema vnějšího zauhlování.pdf</w:t>
            </w:r>
          </w:p>
        </w:tc>
        <w:tc>
          <w:tcPr>
            <w:tcW w:w="2738" w:type="dxa"/>
            <w:shd w:val="clear" w:color="auto" w:fill="auto"/>
            <w:vAlign w:val="center"/>
            <w:hideMark/>
          </w:tcPr>
          <w:p w14:paraId="55B0EA64"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38A9A131" w14:textId="77777777" w:rsidTr="00DB4319">
        <w:trPr>
          <w:cantSplit/>
        </w:trPr>
        <w:tc>
          <w:tcPr>
            <w:tcW w:w="1477" w:type="dxa"/>
            <w:tcBorders>
              <w:top w:val="nil"/>
              <w:bottom w:val="nil"/>
            </w:tcBorders>
            <w:shd w:val="clear" w:color="auto" w:fill="auto"/>
            <w:noWrap/>
            <w:vAlign w:val="center"/>
            <w:hideMark/>
          </w:tcPr>
          <w:p w14:paraId="0C1ECCB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49FB949" w14:textId="77777777" w:rsidR="008F1E71" w:rsidRPr="000F50C8" w:rsidRDefault="008F1E71" w:rsidP="004A3CF7">
            <w:pPr>
              <w:spacing w:after="0"/>
              <w:jc w:val="left"/>
              <w:rPr>
                <w:color w:val="000000"/>
                <w:sz w:val="20"/>
                <w:szCs w:val="20"/>
              </w:rPr>
            </w:pPr>
            <w:r w:rsidRPr="000F50C8">
              <w:rPr>
                <w:color w:val="000000"/>
                <w:sz w:val="20"/>
                <w:szCs w:val="20"/>
              </w:rPr>
              <w:t>Z - PROTOKOL O URČENÍ VNĚJŠÍCH VLIVŮ</w:t>
            </w:r>
            <w:r w:rsidRPr="000F50C8">
              <w:rPr>
                <w:color w:val="000000"/>
                <w:sz w:val="20"/>
                <w:szCs w:val="20"/>
              </w:rPr>
              <w:br/>
              <w:t>Z-CC05U00A1026_1 - PVV-Protokol o urceni vnejsich vlivu-Vnější zauhlování.pdf</w:t>
            </w:r>
          </w:p>
        </w:tc>
        <w:tc>
          <w:tcPr>
            <w:tcW w:w="2738" w:type="dxa"/>
            <w:shd w:val="clear" w:color="auto" w:fill="auto"/>
            <w:vAlign w:val="center"/>
            <w:hideMark/>
          </w:tcPr>
          <w:p w14:paraId="4E93D938"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19EF169E" w14:textId="77777777" w:rsidTr="00DB4319">
        <w:trPr>
          <w:cantSplit/>
          <w:trHeight w:val="855"/>
        </w:trPr>
        <w:tc>
          <w:tcPr>
            <w:tcW w:w="1477" w:type="dxa"/>
            <w:tcBorders>
              <w:top w:val="nil"/>
              <w:bottom w:val="nil"/>
            </w:tcBorders>
            <w:shd w:val="clear" w:color="auto" w:fill="auto"/>
            <w:noWrap/>
            <w:vAlign w:val="center"/>
            <w:hideMark/>
          </w:tcPr>
          <w:p w14:paraId="5E9995F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51BE5CC" w14:textId="77777777" w:rsidR="008F1E71" w:rsidRPr="000F50C8" w:rsidRDefault="008F1E71" w:rsidP="004A3CF7">
            <w:pPr>
              <w:spacing w:after="0"/>
              <w:jc w:val="left"/>
              <w:rPr>
                <w:color w:val="000000"/>
                <w:sz w:val="20"/>
                <w:szCs w:val="20"/>
              </w:rPr>
            </w:pPr>
            <w:r w:rsidRPr="000F50C8">
              <w:rPr>
                <w:color w:val="000000"/>
                <w:sz w:val="20"/>
                <w:szCs w:val="20"/>
              </w:rPr>
              <w:t>Z - CC05U00K1026_0 - Priloha 1 - Údajovy list vnějších vlivů pro vnější zauhlování</w:t>
            </w:r>
            <w:r w:rsidRPr="000F50C8">
              <w:rPr>
                <w:color w:val="000000"/>
                <w:sz w:val="20"/>
                <w:szCs w:val="20"/>
              </w:rPr>
              <w:br/>
              <w:t>Z-CC05U00K1026_0 - Priloha 1 - Udajovy list vnejsich vlivu-Vnější zauhlování.pdf</w:t>
            </w:r>
          </w:p>
        </w:tc>
        <w:tc>
          <w:tcPr>
            <w:tcW w:w="2738" w:type="dxa"/>
            <w:shd w:val="clear" w:color="auto" w:fill="auto"/>
            <w:vAlign w:val="center"/>
            <w:hideMark/>
          </w:tcPr>
          <w:p w14:paraId="5A4BA99C"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66053BAC" w14:textId="77777777" w:rsidTr="00284C9E">
        <w:trPr>
          <w:cantSplit/>
        </w:trPr>
        <w:tc>
          <w:tcPr>
            <w:tcW w:w="1477" w:type="dxa"/>
            <w:tcBorders>
              <w:top w:val="nil"/>
              <w:bottom w:val="nil"/>
            </w:tcBorders>
            <w:shd w:val="clear" w:color="auto" w:fill="auto"/>
            <w:noWrap/>
            <w:vAlign w:val="center"/>
            <w:hideMark/>
          </w:tcPr>
          <w:p w14:paraId="044363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84AE129" w14:textId="77777777" w:rsidR="008F1E71" w:rsidRPr="000F50C8" w:rsidRDefault="008F1E71" w:rsidP="004A3CF7">
            <w:pPr>
              <w:spacing w:after="0"/>
              <w:jc w:val="left"/>
              <w:rPr>
                <w:color w:val="000000"/>
                <w:sz w:val="20"/>
                <w:szCs w:val="20"/>
              </w:rPr>
            </w:pPr>
            <w:r w:rsidRPr="000F50C8">
              <w:rPr>
                <w:color w:val="000000"/>
                <w:sz w:val="20"/>
                <w:szCs w:val="20"/>
              </w:rPr>
              <w:t>Z - CC05U00L1026_1 - PVV - Seznam dokumentace protokolu rev.1</w:t>
            </w:r>
            <w:r w:rsidRPr="000F50C8">
              <w:rPr>
                <w:color w:val="000000"/>
                <w:sz w:val="20"/>
                <w:szCs w:val="20"/>
              </w:rPr>
              <w:br/>
              <w:t>Z-CC05U00L1026_1 - PVV - Seznam dokumentace rev.1.pdf</w:t>
            </w:r>
          </w:p>
        </w:tc>
        <w:tc>
          <w:tcPr>
            <w:tcW w:w="2738" w:type="dxa"/>
            <w:shd w:val="clear" w:color="auto" w:fill="auto"/>
            <w:vAlign w:val="center"/>
            <w:hideMark/>
          </w:tcPr>
          <w:p w14:paraId="5BACA614"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432C1A48" w14:textId="77777777" w:rsidTr="00DB4319">
        <w:trPr>
          <w:cantSplit/>
        </w:trPr>
        <w:tc>
          <w:tcPr>
            <w:tcW w:w="1477" w:type="dxa"/>
            <w:tcBorders>
              <w:top w:val="nil"/>
              <w:bottom w:val="nil"/>
            </w:tcBorders>
            <w:shd w:val="clear" w:color="auto" w:fill="auto"/>
            <w:noWrap/>
            <w:vAlign w:val="center"/>
            <w:hideMark/>
          </w:tcPr>
          <w:p w14:paraId="71CF158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07A4A17" w14:textId="77777777" w:rsidR="008F1E71" w:rsidRPr="000F50C8" w:rsidRDefault="008F1E71" w:rsidP="004A3CF7">
            <w:pPr>
              <w:spacing w:after="0"/>
              <w:jc w:val="left"/>
              <w:rPr>
                <w:color w:val="000000"/>
                <w:sz w:val="20"/>
                <w:szCs w:val="20"/>
              </w:rPr>
            </w:pPr>
            <w:r w:rsidRPr="000F50C8">
              <w:rPr>
                <w:color w:val="000000"/>
                <w:sz w:val="20"/>
                <w:szCs w:val="20"/>
              </w:rPr>
              <w:t>Z-D8 - SESTAVA ROZVADĚČŮ – STRANA „A“a „B“</w:t>
            </w:r>
            <w:r w:rsidRPr="000F50C8">
              <w:rPr>
                <w:color w:val="000000"/>
                <w:sz w:val="20"/>
                <w:szCs w:val="20"/>
              </w:rPr>
              <w:br/>
              <w:t>Z-D8- sestava rozváděčů DT1-BJZ-RS1-RS2N.pdf</w:t>
            </w:r>
          </w:p>
        </w:tc>
        <w:tc>
          <w:tcPr>
            <w:tcW w:w="2738" w:type="dxa"/>
            <w:shd w:val="clear" w:color="auto" w:fill="auto"/>
            <w:vAlign w:val="center"/>
            <w:hideMark/>
          </w:tcPr>
          <w:p w14:paraId="5E79310A"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5903ACE5" w14:textId="77777777" w:rsidTr="00DB4319">
        <w:trPr>
          <w:cantSplit/>
        </w:trPr>
        <w:tc>
          <w:tcPr>
            <w:tcW w:w="1477" w:type="dxa"/>
            <w:tcBorders>
              <w:top w:val="nil"/>
              <w:bottom w:val="nil"/>
            </w:tcBorders>
            <w:shd w:val="clear" w:color="auto" w:fill="auto"/>
            <w:noWrap/>
            <w:vAlign w:val="center"/>
            <w:hideMark/>
          </w:tcPr>
          <w:p w14:paraId="0DF91B8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8A25FBD" w14:textId="77777777" w:rsidR="008F1E71" w:rsidRPr="000F50C8" w:rsidRDefault="008F1E71" w:rsidP="004A3CF7">
            <w:pPr>
              <w:spacing w:after="0"/>
              <w:jc w:val="left"/>
              <w:rPr>
                <w:color w:val="000000"/>
                <w:sz w:val="20"/>
                <w:szCs w:val="20"/>
              </w:rPr>
            </w:pPr>
            <w:r w:rsidRPr="000F50C8">
              <w:rPr>
                <w:color w:val="000000"/>
                <w:sz w:val="20"/>
                <w:szCs w:val="20"/>
              </w:rPr>
              <w:t>Z-D19 - SCHÉMA ZAPOJENÍ SKŘÍNÍ</w:t>
            </w:r>
            <w:r w:rsidRPr="000F50C8">
              <w:rPr>
                <w:color w:val="000000"/>
                <w:sz w:val="20"/>
                <w:szCs w:val="20"/>
              </w:rPr>
              <w:br/>
              <w:t>Z-D19-schéma zapojení skříní- sken.pdf</w:t>
            </w:r>
          </w:p>
        </w:tc>
        <w:tc>
          <w:tcPr>
            <w:tcW w:w="2738" w:type="dxa"/>
            <w:shd w:val="clear" w:color="auto" w:fill="auto"/>
            <w:vAlign w:val="center"/>
            <w:hideMark/>
          </w:tcPr>
          <w:p w14:paraId="783FB0FF"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317CCEEC" w14:textId="77777777" w:rsidTr="00DB4319">
        <w:trPr>
          <w:cantSplit/>
        </w:trPr>
        <w:tc>
          <w:tcPr>
            <w:tcW w:w="1477" w:type="dxa"/>
            <w:tcBorders>
              <w:top w:val="nil"/>
              <w:bottom w:val="nil"/>
            </w:tcBorders>
            <w:shd w:val="clear" w:color="auto" w:fill="auto"/>
            <w:noWrap/>
            <w:vAlign w:val="center"/>
            <w:hideMark/>
          </w:tcPr>
          <w:p w14:paraId="7D0CBD5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CC94909" w14:textId="77777777" w:rsidR="008F1E71" w:rsidRPr="000F50C8" w:rsidRDefault="008F1E71" w:rsidP="004A3CF7">
            <w:pPr>
              <w:spacing w:after="0"/>
              <w:jc w:val="left"/>
              <w:rPr>
                <w:color w:val="000000"/>
                <w:sz w:val="20"/>
                <w:szCs w:val="20"/>
              </w:rPr>
            </w:pPr>
            <w:r w:rsidRPr="000F50C8">
              <w:rPr>
                <w:color w:val="000000"/>
                <w:sz w:val="20"/>
                <w:szCs w:val="20"/>
              </w:rPr>
              <w:t>Z-D21 - SITUAČNÍ SCHÉMA ROZVODU</w:t>
            </w:r>
            <w:r w:rsidRPr="000F50C8">
              <w:rPr>
                <w:color w:val="000000"/>
                <w:sz w:val="20"/>
                <w:szCs w:val="20"/>
              </w:rPr>
              <w:br/>
              <w:t>Z-D21-situační schéma.pdf</w:t>
            </w:r>
          </w:p>
        </w:tc>
        <w:tc>
          <w:tcPr>
            <w:tcW w:w="2738" w:type="dxa"/>
            <w:shd w:val="clear" w:color="auto" w:fill="auto"/>
            <w:vAlign w:val="center"/>
            <w:hideMark/>
          </w:tcPr>
          <w:p w14:paraId="0103DD94"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53EA209D" w14:textId="77777777" w:rsidTr="00DB4319">
        <w:trPr>
          <w:cantSplit/>
        </w:trPr>
        <w:tc>
          <w:tcPr>
            <w:tcW w:w="1477" w:type="dxa"/>
            <w:tcBorders>
              <w:top w:val="nil"/>
              <w:bottom w:val="nil"/>
            </w:tcBorders>
            <w:shd w:val="clear" w:color="auto" w:fill="auto"/>
            <w:noWrap/>
            <w:vAlign w:val="center"/>
            <w:hideMark/>
          </w:tcPr>
          <w:p w14:paraId="1C1B1269"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59DF9BB" w14:textId="77777777" w:rsidR="008F1E71" w:rsidRPr="000F50C8" w:rsidRDefault="008F1E71" w:rsidP="004A3CF7">
            <w:pPr>
              <w:spacing w:after="0"/>
              <w:jc w:val="left"/>
              <w:rPr>
                <w:color w:val="000000"/>
                <w:sz w:val="20"/>
                <w:szCs w:val="20"/>
              </w:rPr>
            </w:pPr>
            <w:r w:rsidRPr="000F50C8">
              <w:rPr>
                <w:color w:val="000000"/>
                <w:sz w:val="20"/>
                <w:szCs w:val="20"/>
              </w:rPr>
              <w:t>Z-D22 - SITUAČNÍ SCHÉMA ROZVODU – SVĚTEL. INST.</w:t>
            </w:r>
            <w:r w:rsidRPr="000F50C8">
              <w:rPr>
                <w:color w:val="000000"/>
                <w:sz w:val="20"/>
                <w:szCs w:val="20"/>
              </w:rPr>
              <w:br/>
              <w:t>Z-D22-situační schéma světla.pdf</w:t>
            </w:r>
          </w:p>
        </w:tc>
        <w:tc>
          <w:tcPr>
            <w:tcW w:w="2738" w:type="dxa"/>
            <w:shd w:val="clear" w:color="auto" w:fill="auto"/>
            <w:vAlign w:val="center"/>
            <w:hideMark/>
          </w:tcPr>
          <w:p w14:paraId="28826A3E"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6AB0766C" w14:textId="77777777" w:rsidTr="00DB4319">
        <w:trPr>
          <w:cantSplit/>
        </w:trPr>
        <w:tc>
          <w:tcPr>
            <w:tcW w:w="1477" w:type="dxa"/>
            <w:tcBorders>
              <w:top w:val="nil"/>
              <w:bottom w:val="nil"/>
            </w:tcBorders>
            <w:shd w:val="clear" w:color="auto" w:fill="auto"/>
            <w:noWrap/>
            <w:vAlign w:val="center"/>
            <w:hideMark/>
          </w:tcPr>
          <w:p w14:paraId="57F20D7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BFB4D51" w14:textId="77777777" w:rsidR="008F1E71" w:rsidRPr="000F50C8" w:rsidRDefault="008F1E71" w:rsidP="004A3CF7">
            <w:pPr>
              <w:spacing w:after="0"/>
              <w:jc w:val="left"/>
              <w:rPr>
                <w:color w:val="000000"/>
                <w:sz w:val="20"/>
                <w:szCs w:val="20"/>
              </w:rPr>
            </w:pPr>
            <w:r w:rsidRPr="000F50C8">
              <w:rPr>
                <w:color w:val="000000"/>
                <w:sz w:val="20"/>
                <w:szCs w:val="20"/>
              </w:rPr>
              <w:t>Z - Dokumentace o ochraně před výbuchem č. DOPV 0502502/3</w:t>
            </w:r>
            <w:r w:rsidRPr="000F50C8">
              <w:rPr>
                <w:color w:val="000000"/>
                <w:sz w:val="20"/>
                <w:szCs w:val="20"/>
              </w:rPr>
              <w:br/>
              <w:t>Z-DOPV 0502502_3 C-Energy.pdf</w:t>
            </w:r>
          </w:p>
        </w:tc>
        <w:tc>
          <w:tcPr>
            <w:tcW w:w="2738" w:type="dxa"/>
            <w:shd w:val="clear" w:color="auto" w:fill="auto"/>
            <w:vAlign w:val="center"/>
            <w:hideMark/>
          </w:tcPr>
          <w:p w14:paraId="72D21A61" w14:textId="77777777" w:rsidR="008F1E71" w:rsidRPr="000F50C8" w:rsidRDefault="008F1E71" w:rsidP="001D4685">
            <w:pPr>
              <w:spacing w:after="0"/>
              <w:jc w:val="left"/>
              <w:rPr>
                <w:color w:val="000000"/>
                <w:sz w:val="20"/>
                <w:szCs w:val="20"/>
              </w:rPr>
            </w:pPr>
            <w:r w:rsidRPr="000F50C8">
              <w:rPr>
                <w:color w:val="000000"/>
                <w:sz w:val="20"/>
                <w:szCs w:val="20"/>
              </w:rPr>
              <w:t>IHAS s.r.o.</w:t>
            </w:r>
          </w:p>
        </w:tc>
      </w:tr>
      <w:tr w:rsidR="008F1E71" w:rsidRPr="000F50C8" w14:paraId="28AD0D93" w14:textId="77777777" w:rsidTr="00DB4319">
        <w:trPr>
          <w:cantSplit/>
        </w:trPr>
        <w:tc>
          <w:tcPr>
            <w:tcW w:w="1477" w:type="dxa"/>
            <w:tcBorders>
              <w:top w:val="nil"/>
              <w:bottom w:val="nil"/>
            </w:tcBorders>
            <w:shd w:val="clear" w:color="auto" w:fill="auto"/>
            <w:noWrap/>
            <w:vAlign w:val="center"/>
            <w:hideMark/>
          </w:tcPr>
          <w:p w14:paraId="0EBBFDA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FF3E9E" w14:textId="77777777" w:rsidR="008F1E71" w:rsidRPr="000F50C8" w:rsidRDefault="008F1E71" w:rsidP="004A3CF7">
            <w:pPr>
              <w:spacing w:after="0"/>
              <w:jc w:val="left"/>
              <w:rPr>
                <w:color w:val="000000"/>
                <w:sz w:val="20"/>
                <w:szCs w:val="20"/>
              </w:rPr>
            </w:pPr>
            <w:r w:rsidRPr="000F50C8">
              <w:rPr>
                <w:color w:val="000000"/>
                <w:sz w:val="20"/>
                <w:szCs w:val="20"/>
              </w:rPr>
              <w:t>Z - Topné kabely2008</w:t>
            </w:r>
            <w:r w:rsidRPr="000F50C8">
              <w:rPr>
                <w:color w:val="000000"/>
                <w:sz w:val="20"/>
                <w:szCs w:val="20"/>
              </w:rPr>
              <w:br/>
              <w:t>Z-El. shéma -Topné kabely2008.pdf</w:t>
            </w:r>
          </w:p>
        </w:tc>
        <w:tc>
          <w:tcPr>
            <w:tcW w:w="2738" w:type="dxa"/>
            <w:shd w:val="clear" w:color="auto" w:fill="auto"/>
            <w:vAlign w:val="center"/>
            <w:hideMark/>
          </w:tcPr>
          <w:p w14:paraId="471227C3" w14:textId="77777777" w:rsidR="008F1E71" w:rsidRPr="000F50C8" w:rsidRDefault="008F1E71" w:rsidP="001D4685">
            <w:pPr>
              <w:spacing w:after="0"/>
              <w:jc w:val="left"/>
              <w:rPr>
                <w:color w:val="000000"/>
                <w:sz w:val="20"/>
                <w:szCs w:val="20"/>
              </w:rPr>
            </w:pPr>
            <w:r w:rsidRPr="000F50C8">
              <w:rPr>
                <w:color w:val="000000"/>
                <w:sz w:val="20"/>
                <w:szCs w:val="20"/>
              </w:rPr>
              <w:t>Elektroprof a.s.</w:t>
            </w:r>
          </w:p>
        </w:tc>
      </w:tr>
      <w:tr w:rsidR="008F1E71" w:rsidRPr="000F50C8" w14:paraId="44208393" w14:textId="77777777" w:rsidTr="00DB4319">
        <w:trPr>
          <w:cantSplit/>
        </w:trPr>
        <w:tc>
          <w:tcPr>
            <w:tcW w:w="1477" w:type="dxa"/>
            <w:tcBorders>
              <w:top w:val="nil"/>
              <w:bottom w:val="nil"/>
            </w:tcBorders>
            <w:shd w:val="clear" w:color="auto" w:fill="auto"/>
            <w:noWrap/>
            <w:vAlign w:val="center"/>
            <w:hideMark/>
          </w:tcPr>
          <w:p w14:paraId="11EE792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4A9875C" w14:textId="77777777" w:rsidR="008F1E71" w:rsidRPr="000F50C8" w:rsidRDefault="008F1E71" w:rsidP="004A3CF7">
            <w:pPr>
              <w:spacing w:after="0"/>
              <w:jc w:val="left"/>
              <w:rPr>
                <w:color w:val="000000"/>
                <w:sz w:val="20"/>
                <w:szCs w:val="20"/>
              </w:rPr>
            </w:pPr>
            <w:r w:rsidRPr="000F50C8">
              <w:rPr>
                <w:color w:val="000000"/>
                <w:sz w:val="20"/>
                <w:szCs w:val="20"/>
              </w:rPr>
              <w:t>Z - DOPV 0502502/3 - Příloha č. 2 - Schéma zauhlování</w:t>
            </w:r>
            <w:r w:rsidRPr="000F50C8">
              <w:rPr>
                <w:color w:val="000000"/>
                <w:sz w:val="20"/>
                <w:szCs w:val="20"/>
              </w:rPr>
              <w:br/>
              <w:t>Z-Příloha č. 2_Schéma zauhlování.pdf</w:t>
            </w:r>
          </w:p>
        </w:tc>
        <w:tc>
          <w:tcPr>
            <w:tcW w:w="2738" w:type="dxa"/>
            <w:shd w:val="clear" w:color="auto" w:fill="auto"/>
            <w:vAlign w:val="center"/>
            <w:hideMark/>
          </w:tcPr>
          <w:p w14:paraId="76BA99E1" w14:textId="6910D37F"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10890C15" w14:textId="77777777" w:rsidTr="00DB4319">
        <w:trPr>
          <w:cantSplit/>
        </w:trPr>
        <w:tc>
          <w:tcPr>
            <w:tcW w:w="1477" w:type="dxa"/>
            <w:tcBorders>
              <w:top w:val="nil"/>
              <w:bottom w:val="nil"/>
            </w:tcBorders>
            <w:shd w:val="clear" w:color="auto" w:fill="auto"/>
            <w:noWrap/>
            <w:vAlign w:val="center"/>
            <w:hideMark/>
          </w:tcPr>
          <w:p w14:paraId="2E6467A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EA70C6" w14:textId="77777777" w:rsidR="008F1E71" w:rsidRPr="000F50C8" w:rsidRDefault="008F1E71" w:rsidP="004A3CF7">
            <w:pPr>
              <w:spacing w:after="0"/>
              <w:jc w:val="left"/>
              <w:rPr>
                <w:color w:val="000000"/>
                <w:sz w:val="20"/>
                <w:szCs w:val="20"/>
              </w:rPr>
            </w:pPr>
            <w:r w:rsidRPr="000F50C8">
              <w:rPr>
                <w:color w:val="000000"/>
                <w:sz w:val="20"/>
                <w:szCs w:val="20"/>
              </w:rPr>
              <w:t>Z - Příloha č. 3 – Tabulky hodnocení rizik - hlubinný zásobník</w:t>
            </w:r>
            <w:r w:rsidRPr="000F50C8">
              <w:rPr>
                <w:color w:val="000000"/>
                <w:sz w:val="20"/>
                <w:szCs w:val="20"/>
              </w:rPr>
              <w:br/>
              <w:t>Z-Příloha č. 3_ Hodnocení rizik_hlubinný zásobník.pdf</w:t>
            </w:r>
          </w:p>
        </w:tc>
        <w:tc>
          <w:tcPr>
            <w:tcW w:w="2738" w:type="dxa"/>
            <w:shd w:val="clear" w:color="auto" w:fill="auto"/>
            <w:vAlign w:val="center"/>
            <w:hideMark/>
          </w:tcPr>
          <w:p w14:paraId="28F551B8" w14:textId="458E915E"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088ACB67" w14:textId="77777777" w:rsidTr="00DB4319">
        <w:trPr>
          <w:cantSplit/>
        </w:trPr>
        <w:tc>
          <w:tcPr>
            <w:tcW w:w="1477" w:type="dxa"/>
            <w:tcBorders>
              <w:top w:val="nil"/>
              <w:bottom w:val="nil"/>
            </w:tcBorders>
            <w:shd w:val="clear" w:color="auto" w:fill="auto"/>
            <w:noWrap/>
            <w:vAlign w:val="center"/>
            <w:hideMark/>
          </w:tcPr>
          <w:p w14:paraId="74A1442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9C0E47C" w14:textId="77777777" w:rsidR="008F1E71" w:rsidRPr="000F50C8" w:rsidRDefault="008F1E71" w:rsidP="004A3CF7">
            <w:pPr>
              <w:spacing w:after="0"/>
              <w:jc w:val="left"/>
              <w:rPr>
                <w:color w:val="000000"/>
                <w:sz w:val="20"/>
                <w:szCs w:val="20"/>
              </w:rPr>
            </w:pPr>
            <w:r w:rsidRPr="000F50C8">
              <w:rPr>
                <w:color w:val="000000"/>
                <w:sz w:val="20"/>
                <w:szCs w:val="20"/>
              </w:rPr>
              <w:t>Z - Příloha č. 4 – Tabulky hodnocení rizik - zauhlovací trasy</w:t>
            </w:r>
            <w:r w:rsidRPr="000F50C8">
              <w:rPr>
                <w:color w:val="000000"/>
                <w:sz w:val="20"/>
                <w:szCs w:val="20"/>
              </w:rPr>
              <w:br/>
              <w:t>Z-Příloha č. 4_ Hodnocení rizik_zauhlovací trasy.pdf</w:t>
            </w:r>
          </w:p>
        </w:tc>
        <w:tc>
          <w:tcPr>
            <w:tcW w:w="2738" w:type="dxa"/>
            <w:shd w:val="clear" w:color="auto" w:fill="auto"/>
            <w:vAlign w:val="center"/>
            <w:hideMark/>
          </w:tcPr>
          <w:p w14:paraId="280A522C" w14:textId="096BA203"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7AFFB67F" w14:textId="77777777" w:rsidTr="00DB4319">
        <w:trPr>
          <w:cantSplit/>
        </w:trPr>
        <w:tc>
          <w:tcPr>
            <w:tcW w:w="1477" w:type="dxa"/>
            <w:tcBorders>
              <w:top w:val="nil"/>
              <w:bottom w:val="nil"/>
            </w:tcBorders>
            <w:shd w:val="clear" w:color="auto" w:fill="auto"/>
            <w:noWrap/>
            <w:vAlign w:val="center"/>
            <w:hideMark/>
          </w:tcPr>
          <w:p w14:paraId="4FA9DE4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2C1E612" w14:textId="77777777" w:rsidR="008F1E71" w:rsidRPr="000F50C8" w:rsidRDefault="008F1E71" w:rsidP="004A3CF7">
            <w:pPr>
              <w:spacing w:after="0"/>
              <w:jc w:val="left"/>
              <w:rPr>
                <w:color w:val="000000"/>
                <w:sz w:val="20"/>
                <w:szCs w:val="20"/>
              </w:rPr>
            </w:pPr>
            <w:r w:rsidRPr="000F50C8">
              <w:rPr>
                <w:color w:val="000000"/>
                <w:sz w:val="20"/>
                <w:szCs w:val="20"/>
              </w:rPr>
              <w:t>Z - ROZVADĚČ R1 - opravené</w:t>
            </w:r>
            <w:r w:rsidRPr="000F50C8">
              <w:rPr>
                <w:color w:val="000000"/>
                <w:sz w:val="20"/>
                <w:szCs w:val="20"/>
              </w:rPr>
              <w:br/>
              <w:t>Z-R1- opravené.jpg</w:t>
            </w:r>
          </w:p>
        </w:tc>
        <w:tc>
          <w:tcPr>
            <w:tcW w:w="2738" w:type="dxa"/>
            <w:shd w:val="clear" w:color="auto" w:fill="auto"/>
            <w:vAlign w:val="center"/>
            <w:hideMark/>
          </w:tcPr>
          <w:p w14:paraId="23A41FED" w14:textId="0132FEEC"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7DCD2645" w14:textId="77777777" w:rsidTr="00DB4319">
        <w:trPr>
          <w:cantSplit/>
        </w:trPr>
        <w:tc>
          <w:tcPr>
            <w:tcW w:w="1477" w:type="dxa"/>
            <w:tcBorders>
              <w:top w:val="nil"/>
              <w:bottom w:val="nil"/>
            </w:tcBorders>
            <w:shd w:val="clear" w:color="auto" w:fill="auto"/>
            <w:noWrap/>
            <w:vAlign w:val="center"/>
            <w:hideMark/>
          </w:tcPr>
          <w:p w14:paraId="3F09205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2AB3B2" w14:textId="77777777" w:rsidR="008F1E71" w:rsidRPr="000F50C8" w:rsidRDefault="008F1E71" w:rsidP="004A3CF7">
            <w:pPr>
              <w:spacing w:after="0"/>
              <w:jc w:val="left"/>
              <w:rPr>
                <w:color w:val="000000"/>
                <w:sz w:val="20"/>
                <w:szCs w:val="20"/>
              </w:rPr>
            </w:pPr>
            <w:r w:rsidRPr="000F50C8">
              <w:rPr>
                <w:color w:val="000000"/>
                <w:sz w:val="20"/>
                <w:szCs w:val="20"/>
              </w:rPr>
              <w:t>Z - ROZVADĚČ R1 - foto</w:t>
            </w:r>
            <w:r w:rsidRPr="000F50C8">
              <w:rPr>
                <w:color w:val="000000"/>
                <w:sz w:val="20"/>
                <w:szCs w:val="20"/>
              </w:rPr>
              <w:br/>
              <w:t>Z-R1-foto.jpg</w:t>
            </w:r>
          </w:p>
        </w:tc>
        <w:tc>
          <w:tcPr>
            <w:tcW w:w="2738" w:type="dxa"/>
            <w:shd w:val="clear" w:color="auto" w:fill="auto"/>
            <w:vAlign w:val="center"/>
            <w:hideMark/>
          </w:tcPr>
          <w:p w14:paraId="6D3CAACC" w14:textId="1C6A4F32"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59F1AA9F" w14:textId="77777777" w:rsidTr="00DB4319">
        <w:trPr>
          <w:cantSplit/>
        </w:trPr>
        <w:tc>
          <w:tcPr>
            <w:tcW w:w="1477" w:type="dxa"/>
            <w:tcBorders>
              <w:top w:val="nil"/>
              <w:bottom w:val="nil"/>
            </w:tcBorders>
            <w:shd w:val="clear" w:color="auto" w:fill="auto"/>
            <w:noWrap/>
            <w:vAlign w:val="center"/>
            <w:hideMark/>
          </w:tcPr>
          <w:p w14:paraId="4242172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C803220" w14:textId="77777777" w:rsidR="008F1E71" w:rsidRPr="000F50C8" w:rsidRDefault="008F1E71" w:rsidP="004A3CF7">
            <w:pPr>
              <w:spacing w:after="0"/>
              <w:jc w:val="left"/>
              <w:rPr>
                <w:color w:val="000000"/>
                <w:sz w:val="20"/>
                <w:szCs w:val="20"/>
              </w:rPr>
            </w:pPr>
            <w:r w:rsidRPr="000F50C8">
              <w:rPr>
                <w:color w:val="000000"/>
                <w:sz w:val="20"/>
                <w:szCs w:val="20"/>
              </w:rPr>
              <w:t>Z - RES 2 - foto</w:t>
            </w:r>
            <w:r w:rsidRPr="000F50C8">
              <w:rPr>
                <w:color w:val="000000"/>
                <w:sz w:val="20"/>
                <w:szCs w:val="20"/>
              </w:rPr>
              <w:br/>
            </w:r>
            <w:proofErr w:type="gramStart"/>
            <w:r w:rsidRPr="000F50C8">
              <w:rPr>
                <w:color w:val="000000"/>
                <w:sz w:val="20"/>
                <w:szCs w:val="20"/>
              </w:rPr>
              <w:t>Z-RES 2 –foto</w:t>
            </w:r>
            <w:proofErr w:type="gramEnd"/>
            <w:r w:rsidRPr="000F50C8">
              <w:rPr>
                <w:color w:val="000000"/>
                <w:sz w:val="20"/>
                <w:szCs w:val="20"/>
              </w:rPr>
              <w:t>.jpg</w:t>
            </w:r>
          </w:p>
        </w:tc>
        <w:tc>
          <w:tcPr>
            <w:tcW w:w="2738" w:type="dxa"/>
            <w:shd w:val="clear" w:color="auto" w:fill="auto"/>
            <w:vAlign w:val="center"/>
            <w:hideMark/>
          </w:tcPr>
          <w:p w14:paraId="5D0FDD79" w14:textId="356CF221" w:rsidR="008F1E71" w:rsidRPr="000F50C8" w:rsidRDefault="008F1E71" w:rsidP="001D4685">
            <w:pPr>
              <w:spacing w:after="0"/>
              <w:jc w:val="left"/>
              <w:rPr>
                <w:color w:val="000000"/>
                <w:sz w:val="20"/>
                <w:szCs w:val="20"/>
              </w:rPr>
            </w:pPr>
            <w:r w:rsidRPr="000F50C8">
              <w:rPr>
                <w:color w:val="000000"/>
                <w:sz w:val="20"/>
                <w:szCs w:val="20"/>
              </w:rPr>
              <w:t>--</w:t>
            </w:r>
          </w:p>
        </w:tc>
      </w:tr>
      <w:tr w:rsidR="008763B2" w:rsidRPr="000F50C8" w14:paraId="66AA7247" w14:textId="77777777" w:rsidTr="00DB4319">
        <w:trPr>
          <w:cantSplit/>
        </w:trPr>
        <w:tc>
          <w:tcPr>
            <w:tcW w:w="1477" w:type="dxa"/>
            <w:tcBorders>
              <w:top w:val="nil"/>
              <w:bottom w:val="nil"/>
            </w:tcBorders>
            <w:shd w:val="clear" w:color="auto" w:fill="auto"/>
            <w:noWrap/>
            <w:vAlign w:val="center"/>
            <w:hideMark/>
          </w:tcPr>
          <w:p w14:paraId="272B8242" w14:textId="77777777" w:rsidR="008763B2" w:rsidRPr="000F50C8" w:rsidRDefault="008763B2" w:rsidP="008763B2">
            <w:pPr>
              <w:spacing w:after="0"/>
              <w:jc w:val="center"/>
              <w:rPr>
                <w:color w:val="000000"/>
                <w:sz w:val="20"/>
                <w:szCs w:val="20"/>
              </w:rPr>
            </w:pPr>
            <w:r w:rsidRPr="000F50C8">
              <w:rPr>
                <w:color w:val="000000"/>
                <w:sz w:val="20"/>
                <w:szCs w:val="20"/>
              </w:rPr>
              <w:t> </w:t>
            </w:r>
          </w:p>
        </w:tc>
        <w:tc>
          <w:tcPr>
            <w:tcW w:w="5579" w:type="dxa"/>
            <w:shd w:val="clear" w:color="auto" w:fill="auto"/>
            <w:hideMark/>
          </w:tcPr>
          <w:p w14:paraId="4B30F86A" w14:textId="77777777" w:rsidR="008763B2" w:rsidRPr="000F50C8" w:rsidRDefault="008763B2" w:rsidP="008763B2">
            <w:pPr>
              <w:spacing w:after="0"/>
              <w:jc w:val="left"/>
              <w:rPr>
                <w:color w:val="000000"/>
                <w:sz w:val="20"/>
                <w:szCs w:val="20"/>
              </w:rPr>
            </w:pPr>
            <w:r w:rsidRPr="000F50C8">
              <w:rPr>
                <w:color w:val="000000"/>
                <w:sz w:val="20"/>
                <w:szCs w:val="20"/>
              </w:rPr>
              <w:t>Z - RES 2 - skutečné zapojení</w:t>
            </w:r>
            <w:r w:rsidRPr="000F50C8">
              <w:rPr>
                <w:color w:val="000000"/>
                <w:sz w:val="20"/>
                <w:szCs w:val="20"/>
              </w:rPr>
              <w:br/>
            </w:r>
            <w:proofErr w:type="gramStart"/>
            <w:r w:rsidRPr="000F50C8">
              <w:rPr>
                <w:color w:val="000000"/>
                <w:sz w:val="20"/>
                <w:szCs w:val="20"/>
              </w:rPr>
              <w:t>Z-RES 2-skutečné</w:t>
            </w:r>
            <w:proofErr w:type="gramEnd"/>
            <w:r w:rsidRPr="000F50C8">
              <w:rPr>
                <w:color w:val="000000"/>
                <w:sz w:val="20"/>
                <w:szCs w:val="20"/>
              </w:rPr>
              <w:t xml:space="preserve"> zapojení.pdf</w:t>
            </w:r>
          </w:p>
        </w:tc>
        <w:tc>
          <w:tcPr>
            <w:tcW w:w="2738" w:type="dxa"/>
            <w:shd w:val="clear" w:color="auto" w:fill="auto"/>
            <w:vAlign w:val="center"/>
            <w:hideMark/>
          </w:tcPr>
          <w:p w14:paraId="30B6DD90" w14:textId="3A87D7A2" w:rsidR="008763B2" w:rsidRPr="000F50C8" w:rsidRDefault="008763B2" w:rsidP="008763B2">
            <w:pPr>
              <w:spacing w:after="0"/>
              <w:jc w:val="left"/>
              <w:rPr>
                <w:color w:val="000000"/>
                <w:sz w:val="20"/>
                <w:szCs w:val="20"/>
              </w:rPr>
            </w:pPr>
            <w:r w:rsidRPr="000F50C8">
              <w:rPr>
                <w:color w:val="000000"/>
                <w:sz w:val="20"/>
                <w:szCs w:val="20"/>
              </w:rPr>
              <w:t>--</w:t>
            </w:r>
          </w:p>
        </w:tc>
      </w:tr>
      <w:tr w:rsidR="008F1E71" w:rsidRPr="000F50C8" w14:paraId="73A71A9B" w14:textId="77777777" w:rsidTr="00DB4319">
        <w:trPr>
          <w:cantSplit/>
        </w:trPr>
        <w:tc>
          <w:tcPr>
            <w:tcW w:w="1477" w:type="dxa"/>
            <w:tcBorders>
              <w:top w:val="nil"/>
              <w:bottom w:val="nil"/>
            </w:tcBorders>
            <w:shd w:val="clear" w:color="auto" w:fill="auto"/>
            <w:noWrap/>
            <w:vAlign w:val="center"/>
            <w:hideMark/>
          </w:tcPr>
          <w:p w14:paraId="33EEF4B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1300CE4" w14:textId="77777777" w:rsidR="008F1E71" w:rsidRPr="000F50C8" w:rsidRDefault="008F1E71" w:rsidP="004A3CF7">
            <w:pPr>
              <w:spacing w:after="0"/>
              <w:jc w:val="left"/>
              <w:rPr>
                <w:color w:val="000000"/>
                <w:sz w:val="20"/>
                <w:szCs w:val="20"/>
              </w:rPr>
            </w:pPr>
            <w:r w:rsidRPr="000F50C8">
              <w:rPr>
                <w:color w:val="000000"/>
                <w:sz w:val="20"/>
                <w:szCs w:val="20"/>
              </w:rPr>
              <w:t>Z - ROZVÁDĚČ ZAUHLOVÁNÍ - RES1 – varianta 2  - Schéma hlavních a pomocných obvodů</w:t>
            </w:r>
            <w:r w:rsidRPr="000F50C8">
              <w:rPr>
                <w:color w:val="000000"/>
                <w:sz w:val="20"/>
                <w:szCs w:val="20"/>
              </w:rPr>
              <w:br/>
              <w:t>Z-RES1-zauhlování velín.pdf</w:t>
            </w:r>
          </w:p>
        </w:tc>
        <w:tc>
          <w:tcPr>
            <w:tcW w:w="2738" w:type="dxa"/>
            <w:shd w:val="clear" w:color="auto" w:fill="auto"/>
            <w:vAlign w:val="center"/>
            <w:hideMark/>
          </w:tcPr>
          <w:p w14:paraId="5B6B67EF" w14:textId="77777777" w:rsidR="008F1E71" w:rsidRPr="000F50C8" w:rsidRDefault="008F1E71" w:rsidP="001D4685">
            <w:pPr>
              <w:spacing w:after="0"/>
              <w:jc w:val="left"/>
              <w:rPr>
                <w:color w:val="000000"/>
                <w:sz w:val="20"/>
                <w:szCs w:val="20"/>
              </w:rPr>
            </w:pPr>
            <w:r w:rsidRPr="000F50C8">
              <w:rPr>
                <w:color w:val="000000"/>
                <w:sz w:val="20"/>
                <w:szCs w:val="20"/>
              </w:rPr>
              <w:t>INTEM Tábor</w:t>
            </w:r>
          </w:p>
        </w:tc>
      </w:tr>
      <w:tr w:rsidR="008F1E71" w:rsidRPr="000F50C8" w14:paraId="67259A3B" w14:textId="77777777" w:rsidTr="00DB4319">
        <w:trPr>
          <w:cantSplit/>
        </w:trPr>
        <w:tc>
          <w:tcPr>
            <w:tcW w:w="1477" w:type="dxa"/>
            <w:tcBorders>
              <w:top w:val="nil"/>
            </w:tcBorders>
            <w:shd w:val="clear" w:color="auto" w:fill="auto"/>
            <w:noWrap/>
            <w:vAlign w:val="center"/>
            <w:hideMark/>
          </w:tcPr>
          <w:p w14:paraId="6CB4A21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8BB613C" w14:textId="77777777" w:rsidR="008F1E71" w:rsidRPr="000F50C8" w:rsidRDefault="008F1E71" w:rsidP="004A3CF7">
            <w:pPr>
              <w:spacing w:after="0"/>
              <w:jc w:val="left"/>
              <w:rPr>
                <w:color w:val="000000"/>
                <w:sz w:val="20"/>
                <w:szCs w:val="20"/>
              </w:rPr>
            </w:pPr>
            <w:r w:rsidRPr="000F50C8">
              <w:rPr>
                <w:color w:val="000000"/>
                <w:sz w:val="20"/>
                <w:szCs w:val="20"/>
              </w:rPr>
              <w:t>Z - SITUAČNÍ SCHÉMA ROZVODU - ROZVODNA</w:t>
            </w:r>
            <w:r w:rsidRPr="000F50C8">
              <w:rPr>
                <w:color w:val="000000"/>
                <w:sz w:val="20"/>
                <w:szCs w:val="20"/>
              </w:rPr>
              <w:br/>
              <w:t>Z-Rozvodna situační schéma rozvodu.pdf</w:t>
            </w:r>
          </w:p>
        </w:tc>
        <w:tc>
          <w:tcPr>
            <w:tcW w:w="2738" w:type="dxa"/>
            <w:shd w:val="clear" w:color="auto" w:fill="auto"/>
            <w:vAlign w:val="center"/>
            <w:hideMark/>
          </w:tcPr>
          <w:p w14:paraId="778E3800"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F4580E" w:rsidRPr="000F50C8" w14:paraId="7CB9A7A9" w14:textId="77777777" w:rsidTr="00DB4319">
        <w:trPr>
          <w:cantSplit/>
        </w:trPr>
        <w:tc>
          <w:tcPr>
            <w:tcW w:w="1477" w:type="dxa"/>
            <w:vMerge w:val="restart"/>
            <w:shd w:val="clear" w:color="auto" w:fill="auto"/>
            <w:vAlign w:val="center"/>
            <w:hideMark/>
          </w:tcPr>
          <w:p w14:paraId="289AA6B9" w14:textId="33D51421" w:rsidR="00F4580E" w:rsidRPr="002F1AE4" w:rsidRDefault="00F4580E" w:rsidP="0052478C">
            <w:pPr>
              <w:spacing w:after="0"/>
              <w:jc w:val="center"/>
              <w:rPr>
                <w:b/>
                <w:bCs/>
                <w:color w:val="000000"/>
                <w:sz w:val="20"/>
                <w:szCs w:val="20"/>
              </w:rPr>
            </w:pPr>
            <w:r w:rsidRPr="000F50C8">
              <w:rPr>
                <w:b/>
                <w:bCs/>
                <w:color w:val="000000"/>
                <w:sz w:val="20"/>
                <w:szCs w:val="20"/>
              </w:rPr>
              <w:t xml:space="preserve">Z-ZAM-servis Bezpečnost </w:t>
            </w:r>
            <w:r w:rsidRPr="000F50C8">
              <w:rPr>
                <w:b/>
                <w:bCs/>
                <w:color w:val="000000"/>
                <w:sz w:val="20"/>
                <w:szCs w:val="20"/>
              </w:rPr>
              <w:lastRenderedPageBreak/>
              <w:t>2006 -lanka, majáky, houkačky</w:t>
            </w:r>
          </w:p>
        </w:tc>
        <w:tc>
          <w:tcPr>
            <w:tcW w:w="5579" w:type="dxa"/>
            <w:shd w:val="clear" w:color="auto" w:fill="auto"/>
            <w:hideMark/>
          </w:tcPr>
          <w:p w14:paraId="4FFACDCA" w14:textId="77777777" w:rsidR="00F4580E" w:rsidRPr="000F50C8" w:rsidRDefault="00F4580E" w:rsidP="004A3CF7">
            <w:pPr>
              <w:spacing w:after="0"/>
              <w:jc w:val="left"/>
              <w:rPr>
                <w:color w:val="000000"/>
                <w:sz w:val="20"/>
                <w:szCs w:val="20"/>
              </w:rPr>
            </w:pPr>
            <w:r w:rsidRPr="000F50C8">
              <w:rPr>
                <w:color w:val="000000"/>
                <w:sz w:val="20"/>
                <w:szCs w:val="20"/>
              </w:rPr>
              <w:lastRenderedPageBreak/>
              <w:t>ELEKTROINSTALACE</w:t>
            </w:r>
            <w:r w:rsidRPr="000F50C8">
              <w:rPr>
                <w:color w:val="000000"/>
                <w:sz w:val="20"/>
                <w:szCs w:val="20"/>
              </w:rPr>
              <w:br/>
              <w:t>1. úvodní stránka.pdf</w:t>
            </w:r>
          </w:p>
        </w:tc>
        <w:tc>
          <w:tcPr>
            <w:tcW w:w="2738" w:type="dxa"/>
            <w:shd w:val="clear" w:color="auto" w:fill="auto"/>
            <w:vAlign w:val="center"/>
            <w:hideMark/>
          </w:tcPr>
          <w:p w14:paraId="63B59C4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30A8C9C1" w14:textId="77777777" w:rsidTr="00DB4319">
        <w:trPr>
          <w:cantSplit/>
        </w:trPr>
        <w:tc>
          <w:tcPr>
            <w:tcW w:w="1477" w:type="dxa"/>
            <w:vMerge/>
            <w:shd w:val="clear" w:color="auto" w:fill="auto"/>
            <w:vAlign w:val="center"/>
            <w:hideMark/>
          </w:tcPr>
          <w:p w14:paraId="7961F228" w14:textId="58298BD4" w:rsidR="00F4580E" w:rsidRPr="000F50C8" w:rsidRDefault="00F4580E" w:rsidP="004A3CF7">
            <w:pPr>
              <w:spacing w:after="0"/>
              <w:jc w:val="center"/>
              <w:rPr>
                <w:color w:val="000000"/>
                <w:sz w:val="20"/>
                <w:szCs w:val="20"/>
              </w:rPr>
            </w:pPr>
          </w:p>
        </w:tc>
        <w:tc>
          <w:tcPr>
            <w:tcW w:w="5579" w:type="dxa"/>
            <w:shd w:val="clear" w:color="auto" w:fill="auto"/>
            <w:hideMark/>
          </w:tcPr>
          <w:p w14:paraId="3D93DACC" w14:textId="77777777" w:rsidR="00F4580E" w:rsidRPr="000F50C8" w:rsidRDefault="00F4580E" w:rsidP="004A3CF7">
            <w:pPr>
              <w:spacing w:after="0"/>
              <w:jc w:val="left"/>
              <w:rPr>
                <w:color w:val="000000"/>
                <w:sz w:val="20"/>
                <w:szCs w:val="20"/>
              </w:rPr>
            </w:pPr>
            <w:r w:rsidRPr="000F50C8">
              <w:rPr>
                <w:color w:val="000000"/>
                <w:sz w:val="20"/>
                <w:szCs w:val="20"/>
              </w:rPr>
              <w:t>ELEKTROINSTALACE - Seznam dokumentace</w:t>
            </w:r>
            <w:r w:rsidRPr="000F50C8">
              <w:rPr>
                <w:color w:val="000000"/>
                <w:sz w:val="20"/>
                <w:szCs w:val="20"/>
              </w:rPr>
              <w:br/>
              <w:t>2. seznam dokumentace.pdf</w:t>
            </w:r>
          </w:p>
        </w:tc>
        <w:tc>
          <w:tcPr>
            <w:tcW w:w="2738" w:type="dxa"/>
            <w:shd w:val="clear" w:color="auto" w:fill="auto"/>
            <w:vAlign w:val="center"/>
            <w:hideMark/>
          </w:tcPr>
          <w:p w14:paraId="6C3D9E19"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EAE9F0B" w14:textId="77777777" w:rsidTr="00DB4319">
        <w:trPr>
          <w:cantSplit/>
        </w:trPr>
        <w:tc>
          <w:tcPr>
            <w:tcW w:w="1477" w:type="dxa"/>
            <w:vMerge/>
            <w:shd w:val="clear" w:color="auto" w:fill="auto"/>
            <w:vAlign w:val="center"/>
            <w:hideMark/>
          </w:tcPr>
          <w:p w14:paraId="5650B5D2" w14:textId="003CD1A7" w:rsidR="00F4580E" w:rsidRPr="000F50C8" w:rsidRDefault="00F4580E" w:rsidP="004A3CF7">
            <w:pPr>
              <w:spacing w:after="0"/>
              <w:jc w:val="center"/>
              <w:rPr>
                <w:color w:val="000000"/>
                <w:sz w:val="20"/>
                <w:szCs w:val="20"/>
              </w:rPr>
            </w:pPr>
          </w:p>
        </w:tc>
        <w:tc>
          <w:tcPr>
            <w:tcW w:w="5579" w:type="dxa"/>
            <w:shd w:val="clear" w:color="auto" w:fill="auto"/>
            <w:hideMark/>
          </w:tcPr>
          <w:p w14:paraId="715C28C8" w14:textId="77777777" w:rsidR="00F4580E" w:rsidRPr="000F50C8" w:rsidRDefault="00F4580E" w:rsidP="004A3CF7">
            <w:pPr>
              <w:spacing w:after="0"/>
              <w:jc w:val="left"/>
              <w:rPr>
                <w:color w:val="000000"/>
                <w:sz w:val="20"/>
                <w:szCs w:val="20"/>
              </w:rPr>
            </w:pPr>
            <w:r w:rsidRPr="000F50C8">
              <w:rPr>
                <w:color w:val="000000"/>
                <w:sz w:val="20"/>
                <w:szCs w:val="20"/>
              </w:rPr>
              <w:t>ELEKTROINSTALACE - Technická zpráva</w:t>
            </w:r>
            <w:r w:rsidRPr="000F50C8">
              <w:rPr>
                <w:color w:val="000000"/>
                <w:sz w:val="20"/>
                <w:szCs w:val="20"/>
              </w:rPr>
              <w:br/>
              <w:t>3. tech. zpráva.pdf</w:t>
            </w:r>
          </w:p>
        </w:tc>
        <w:tc>
          <w:tcPr>
            <w:tcW w:w="2738" w:type="dxa"/>
            <w:shd w:val="clear" w:color="auto" w:fill="auto"/>
            <w:vAlign w:val="center"/>
            <w:hideMark/>
          </w:tcPr>
          <w:p w14:paraId="77956548"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5891439C" w14:textId="77777777" w:rsidTr="00DB4319">
        <w:trPr>
          <w:cantSplit/>
        </w:trPr>
        <w:tc>
          <w:tcPr>
            <w:tcW w:w="1477" w:type="dxa"/>
            <w:vMerge/>
            <w:shd w:val="clear" w:color="auto" w:fill="auto"/>
            <w:vAlign w:val="center"/>
            <w:hideMark/>
          </w:tcPr>
          <w:p w14:paraId="7C18289B" w14:textId="5AF41801" w:rsidR="00F4580E" w:rsidRPr="000F50C8" w:rsidRDefault="00F4580E" w:rsidP="004A3CF7">
            <w:pPr>
              <w:spacing w:after="0"/>
              <w:jc w:val="center"/>
              <w:rPr>
                <w:color w:val="000000"/>
                <w:sz w:val="20"/>
                <w:szCs w:val="20"/>
              </w:rPr>
            </w:pPr>
          </w:p>
        </w:tc>
        <w:tc>
          <w:tcPr>
            <w:tcW w:w="5579" w:type="dxa"/>
            <w:shd w:val="clear" w:color="auto" w:fill="auto"/>
            <w:hideMark/>
          </w:tcPr>
          <w:p w14:paraId="45DACAAE" w14:textId="77777777" w:rsidR="00F4580E" w:rsidRPr="000F50C8" w:rsidRDefault="00F4580E" w:rsidP="004A3CF7">
            <w:pPr>
              <w:spacing w:after="0"/>
              <w:jc w:val="left"/>
              <w:rPr>
                <w:color w:val="000000"/>
                <w:sz w:val="20"/>
                <w:szCs w:val="20"/>
              </w:rPr>
            </w:pPr>
            <w:r w:rsidRPr="000F50C8">
              <w:rPr>
                <w:color w:val="000000"/>
                <w:sz w:val="20"/>
                <w:szCs w:val="20"/>
              </w:rPr>
              <w:t>ELEKTROINSTALACE -  Kabelová matrika</w:t>
            </w:r>
            <w:r w:rsidRPr="000F50C8">
              <w:rPr>
                <w:color w:val="000000"/>
                <w:sz w:val="20"/>
                <w:szCs w:val="20"/>
              </w:rPr>
              <w:br/>
              <w:t>5. kabel. matrika.pdf</w:t>
            </w:r>
          </w:p>
        </w:tc>
        <w:tc>
          <w:tcPr>
            <w:tcW w:w="2738" w:type="dxa"/>
            <w:shd w:val="clear" w:color="auto" w:fill="auto"/>
            <w:vAlign w:val="center"/>
            <w:hideMark/>
          </w:tcPr>
          <w:p w14:paraId="759E3F2A"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49030E6" w14:textId="77777777" w:rsidTr="00DB4319">
        <w:trPr>
          <w:cantSplit/>
        </w:trPr>
        <w:tc>
          <w:tcPr>
            <w:tcW w:w="1477" w:type="dxa"/>
            <w:vMerge/>
            <w:shd w:val="clear" w:color="auto" w:fill="auto"/>
            <w:vAlign w:val="center"/>
            <w:hideMark/>
          </w:tcPr>
          <w:p w14:paraId="57DB8D04" w14:textId="7F71EAEE" w:rsidR="00F4580E" w:rsidRPr="000F50C8" w:rsidRDefault="00F4580E" w:rsidP="004A3CF7">
            <w:pPr>
              <w:spacing w:after="0"/>
              <w:jc w:val="center"/>
              <w:rPr>
                <w:color w:val="000000"/>
                <w:sz w:val="20"/>
                <w:szCs w:val="20"/>
              </w:rPr>
            </w:pPr>
          </w:p>
        </w:tc>
        <w:tc>
          <w:tcPr>
            <w:tcW w:w="5579" w:type="dxa"/>
            <w:shd w:val="clear" w:color="auto" w:fill="auto"/>
            <w:hideMark/>
          </w:tcPr>
          <w:p w14:paraId="1CBDA806" w14:textId="77777777" w:rsidR="00F4580E" w:rsidRPr="000F50C8" w:rsidRDefault="00F4580E" w:rsidP="004A3CF7">
            <w:pPr>
              <w:spacing w:after="0"/>
              <w:jc w:val="left"/>
              <w:rPr>
                <w:color w:val="000000"/>
                <w:sz w:val="20"/>
                <w:szCs w:val="20"/>
              </w:rPr>
            </w:pPr>
            <w:r w:rsidRPr="000F50C8">
              <w:rPr>
                <w:color w:val="000000"/>
                <w:sz w:val="20"/>
                <w:szCs w:val="20"/>
              </w:rPr>
              <w:t>ELEKTROINSTALACE - Příloha: součtové tabulky komponentů</w:t>
            </w:r>
            <w:r w:rsidRPr="000F50C8">
              <w:rPr>
                <w:color w:val="000000"/>
                <w:sz w:val="20"/>
                <w:szCs w:val="20"/>
              </w:rPr>
              <w:br/>
              <w:t>6. součt. tab. komponentů.pdf</w:t>
            </w:r>
          </w:p>
        </w:tc>
        <w:tc>
          <w:tcPr>
            <w:tcW w:w="2738" w:type="dxa"/>
            <w:shd w:val="clear" w:color="auto" w:fill="auto"/>
            <w:vAlign w:val="center"/>
            <w:hideMark/>
          </w:tcPr>
          <w:p w14:paraId="32E3B24A" w14:textId="77777777" w:rsidR="00F4580E" w:rsidRPr="000F50C8" w:rsidRDefault="00F4580E" w:rsidP="001D4685">
            <w:pPr>
              <w:spacing w:after="0"/>
              <w:jc w:val="left"/>
              <w:rPr>
                <w:color w:val="000000"/>
                <w:sz w:val="20"/>
                <w:szCs w:val="20"/>
              </w:rPr>
            </w:pPr>
            <w:r w:rsidRPr="000F50C8">
              <w:rPr>
                <w:color w:val="000000"/>
                <w:sz w:val="20"/>
                <w:szCs w:val="20"/>
              </w:rPr>
              <w:t>AES Bohemia spol s.r.o.</w:t>
            </w:r>
          </w:p>
        </w:tc>
      </w:tr>
      <w:tr w:rsidR="00F4580E" w:rsidRPr="000F50C8" w14:paraId="4E59BF23" w14:textId="77777777" w:rsidTr="00DB4319">
        <w:trPr>
          <w:cantSplit/>
        </w:trPr>
        <w:tc>
          <w:tcPr>
            <w:tcW w:w="1477" w:type="dxa"/>
            <w:vMerge/>
            <w:shd w:val="clear" w:color="auto" w:fill="auto"/>
            <w:vAlign w:val="center"/>
            <w:hideMark/>
          </w:tcPr>
          <w:p w14:paraId="4AB0A4C5" w14:textId="586323C7" w:rsidR="00F4580E" w:rsidRPr="000F50C8" w:rsidRDefault="00F4580E" w:rsidP="004A3CF7">
            <w:pPr>
              <w:spacing w:after="0"/>
              <w:jc w:val="center"/>
              <w:rPr>
                <w:color w:val="000000"/>
                <w:sz w:val="20"/>
                <w:szCs w:val="20"/>
              </w:rPr>
            </w:pPr>
          </w:p>
        </w:tc>
        <w:tc>
          <w:tcPr>
            <w:tcW w:w="5579" w:type="dxa"/>
            <w:shd w:val="clear" w:color="auto" w:fill="auto"/>
            <w:hideMark/>
          </w:tcPr>
          <w:p w14:paraId="75AE02C3" w14:textId="77777777" w:rsidR="00F4580E" w:rsidRPr="000F50C8" w:rsidRDefault="00F4580E" w:rsidP="004A3CF7">
            <w:pPr>
              <w:spacing w:after="0"/>
              <w:jc w:val="left"/>
              <w:rPr>
                <w:color w:val="000000"/>
                <w:sz w:val="20"/>
                <w:szCs w:val="20"/>
              </w:rPr>
            </w:pPr>
            <w:r w:rsidRPr="000F50C8">
              <w:rPr>
                <w:color w:val="000000"/>
                <w:sz w:val="20"/>
                <w:szCs w:val="20"/>
              </w:rPr>
              <w:t>ELEKTROINSTALACE  - CELKOVÉ SCHÉMA ZAUHLOVÁNÍ</w:t>
            </w:r>
            <w:r w:rsidRPr="000F50C8">
              <w:rPr>
                <w:color w:val="000000"/>
                <w:sz w:val="20"/>
                <w:szCs w:val="20"/>
              </w:rPr>
              <w:br/>
              <w:t>7. celkové schéma.pdf</w:t>
            </w:r>
          </w:p>
        </w:tc>
        <w:tc>
          <w:tcPr>
            <w:tcW w:w="2738" w:type="dxa"/>
            <w:shd w:val="clear" w:color="auto" w:fill="auto"/>
            <w:vAlign w:val="center"/>
            <w:hideMark/>
          </w:tcPr>
          <w:p w14:paraId="2FACF3F1" w14:textId="2F91AD79" w:rsidR="00F4580E" w:rsidRPr="000F50C8" w:rsidRDefault="00F4580E" w:rsidP="001D4685">
            <w:pPr>
              <w:spacing w:after="0"/>
              <w:jc w:val="left"/>
              <w:rPr>
                <w:color w:val="000000"/>
                <w:sz w:val="20"/>
                <w:szCs w:val="20"/>
              </w:rPr>
            </w:pPr>
            <w:r w:rsidRPr="000F50C8">
              <w:rPr>
                <w:color w:val="000000"/>
                <w:sz w:val="20"/>
                <w:szCs w:val="20"/>
              </w:rPr>
              <w:t>--</w:t>
            </w:r>
          </w:p>
        </w:tc>
      </w:tr>
      <w:tr w:rsidR="00F4580E" w:rsidRPr="000F50C8" w14:paraId="75D2B833" w14:textId="77777777" w:rsidTr="00DB4319">
        <w:trPr>
          <w:cantSplit/>
        </w:trPr>
        <w:tc>
          <w:tcPr>
            <w:tcW w:w="1477" w:type="dxa"/>
            <w:vMerge/>
            <w:shd w:val="clear" w:color="auto" w:fill="auto"/>
            <w:vAlign w:val="center"/>
            <w:hideMark/>
          </w:tcPr>
          <w:p w14:paraId="6406904F" w14:textId="09367DE2" w:rsidR="00F4580E" w:rsidRPr="000F50C8" w:rsidRDefault="00F4580E" w:rsidP="004A3CF7">
            <w:pPr>
              <w:spacing w:after="0"/>
              <w:jc w:val="center"/>
              <w:rPr>
                <w:color w:val="000000"/>
                <w:sz w:val="20"/>
                <w:szCs w:val="20"/>
              </w:rPr>
            </w:pPr>
          </w:p>
        </w:tc>
        <w:tc>
          <w:tcPr>
            <w:tcW w:w="5579" w:type="dxa"/>
            <w:shd w:val="clear" w:color="auto" w:fill="auto"/>
            <w:hideMark/>
          </w:tcPr>
          <w:p w14:paraId="6ADB046F" w14:textId="77777777" w:rsidR="00F4580E" w:rsidRPr="000F50C8" w:rsidRDefault="00F4580E" w:rsidP="004A3CF7">
            <w:pPr>
              <w:spacing w:after="0"/>
              <w:jc w:val="left"/>
              <w:rPr>
                <w:color w:val="000000"/>
                <w:sz w:val="20"/>
                <w:szCs w:val="20"/>
              </w:rPr>
            </w:pPr>
            <w:r w:rsidRPr="000F50C8">
              <w:rPr>
                <w:color w:val="000000"/>
                <w:sz w:val="20"/>
                <w:szCs w:val="20"/>
              </w:rPr>
              <w:t>ELEKTROINSTALACE -  SCHÉMA NAPOJENÍ</w:t>
            </w:r>
            <w:r w:rsidRPr="000F50C8">
              <w:rPr>
                <w:color w:val="000000"/>
                <w:sz w:val="20"/>
                <w:szCs w:val="20"/>
              </w:rPr>
              <w:br/>
              <w:t>8. schéma napojení EP 02.pdf</w:t>
            </w:r>
          </w:p>
        </w:tc>
        <w:tc>
          <w:tcPr>
            <w:tcW w:w="2738" w:type="dxa"/>
            <w:shd w:val="clear" w:color="auto" w:fill="auto"/>
            <w:vAlign w:val="center"/>
            <w:hideMark/>
          </w:tcPr>
          <w:p w14:paraId="6F45F91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2C1E5CD" w14:textId="77777777" w:rsidTr="00DB4319">
        <w:trPr>
          <w:cantSplit/>
        </w:trPr>
        <w:tc>
          <w:tcPr>
            <w:tcW w:w="1477" w:type="dxa"/>
            <w:vMerge/>
            <w:shd w:val="clear" w:color="auto" w:fill="auto"/>
            <w:vAlign w:val="center"/>
            <w:hideMark/>
          </w:tcPr>
          <w:p w14:paraId="2FF16E32" w14:textId="7F4A26AE" w:rsidR="00F4580E" w:rsidRPr="000F50C8" w:rsidRDefault="00F4580E" w:rsidP="004A3CF7">
            <w:pPr>
              <w:spacing w:after="0"/>
              <w:jc w:val="center"/>
              <w:rPr>
                <w:color w:val="000000"/>
                <w:sz w:val="20"/>
                <w:szCs w:val="20"/>
              </w:rPr>
            </w:pPr>
          </w:p>
        </w:tc>
        <w:tc>
          <w:tcPr>
            <w:tcW w:w="5579" w:type="dxa"/>
            <w:shd w:val="clear" w:color="auto" w:fill="auto"/>
            <w:hideMark/>
          </w:tcPr>
          <w:p w14:paraId="5C1D3CC5" w14:textId="77777777" w:rsidR="00F4580E" w:rsidRPr="000F50C8" w:rsidRDefault="00F4580E" w:rsidP="004A3CF7">
            <w:pPr>
              <w:spacing w:after="0"/>
              <w:jc w:val="left"/>
              <w:rPr>
                <w:color w:val="000000"/>
                <w:sz w:val="20"/>
                <w:szCs w:val="20"/>
              </w:rPr>
            </w:pPr>
            <w:r w:rsidRPr="000F50C8">
              <w:rPr>
                <w:color w:val="000000"/>
                <w:sz w:val="20"/>
                <w:szCs w:val="20"/>
              </w:rPr>
              <w:t>ELEKTROINSTALACE - PÁS 6 a 7 - schéma</w:t>
            </w:r>
            <w:r w:rsidRPr="000F50C8">
              <w:rPr>
                <w:color w:val="000000"/>
                <w:sz w:val="20"/>
                <w:szCs w:val="20"/>
              </w:rPr>
              <w:br/>
              <w:t>9. Pas 6-7 schéma.pdf</w:t>
            </w:r>
          </w:p>
        </w:tc>
        <w:tc>
          <w:tcPr>
            <w:tcW w:w="2738" w:type="dxa"/>
            <w:shd w:val="clear" w:color="auto" w:fill="auto"/>
            <w:vAlign w:val="center"/>
            <w:hideMark/>
          </w:tcPr>
          <w:p w14:paraId="68B12BC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FD6F365" w14:textId="77777777" w:rsidTr="00DB4319">
        <w:trPr>
          <w:cantSplit/>
        </w:trPr>
        <w:tc>
          <w:tcPr>
            <w:tcW w:w="1477" w:type="dxa"/>
            <w:vMerge/>
            <w:shd w:val="clear" w:color="auto" w:fill="auto"/>
            <w:vAlign w:val="center"/>
            <w:hideMark/>
          </w:tcPr>
          <w:p w14:paraId="63998B30" w14:textId="13E7EE2A" w:rsidR="00F4580E" w:rsidRPr="000F50C8" w:rsidRDefault="00F4580E" w:rsidP="004A3CF7">
            <w:pPr>
              <w:spacing w:after="0"/>
              <w:jc w:val="center"/>
              <w:rPr>
                <w:color w:val="000000"/>
                <w:sz w:val="20"/>
                <w:szCs w:val="20"/>
              </w:rPr>
            </w:pPr>
          </w:p>
        </w:tc>
        <w:tc>
          <w:tcPr>
            <w:tcW w:w="5579" w:type="dxa"/>
            <w:shd w:val="clear" w:color="auto" w:fill="auto"/>
            <w:hideMark/>
          </w:tcPr>
          <w:p w14:paraId="147DA69B" w14:textId="77777777" w:rsidR="00F4580E" w:rsidRPr="000F50C8" w:rsidRDefault="00F4580E" w:rsidP="004A3CF7">
            <w:pPr>
              <w:spacing w:after="0"/>
              <w:jc w:val="left"/>
              <w:rPr>
                <w:color w:val="000000"/>
                <w:sz w:val="20"/>
                <w:szCs w:val="20"/>
              </w:rPr>
            </w:pPr>
            <w:r w:rsidRPr="000F50C8">
              <w:rPr>
                <w:color w:val="000000"/>
                <w:sz w:val="20"/>
                <w:szCs w:val="20"/>
              </w:rPr>
              <w:t>ELEKTROINSTALACE - PÁS P6-P7 - zapojení</w:t>
            </w:r>
            <w:r w:rsidRPr="000F50C8">
              <w:rPr>
                <w:color w:val="000000"/>
                <w:sz w:val="20"/>
                <w:szCs w:val="20"/>
              </w:rPr>
              <w:br/>
              <w:t>10. Pas 6-7 zapojení.pdf</w:t>
            </w:r>
          </w:p>
        </w:tc>
        <w:tc>
          <w:tcPr>
            <w:tcW w:w="2738" w:type="dxa"/>
            <w:shd w:val="clear" w:color="auto" w:fill="auto"/>
            <w:vAlign w:val="center"/>
            <w:hideMark/>
          </w:tcPr>
          <w:p w14:paraId="336D3D95"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711005EA" w14:textId="77777777" w:rsidTr="00DB4319">
        <w:trPr>
          <w:cantSplit/>
        </w:trPr>
        <w:tc>
          <w:tcPr>
            <w:tcW w:w="1477" w:type="dxa"/>
            <w:vMerge/>
            <w:shd w:val="clear" w:color="auto" w:fill="auto"/>
            <w:vAlign w:val="center"/>
            <w:hideMark/>
          </w:tcPr>
          <w:p w14:paraId="6444391D" w14:textId="5651FF71" w:rsidR="00F4580E" w:rsidRPr="000F50C8" w:rsidRDefault="00F4580E" w:rsidP="004A3CF7">
            <w:pPr>
              <w:spacing w:after="0"/>
              <w:jc w:val="center"/>
              <w:rPr>
                <w:color w:val="000000"/>
                <w:sz w:val="20"/>
                <w:szCs w:val="20"/>
              </w:rPr>
            </w:pPr>
          </w:p>
        </w:tc>
        <w:tc>
          <w:tcPr>
            <w:tcW w:w="5579" w:type="dxa"/>
            <w:shd w:val="clear" w:color="auto" w:fill="auto"/>
            <w:hideMark/>
          </w:tcPr>
          <w:p w14:paraId="284FFC0E" w14:textId="77777777" w:rsidR="00F4580E" w:rsidRPr="000F50C8" w:rsidRDefault="00F4580E" w:rsidP="004A3CF7">
            <w:pPr>
              <w:spacing w:after="0"/>
              <w:jc w:val="left"/>
              <w:rPr>
                <w:color w:val="000000"/>
                <w:sz w:val="20"/>
                <w:szCs w:val="20"/>
              </w:rPr>
            </w:pPr>
            <w:r w:rsidRPr="000F50C8">
              <w:rPr>
                <w:color w:val="000000"/>
                <w:sz w:val="20"/>
                <w:szCs w:val="20"/>
              </w:rPr>
              <w:t xml:space="preserve">ELEKTROINSTALACE - OVLÁDACÍ SKŘÍNĚ MX - PÁS 6 a 7 </w:t>
            </w:r>
            <w:r w:rsidRPr="000F50C8">
              <w:rPr>
                <w:color w:val="000000"/>
                <w:sz w:val="20"/>
                <w:szCs w:val="20"/>
              </w:rPr>
              <w:br/>
              <w:t>11. Pas 6-7 škříňky.pdf</w:t>
            </w:r>
          </w:p>
        </w:tc>
        <w:tc>
          <w:tcPr>
            <w:tcW w:w="2738" w:type="dxa"/>
            <w:shd w:val="clear" w:color="auto" w:fill="auto"/>
            <w:vAlign w:val="center"/>
            <w:hideMark/>
          </w:tcPr>
          <w:p w14:paraId="1F857BDB"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C33C96C" w14:textId="77777777" w:rsidTr="00DB4319">
        <w:trPr>
          <w:cantSplit/>
          <w:trHeight w:val="570"/>
        </w:trPr>
        <w:tc>
          <w:tcPr>
            <w:tcW w:w="1477" w:type="dxa"/>
            <w:vMerge/>
            <w:shd w:val="clear" w:color="auto" w:fill="auto"/>
            <w:vAlign w:val="center"/>
            <w:hideMark/>
          </w:tcPr>
          <w:p w14:paraId="0EBFCB10" w14:textId="0E01244D" w:rsidR="00F4580E" w:rsidRPr="000F50C8" w:rsidRDefault="00F4580E" w:rsidP="004A3CF7">
            <w:pPr>
              <w:spacing w:after="0"/>
              <w:jc w:val="center"/>
              <w:rPr>
                <w:color w:val="000000"/>
                <w:sz w:val="20"/>
                <w:szCs w:val="20"/>
              </w:rPr>
            </w:pPr>
          </w:p>
        </w:tc>
        <w:tc>
          <w:tcPr>
            <w:tcW w:w="5579" w:type="dxa"/>
            <w:shd w:val="clear" w:color="auto" w:fill="auto"/>
            <w:hideMark/>
          </w:tcPr>
          <w:p w14:paraId="6EDDCB66" w14:textId="77777777" w:rsidR="00F4580E" w:rsidRPr="000F50C8" w:rsidRDefault="00F4580E" w:rsidP="004A3CF7">
            <w:pPr>
              <w:spacing w:after="0"/>
              <w:jc w:val="left"/>
              <w:rPr>
                <w:color w:val="000000"/>
                <w:sz w:val="20"/>
                <w:szCs w:val="20"/>
              </w:rPr>
            </w:pPr>
            <w:r w:rsidRPr="000F50C8">
              <w:rPr>
                <w:color w:val="000000"/>
                <w:sz w:val="20"/>
                <w:szCs w:val="20"/>
              </w:rPr>
              <w:t>ELEKTROINSTALACE - PÁS 8 a 9 - schéma</w:t>
            </w:r>
            <w:r w:rsidRPr="000F50C8">
              <w:rPr>
                <w:color w:val="000000"/>
                <w:sz w:val="20"/>
                <w:szCs w:val="20"/>
              </w:rPr>
              <w:br/>
            </w:r>
            <w:proofErr w:type="gramStart"/>
            <w:r w:rsidRPr="000F50C8">
              <w:rPr>
                <w:color w:val="000000"/>
                <w:sz w:val="20"/>
                <w:szCs w:val="20"/>
              </w:rPr>
              <w:t>12.Pas</w:t>
            </w:r>
            <w:proofErr w:type="gramEnd"/>
            <w:r w:rsidRPr="000F50C8">
              <w:rPr>
                <w:color w:val="000000"/>
                <w:sz w:val="20"/>
                <w:szCs w:val="20"/>
              </w:rPr>
              <w:t xml:space="preserve"> 8-9 schéma.pdf</w:t>
            </w:r>
          </w:p>
        </w:tc>
        <w:tc>
          <w:tcPr>
            <w:tcW w:w="2738" w:type="dxa"/>
            <w:shd w:val="clear" w:color="auto" w:fill="auto"/>
            <w:vAlign w:val="center"/>
            <w:hideMark/>
          </w:tcPr>
          <w:p w14:paraId="4DD0F6CC"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72A61182" w14:textId="77777777" w:rsidTr="00DB4319">
        <w:trPr>
          <w:cantSplit/>
          <w:trHeight w:val="570"/>
        </w:trPr>
        <w:tc>
          <w:tcPr>
            <w:tcW w:w="1477" w:type="dxa"/>
            <w:vMerge/>
            <w:shd w:val="clear" w:color="auto" w:fill="auto"/>
            <w:vAlign w:val="center"/>
            <w:hideMark/>
          </w:tcPr>
          <w:p w14:paraId="19C33603" w14:textId="26654DC1" w:rsidR="00F4580E" w:rsidRPr="000F50C8" w:rsidRDefault="00F4580E" w:rsidP="004A3CF7">
            <w:pPr>
              <w:spacing w:after="0"/>
              <w:jc w:val="center"/>
              <w:rPr>
                <w:color w:val="000000"/>
                <w:sz w:val="20"/>
                <w:szCs w:val="20"/>
              </w:rPr>
            </w:pPr>
          </w:p>
        </w:tc>
        <w:tc>
          <w:tcPr>
            <w:tcW w:w="5579" w:type="dxa"/>
            <w:shd w:val="clear" w:color="auto" w:fill="auto"/>
            <w:hideMark/>
          </w:tcPr>
          <w:p w14:paraId="70FBDBA4" w14:textId="77777777" w:rsidR="00F4580E" w:rsidRPr="000F50C8" w:rsidRDefault="00F4580E" w:rsidP="004A3CF7">
            <w:pPr>
              <w:spacing w:after="0"/>
              <w:jc w:val="left"/>
              <w:rPr>
                <w:color w:val="000000"/>
                <w:sz w:val="20"/>
                <w:szCs w:val="20"/>
              </w:rPr>
            </w:pPr>
            <w:r w:rsidRPr="000F50C8">
              <w:rPr>
                <w:color w:val="000000"/>
                <w:sz w:val="20"/>
                <w:szCs w:val="20"/>
              </w:rPr>
              <w:t>ELEKTROINSTALACE - PÁS P8-P9 - zapojení</w:t>
            </w:r>
            <w:r w:rsidRPr="000F50C8">
              <w:rPr>
                <w:color w:val="000000"/>
                <w:sz w:val="20"/>
                <w:szCs w:val="20"/>
              </w:rPr>
              <w:br/>
            </w:r>
            <w:proofErr w:type="gramStart"/>
            <w:r w:rsidRPr="000F50C8">
              <w:rPr>
                <w:color w:val="000000"/>
                <w:sz w:val="20"/>
                <w:szCs w:val="20"/>
              </w:rPr>
              <w:t>13.Pas</w:t>
            </w:r>
            <w:proofErr w:type="gramEnd"/>
            <w:r w:rsidRPr="000F50C8">
              <w:rPr>
                <w:color w:val="000000"/>
                <w:sz w:val="20"/>
                <w:szCs w:val="20"/>
              </w:rPr>
              <w:t xml:space="preserve"> 8-9 zapojení.pdf</w:t>
            </w:r>
          </w:p>
        </w:tc>
        <w:tc>
          <w:tcPr>
            <w:tcW w:w="2738" w:type="dxa"/>
            <w:shd w:val="clear" w:color="auto" w:fill="auto"/>
            <w:vAlign w:val="center"/>
            <w:hideMark/>
          </w:tcPr>
          <w:p w14:paraId="09261885"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7156ECB" w14:textId="77777777" w:rsidTr="00DB4319">
        <w:trPr>
          <w:cantSplit/>
          <w:trHeight w:val="570"/>
        </w:trPr>
        <w:tc>
          <w:tcPr>
            <w:tcW w:w="1477" w:type="dxa"/>
            <w:vMerge/>
            <w:shd w:val="clear" w:color="auto" w:fill="auto"/>
            <w:vAlign w:val="center"/>
            <w:hideMark/>
          </w:tcPr>
          <w:p w14:paraId="67FA8AD5" w14:textId="632A2EE1" w:rsidR="00F4580E" w:rsidRPr="000F50C8" w:rsidRDefault="00F4580E" w:rsidP="004A3CF7">
            <w:pPr>
              <w:spacing w:after="0"/>
              <w:jc w:val="center"/>
              <w:rPr>
                <w:color w:val="000000"/>
                <w:sz w:val="20"/>
                <w:szCs w:val="20"/>
              </w:rPr>
            </w:pPr>
          </w:p>
        </w:tc>
        <w:tc>
          <w:tcPr>
            <w:tcW w:w="5579" w:type="dxa"/>
            <w:shd w:val="clear" w:color="auto" w:fill="auto"/>
            <w:hideMark/>
          </w:tcPr>
          <w:p w14:paraId="11ACE8B8" w14:textId="77777777" w:rsidR="00F4580E" w:rsidRPr="000F50C8" w:rsidRDefault="00F4580E" w:rsidP="004A3CF7">
            <w:pPr>
              <w:spacing w:after="0"/>
              <w:jc w:val="left"/>
              <w:rPr>
                <w:color w:val="000000"/>
                <w:sz w:val="20"/>
                <w:szCs w:val="20"/>
              </w:rPr>
            </w:pPr>
            <w:r w:rsidRPr="000F50C8">
              <w:rPr>
                <w:color w:val="000000"/>
                <w:sz w:val="20"/>
                <w:szCs w:val="20"/>
              </w:rPr>
              <w:t>ELEKTROINSTALACE - PÁS 10 a 11 - schéma</w:t>
            </w:r>
            <w:r w:rsidRPr="000F50C8">
              <w:rPr>
                <w:color w:val="000000"/>
                <w:sz w:val="20"/>
                <w:szCs w:val="20"/>
              </w:rPr>
              <w:br/>
              <w:t>14. Pas 10-11 schéma.pdf</w:t>
            </w:r>
          </w:p>
        </w:tc>
        <w:tc>
          <w:tcPr>
            <w:tcW w:w="2738" w:type="dxa"/>
            <w:shd w:val="clear" w:color="auto" w:fill="auto"/>
            <w:vAlign w:val="center"/>
            <w:hideMark/>
          </w:tcPr>
          <w:p w14:paraId="31689E6E"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D4B3CEF" w14:textId="77777777" w:rsidTr="00DB4319">
        <w:trPr>
          <w:cantSplit/>
          <w:trHeight w:val="570"/>
        </w:trPr>
        <w:tc>
          <w:tcPr>
            <w:tcW w:w="1477" w:type="dxa"/>
            <w:vMerge/>
            <w:shd w:val="clear" w:color="auto" w:fill="auto"/>
            <w:vAlign w:val="center"/>
            <w:hideMark/>
          </w:tcPr>
          <w:p w14:paraId="3C485DFA" w14:textId="42FEC78A" w:rsidR="00F4580E" w:rsidRPr="000F50C8" w:rsidRDefault="00F4580E" w:rsidP="004A3CF7">
            <w:pPr>
              <w:spacing w:after="0"/>
              <w:jc w:val="center"/>
              <w:rPr>
                <w:color w:val="000000"/>
                <w:sz w:val="20"/>
                <w:szCs w:val="20"/>
              </w:rPr>
            </w:pPr>
          </w:p>
        </w:tc>
        <w:tc>
          <w:tcPr>
            <w:tcW w:w="5579" w:type="dxa"/>
            <w:shd w:val="clear" w:color="auto" w:fill="auto"/>
            <w:hideMark/>
          </w:tcPr>
          <w:p w14:paraId="3F4A1FCE" w14:textId="77777777" w:rsidR="00F4580E" w:rsidRPr="000F50C8" w:rsidRDefault="00F4580E" w:rsidP="004A3CF7">
            <w:pPr>
              <w:spacing w:after="0"/>
              <w:jc w:val="left"/>
              <w:rPr>
                <w:color w:val="000000"/>
                <w:sz w:val="20"/>
                <w:szCs w:val="20"/>
              </w:rPr>
            </w:pPr>
            <w:r w:rsidRPr="000F50C8">
              <w:rPr>
                <w:color w:val="000000"/>
                <w:sz w:val="20"/>
                <w:szCs w:val="20"/>
              </w:rPr>
              <w:t>ELEKTROINSTALACE  - PÁS P10-P11 - zapojení</w:t>
            </w:r>
            <w:r w:rsidRPr="000F50C8">
              <w:rPr>
                <w:color w:val="000000"/>
                <w:sz w:val="20"/>
                <w:szCs w:val="20"/>
              </w:rPr>
              <w:br/>
              <w:t>15. Pas 10-11 zapojení.pdf</w:t>
            </w:r>
          </w:p>
        </w:tc>
        <w:tc>
          <w:tcPr>
            <w:tcW w:w="2738" w:type="dxa"/>
            <w:shd w:val="clear" w:color="auto" w:fill="auto"/>
            <w:vAlign w:val="center"/>
            <w:hideMark/>
          </w:tcPr>
          <w:p w14:paraId="19B2EF7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D27E4C4" w14:textId="77777777" w:rsidTr="00DB4319">
        <w:trPr>
          <w:cantSplit/>
          <w:trHeight w:val="570"/>
        </w:trPr>
        <w:tc>
          <w:tcPr>
            <w:tcW w:w="1477" w:type="dxa"/>
            <w:vMerge/>
            <w:shd w:val="clear" w:color="auto" w:fill="auto"/>
            <w:vAlign w:val="center"/>
            <w:hideMark/>
          </w:tcPr>
          <w:p w14:paraId="6A6D4C4A" w14:textId="2DD04AF0" w:rsidR="00F4580E" w:rsidRPr="000F50C8" w:rsidRDefault="00F4580E" w:rsidP="004A3CF7">
            <w:pPr>
              <w:spacing w:after="0"/>
              <w:jc w:val="center"/>
              <w:rPr>
                <w:color w:val="000000"/>
                <w:sz w:val="20"/>
                <w:szCs w:val="20"/>
              </w:rPr>
            </w:pPr>
          </w:p>
        </w:tc>
        <w:tc>
          <w:tcPr>
            <w:tcW w:w="5579" w:type="dxa"/>
            <w:shd w:val="clear" w:color="auto" w:fill="auto"/>
            <w:hideMark/>
          </w:tcPr>
          <w:p w14:paraId="7E14A28F" w14:textId="77777777" w:rsidR="00F4580E" w:rsidRPr="000F50C8" w:rsidRDefault="00F4580E" w:rsidP="004A3CF7">
            <w:pPr>
              <w:spacing w:after="0"/>
              <w:jc w:val="left"/>
              <w:rPr>
                <w:color w:val="000000"/>
                <w:sz w:val="20"/>
                <w:szCs w:val="20"/>
              </w:rPr>
            </w:pPr>
            <w:r w:rsidRPr="000F50C8">
              <w:rPr>
                <w:color w:val="000000"/>
                <w:sz w:val="20"/>
                <w:szCs w:val="20"/>
              </w:rPr>
              <w:t>ELEKTROINSTALACE - PÁS 12 a 13 - schéma</w:t>
            </w:r>
            <w:r w:rsidRPr="000F50C8">
              <w:rPr>
                <w:color w:val="000000"/>
                <w:sz w:val="20"/>
                <w:szCs w:val="20"/>
              </w:rPr>
              <w:br/>
              <w:t>16. Pas 12-13 schéma.pdf</w:t>
            </w:r>
          </w:p>
        </w:tc>
        <w:tc>
          <w:tcPr>
            <w:tcW w:w="2738" w:type="dxa"/>
            <w:shd w:val="clear" w:color="auto" w:fill="auto"/>
            <w:vAlign w:val="center"/>
            <w:hideMark/>
          </w:tcPr>
          <w:p w14:paraId="78AD513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812F88A" w14:textId="77777777" w:rsidTr="00DB4319">
        <w:trPr>
          <w:cantSplit/>
          <w:trHeight w:val="570"/>
        </w:trPr>
        <w:tc>
          <w:tcPr>
            <w:tcW w:w="1477" w:type="dxa"/>
            <w:vMerge/>
            <w:shd w:val="clear" w:color="auto" w:fill="auto"/>
            <w:vAlign w:val="center"/>
            <w:hideMark/>
          </w:tcPr>
          <w:p w14:paraId="2E801D14" w14:textId="0455D940" w:rsidR="00F4580E" w:rsidRPr="000F50C8" w:rsidRDefault="00F4580E" w:rsidP="004A3CF7">
            <w:pPr>
              <w:spacing w:after="0"/>
              <w:jc w:val="center"/>
              <w:rPr>
                <w:color w:val="000000"/>
                <w:sz w:val="20"/>
                <w:szCs w:val="20"/>
              </w:rPr>
            </w:pPr>
          </w:p>
        </w:tc>
        <w:tc>
          <w:tcPr>
            <w:tcW w:w="5579" w:type="dxa"/>
            <w:shd w:val="clear" w:color="auto" w:fill="auto"/>
            <w:hideMark/>
          </w:tcPr>
          <w:p w14:paraId="03E85512" w14:textId="77777777" w:rsidR="00F4580E" w:rsidRPr="000F50C8" w:rsidRDefault="00F4580E" w:rsidP="004A3CF7">
            <w:pPr>
              <w:spacing w:after="0"/>
              <w:jc w:val="left"/>
              <w:rPr>
                <w:color w:val="000000"/>
                <w:sz w:val="20"/>
                <w:szCs w:val="20"/>
              </w:rPr>
            </w:pPr>
            <w:r w:rsidRPr="000F50C8">
              <w:rPr>
                <w:color w:val="000000"/>
                <w:sz w:val="20"/>
                <w:szCs w:val="20"/>
              </w:rPr>
              <w:t>ELEKTROINSTALACE - PÁS 12 a 13 - zapojení</w:t>
            </w:r>
            <w:r w:rsidRPr="000F50C8">
              <w:rPr>
                <w:color w:val="000000"/>
                <w:sz w:val="20"/>
                <w:szCs w:val="20"/>
              </w:rPr>
              <w:br/>
              <w:t>16. Pas 12-13 zapojení.pdf</w:t>
            </w:r>
          </w:p>
        </w:tc>
        <w:tc>
          <w:tcPr>
            <w:tcW w:w="2738" w:type="dxa"/>
            <w:shd w:val="clear" w:color="auto" w:fill="auto"/>
            <w:vAlign w:val="center"/>
            <w:hideMark/>
          </w:tcPr>
          <w:p w14:paraId="03144DFD"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2F62390" w14:textId="77777777" w:rsidTr="00DB4319">
        <w:trPr>
          <w:cantSplit/>
          <w:trHeight w:val="570"/>
        </w:trPr>
        <w:tc>
          <w:tcPr>
            <w:tcW w:w="1477" w:type="dxa"/>
            <w:vMerge/>
            <w:shd w:val="clear" w:color="auto" w:fill="auto"/>
            <w:vAlign w:val="center"/>
            <w:hideMark/>
          </w:tcPr>
          <w:p w14:paraId="7AD59A93" w14:textId="3842DCCB" w:rsidR="00F4580E" w:rsidRPr="000F50C8" w:rsidRDefault="00F4580E" w:rsidP="004A3CF7">
            <w:pPr>
              <w:spacing w:after="0"/>
              <w:jc w:val="center"/>
              <w:rPr>
                <w:color w:val="000000"/>
                <w:sz w:val="20"/>
                <w:szCs w:val="20"/>
              </w:rPr>
            </w:pPr>
          </w:p>
        </w:tc>
        <w:tc>
          <w:tcPr>
            <w:tcW w:w="5579" w:type="dxa"/>
            <w:shd w:val="clear" w:color="auto" w:fill="auto"/>
            <w:hideMark/>
          </w:tcPr>
          <w:p w14:paraId="6F97EE70" w14:textId="77777777" w:rsidR="00F4580E" w:rsidRPr="000F50C8" w:rsidRDefault="00F4580E" w:rsidP="004A3CF7">
            <w:pPr>
              <w:spacing w:after="0"/>
              <w:jc w:val="left"/>
              <w:rPr>
                <w:color w:val="000000"/>
                <w:sz w:val="20"/>
                <w:szCs w:val="20"/>
              </w:rPr>
            </w:pPr>
            <w:r w:rsidRPr="000F50C8">
              <w:rPr>
                <w:color w:val="000000"/>
                <w:sz w:val="20"/>
                <w:szCs w:val="20"/>
              </w:rPr>
              <w:t xml:space="preserve">ELEKTROINSTALACE - OVLÁDACÍ SKŘÍNĚ MP - PÁS 12 a 13 </w:t>
            </w:r>
            <w:r w:rsidRPr="000F50C8">
              <w:rPr>
                <w:color w:val="000000"/>
                <w:sz w:val="20"/>
                <w:szCs w:val="20"/>
              </w:rPr>
              <w:br/>
              <w:t>17. Pas 12-13 skříňky.pdf</w:t>
            </w:r>
          </w:p>
        </w:tc>
        <w:tc>
          <w:tcPr>
            <w:tcW w:w="2738" w:type="dxa"/>
            <w:shd w:val="clear" w:color="auto" w:fill="auto"/>
            <w:vAlign w:val="center"/>
            <w:hideMark/>
          </w:tcPr>
          <w:p w14:paraId="32A3346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8A4AB7E" w14:textId="77777777" w:rsidTr="00DB4319">
        <w:trPr>
          <w:cantSplit/>
        </w:trPr>
        <w:tc>
          <w:tcPr>
            <w:tcW w:w="1477" w:type="dxa"/>
            <w:vMerge/>
            <w:shd w:val="clear" w:color="auto" w:fill="auto"/>
            <w:vAlign w:val="center"/>
            <w:hideMark/>
          </w:tcPr>
          <w:p w14:paraId="37BEEB62" w14:textId="3A89389B" w:rsidR="00F4580E" w:rsidRPr="000F50C8" w:rsidRDefault="00F4580E" w:rsidP="004A3CF7">
            <w:pPr>
              <w:spacing w:after="0"/>
              <w:jc w:val="center"/>
              <w:rPr>
                <w:color w:val="000000"/>
                <w:sz w:val="20"/>
                <w:szCs w:val="20"/>
              </w:rPr>
            </w:pPr>
          </w:p>
        </w:tc>
        <w:tc>
          <w:tcPr>
            <w:tcW w:w="5579" w:type="dxa"/>
            <w:shd w:val="clear" w:color="auto" w:fill="auto"/>
            <w:hideMark/>
          </w:tcPr>
          <w:p w14:paraId="3258DE8E" w14:textId="77777777" w:rsidR="00F4580E" w:rsidRPr="000F50C8" w:rsidRDefault="00F4580E" w:rsidP="004A3CF7">
            <w:pPr>
              <w:spacing w:after="0"/>
              <w:jc w:val="left"/>
              <w:rPr>
                <w:color w:val="000000"/>
                <w:sz w:val="20"/>
                <w:szCs w:val="20"/>
              </w:rPr>
            </w:pPr>
            <w:r w:rsidRPr="000F50C8">
              <w:rPr>
                <w:color w:val="000000"/>
                <w:sz w:val="20"/>
                <w:szCs w:val="20"/>
              </w:rPr>
              <w:t>ELEKTROINSTALACE - PÁS 15 a 16 - schéma</w:t>
            </w:r>
            <w:r w:rsidRPr="000F50C8">
              <w:rPr>
                <w:color w:val="000000"/>
                <w:sz w:val="20"/>
                <w:szCs w:val="20"/>
              </w:rPr>
              <w:br/>
              <w:t>19. Pas 15-16 schéma.pdf</w:t>
            </w:r>
          </w:p>
        </w:tc>
        <w:tc>
          <w:tcPr>
            <w:tcW w:w="2738" w:type="dxa"/>
            <w:shd w:val="clear" w:color="auto" w:fill="auto"/>
            <w:vAlign w:val="center"/>
            <w:hideMark/>
          </w:tcPr>
          <w:p w14:paraId="165EB0CD"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A389F37" w14:textId="77777777" w:rsidTr="00DB4319">
        <w:trPr>
          <w:cantSplit/>
        </w:trPr>
        <w:tc>
          <w:tcPr>
            <w:tcW w:w="1477" w:type="dxa"/>
            <w:vMerge/>
            <w:shd w:val="clear" w:color="auto" w:fill="auto"/>
            <w:vAlign w:val="center"/>
            <w:hideMark/>
          </w:tcPr>
          <w:p w14:paraId="1053E841" w14:textId="2543B811" w:rsidR="00F4580E" w:rsidRPr="000F50C8" w:rsidRDefault="00F4580E" w:rsidP="004A3CF7">
            <w:pPr>
              <w:spacing w:after="0"/>
              <w:jc w:val="center"/>
              <w:rPr>
                <w:color w:val="000000"/>
                <w:sz w:val="20"/>
                <w:szCs w:val="20"/>
              </w:rPr>
            </w:pPr>
          </w:p>
        </w:tc>
        <w:tc>
          <w:tcPr>
            <w:tcW w:w="5579" w:type="dxa"/>
            <w:shd w:val="clear" w:color="auto" w:fill="auto"/>
            <w:hideMark/>
          </w:tcPr>
          <w:p w14:paraId="7E01B32B" w14:textId="77777777" w:rsidR="00F4580E" w:rsidRPr="000F50C8" w:rsidRDefault="00F4580E" w:rsidP="004A3CF7">
            <w:pPr>
              <w:spacing w:after="0"/>
              <w:jc w:val="left"/>
              <w:rPr>
                <w:color w:val="000000"/>
                <w:sz w:val="20"/>
                <w:szCs w:val="20"/>
              </w:rPr>
            </w:pPr>
            <w:r w:rsidRPr="000F50C8">
              <w:rPr>
                <w:color w:val="000000"/>
                <w:sz w:val="20"/>
                <w:szCs w:val="20"/>
              </w:rPr>
              <w:t>ELEKTROINSTALACE  - PÁS P15-P16 - zapojení</w:t>
            </w:r>
            <w:r w:rsidRPr="000F50C8">
              <w:rPr>
                <w:color w:val="000000"/>
                <w:sz w:val="20"/>
                <w:szCs w:val="20"/>
              </w:rPr>
              <w:br/>
              <w:t>20. Pas 15-16 zapojení.pdf</w:t>
            </w:r>
          </w:p>
        </w:tc>
        <w:tc>
          <w:tcPr>
            <w:tcW w:w="2738" w:type="dxa"/>
            <w:shd w:val="clear" w:color="auto" w:fill="auto"/>
            <w:vAlign w:val="center"/>
            <w:hideMark/>
          </w:tcPr>
          <w:p w14:paraId="2243633F"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4357896" w14:textId="77777777" w:rsidTr="00DB4319">
        <w:trPr>
          <w:cantSplit/>
        </w:trPr>
        <w:tc>
          <w:tcPr>
            <w:tcW w:w="1477" w:type="dxa"/>
            <w:vMerge/>
            <w:shd w:val="clear" w:color="auto" w:fill="auto"/>
            <w:vAlign w:val="center"/>
            <w:hideMark/>
          </w:tcPr>
          <w:p w14:paraId="1940DDE5" w14:textId="279C29F6" w:rsidR="00F4580E" w:rsidRPr="000F50C8" w:rsidRDefault="00F4580E" w:rsidP="004A3CF7">
            <w:pPr>
              <w:spacing w:after="0"/>
              <w:jc w:val="center"/>
              <w:rPr>
                <w:color w:val="000000"/>
                <w:sz w:val="20"/>
                <w:szCs w:val="20"/>
              </w:rPr>
            </w:pPr>
          </w:p>
        </w:tc>
        <w:tc>
          <w:tcPr>
            <w:tcW w:w="5579" w:type="dxa"/>
            <w:shd w:val="clear" w:color="auto" w:fill="auto"/>
            <w:hideMark/>
          </w:tcPr>
          <w:p w14:paraId="688D56A8" w14:textId="77777777" w:rsidR="00F4580E" w:rsidRPr="000F50C8" w:rsidRDefault="00F4580E" w:rsidP="004A3CF7">
            <w:pPr>
              <w:spacing w:after="0"/>
              <w:jc w:val="left"/>
              <w:rPr>
                <w:color w:val="000000"/>
                <w:sz w:val="20"/>
                <w:szCs w:val="20"/>
              </w:rPr>
            </w:pPr>
            <w:r w:rsidRPr="000F50C8">
              <w:rPr>
                <w:color w:val="000000"/>
                <w:sz w:val="20"/>
                <w:szCs w:val="20"/>
              </w:rPr>
              <w:t>ELEKTROINSTALACE - PÁS 19 a 20 - schéma</w:t>
            </w:r>
            <w:r w:rsidRPr="000F50C8">
              <w:rPr>
                <w:color w:val="000000"/>
                <w:sz w:val="20"/>
                <w:szCs w:val="20"/>
              </w:rPr>
              <w:br/>
              <w:t>21. Pas19-20 schéma.pdf</w:t>
            </w:r>
          </w:p>
        </w:tc>
        <w:tc>
          <w:tcPr>
            <w:tcW w:w="2738" w:type="dxa"/>
            <w:shd w:val="clear" w:color="auto" w:fill="auto"/>
            <w:vAlign w:val="center"/>
            <w:hideMark/>
          </w:tcPr>
          <w:p w14:paraId="11425B4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C15F6C1" w14:textId="77777777" w:rsidTr="00DB4319">
        <w:trPr>
          <w:cantSplit/>
        </w:trPr>
        <w:tc>
          <w:tcPr>
            <w:tcW w:w="1477" w:type="dxa"/>
            <w:vMerge/>
            <w:shd w:val="clear" w:color="auto" w:fill="auto"/>
            <w:vAlign w:val="center"/>
            <w:hideMark/>
          </w:tcPr>
          <w:p w14:paraId="125FCD17" w14:textId="3F3DF488" w:rsidR="00F4580E" w:rsidRPr="000F50C8" w:rsidRDefault="00F4580E" w:rsidP="004A3CF7">
            <w:pPr>
              <w:spacing w:after="0"/>
              <w:jc w:val="center"/>
              <w:rPr>
                <w:color w:val="000000"/>
                <w:sz w:val="20"/>
                <w:szCs w:val="20"/>
              </w:rPr>
            </w:pPr>
          </w:p>
        </w:tc>
        <w:tc>
          <w:tcPr>
            <w:tcW w:w="5579" w:type="dxa"/>
            <w:shd w:val="clear" w:color="auto" w:fill="auto"/>
            <w:hideMark/>
          </w:tcPr>
          <w:p w14:paraId="004BA07C" w14:textId="77777777" w:rsidR="00F4580E" w:rsidRPr="000F50C8" w:rsidRDefault="00F4580E" w:rsidP="004A3CF7">
            <w:pPr>
              <w:spacing w:after="0"/>
              <w:jc w:val="left"/>
              <w:rPr>
                <w:color w:val="000000"/>
                <w:sz w:val="20"/>
                <w:szCs w:val="20"/>
              </w:rPr>
            </w:pPr>
            <w:r w:rsidRPr="000F50C8">
              <w:rPr>
                <w:color w:val="000000"/>
                <w:sz w:val="20"/>
                <w:szCs w:val="20"/>
              </w:rPr>
              <w:t>ELEKTROINSTALACE - PÁS 19 a 20 - zapojení</w:t>
            </w:r>
            <w:r w:rsidRPr="000F50C8">
              <w:rPr>
                <w:color w:val="000000"/>
                <w:sz w:val="20"/>
                <w:szCs w:val="20"/>
              </w:rPr>
              <w:br/>
            </w:r>
            <w:proofErr w:type="gramStart"/>
            <w:r w:rsidRPr="000F50C8">
              <w:rPr>
                <w:color w:val="000000"/>
                <w:sz w:val="20"/>
                <w:szCs w:val="20"/>
              </w:rPr>
              <w:t>22.Pas</w:t>
            </w:r>
            <w:proofErr w:type="gramEnd"/>
            <w:r w:rsidRPr="000F50C8">
              <w:rPr>
                <w:color w:val="000000"/>
                <w:sz w:val="20"/>
                <w:szCs w:val="20"/>
              </w:rPr>
              <w:t xml:space="preserve"> 19-20 zapojení.pdf</w:t>
            </w:r>
          </w:p>
        </w:tc>
        <w:tc>
          <w:tcPr>
            <w:tcW w:w="2738" w:type="dxa"/>
            <w:shd w:val="clear" w:color="auto" w:fill="auto"/>
            <w:vAlign w:val="center"/>
            <w:hideMark/>
          </w:tcPr>
          <w:p w14:paraId="7058603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38650D63" w14:textId="77777777" w:rsidTr="00DB4319">
        <w:trPr>
          <w:cantSplit/>
        </w:trPr>
        <w:tc>
          <w:tcPr>
            <w:tcW w:w="1477" w:type="dxa"/>
            <w:vMerge/>
            <w:shd w:val="clear" w:color="auto" w:fill="auto"/>
            <w:vAlign w:val="center"/>
            <w:hideMark/>
          </w:tcPr>
          <w:p w14:paraId="11A8010A" w14:textId="35CC2091" w:rsidR="00F4580E" w:rsidRPr="000F50C8" w:rsidRDefault="00F4580E" w:rsidP="004A3CF7">
            <w:pPr>
              <w:spacing w:after="0"/>
              <w:jc w:val="center"/>
              <w:rPr>
                <w:color w:val="000000"/>
                <w:sz w:val="20"/>
                <w:szCs w:val="20"/>
              </w:rPr>
            </w:pPr>
          </w:p>
        </w:tc>
        <w:tc>
          <w:tcPr>
            <w:tcW w:w="5579" w:type="dxa"/>
            <w:shd w:val="clear" w:color="auto" w:fill="auto"/>
            <w:hideMark/>
          </w:tcPr>
          <w:p w14:paraId="753C9593" w14:textId="77777777" w:rsidR="00F4580E" w:rsidRPr="000F50C8" w:rsidRDefault="00F4580E" w:rsidP="004A3CF7">
            <w:pPr>
              <w:spacing w:after="0"/>
              <w:jc w:val="left"/>
              <w:rPr>
                <w:color w:val="000000"/>
                <w:sz w:val="20"/>
                <w:szCs w:val="20"/>
              </w:rPr>
            </w:pPr>
            <w:r w:rsidRPr="000F50C8">
              <w:rPr>
                <w:color w:val="000000"/>
                <w:sz w:val="20"/>
                <w:szCs w:val="20"/>
              </w:rPr>
              <w:t>ELEKTROINSTALACE - PÁS P19 - P20 - přesvorkování</w:t>
            </w:r>
            <w:r w:rsidRPr="000F50C8">
              <w:rPr>
                <w:color w:val="000000"/>
                <w:sz w:val="20"/>
                <w:szCs w:val="20"/>
              </w:rPr>
              <w:br/>
              <w:t>23. Pas 19-20 přesvorkování.pdf</w:t>
            </w:r>
          </w:p>
        </w:tc>
        <w:tc>
          <w:tcPr>
            <w:tcW w:w="2738" w:type="dxa"/>
            <w:shd w:val="clear" w:color="auto" w:fill="auto"/>
            <w:vAlign w:val="center"/>
            <w:hideMark/>
          </w:tcPr>
          <w:p w14:paraId="30432A6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24C847A" w14:textId="77777777" w:rsidTr="00DB4319">
        <w:trPr>
          <w:cantSplit/>
        </w:trPr>
        <w:tc>
          <w:tcPr>
            <w:tcW w:w="1477" w:type="dxa"/>
            <w:vMerge/>
            <w:shd w:val="clear" w:color="auto" w:fill="auto"/>
            <w:vAlign w:val="center"/>
            <w:hideMark/>
          </w:tcPr>
          <w:p w14:paraId="17BF5361" w14:textId="76EFE632" w:rsidR="00F4580E" w:rsidRPr="000F50C8" w:rsidRDefault="00F4580E" w:rsidP="004A3CF7">
            <w:pPr>
              <w:spacing w:after="0"/>
              <w:jc w:val="center"/>
              <w:rPr>
                <w:color w:val="000000"/>
                <w:sz w:val="20"/>
                <w:szCs w:val="20"/>
              </w:rPr>
            </w:pPr>
          </w:p>
        </w:tc>
        <w:tc>
          <w:tcPr>
            <w:tcW w:w="5579" w:type="dxa"/>
            <w:shd w:val="clear" w:color="auto" w:fill="auto"/>
            <w:hideMark/>
          </w:tcPr>
          <w:p w14:paraId="21EE5D7F" w14:textId="77777777" w:rsidR="00F4580E" w:rsidRPr="000F50C8" w:rsidRDefault="00F4580E" w:rsidP="004A3CF7">
            <w:pPr>
              <w:spacing w:after="0"/>
              <w:jc w:val="left"/>
              <w:rPr>
                <w:color w:val="000000"/>
                <w:sz w:val="20"/>
                <w:szCs w:val="20"/>
              </w:rPr>
            </w:pPr>
            <w:r w:rsidRPr="000F50C8">
              <w:rPr>
                <w:color w:val="000000"/>
                <w:sz w:val="20"/>
                <w:szCs w:val="20"/>
              </w:rPr>
              <w:t>ELEKTROINSTALACE - PÁS P19 - P20 - skříňky</w:t>
            </w:r>
            <w:r w:rsidRPr="000F50C8">
              <w:rPr>
                <w:color w:val="000000"/>
                <w:sz w:val="20"/>
                <w:szCs w:val="20"/>
              </w:rPr>
              <w:br/>
              <w:t>24. Pas 19-20 skříňky.pdf</w:t>
            </w:r>
          </w:p>
        </w:tc>
        <w:tc>
          <w:tcPr>
            <w:tcW w:w="2738" w:type="dxa"/>
            <w:shd w:val="clear" w:color="auto" w:fill="auto"/>
            <w:vAlign w:val="center"/>
            <w:hideMark/>
          </w:tcPr>
          <w:p w14:paraId="50859FE3"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52478C" w:rsidRPr="0052478C" w14:paraId="60130A62" w14:textId="77777777" w:rsidTr="00DB4319">
        <w:trPr>
          <w:cantSplit/>
        </w:trPr>
        <w:tc>
          <w:tcPr>
            <w:tcW w:w="9794" w:type="dxa"/>
            <w:gridSpan w:val="3"/>
            <w:shd w:val="clear" w:color="auto" w:fill="auto"/>
            <w:noWrap/>
            <w:vAlign w:val="center"/>
            <w:hideMark/>
          </w:tcPr>
          <w:p w14:paraId="07AEC3CE" w14:textId="61F8B0CF" w:rsidR="0052478C" w:rsidRPr="0052478C" w:rsidRDefault="0052478C" w:rsidP="0052478C">
            <w:pPr>
              <w:spacing w:before="60" w:after="60"/>
              <w:jc w:val="left"/>
              <w:rPr>
                <w:b/>
                <w:bCs/>
                <w:color w:val="000000"/>
                <w:sz w:val="24"/>
                <w:szCs w:val="24"/>
              </w:rPr>
            </w:pPr>
            <w:r w:rsidRPr="0052478C">
              <w:rPr>
                <w:b/>
                <w:bCs/>
                <w:color w:val="000000"/>
                <w:sz w:val="24"/>
                <w:szCs w:val="24"/>
              </w:rPr>
              <w:t>PS 10 - Systém kontroly a řízení</w:t>
            </w:r>
          </w:p>
        </w:tc>
      </w:tr>
      <w:tr w:rsidR="008F1E71" w:rsidRPr="000F50C8" w14:paraId="269C2E85" w14:textId="77777777" w:rsidTr="00DB4319">
        <w:trPr>
          <w:cantSplit/>
        </w:trPr>
        <w:tc>
          <w:tcPr>
            <w:tcW w:w="1477" w:type="dxa"/>
            <w:tcBorders>
              <w:bottom w:val="nil"/>
            </w:tcBorders>
            <w:shd w:val="clear" w:color="auto" w:fill="auto"/>
            <w:noWrap/>
            <w:vAlign w:val="center"/>
            <w:hideMark/>
          </w:tcPr>
          <w:p w14:paraId="4821FD5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B00D210" w14:textId="77777777" w:rsidR="008F1E71" w:rsidRPr="000F50C8" w:rsidRDefault="008F1E71" w:rsidP="004A3CF7">
            <w:pPr>
              <w:spacing w:after="0"/>
              <w:jc w:val="left"/>
              <w:rPr>
                <w:color w:val="000000"/>
                <w:sz w:val="20"/>
                <w:szCs w:val="20"/>
              </w:rPr>
            </w:pPr>
            <w:r w:rsidRPr="000F50C8">
              <w:rPr>
                <w:color w:val="000000"/>
                <w:sz w:val="20"/>
                <w:szCs w:val="20"/>
              </w:rPr>
              <w:t>SKŘ - K5 - Seznam signálů ŘS</w:t>
            </w:r>
            <w:r w:rsidRPr="000F50C8">
              <w:rPr>
                <w:color w:val="000000"/>
                <w:sz w:val="20"/>
                <w:szCs w:val="20"/>
              </w:rPr>
              <w:br/>
              <w:t>Planá-Signaly-K5aK6_201222.pdf</w:t>
            </w:r>
          </w:p>
        </w:tc>
        <w:tc>
          <w:tcPr>
            <w:tcW w:w="2738" w:type="dxa"/>
            <w:shd w:val="clear" w:color="auto" w:fill="auto"/>
            <w:vAlign w:val="center"/>
            <w:hideMark/>
          </w:tcPr>
          <w:p w14:paraId="49879963" w14:textId="7F2F2DF6"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4AD72F36" w14:textId="77777777" w:rsidTr="00DB4319">
        <w:trPr>
          <w:cantSplit/>
        </w:trPr>
        <w:tc>
          <w:tcPr>
            <w:tcW w:w="1477" w:type="dxa"/>
            <w:tcBorders>
              <w:top w:val="nil"/>
              <w:bottom w:val="nil"/>
            </w:tcBorders>
            <w:shd w:val="clear" w:color="auto" w:fill="auto"/>
            <w:noWrap/>
            <w:vAlign w:val="center"/>
            <w:hideMark/>
          </w:tcPr>
          <w:p w14:paraId="50B16C66"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419854DB" w14:textId="77777777" w:rsidR="008F1E71" w:rsidRPr="000F50C8" w:rsidRDefault="008F1E71" w:rsidP="004A3CF7">
            <w:pPr>
              <w:spacing w:after="0"/>
              <w:jc w:val="left"/>
              <w:rPr>
                <w:color w:val="000000"/>
                <w:sz w:val="20"/>
                <w:szCs w:val="20"/>
              </w:rPr>
            </w:pPr>
            <w:r w:rsidRPr="000F50C8">
              <w:rPr>
                <w:color w:val="000000"/>
                <w:sz w:val="20"/>
                <w:szCs w:val="20"/>
              </w:rPr>
              <w:t xml:space="preserve">PS10-Příloha </w:t>
            </w:r>
            <w:proofErr w:type="gramStart"/>
            <w:r w:rsidRPr="000F50C8">
              <w:rPr>
                <w:color w:val="000000"/>
                <w:sz w:val="20"/>
                <w:szCs w:val="20"/>
              </w:rPr>
              <w:t>č.1 - Dispozice</w:t>
            </w:r>
            <w:proofErr w:type="gramEnd"/>
            <w:r w:rsidRPr="000F50C8">
              <w:rPr>
                <w:color w:val="000000"/>
                <w:sz w:val="20"/>
                <w:szCs w:val="20"/>
              </w:rPr>
              <w:t xml:space="preserve"> stávajícího zařízení - ŘS-PCS7 - Celkový přehled, v01</w:t>
            </w:r>
            <w:r w:rsidRPr="000F50C8">
              <w:rPr>
                <w:color w:val="000000"/>
                <w:sz w:val="20"/>
                <w:szCs w:val="20"/>
              </w:rPr>
              <w:br/>
              <w:t>PS10-Priloha-01-RS-PCS7-Dispozice-v01.pdf</w:t>
            </w:r>
          </w:p>
        </w:tc>
        <w:tc>
          <w:tcPr>
            <w:tcW w:w="2738" w:type="dxa"/>
            <w:shd w:val="clear" w:color="auto" w:fill="auto"/>
            <w:vAlign w:val="center"/>
            <w:hideMark/>
          </w:tcPr>
          <w:p w14:paraId="0BFC1A32" w14:textId="1B39B91A"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6C4CFEF0" w14:textId="77777777" w:rsidTr="00DB4319">
        <w:trPr>
          <w:cantSplit/>
          <w:trHeight w:val="570"/>
        </w:trPr>
        <w:tc>
          <w:tcPr>
            <w:tcW w:w="1477" w:type="dxa"/>
            <w:tcBorders>
              <w:top w:val="nil"/>
              <w:bottom w:val="nil"/>
            </w:tcBorders>
            <w:shd w:val="clear" w:color="auto" w:fill="auto"/>
            <w:noWrap/>
            <w:vAlign w:val="center"/>
            <w:hideMark/>
          </w:tcPr>
          <w:p w14:paraId="3C3AF58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CEAC7E9" w14:textId="77777777" w:rsidR="008F1E71" w:rsidRPr="000F50C8" w:rsidRDefault="008F1E71" w:rsidP="004A3CF7">
            <w:pPr>
              <w:spacing w:after="0"/>
              <w:jc w:val="left"/>
              <w:rPr>
                <w:color w:val="000000"/>
                <w:sz w:val="20"/>
                <w:szCs w:val="20"/>
              </w:rPr>
            </w:pPr>
            <w:r w:rsidRPr="000F50C8">
              <w:rPr>
                <w:color w:val="000000"/>
                <w:sz w:val="20"/>
                <w:szCs w:val="20"/>
              </w:rPr>
              <w:t xml:space="preserve">PS10-Příloha </w:t>
            </w:r>
            <w:proofErr w:type="gramStart"/>
            <w:r w:rsidRPr="000F50C8">
              <w:rPr>
                <w:color w:val="000000"/>
                <w:sz w:val="20"/>
                <w:szCs w:val="20"/>
              </w:rPr>
              <w:t>č.2 - Blokové</w:t>
            </w:r>
            <w:proofErr w:type="gramEnd"/>
            <w:r w:rsidRPr="000F50C8">
              <w:rPr>
                <w:color w:val="000000"/>
                <w:sz w:val="20"/>
                <w:szCs w:val="20"/>
              </w:rPr>
              <w:t xml:space="preserve"> schema stávajícího zařízení - ŘS Siemens PCS7</w:t>
            </w:r>
            <w:r w:rsidRPr="000F50C8">
              <w:rPr>
                <w:color w:val="000000"/>
                <w:sz w:val="20"/>
                <w:szCs w:val="20"/>
              </w:rPr>
              <w:br/>
              <w:t>PS10-Priloha-02-RS-PCS7-Blokové schema-v01.pdf</w:t>
            </w:r>
          </w:p>
        </w:tc>
        <w:tc>
          <w:tcPr>
            <w:tcW w:w="2738" w:type="dxa"/>
            <w:shd w:val="clear" w:color="auto" w:fill="auto"/>
            <w:vAlign w:val="center"/>
            <w:hideMark/>
          </w:tcPr>
          <w:p w14:paraId="16041D7F" w14:textId="75AF27CF"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796F8FDC" w14:textId="77777777" w:rsidTr="00DB4319">
        <w:trPr>
          <w:cantSplit/>
        </w:trPr>
        <w:tc>
          <w:tcPr>
            <w:tcW w:w="1477" w:type="dxa"/>
            <w:tcBorders>
              <w:top w:val="nil"/>
              <w:bottom w:val="nil"/>
            </w:tcBorders>
            <w:shd w:val="clear" w:color="auto" w:fill="auto"/>
            <w:noWrap/>
            <w:vAlign w:val="center"/>
            <w:hideMark/>
          </w:tcPr>
          <w:p w14:paraId="60DD28E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F783A75" w14:textId="77777777" w:rsidR="008F1E71" w:rsidRPr="000F50C8" w:rsidRDefault="008F1E71" w:rsidP="004A3CF7">
            <w:pPr>
              <w:spacing w:after="0"/>
              <w:jc w:val="left"/>
              <w:rPr>
                <w:color w:val="000000"/>
                <w:sz w:val="20"/>
                <w:szCs w:val="20"/>
              </w:rPr>
            </w:pPr>
            <w:r w:rsidRPr="000F50C8">
              <w:rPr>
                <w:color w:val="000000"/>
                <w:sz w:val="20"/>
                <w:szCs w:val="20"/>
              </w:rPr>
              <w:t xml:space="preserve">PS10-Priloha </w:t>
            </w:r>
            <w:proofErr w:type="gramStart"/>
            <w:r w:rsidRPr="000F50C8">
              <w:rPr>
                <w:color w:val="000000"/>
                <w:sz w:val="20"/>
                <w:szCs w:val="20"/>
              </w:rPr>
              <w:t>č.3 - ŘS-PCS7</w:t>
            </w:r>
            <w:proofErr w:type="gramEnd"/>
            <w:r w:rsidRPr="000F50C8">
              <w:rPr>
                <w:color w:val="000000"/>
                <w:sz w:val="20"/>
                <w:szCs w:val="20"/>
              </w:rPr>
              <w:t xml:space="preserve"> - Počty signálů</w:t>
            </w:r>
            <w:r w:rsidRPr="000F50C8">
              <w:rPr>
                <w:color w:val="000000"/>
                <w:sz w:val="20"/>
                <w:szCs w:val="20"/>
              </w:rPr>
              <w:br/>
              <w:t>PS10-Priloha-03 -RS-PCS7-Počty signálů-v01.pdf</w:t>
            </w:r>
          </w:p>
        </w:tc>
        <w:tc>
          <w:tcPr>
            <w:tcW w:w="2738" w:type="dxa"/>
            <w:shd w:val="clear" w:color="auto" w:fill="auto"/>
            <w:vAlign w:val="center"/>
            <w:hideMark/>
          </w:tcPr>
          <w:p w14:paraId="626767FA" w14:textId="45B8CE9E"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33DACA7B" w14:textId="77777777" w:rsidTr="00DB4319">
        <w:trPr>
          <w:cantSplit/>
        </w:trPr>
        <w:tc>
          <w:tcPr>
            <w:tcW w:w="1477" w:type="dxa"/>
            <w:tcBorders>
              <w:top w:val="nil"/>
              <w:bottom w:val="nil"/>
            </w:tcBorders>
            <w:shd w:val="clear" w:color="auto" w:fill="auto"/>
            <w:noWrap/>
            <w:vAlign w:val="center"/>
            <w:hideMark/>
          </w:tcPr>
          <w:p w14:paraId="47EEE2B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27D0ADB" w14:textId="77777777" w:rsidR="008F1E71" w:rsidRPr="000F50C8" w:rsidRDefault="008F1E71" w:rsidP="004A3CF7">
            <w:pPr>
              <w:spacing w:after="0"/>
              <w:jc w:val="left"/>
              <w:rPr>
                <w:sz w:val="20"/>
                <w:szCs w:val="20"/>
              </w:rPr>
            </w:pPr>
            <w:r w:rsidRPr="000F50C8">
              <w:rPr>
                <w:sz w:val="20"/>
                <w:szCs w:val="20"/>
              </w:rPr>
              <w:t xml:space="preserve">PS10-Priloha </w:t>
            </w:r>
            <w:proofErr w:type="gramStart"/>
            <w:r w:rsidRPr="000F50C8">
              <w:rPr>
                <w:sz w:val="20"/>
                <w:szCs w:val="20"/>
              </w:rPr>
              <w:t>č.4 -Dispozice</w:t>
            </w:r>
            <w:proofErr w:type="gramEnd"/>
            <w:r w:rsidRPr="000F50C8">
              <w:rPr>
                <w:sz w:val="20"/>
                <w:szCs w:val="20"/>
              </w:rPr>
              <w:t xml:space="preserve"> stávajícího zařízení - ŘS ZAT - Celkový přehled</w:t>
            </w:r>
            <w:r w:rsidRPr="000F50C8">
              <w:rPr>
                <w:sz w:val="20"/>
                <w:szCs w:val="20"/>
              </w:rPr>
              <w:br/>
              <w:t>PS10-Priloha-04-RS-ZAT-Dispozice-v01.pdf</w:t>
            </w:r>
          </w:p>
        </w:tc>
        <w:tc>
          <w:tcPr>
            <w:tcW w:w="2738" w:type="dxa"/>
            <w:shd w:val="clear" w:color="auto" w:fill="auto"/>
            <w:vAlign w:val="center"/>
            <w:hideMark/>
          </w:tcPr>
          <w:p w14:paraId="0216551F" w14:textId="5F43879D"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0E30239C" w14:textId="77777777" w:rsidTr="00DB4319">
        <w:trPr>
          <w:cantSplit/>
        </w:trPr>
        <w:tc>
          <w:tcPr>
            <w:tcW w:w="1477" w:type="dxa"/>
            <w:tcBorders>
              <w:top w:val="nil"/>
              <w:bottom w:val="nil"/>
            </w:tcBorders>
            <w:shd w:val="clear" w:color="auto" w:fill="auto"/>
            <w:noWrap/>
            <w:vAlign w:val="center"/>
            <w:hideMark/>
          </w:tcPr>
          <w:p w14:paraId="6B96A84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DC26C3C" w14:textId="77777777" w:rsidR="008F1E71" w:rsidRPr="000F50C8" w:rsidRDefault="008F1E71" w:rsidP="004A3CF7">
            <w:pPr>
              <w:spacing w:after="0"/>
              <w:jc w:val="left"/>
              <w:rPr>
                <w:sz w:val="20"/>
                <w:szCs w:val="20"/>
              </w:rPr>
            </w:pPr>
            <w:r w:rsidRPr="000F50C8">
              <w:rPr>
                <w:sz w:val="20"/>
                <w:szCs w:val="20"/>
              </w:rPr>
              <w:t xml:space="preserve">PS10-Priloha </w:t>
            </w:r>
            <w:proofErr w:type="gramStart"/>
            <w:r w:rsidRPr="000F50C8">
              <w:rPr>
                <w:sz w:val="20"/>
                <w:szCs w:val="20"/>
              </w:rPr>
              <w:t>č.5 -Blokové</w:t>
            </w:r>
            <w:proofErr w:type="gramEnd"/>
            <w:r w:rsidRPr="000F50C8">
              <w:rPr>
                <w:sz w:val="20"/>
                <w:szCs w:val="20"/>
              </w:rPr>
              <w:t xml:space="preserve"> schéma stávajícího zařízení - ŘS ZAT</w:t>
            </w:r>
            <w:r w:rsidRPr="000F50C8">
              <w:rPr>
                <w:sz w:val="20"/>
                <w:szCs w:val="20"/>
              </w:rPr>
              <w:br/>
              <w:t>PS10-Priloha-05-RS-ZAT-Blokové schema-v01.pdf</w:t>
            </w:r>
          </w:p>
        </w:tc>
        <w:tc>
          <w:tcPr>
            <w:tcW w:w="2738" w:type="dxa"/>
            <w:shd w:val="clear" w:color="auto" w:fill="auto"/>
            <w:vAlign w:val="center"/>
            <w:hideMark/>
          </w:tcPr>
          <w:p w14:paraId="76BEF55D" w14:textId="45C1BAB8"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0A61E2DD" w14:textId="77777777" w:rsidTr="00DB4319">
        <w:trPr>
          <w:cantSplit/>
        </w:trPr>
        <w:tc>
          <w:tcPr>
            <w:tcW w:w="1477" w:type="dxa"/>
            <w:tcBorders>
              <w:top w:val="nil"/>
              <w:bottom w:val="nil"/>
            </w:tcBorders>
            <w:shd w:val="clear" w:color="auto" w:fill="auto"/>
            <w:noWrap/>
            <w:vAlign w:val="center"/>
            <w:hideMark/>
          </w:tcPr>
          <w:p w14:paraId="67D2DEA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FB3A0DB" w14:textId="77777777" w:rsidR="008F1E71" w:rsidRPr="000F50C8" w:rsidRDefault="008F1E71" w:rsidP="004A3CF7">
            <w:pPr>
              <w:spacing w:after="0"/>
              <w:jc w:val="left"/>
              <w:rPr>
                <w:sz w:val="20"/>
                <w:szCs w:val="20"/>
              </w:rPr>
            </w:pPr>
            <w:r w:rsidRPr="000F50C8">
              <w:rPr>
                <w:sz w:val="20"/>
                <w:szCs w:val="20"/>
              </w:rPr>
              <w:t xml:space="preserve">PS10-Priloha </w:t>
            </w:r>
            <w:proofErr w:type="gramStart"/>
            <w:r w:rsidRPr="000F50C8">
              <w:rPr>
                <w:sz w:val="20"/>
                <w:szCs w:val="20"/>
              </w:rPr>
              <w:t>č.6 - ŘS</w:t>
            </w:r>
            <w:proofErr w:type="gramEnd"/>
            <w:r w:rsidRPr="000F50C8">
              <w:rPr>
                <w:sz w:val="20"/>
                <w:szCs w:val="20"/>
              </w:rPr>
              <w:t xml:space="preserve"> ZAT - Počty signálů</w:t>
            </w:r>
            <w:r w:rsidRPr="000F50C8">
              <w:rPr>
                <w:sz w:val="20"/>
                <w:szCs w:val="20"/>
              </w:rPr>
              <w:br/>
              <w:t>PS10-Priloha-06-RS-ZAT-Počty signálů-v01.pdf</w:t>
            </w:r>
          </w:p>
        </w:tc>
        <w:tc>
          <w:tcPr>
            <w:tcW w:w="2738" w:type="dxa"/>
            <w:shd w:val="clear" w:color="auto" w:fill="auto"/>
            <w:vAlign w:val="center"/>
            <w:hideMark/>
          </w:tcPr>
          <w:p w14:paraId="492EA748" w14:textId="0BC7703B"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3F93BE25" w14:textId="77777777" w:rsidTr="00DB4319">
        <w:trPr>
          <w:cantSplit/>
        </w:trPr>
        <w:tc>
          <w:tcPr>
            <w:tcW w:w="1477" w:type="dxa"/>
            <w:tcBorders>
              <w:top w:val="nil"/>
              <w:bottom w:val="nil"/>
            </w:tcBorders>
            <w:shd w:val="clear" w:color="auto" w:fill="auto"/>
            <w:noWrap/>
            <w:vAlign w:val="center"/>
            <w:hideMark/>
          </w:tcPr>
          <w:p w14:paraId="6848E74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FDCF145" w14:textId="77777777" w:rsidR="008F1E71" w:rsidRPr="000F50C8" w:rsidRDefault="008F1E71" w:rsidP="004A3CF7">
            <w:pPr>
              <w:spacing w:after="0"/>
              <w:jc w:val="left"/>
              <w:rPr>
                <w:color w:val="000000"/>
                <w:sz w:val="20"/>
                <w:szCs w:val="20"/>
              </w:rPr>
            </w:pPr>
            <w:r w:rsidRPr="000F50C8">
              <w:rPr>
                <w:color w:val="000000"/>
                <w:sz w:val="20"/>
                <w:szCs w:val="20"/>
              </w:rPr>
              <w:t xml:space="preserve">PS10-Priloha </w:t>
            </w:r>
            <w:proofErr w:type="gramStart"/>
            <w:r w:rsidRPr="000F50C8">
              <w:rPr>
                <w:color w:val="000000"/>
                <w:sz w:val="20"/>
                <w:szCs w:val="20"/>
              </w:rPr>
              <w:t>č.7 - Blokové</w:t>
            </w:r>
            <w:proofErr w:type="gramEnd"/>
            <w:r w:rsidRPr="000F50C8">
              <w:rPr>
                <w:color w:val="000000"/>
                <w:sz w:val="20"/>
                <w:szCs w:val="20"/>
              </w:rPr>
              <w:t xml:space="preserve"> schema stávajícího zařízení - Technologický kamerový systém</w:t>
            </w:r>
            <w:r w:rsidRPr="000F50C8">
              <w:rPr>
                <w:color w:val="000000"/>
                <w:sz w:val="20"/>
                <w:szCs w:val="20"/>
              </w:rPr>
              <w:br/>
              <w:t>PS10-Priloha-07-Technologický kamerový systém-Blokové schema-v01.pdf</w:t>
            </w:r>
          </w:p>
        </w:tc>
        <w:tc>
          <w:tcPr>
            <w:tcW w:w="2738" w:type="dxa"/>
            <w:shd w:val="clear" w:color="auto" w:fill="auto"/>
            <w:vAlign w:val="center"/>
            <w:hideMark/>
          </w:tcPr>
          <w:p w14:paraId="6A20CE8A" w14:textId="475F27AE"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36B68A64" w14:textId="77777777" w:rsidTr="00DB4319">
        <w:trPr>
          <w:cantSplit/>
        </w:trPr>
        <w:tc>
          <w:tcPr>
            <w:tcW w:w="1477" w:type="dxa"/>
            <w:tcBorders>
              <w:top w:val="nil"/>
              <w:bottom w:val="nil"/>
            </w:tcBorders>
            <w:shd w:val="clear" w:color="auto" w:fill="auto"/>
            <w:noWrap/>
            <w:vAlign w:val="center"/>
            <w:hideMark/>
          </w:tcPr>
          <w:p w14:paraId="21F2750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D802A03" w14:textId="77777777" w:rsidR="008F1E71" w:rsidRPr="000F50C8" w:rsidRDefault="008F1E71" w:rsidP="004A3CF7">
            <w:pPr>
              <w:spacing w:after="0"/>
              <w:jc w:val="left"/>
              <w:rPr>
                <w:sz w:val="20"/>
                <w:szCs w:val="20"/>
              </w:rPr>
            </w:pPr>
            <w:r w:rsidRPr="000F50C8">
              <w:rPr>
                <w:sz w:val="20"/>
                <w:szCs w:val="20"/>
              </w:rPr>
              <w:t>PS10-Priloha-08-RS-PCS7-Rozvadec RS K5</w:t>
            </w:r>
            <w:r w:rsidRPr="000F50C8">
              <w:rPr>
                <w:sz w:val="20"/>
                <w:szCs w:val="20"/>
              </w:rPr>
              <w:br/>
              <w:t>PS10-Priloha-08-RS-PCS7-Rozvadec RS K5.pdf</w:t>
            </w:r>
          </w:p>
        </w:tc>
        <w:tc>
          <w:tcPr>
            <w:tcW w:w="2738" w:type="dxa"/>
            <w:shd w:val="clear" w:color="auto" w:fill="auto"/>
            <w:vAlign w:val="center"/>
            <w:hideMark/>
          </w:tcPr>
          <w:p w14:paraId="68D8B630" w14:textId="44971497"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47B9BDBF" w14:textId="77777777" w:rsidTr="00DB4319">
        <w:trPr>
          <w:cantSplit/>
        </w:trPr>
        <w:tc>
          <w:tcPr>
            <w:tcW w:w="1477" w:type="dxa"/>
            <w:tcBorders>
              <w:top w:val="nil"/>
              <w:bottom w:val="nil"/>
            </w:tcBorders>
            <w:shd w:val="clear" w:color="auto" w:fill="auto"/>
            <w:noWrap/>
            <w:vAlign w:val="center"/>
            <w:hideMark/>
          </w:tcPr>
          <w:p w14:paraId="13E7E69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284D9AF" w14:textId="77777777" w:rsidR="008F1E71" w:rsidRPr="000F50C8" w:rsidRDefault="008F1E71" w:rsidP="004A3CF7">
            <w:pPr>
              <w:spacing w:after="0"/>
              <w:jc w:val="left"/>
              <w:rPr>
                <w:sz w:val="20"/>
                <w:szCs w:val="20"/>
              </w:rPr>
            </w:pPr>
            <w:r w:rsidRPr="000F50C8">
              <w:rPr>
                <w:sz w:val="20"/>
                <w:szCs w:val="20"/>
              </w:rPr>
              <w:t>PS10-Priloha-09-RS-PCS7-Rozvadec RS K6</w:t>
            </w:r>
            <w:r w:rsidRPr="000F50C8">
              <w:rPr>
                <w:sz w:val="20"/>
                <w:szCs w:val="20"/>
              </w:rPr>
              <w:br/>
              <w:t>PS10-Priloha-09-RS-PCS7-Rozvadec RS K6.pdf</w:t>
            </w:r>
          </w:p>
        </w:tc>
        <w:tc>
          <w:tcPr>
            <w:tcW w:w="2738" w:type="dxa"/>
            <w:shd w:val="clear" w:color="auto" w:fill="auto"/>
            <w:vAlign w:val="center"/>
            <w:hideMark/>
          </w:tcPr>
          <w:p w14:paraId="7D9FF154" w14:textId="399EF23D"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4E903A16" w14:textId="77777777" w:rsidTr="00DB4319">
        <w:trPr>
          <w:cantSplit/>
        </w:trPr>
        <w:tc>
          <w:tcPr>
            <w:tcW w:w="1477" w:type="dxa"/>
            <w:tcBorders>
              <w:top w:val="nil"/>
            </w:tcBorders>
            <w:shd w:val="clear" w:color="auto" w:fill="auto"/>
            <w:noWrap/>
            <w:vAlign w:val="center"/>
            <w:hideMark/>
          </w:tcPr>
          <w:p w14:paraId="3BB119E9"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43BCB1A" w14:textId="77777777" w:rsidR="008F1E71" w:rsidRPr="000F50C8" w:rsidRDefault="008F1E71" w:rsidP="004A3CF7">
            <w:pPr>
              <w:spacing w:after="0"/>
              <w:jc w:val="left"/>
              <w:rPr>
                <w:sz w:val="20"/>
                <w:szCs w:val="20"/>
              </w:rPr>
            </w:pPr>
            <w:r w:rsidRPr="000F50C8">
              <w:rPr>
                <w:sz w:val="20"/>
                <w:szCs w:val="20"/>
              </w:rPr>
              <w:t>PS10-Priloha-10-RS-PCS7-Kotelna_K5aK6-Dispozice_+06m</w:t>
            </w:r>
            <w:r w:rsidRPr="000F50C8">
              <w:rPr>
                <w:sz w:val="20"/>
                <w:szCs w:val="20"/>
              </w:rPr>
              <w:br/>
              <w:t>PS10-Priloha-10-RS-PCS7-Kotelna_K5aK6-Dispozice_+06m.pdf</w:t>
            </w:r>
          </w:p>
        </w:tc>
        <w:tc>
          <w:tcPr>
            <w:tcW w:w="2738" w:type="dxa"/>
            <w:shd w:val="clear" w:color="auto" w:fill="auto"/>
            <w:vAlign w:val="center"/>
            <w:hideMark/>
          </w:tcPr>
          <w:p w14:paraId="54EB548C" w14:textId="301D9499"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F562A9" w:rsidRPr="00E65DF0" w14:paraId="57BD7184" w14:textId="77777777" w:rsidTr="00DB4319">
        <w:trPr>
          <w:cantSplit/>
        </w:trPr>
        <w:tc>
          <w:tcPr>
            <w:tcW w:w="9794" w:type="dxa"/>
            <w:gridSpan w:val="3"/>
            <w:shd w:val="clear" w:color="auto" w:fill="auto"/>
            <w:noWrap/>
            <w:vAlign w:val="center"/>
            <w:hideMark/>
          </w:tcPr>
          <w:p w14:paraId="49349757" w14:textId="1F946D8C" w:rsidR="00F562A9" w:rsidRPr="00E65DF0" w:rsidRDefault="00F562A9" w:rsidP="00E65DF0">
            <w:pPr>
              <w:spacing w:before="60" w:after="60"/>
              <w:jc w:val="left"/>
              <w:rPr>
                <w:b/>
                <w:bCs/>
                <w:color w:val="000000"/>
                <w:sz w:val="24"/>
                <w:szCs w:val="24"/>
              </w:rPr>
            </w:pPr>
            <w:r w:rsidRPr="00E65DF0">
              <w:rPr>
                <w:b/>
                <w:bCs/>
                <w:color w:val="000000"/>
                <w:sz w:val="24"/>
                <w:szCs w:val="24"/>
              </w:rPr>
              <w:t>Stavební objekty</w:t>
            </w:r>
          </w:p>
        </w:tc>
      </w:tr>
      <w:tr w:rsidR="009063FE" w:rsidRPr="000F50C8" w14:paraId="420A3239" w14:textId="77777777" w:rsidTr="00DB4319">
        <w:trPr>
          <w:cantSplit/>
          <w:trHeight w:val="570"/>
        </w:trPr>
        <w:tc>
          <w:tcPr>
            <w:tcW w:w="1477" w:type="dxa"/>
            <w:vMerge w:val="restart"/>
            <w:shd w:val="clear" w:color="auto" w:fill="auto"/>
            <w:noWrap/>
            <w:vAlign w:val="center"/>
          </w:tcPr>
          <w:p w14:paraId="1825810E" w14:textId="09476CB6" w:rsidR="009063FE" w:rsidRPr="000F50C8" w:rsidRDefault="009063FE" w:rsidP="009063FE">
            <w:pPr>
              <w:spacing w:after="0"/>
              <w:rPr>
                <w:b/>
                <w:bCs/>
                <w:color w:val="000000"/>
                <w:sz w:val="20"/>
                <w:szCs w:val="20"/>
              </w:rPr>
            </w:pPr>
            <w:r w:rsidRPr="000F50C8">
              <w:rPr>
                <w:b/>
                <w:bCs/>
                <w:color w:val="000000"/>
                <w:sz w:val="20"/>
                <w:szCs w:val="20"/>
              </w:rPr>
              <w:t>SO 03</w:t>
            </w:r>
          </w:p>
        </w:tc>
        <w:tc>
          <w:tcPr>
            <w:tcW w:w="5579" w:type="dxa"/>
            <w:shd w:val="clear" w:color="auto" w:fill="auto"/>
          </w:tcPr>
          <w:p w14:paraId="1D0E0CFE" w14:textId="77777777" w:rsidR="009063FE" w:rsidRDefault="009063FE" w:rsidP="009063FE">
            <w:pPr>
              <w:spacing w:after="0"/>
              <w:jc w:val="left"/>
              <w:rPr>
                <w:color w:val="000000"/>
                <w:sz w:val="20"/>
                <w:szCs w:val="20"/>
              </w:rPr>
            </w:pPr>
            <w:r w:rsidRPr="00E212BE">
              <w:rPr>
                <w:color w:val="000000"/>
                <w:sz w:val="20"/>
                <w:szCs w:val="20"/>
              </w:rPr>
              <w:t>Železobetonový tvárnicový komín typu Monnoyer výšky 100m</w:t>
            </w:r>
          </w:p>
          <w:p w14:paraId="71D4BD57" w14:textId="3F152239" w:rsidR="009063FE" w:rsidRPr="00E212BE" w:rsidRDefault="009063FE" w:rsidP="009063FE">
            <w:pPr>
              <w:spacing w:after="0"/>
              <w:jc w:val="left"/>
              <w:rPr>
                <w:color w:val="000000"/>
                <w:sz w:val="20"/>
                <w:szCs w:val="20"/>
              </w:rPr>
            </w:pPr>
            <w:r w:rsidRPr="00FE69B5">
              <w:rPr>
                <w:color w:val="000000"/>
                <w:sz w:val="20"/>
                <w:szCs w:val="20"/>
              </w:rPr>
              <w:t>Plana_komin100m_foto.docx</w:t>
            </w:r>
          </w:p>
        </w:tc>
        <w:tc>
          <w:tcPr>
            <w:tcW w:w="2738" w:type="dxa"/>
            <w:shd w:val="clear" w:color="auto" w:fill="auto"/>
            <w:vAlign w:val="center"/>
          </w:tcPr>
          <w:p w14:paraId="0970A8D9" w14:textId="28CEB628" w:rsidR="009063FE" w:rsidRPr="00B673FE" w:rsidRDefault="009063FE" w:rsidP="009063FE">
            <w:pPr>
              <w:spacing w:after="0"/>
              <w:jc w:val="left"/>
              <w:rPr>
                <w:color w:val="000000"/>
                <w:sz w:val="20"/>
                <w:szCs w:val="20"/>
              </w:rPr>
            </w:pPr>
            <w:r w:rsidRPr="00B673FE">
              <w:rPr>
                <w:color w:val="000000"/>
                <w:sz w:val="20"/>
                <w:szCs w:val="20"/>
              </w:rPr>
              <w:t>ARCO F.P.S. Pexidr, s. r. o.</w:t>
            </w:r>
          </w:p>
        </w:tc>
      </w:tr>
      <w:tr w:rsidR="00F50363" w:rsidRPr="000F50C8" w14:paraId="1C58E180" w14:textId="77777777" w:rsidTr="009063FE">
        <w:trPr>
          <w:cantSplit/>
          <w:trHeight w:val="570"/>
        </w:trPr>
        <w:tc>
          <w:tcPr>
            <w:tcW w:w="1477" w:type="dxa"/>
            <w:vMerge/>
            <w:shd w:val="clear" w:color="auto" w:fill="auto"/>
            <w:noWrap/>
            <w:vAlign w:val="center"/>
            <w:hideMark/>
          </w:tcPr>
          <w:p w14:paraId="31B65844" w14:textId="07CAB8AB" w:rsidR="00F50363" w:rsidRPr="000F50C8" w:rsidRDefault="00F50363" w:rsidP="00F50363">
            <w:pPr>
              <w:spacing w:after="0"/>
              <w:rPr>
                <w:b/>
                <w:bCs/>
                <w:color w:val="000000"/>
                <w:sz w:val="20"/>
                <w:szCs w:val="20"/>
              </w:rPr>
            </w:pPr>
          </w:p>
        </w:tc>
        <w:tc>
          <w:tcPr>
            <w:tcW w:w="5579" w:type="dxa"/>
            <w:shd w:val="clear" w:color="auto" w:fill="auto"/>
          </w:tcPr>
          <w:p w14:paraId="3DCD53F3" w14:textId="77777777" w:rsidR="00F50363" w:rsidRDefault="00F50363" w:rsidP="00F50363">
            <w:pPr>
              <w:spacing w:after="0"/>
              <w:rPr>
                <w:color w:val="000000"/>
                <w:sz w:val="20"/>
              </w:rPr>
            </w:pPr>
            <w:r w:rsidRPr="00D90E2B">
              <w:t xml:space="preserve">Želbet. </w:t>
            </w:r>
            <w:r>
              <w:t>k</w:t>
            </w:r>
            <w:r w:rsidRPr="00D90E2B">
              <w:t>omín Monnoyer 1000/350</w:t>
            </w:r>
          </w:p>
          <w:p w14:paraId="3B650338" w14:textId="091A5E9B" w:rsidR="00F50363" w:rsidRPr="000F50C8" w:rsidRDefault="00F50363" w:rsidP="00F50363">
            <w:pPr>
              <w:spacing w:after="0"/>
              <w:jc w:val="left"/>
              <w:rPr>
                <w:color w:val="000000"/>
                <w:sz w:val="20"/>
                <w:szCs w:val="20"/>
              </w:rPr>
            </w:pPr>
            <w:r>
              <w:rPr>
                <w:color w:val="000000"/>
                <w:sz w:val="20"/>
              </w:rPr>
              <w:t xml:space="preserve">Komín </w:t>
            </w:r>
            <w:r w:rsidRPr="00FE69B5">
              <w:rPr>
                <w:color w:val="000000"/>
                <w:sz w:val="20"/>
              </w:rPr>
              <w:t>100m</w:t>
            </w:r>
            <w:r>
              <w:rPr>
                <w:color w:val="000000"/>
                <w:sz w:val="20"/>
              </w:rPr>
              <w:t>.jpg</w:t>
            </w:r>
          </w:p>
        </w:tc>
        <w:tc>
          <w:tcPr>
            <w:tcW w:w="2738" w:type="dxa"/>
            <w:shd w:val="clear" w:color="auto" w:fill="auto"/>
            <w:vAlign w:val="center"/>
          </w:tcPr>
          <w:p w14:paraId="2D393F01" w14:textId="53AC252B" w:rsidR="00F50363" w:rsidRPr="000F50C8" w:rsidRDefault="00F50363" w:rsidP="00F50363">
            <w:pPr>
              <w:spacing w:after="0"/>
              <w:jc w:val="left"/>
              <w:rPr>
                <w:color w:val="000000"/>
                <w:sz w:val="20"/>
                <w:szCs w:val="20"/>
              </w:rPr>
            </w:pPr>
            <w:r w:rsidRPr="00D90E2B">
              <w:t>Teplotechna Olomouc</w:t>
            </w:r>
          </w:p>
        </w:tc>
      </w:tr>
      <w:tr w:rsidR="00F50363" w:rsidRPr="000F50C8" w14:paraId="0B0EAEB9" w14:textId="77777777" w:rsidTr="00DB4319">
        <w:trPr>
          <w:cantSplit/>
          <w:trHeight w:val="570"/>
        </w:trPr>
        <w:tc>
          <w:tcPr>
            <w:tcW w:w="1477" w:type="dxa"/>
            <w:vMerge w:val="restart"/>
            <w:shd w:val="clear" w:color="auto" w:fill="auto"/>
            <w:noWrap/>
            <w:vAlign w:val="center"/>
            <w:hideMark/>
          </w:tcPr>
          <w:p w14:paraId="136AE8FC" w14:textId="57374A51" w:rsidR="00F50363" w:rsidRPr="000F50C8" w:rsidRDefault="00F50363" w:rsidP="00F50363">
            <w:pPr>
              <w:spacing w:after="0"/>
              <w:rPr>
                <w:b/>
                <w:bCs/>
                <w:color w:val="000000"/>
                <w:sz w:val="20"/>
                <w:szCs w:val="20"/>
              </w:rPr>
            </w:pPr>
            <w:r w:rsidRPr="000F50C8">
              <w:rPr>
                <w:b/>
                <w:bCs/>
                <w:color w:val="000000"/>
                <w:sz w:val="20"/>
                <w:szCs w:val="20"/>
              </w:rPr>
              <w:t>SO 04</w:t>
            </w:r>
          </w:p>
          <w:p w14:paraId="4EDE950A" w14:textId="287F0836" w:rsidR="00F50363" w:rsidRPr="000F50C8" w:rsidRDefault="00F50363" w:rsidP="00F50363">
            <w:pPr>
              <w:spacing w:after="0"/>
              <w:rPr>
                <w:b/>
                <w:bCs/>
                <w:color w:val="000000"/>
                <w:sz w:val="20"/>
                <w:szCs w:val="20"/>
              </w:rPr>
            </w:pPr>
          </w:p>
        </w:tc>
        <w:tc>
          <w:tcPr>
            <w:tcW w:w="5579" w:type="dxa"/>
            <w:shd w:val="clear" w:color="auto" w:fill="auto"/>
            <w:hideMark/>
          </w:tcPr>
          <w:p w14:paraId="4C088EDA" w14:textId="77777777" w:rsidR="00F50363" w:rsidRPr="000F50C8" w:rsidRDefault="00F50363" w:rsidP="00F50363">
            <w:pPr>
              <w:spacing w:after="0"/>
              <w:jc w:val="left"/>
              <w:rPr>
                <w:color w:val="000000"/>
                <w:sz w:val="20"/>
                <w:szCs w:val="20"/>
              </w:rPr>
            </w:pPr>
            <w:r w:rsidRPr="000F50C8">
              <w:rPr>
                <w:color w:val="000000"/>
                <w:sz w:val="20"/>
                <w:szCs w:val="20"/>
              </w:rPr>
              <w:t xml:space="preserve">Arch. a stavebnětechnické a konstrukční řešení, Stavební úpravy na úrovni ±0,000m </w:t>
            </w:r>
            <w:r w:rsidRPr="000F50C8">
              <w:rPr>
                <w:color w:val="000000"/>
                <w:sz w:val="20"/>
                <w:szCs w:val="20"/>
              </w:rPr>
              <w:br/>
              <w:t>V16UHOZ1101_1_PP-SKP_D1421b01_kotelna K5-6.pdf</w:t>
            </w:r>
          </w:p>
        </w:tc>
        <w:tc>
          <w:tcPr>
            <w:tcW w:w="2738" w:type="dxa"/>
            <w:shd w:val="clear" w:color="auto" w:fill="auto"/>
            <w:vAlign w:val="center"/>
            <w:hideMark/>
          </w:tcPr>
          <w:p w14:paraId="7F5D2273" w14:textId="3B97EFCA"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40D4A00F" w14:textId="77777777" w:rsidTr="00DB4319">
        <w:trPr>
          <w:cantSplit/>
          <w:trHeight w:val="570"/>
        </w:trPr>
        <w:tc>
          <w:tcPr>
            <w:tcW w:w="1477" w:type="dxa"/>
            <w:vMerge/>
            <w:shd w:val="clear" w:color="auto" w:fill="auto"/>
            <w:noWrap/>
            <w:vAlign w:val="center"/>
            <w:hideMark/>
          </w:tcPr>
          <w:p w14:paraId="4D51B377" w14:textId="6B6DF1B0" w:rsidR="00F50363" w:rsidRPr="000F50C8" w:rsidRDefault="00F50363" w:rsidP="00F50363">
            <w:pPr>
              <w:spacing w:after="0"/>
              <w:rPr>
                <w:b/>
                <w:bCs/>
                <w:color w:val="000000"/>
                <w:sz w:val="20"/>
                <w:szCs w:val="20"/>
              </w:rPr>
            </w:pPr>
          </w:p>
        </w:tc>
        <w:tc>
          <w:tcPr>
            <w:tcW w:w="5579" w:type="dxa"/>
            <w:shd w:val="clear" w:color="auto" w:fill="auto"/>
            <w:hideMark/>
          </w:tcPr>
          <w:p w14:paraId="525EC847"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kotelna K5-6</w:t>
            </w:r>
            <w:r w:rsidRPr="000F50C8">
              <w:rPr>
                <w:color w:val="000000"/>
                <w:sz w:val="20"/>
                <w:szCs w:val="20"/>
              </w:rPr>
              <w:br/>
              <w:t>V16UHOZ1101-8_1_PP-SKP_kotelna K5-6.dwg</w:t>
            </w:r>
          </w:p>
        </w:tc>
        <w:tc>
          <w:tcPr>
            <w:tcW w:w="2738" w:type="dxa"/>
            <w:shd w:val="clear" w:color="auto" w:fill="auto"/>
            <w:vAlign w:val="center"/>
            <w:hideMark/>
          </w:tcPr>
          <w:p w14:paraId="193622CA" w14:textId="340DC26F"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39CF7A6B" w14:textId="77777777" w:rsidTr="00DB4319">
        <w:trPr>
          <w:cantSplit/>
          <w:trHeight w:val="570"/>
        </w:trPr>
        <w:tc>
          <w:tcPr>
            <w:tcW w:w="1477" w:type="dxa"/>
            <w:vMerge/>
            <w:shd w:val="clear" w:color="auto" w:fill="auto"/>
            <w:noWrap/>
            <w:vAlign w:val="center"/>
            <w:hideMark/>
          </w:tcPr>
          <w:p w14:paraId="380D3E16" w14:textId="14A2F2DD" w:rsidR="00F50363" w:rsidRPr="000F50C8" w:rsidRDefault="00F50363" w:rsidP="00F50363">
            <w:pPr>
              <w:spacing w:after="0"/>
              <w:rPr>
                <w:b/>
                <w:bCs/>
                <w:color w:val="000000"/>
                <w:sz w:val="20"/>
                <w:szCs w:val="20"/>
              </w:rPr>
            </w:pPr>
          </w:p>
        </w:tc>
        <w:tc>
          <w:tcPr>
            <w:tcW w:w="5579" w:type="dxa"/>
            <w:shd w:val="clear" w:color="auto" w:fill="auto"/>
            <w:hideMark/>
          </w:tcPr>
          <w:p w14:paraId="6F139546" w14:textId="77777777" w:rsidR="00F50363" w:rsidRPr="000F50C8" w:rsidRDefault="00F50363" w:rsidP="00F50363">
            <w:pPr>
              <w:spacing w:after="0"/>
              <w:jc w:val="left"/>
              <w:rPr>
                <w:color w:val="000000"/>
                <w:sz w:val="20"/>
                <w:szCs w:val="20"/>
              </w:rPr>
            </w:pPr>
            <w:r w:rsidRPr="000F50C8">
              <w:rPr>
                <w:color w:val="000000"/>
                <w:sz w:val="20"/>
                <w:szCs w:val="20"/>
              </w:rPr>
              <w:t xml:space="preserve">Arch. a stavebnětechnické a konstrukční řešení, Stavební úpravy na úrovni +3,000m </w:t>
            </w:r>
            <w:r w:rsidRPr="000F50C8">
              <w:rPr>
                <w:color w:val="000000"/>
                <w:sz w:val="20"/>
                <w:szCs w:val="20"/>
              </w:rPr>
              <w:br/>
              <w:t>V16UHOZ1102_1_PP-SKP_D1421b02_kotelna K5-6.pdf</w:t>
            </w:r>
          </w:p>
        </w:tc>
        <w:tc>
          <w:tcPr>
            <w:tcW w:w="2738" w:type="dxa"/>
            <w:shd w:val="clear" w:color="auto" w:fill="auto"/>
            <w:vAlign w:val="center"/>
            <w:hideMark/>
          </w:tcPr>
          <w:p w14:paraId="5D52A2FA" w14:textId="6945AFCA"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62453326" w14:textId="77777777" w:rsidTr="00DB4319">
        <w:trPr>
          <w:cantSplit/>
          <w:trHeight w:val="570"/>
        </w:trPr>
        <w:tc>
          <w:tcPr>
            <w:tcW w:w="1477" w:type="dxa"/>
            <w:vMerge/>
            <w:shd w:val="clear" w:color="auto" w:fill="auto"/>
            <w:noWrap/>
            <w:vAlign w:val="center"/>
            <w:hideMark/>
          </w:tcPr>
          <w:p w14:paraId="67981A8F" w14:textId="00E910B7" w:rsidR="00F50363" w:rsidRPr="000F50C8" w:rsidRDefault="00F50363" w:rsidP="00F50363">
            <w:pPr>
              <w:spacing w:after="0"/>
              <w:rPr>
                <w:b/>
                <w:bCs/>
                <w:color w:val="000000"/>
                <w:sz w:val="20"/>
                <w:szCs w:val="20"/>
              </w:rPr>
            </w:pPr>
          </w:p>
        </w:tc>
        <w:tc>
          <w:tcPr>
            <w:tcW w:w="5579" w:type="dxa"/>
            <w:shd w:val="clear" w:color="auto" w:fill="auto"/>
            <w:hideMark/>
          </w:tcPr>
          <w:p w14:paraId="513FC8EC"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+6,000m</w:t>
            </w:r>
            <w:r w:rsidRPr="000F50C8">
              <w:rPr>
                <w:color w:val="000000"/>
                <w:sz w:val="20"/>
                <w:szCs w:val="20"/>
              </w:rPr>
              <w:br/>
              <w:t>V16UHOZ1103_1_PP-SKP_D1421b03_kotelna K5-6.pdf</w:t>
            </w:r>
          </w:p>
        </w:tc>
        <w:tc>
          <w:tcPr>
            <w:tcW w:w="2738" w:type="dxa"/>
            <w:shd w:val="clear" w:color="auto" w:fill="auto"/>
            <w:vAlign w:val="center"/>
            <w:hideMark/>
          </w:tcPr>
          <w:p w14:paraId="170BF1EF" w14:textId="3175CE79"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2E224BB6" w14:textId="77777777" w:rsidTr="00DB4319">
        <w:trPr>
          <w:cantSplit/>
          <w:trHeight w:val="570"/>
        </w:trPr>
        <w:tc>
          <w:tcPr>
            <w:tcW w:w="1477" w:type="dxa"/>
            <w:vMerge/>
            <w:shd w:val="clear" w:color="auto" w:fill="auto"/>
            <w:noWrap/>
            <w:vAlign w:val="center"/>
            <w:hideMark/>
          </w:tcPr>
          <w:p w14:paraId="13C8181E" w14:textId="66DF9F27" w:rsidR="00F50363" w:rsidRPr="000F50C8" w:rsidRDefault="00F50363" w:rsidP="00F50363">
            <w:pPr>
              <w:spacing w:after="0"/>
              <w:rPr>
                <w:b/>
                <w:bCs/>
                <w:color w:val="000000"/>
                <w:sz w:val="20"/>
                <w:szCs w:val="20"/>
              </w:rPr>
            </w:pPr>
          </w:p>
        </w:tc>
        <w:tc>
          <w:tcPr>
            <w:tcW w:w="5579" w:type="dxa"/>
            <w:shd w:val="clear" w:color="auto" w:fill="auto"/>
            <w:hideMark/>
          </w:tcPr>
          <w:p w14:paraId="7E51EC2B"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+13,200m</w:t>
            </w:r>
            <w:r w:rsidRPr="000F50C8">
              <w:rPr>
                <w:color w:val="000000"/>
                <w:sz w:val="20"/>
                <w:szCs w:val="20"/>
              </w:rPr>
              <w:br/>
              <w:t>V16UHOZ1104_1_PP-SKP_D1421b04_kotelna K5-6.pdf</w:t>
            </w:r>
          </w:p>
        </w:tc>
        <w:tc>
          <w:tcPr>
            <w:tcW w:w="2738" w:type="dxa"/>
            <w:shd w:val="clear" w:color="auto" w:fill="auto"/>
            <w:vAlign w:val="center"/>
            <w:hideMark/>
          </w:tcPr>
          <w:p w14:paraId="27DE3372" w14:textId="0F7ECCA1"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05D26A0D" w14:textId="77777777" w:rsidTr="00DB4319">
        <w:trPr>
          <w:cantSplit/>
          <w:trHeight w:val="570"/>
        </w:trPr>
        <w:tc>
          <w:tcPr>
            <w:tcW w:w="1477" w:type="dxa"/>
            <w:vMerge/>
            <w:shd w:val="clear" w:color="auto" w:fill="auto"/>
            <w:noWrap/>
            <w:vAlign w:val="center"/>
            <w:hideMark/>
          </w:tcPr>
          <w:p w14:paraId="74BF5609" w14:textId="3AE9B19A" w:rsidR="00F50363" w:rsidRPr="000F50C8" w:rsidRDefault="00F50363" w:rsidP="00F50363">
            <w:pPr>
              <w:spacing w:after="0"/>
              <w:rPr>
                <w:b/>
                <w:bCs/>
                <w:color w:val="000000"/>
                <w:sz w:val="20"/>
                <w:szCs w:val="20"/>
              </w:rPr>
            </w:pPr>
          </w:p>
        </w:tc>
        <w:tc>
          <w:tcPr>
            <w:tcW w:w="5579" w:type="dxa"/>
            <w:shd w:val="clear" w:color="auto" w:fill="auto"/>
            <w:hideMark/>
          </w:tcPr>
          <w:p w14:paraId="6B549E10"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+17,800m</w:t>
            </w:r>
            <w:r w:rsidRPr="000F50C8">
              <w:rPr>
                <w:color w:val="000000"/>
                <w:sz w:val="20"/>
                <w:szCs w:val="20"/>
              </w:rPr>
              <w:br/>
              <w:t>V16UHOZ1105_1_PP-SKP_D1421b05_kotelna K5-6.pdf</w:t>
            </w:r>
          </w:p>
        </w:tc>
        <w:tc>
          <w:tcPr>
            <w:tcW w:w="2738" w:type="dxa"/>
            <w:shd w:val="clear" w:color="auto" w:fill="auto"/>
            <w:vAlign w:val="center"/>
            <w:hideMark/>
          </w:tcPr>
          <w:p w14:paraId="2840C353" w14:textId="0E7CF9B5"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5626A139" w14:textId="77777777" w:rsidTr="00DB4319">
        <w:trPr>
          <w:cantSplit/>
          <w:trHeight w:val="570"/>
        </w:trPr>
        <w:tc>
          <w:tcPr>
            <w:tcW w:w="1477" w:type="dxa"/>
            <w:vMerge/>
            <w:shd w:val="clear" w:color="auto" w:fill="auto"/>
            <w:noWrap/>
            <w:vAlign w:val="center"/>
            <w:hideMark/>
          </w:tcPr>
          <w:p w14:paraId="743B335C" w14:textId="44370E7E" w:rsidR="00F50363" w:rsidRPr="000F50C8" w:rsidRDefault="00F50363" w:rsidP="00F50363">
            <w:pPr>
              <w:spacing w:after="0"/>
              <w:rPr>
                <w:b/>
                <w:bCs/>
                <w:color w:val="000000"/>
                <w:sz w:val="20"/>
                <w:szCs w:val="20"/>
              </w:rPr>
            </w:pPr>
          </w:p>
        </w:tc>
        <w:tc>
          <w:tcPr>
            <w:tcW w:w="5579" w:type="dxa"/>
            <w:shd w:val="clear" w:color="auto" w:fill="auto"/>
            <w:hideMark/>
          </w:tcPr>
          <w:p w14:paraId="1E2E4AEF"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řez</w:t>
            </w:r>
            <w:r w:rsidRPr="000F50C8">
              <w:rPr>
                <w:color w:val="000000"/>
                <w:sz w:val="20"/>
                <w:szCs w:val="20"/>
              </w:rPr>
              <w:br/>
              <w:t>V16UHOZ1106_1ASŘ - Stavební úpravy - řez.pdf</w:t>
            </w:r>
          </w:p>
        </w:tc>
        <w:tc>
          <w:tcPr>
            <w:tcW w:w="2738" w:type="dxa"/>
            <w:shd w:val="clear" w:color="auto" w:fill="auto"/>
            <w:vAlign w:val="center"/>
            <w:hideMark/>
          </w:tcPr>
          <w:p w14:paraId="70FD65B3" w14:textId="6B845796"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09E6F652" w14:textId="77777777" w:rsidTr="00DB4319">
        <w:trPr>
          <w:cantSplit/>
          <w:trHeight w:val="570"/>
        </w:trPr>
        <w:tc>
          <w:tcPr>
            <w:tcW w:w="1477" w:type="dxa"/>
            <w:vMerge/>
            <w:shd w:val="clear" w:color="auto" w:fill="auto"/>
            <w:noWrap/>
            <w:vAlign w:val="center"/>
            <w:hideMark/>
          </w:tcPr>
          <w:p w14:paraId="2303E764" w14:textId="56F69F18" w:rsidR="00F50363" w:rsidRPr="000F50C8" w:rsidRDefault="00F50363" w:rsidP="00F50363">
            <w:pPr>
              <w:spacing w:after="0"/>
              <w:rPr>
                <w:b/>
                <w:bCs/>
                <w:color w:val="000000"/>
                <w:sz w:val="20"/>
                <w:szCs w:val="20"/>
              </w:rPr>
            </w:pPr>
          </w:p>
        </w:tc>
        <w:tc>
          <w:tcPr>
            <w:tcW w:w="5579" w:type="dxa"/>
            <w:shd w:val="clear" w:color="auto" w:fill="auto"/>
            <w:hideMark/>
          </w:tcPr>
          <w:p w14:paraId="67D0BF71"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střecha</w:t>
            </w:r>
            <w:r w:rsidRPr="000F50C8">
              <w:rPr>
                <w:color w:val="000000"/>
                <w:sz w:val="20"/>
                <w:szCs w:val="20"/>
              </w:rPr>
              <w:br/>
              <w:t>V16UHOZ1107_1ASŘ - Stavební úpravy - střecha.pdf</w:t>
            </w:r>
          </w:p>
        </w:tc>
        <w:tc>
          <w:tcPr>
            <w:tcW w:w="2738" w:type="dxa"/>
            <w:shd w:val="clear" w:color="auto" w:fill="auto"/>
            <w:vAlign w:val="center"/>
            <w:hideMark/>
          </w:tcPr>
          <w:p w14:paraId="4E4D4344" w14:textId="446AECE1"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766861A0" w14:textId="77777777" w:rsidTr="00DB4319">
        <w:trPr>
          <w:cantSplit/>
          <w:trHeight w:val="570"/>
        </w:trPr>
        <w:tc>
          <w:tcPr>
            <w:tcW w:w="1477" w:type="dxa"/>
            <w:vMerge/>
            <w:shd w:val="clear" w:color="auto" w:fill="auto"/>
            <w:noWrap/>
            <w:vAlign w:val="center"/>
            <w:hideMark/>
          </w:tcPr>
          <w:p w14:paraId="7C845AF6" w14:textId="73CFB0C3" w:rsidR="00F50363" w:rsidRPr="000F50C8" w:rsidRDefault="00F50363" w:rsidP="00F50363">
            <w:pPr>
              <w:spacing w:after="0"/>
              <w:rPr>
                <w:b/>
                <w:bCs/>
                <w:color w:val="000000"/>
                <w:sz w:val="20"/>
                <w:szCs w:val="20"/>
              </w:rPr>
            </w:pPr>
          </w:p>
        </w:tc>
        <w:tc>
          <w:tcPr>
            <w:tcW w:w="5579" w:type="dxa"/>
            <w:shd w:val="clear" w:color="auto" w:fill="auto"/>
            <w:hideMark/>
          </w:tcPr>
          <w:p w14:paraId="7CA291E4"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řez pro K6(2)</w:t>
            </w:r>
            <w:r w:rsidRPr="000F50C8">
              <w:rPr>
                <w:color w:val="000000"/>
                <w:sz w:val="20"/>
                <w:szCs w:val="20"/>
              </w:rPr>
              <w:br/>
              <w:t>V16UHOZ1108_1ASŘ - Stavební úpravy - řez pro K6(2).pdf</w:t>
            </w:r>
          </w:p>
        </w:tc>
        <w:tc>
          <w:tcPr>
            <w:tcW w:w="2738" w:type="dxa"/>
            <w:shd w:val="clear" w:color="auto" w:fill="auto"/>
            <w:vAlign w:val="center"/>
            <w:hideMark/>
          </w:tcPr>
          <w:p w14:paraId="03C3C1DB" w14:textId="550E597D"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059409AA" w14:textId="77777777" w:rsidTr="00DB4319">
        <w:trPr>
          <w:cantSplit/>
          <w:trHeight w:val="570"/>
        </w:trPr>
        <w:tc>
          <w:tcPr>
            <w:tcW w:w="1477" w:type="dxa"/>
            <w:vMerge/>
            <w:shd w:val="clear" w:color="auto" w:fill="auto"/>
            <w:noWrap/>
            <w:vAlign w:val="center"/>
            <w:hideMark/>
          </w:tcPr>
          <w:p w14:paraId="1D763036" w14:textId="08BCA107" w:rsidR="00F50363" w:rsidRPr="000F50C8" w:rsidRDefault="00F50363" w:rsidP="00F50363">
            <w:pPr>
              <w:spacing w:after="0"/>
              <w:rPr>
                <w:b/>
                <w:bCs/>
                <w:color w:val="000000"/>
                <w:sz w:val="20"/>
                <w:szCs w:val="20"/>
              </w:rPr>
            </w:pPr>
          </w:p>
        </w:tc>
        <w:tc>
          <w:tcPr>
            <w:tcW w:w="5579" w:type="dxa"/>
            <w:shd w:val="clear" w:color="auto" w:fill="auto"/>
            <w:hideMark/>
          </w:tcPr>
          <w:p w14:paraId="5A244F79" w14:textId="77777777" w:rsidR="00F50363" w:rsidRPr="000F50C8" w:rsidRDefault="00F50363" w:rsidP="00F50363">
            <w:pPr>
              <w:spacing w:after="0"/>
              <w:jc w:val="left"/>
              <w:rPr>
                <w:color w:val="000000"/>
                <w:sz w:val="20"/>
                <w:szCs w:val="20"/>
              </w:rPr>
            </w:pPr>
            <w:r w:rsidRPr="000F50C8">
              <w:rPr>
                <w:color w:val="000000"/>
                <w:sz w:val="20"/>
                <w:szCs w:val="20"/>
              </w:rPr>
              <w:t>PŮDORYS STŘECHY - I. fáze Kladecí plán dřevěné kce. Střechy I. etapa, rev.0</w:t>
            </w:r>
            <w:r w:rsidRPr="000F50C8">
              <w:rPr>
                <w:color w:val="000000"/>
                <w:sz w:val="20"/>
                <w:szCs w:val="20"/>
              </w:rPr>
              <w:br/>
              <w:t>TEPLARNA_Plana nad Luznici_PUDORYS zaklopu.pdf</w:t>
            </w:r>
          </w:p>
        </w:tc>
        <w:tc>
          <w:tcPr>
            <w:tcW w:w="2738" w:type="dxa"/>
            <w:shd w:val="clear" w:color="auto" w:fill="auto"/>
            <w:vAlign w:val="center"/>
            <w:hideMark/>
          </w:tcPr>
          <w:p w14:paraId="3E09B637" w14:textId="77777777" w:rsidR="00F50363" w:rsidRPr="000F50C8" w:rsidRDefault="00F50363" w:rsidP="00F50363">
            <w:pPr>
              <w:spacing w:after="0"/>
              <w:jc w:val="left"/>
              <w:rPr>
                <w:color w:val="000000"/>
                <w:sz w:val="20"/>
                <w:szCs w:val="20"/>
              </w:rPr>
            </w:pPr>
            <w:r w:rsidRPr="000F50C8">
              <w:rPr>
                <w:color w:val="000000"/>
                <w:sz w:val="20"/>
                <w:szCs w:val="20"/>
              </w:rPr>
              <w:t>Jan Kotouček, DiS</w:t>
            </w:r>
          </w:p>
        </w:tc>
      </w:tr>
      <w:tr w:rsidR="00F50363" w:rsidRPr="000F50C8" w14:paraId="21D859A6" w14:textId="77777777" w:rsidTr="00DB4319">
        <w:trPr>
          <w:cantSplit/>
          <w:trHeight w:val="570"/>
        </w:trPr>
        <w:tc>
          <w:tcPr>
            <w:tcW w:w="1477" w:type="dxa"/>
            <w:vMerge/>
            <w:shd w:val="clear" w:color="auto" w:fill="auto"/>
            <w:noWrap/>
            <w:vAlign w:val="center"/>
            <w:hideMark/>
          </w:tcPr>
          <w:p w14:paraId="1B4360C7" w14:textId="2769C4A3" w:rsidR="00F50363" w:rsidRPr="000F50C8" w:rsidRDefault="00F50363" w:rsidP="00F50363">
            <w:pPr>
              <w:spacing w:after="0"/>
              <w:rPr>
                <w:b/>
                <w:bCs/>
                <w:color w:val="000000"/>
                <w:sz w:val="20"/>
                <w:szCs w:val="20"/>
              </w:rPr>
            </w:pPr>
          </w:p>
        </w:tc>
        <w:tc>
          <w:tcPr>
            <w:tcW w:w="5579" w:type="dxa"/>
            <w:shd w:val="clear" w:color="auto" w:fill="auto"/>
            <w:hideMark/>
          </w:tcPr>
          <w:p w14:paraId="02E4779B" w14:textId="77777777" w:rsidR="00F50363" w:rsidRPr="000F50C8" w:rsidRDefault="00F50363" w:rsidP="00F50363">
            <w:pPr>
              <w:spacing w:after="0"/>
              <w:jc w:val="left"/>
              <w:rPr>
                <w:color w:val="000000"/>
                <w:sz w:val="20"/>
                <w:szCs w:val="20"/>
              </w:rPr>
            </w:pPr>
            <w:r w:rsidRPr="000F50C8">
              <w:rPr>
                <w:color w:val="000000"/>
                <w:sz w:val="20"/>
                <w:szCs w:val="20"/>
              </w:rPr>
              <w:t>PŮDORYS STŘECHY - I. fáze Kladecí plán dřevěné kce. Střechy II-III. etapa, rev.0</w:t>
            </w:r>
            <w:r w:rsidRPr="000F50C8">
              <w:rPr>
                <w:color w:val="000000"/>
                <w:sz w:val="20"/>
                <w:szCs w:val="20"/>
              </w:rPr>
              <w:br/>
              <w:t>TEPLARNA_Plana nad Luznici_Strecha_PŮDORYS-II-III.fáze.pdf</w:t>
            </w:r>
          </w:p>
        </w:tc>
        <w:tc>
          <w:tcPr>
            <w:tcW w:w="2738" w:type="dxa"/>
            <w:shd w:val="clear" w:color="auto" w:fill="auto"/>
            <w:vAlign w:val="center"/>
            <w:hideMark/>
          </w:tcPr>
          <w:p w14:paraId="11CD2976" w14:textId="77777777" w:rsidR="00F50363" w:rsidRPr="000F50C8" w:rsidRDefault="00F50363" w:rsidP="00F50363">
            <w:pPr>
              <w:spacing w:after="0"/>
              <w:jc w:val="left"/>
              <w:rPr>
                <w:color w:val="000000"/>
                <w:sz w:val="20"/>
                <w:szCs w:val="20"/>
              </w:rPr>
            </w:pPr>
            <w:r w:rsidRPr="000F50C8">
              <w:rPr>
                <w:color w:val="000000"/>
                <w:sz w:val="20"/>
                <w:szCs w:val="20"/>
              </w:rPr>
              <w:t>Jan Kotouček, DiS</w:t>
            </w:r>
          </w:p>
        </w:tc>
      </w:tr>
      <w:tr w:rsidR="00F50363" w:rsidRPr="000F50C8" w14:paraId="014E6CC7" w14:textId="77777777" w:rsidTr="00DB4319">
        <w:trPr>
          <w:cantSplit/>
        </w:trPr>
        <w:tc>
          <w:tcPr>
            <w:tcW w:w="1477" w:type="dxa"/>
            <w:vMerge/>
            <w:shd w:val="clear" w:color="auto" w:fill="auto"/>
            <w:noWrap/>
            <w:vAlign w:val="center"/>
            <w:hideMark/>
          </w:tcPr>
          <w:p w14:paraId="03F4088E" w14:textId="727812D6" w:rsidR="00F50363" w:rsidRPr="000F50C8" w:rsidRDefault="00F50363" w:rsidP="00F50363">
            <w:pPr>
              <w:spacing w:after="0"/>
              <w:rPr>
                <w:b/>
                <w:bCs/>
                <w:color w:val="000000"/>
                <w:sz w:val="20"/>
                <w:szCs w:val="20"/>
              </w:rPr>
            </w:pPr>
          </w:p>
        </w:tc>
        <w:tc>
          <w:tcPr>
            <w:tcW w:w="5579" w:type="dxa"/>
            <w:shd w:val="clear" w:color="auto" w:fill="auto"/>
          </w:tcPr>
          <w:p w14:paraId="43F8F27F" w14:textId="7A339D4C" w:rsidR="00F50363" w:rsidRPr="000F50C8" w:rsidRDefault="00F50363" w:rsidP="00F50363">
            <w:pPr>
              <w:spacing w:after="0"/>
              <w:jc w:val="left"/>
              <w:rPr>
                <w:color w:val="000000"/>
                <w:sz w:val="20"/>
                <w:szCs w:val="20"/>
              </w:rPr>
            </w:pPr>
            <w:r w:rsidRPr="000F50C8">
              <w:rPr>
                <w:color w:val="000000"/>
                <w:sz w:val="20"/>
                <w:szCs w:val="20"/>
              </w:rPr>
              <w:t>PŮDORYS STŘECHY - I. fáze Kladecí plán dřevěné kce. Střecha Řez A-A, I. Etapa, rev.0</w:t>
            </w:r>
            <w:r w:rsidRPr="000F50C8">
              <w:rPr>
                <w:color w:val="000000"/>
                <w:sz w:val="20"/>
                <w:szCs w:val="20"/>
              </w:rPr>
              <w:br/>
              <w:t>TEPLARNA_Plana nad Lužnicí_Strecha_REZ.pdf</w:t>
            </w:r>
          </w:p>
        </w:tc>
        <w:tc>
          <w:tcPr>
            <w:tcW w:w="2738" w:type="dxa"/>
            <w:shd w:val="clear" w:color="auto" w:fill="auto"/>
            <w:vAlign w:val="center"/>
          </w:tcPr>
          <w:p w14:paraId="407BD3D8" w14:textId="3E5DA506" w:rsidR="00F50363" w:rsidRPr="000F50C8" w:rsidRDefault="00F50363" w:rsidP="00F50363">
            <w:pPr>
              <w:spacing w:after="0"/>
              <w:jc w:val="left"/>
              <w:rPr>
                <w:color w:val="000000"/>
                <w:sz w:val="20"/>
                <w:szCs w:val="20"/>
              </w:rPr>
            </w:pPr>
            <w:r w:rsidRPr="000F50C8">
              <w:rPr>
                <w:color w:val="000000"/>
                <w:sz w:val="20"/>
                <w:szCs w:val="20"/>
              </w:rPr>
              <w:t>Jan Kotouček, DiS</w:t>
            </w:r>
          </w:p>
        </w:tc>
      </w:tr>
      <w:tr w:rsidR="00F50363" w:rsidRPr="000F50C8" w14:paraId="42AE2AB0" w14:textId="77777777" w:rsidTr="00DB4319">
        <w:trPr>
          <w:cantSplit/>
        </w:trPr>
        <w:tc>
          <w:tcPr>
            <w:tcW w:w="1477" w:type="dxa"/>
            <w:vMerge w:val="restart"/>
            <w:shd w:val="clear" w:color="auto" w:fill="auto"/>
            <w:noWrap/>
            <w:vAlign w:val="center"/>
            <w:hideMark/>
          </w:tcPr>
          <w:p w14:paraId="38AFC18B" w14:textId="48505B61" w:rsidR="00F50363" w:rsidRPr="000F50C8" w:rsidRDefault="00F50363" w:rsidP="00F50363">
            <w:pPr>
              <w:spacing w:after="0"/>
              <w:rPr>
                <w:b/>
                <w:bCs/>
                <w:color w:val="000000"/>
                <w:sz w:val="20"/>
                <w:szCs w:val="20"/>
              </w:rPr>
            </w:pPr>
            <w:r w:rsidRPr="000F50C8">
              <w:rPr>
                <w:b/>
                <w:bCs/>
                <w:color w:val="000000"/>
                <w:sz w:val="20"/>
                <w:szCs w:val="20"/>
              </w:rPr>
              <w:t>SO 07</w:t>
            </w:r>
          </w:p>
        </w:tc>
        <w:tc>
          <w:tcPr>
            <w:tcW w:w="5579" w:type="dxa"/>
            <w:shd w:val="clear" w:color="auto" w:fill="auto"/>
            <w:hideMark/>
          </w:tcPr>
          <w:p w14:paraId="49A0D4A1" w14:textId="77777777" w:rsidR="00F50363" w:rsidRPr="000F50C8" w:rsidRDefault="00F50363" w:rsidP="00F50363">
            <w:pPr>
              <w:spacing w:after="0"/>
              <w:jc w:val="left"/>
              <w:rPr>
                <w:color w:val="000000"/>
                <w:sz w:val="20"/>
                <w:szCs w:val="20"/>
              </w:rPr>
            </w:pPr>
            <w:r w:rsidRPr="000F50C8">
              <w:rPr>
                <w:color w:val="000000"/>
                <w:sz w:val="20"/>
                <w:szCs w:val="20"/>
              </w:rPr>
              <w:t>VNĚJŠÍ ZAUHLOVÁNÍ - CELKOVÝ PŮDORYS</w:t>
            </w:r>
            <w:r w:rsidRPr="000F50C8">
              <w:rPr>
                <w:color w:val="000000"/>
                <w:sz w:val="20"/>
                <w:szCs w:val="20"/>
              </w:rPr>
              <w:br/>
              <w:t>20210112_103534.jpg</w:t>
            </w:r>
          </w:p>
        </w:tc>
        <w:tc>
          <w:tcPr>
            <w:tcW w:w="2738" w:type="dxa"/>
            <w:shd w:val="clear" w:color="auto" w:fill="auto"/>
            <w:vAlign w:val="center"/>
            <w:hideMark/>
          </w:tcPr>
          <w:p w14:paraId="3A09EF5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50E5A49C" w14:textId="77777777" w:rsidTr="00DB4319">
        <w:trPr>
          <w:cantSplit/>
        </w:trPr>
        <w:tc>
          <w:tcPr>
            <w:tcW w:w="1477" w:type="dxa"/>
            <w:vMerge/>
            <w:shd w:val="clear" w:color="auto" w:fill="auto"/>
            <w:noWrap/>
            <w:vAlign w:val="center"/>
            <w:hideMark/>
          </w:tcPr>
          <w:p w14:paraId="2EA87B7A" w14:textId="39BA9EDC" w:rsidR="00F50363" w:rsidRPr="000F50C8" w:rsidRDefault="00F50363" w:rsidP="00F50363">
            <w:pPr>
              <w:spacing w:after="0"/>
              <w:rPr>
                <w:b/>
                <w:bCs/>
                <w:color w:val="000000"/>
                <w:sz w:val="20"/>
                <w:szCs w:val="20"/>
              </w:rPr>
            </w:pPr>
          </w:p>
        </w:tc>
        <w:tc>
          <w:tcPr>
            <w:tcW w:w="5579" w:type="dxa"/>
            <w:shd w:val="clear" w:color="auto" w:fill="auto"/>
            <w:hideMark/>
          </w:tcPr>
          <w:p w14:paraId="1095D37C" w14:textId="77777777" w:rsidR="00F50363" w:rsidRPr="000F50C8" w:rsidRDefault="00F50363" w:rsidP="00F50363">
            <w:pPr>
              <w:spacing w:after="0"/>
              <w:jc w:val="left"/>
              <w:rPr>
                <w:color w:val="000000"/>
                <w:sz w:val="20"/>
                <w:szCs w:val="20"/>
              </w:rPr>
            </w:pPr>
            <w:r w:rsidRPr="000F50C8">
              <w:rPr>
                <w:color w:val="000000"/>
                <w:sz w:val="20"/>
                <w:szCs w:val="20"/>
              </w:rPr>
              <w:t>INŽENÝRSKOGEOLOGICKÝ PRŮZKUM - Planá nad Lužnicí.pdf</w:t>
            </w:r>
            <w:r w:rsidRPr="000F50C8">
              <w:rPr>
                <w:color w:val="000000"/>
                <w:sz w:val="20"/>
                <w:szCs w:val="20"/>
              </w:rPr>
              <w:br/>
              <w:t>IGP Planá nad Lužnicí.pdf</w:t>
            </w:r>
          </w:p>
        </w:tc>
        <w:tc>
          <w:tcPr>
            <w:tcW w:w="2738" w:type="dxa"/>
            <w:shd w:val="clear" w:color="auto" w:fill="auto"/>
            <w:vAlign w:val="center"/>
            <w:hideMark/>
          </w:tcPr>
          <w:p w14:paraId="5EDEFF8E" w14:textId="77777777" w:rsidR="00F50363" w:rsidRPr="000F50C8" w:rsidRDefault="00F50363" w:rsidP="00F50363">
            <w:pPr>
              <w:spacing w:after="0"/>
              <w:jc w:val="left"/>
              <w:rPr>
                <w:color w:val="000000"/>
                <w:sz w:val="20"/>
                <w:szCs w:val="20"/>
              </w:rPr>
            </w:pPr>
            <w:r w:rsidRPr="000F50C8">
              <w:rPr>
                <w:color w:val="000000"/>
                <w:sz w:val="20"/>
                <w:szCs w:val="20"/>
              </w:rPr>
              <w:t>TERRATEST s.r.o.</w:t>
            </w:r>
          </w:p>
        </w:tc>
      </w:tr>
      <w:tr w:rsidR="00F50363" w:rsidRPr="000F50C8" w14:paraId="2EFC4CBC" w14:textId="77777777" w:rsidTr="00DB4319">
        <w:trPr>
          <w:cantSplit/>
        </w:trPr>
        <w:tc>
          <w:tcPr>
            <w:tcW w:w="1477" w:type="dxa"/>
            <w:vMerge w:val="restart"/>
            <w:shd w:val="clear" w:color="auto" w:fill="auto"/>
            <w:noWrap/>
            <w:vAlign w:val="center"/>
            <w:hideMark/>
          </w:tcPr>
          <w:p w14:paraId="14E8CE37" w14:textId="08D5C4E3" w:rsidR="00F50363" w:rsidRPr="000F50C8" w:rsidRDefault="00F50363" w:rsidP="00F50363">
            <w:pPr>
              <w:spacing w:after="0"/>
              <w:rPr>
                <w:b/>
                <w:bCs/>
                <w:color w:val="000000"/>
                <w:sz w:val="20"/>
                <w:szCs w:val="20"/>
              </w:rPr>
            </w:pPr>
            <w:r w:rsidRPr="000F50C8">
              <w:rPr>
                <w:b/>
                <w:bCs/>
                <w:color w:val="000000"/>
                <w:sz w:val="20"/>
                <w:szCs w:val="20"/>
              </w:rPr>
              <w:t>SO 09</w:t>
            </w:r>
          </w:p>
        </w:tc>
        <w:tc>
          <w:tcPr>
            <w:tcW w:w="5579" w:type="dxa"/>
            <w:shd w:val="clear" w:color="auto" w:fill="auto"/>
            <w:hideMark/>
          </w:tcPr>
          <w:p w14:paraId="423BC9C7" w14:textId="77777777" w:rsidR="00F50363" w:rsidRPr="000F50C8" w:rsidRDefault="00F50363" w:rsidP="00F50363">
            <w:pPr>
              <w:spacing w:after="0"/>
              <w:jc w:val="left"/>
              <w:rPr>
                <w:sz w:val="20"/>
                <w:szCs w:val="20"/>
              </w:rPr>
            </w:pPr>
            <w:r w:rsidRPr="000F50C8">
              <w:rPr>
                <w:sz w:val="20"/>
                <w:szCs w:val="20"/>
              </w:rPr>
              <w:t>SCHÉMA INSTALACÍ - vnější zauhlování</w:t>
            </w:r>
            <w:r w:rsidRPr="000F50C8">
              <w:rPr>
                <w:sz w:val="20"/>
                <w:szCs w:val="20"/>
              </w:rPr>
              <w:br/>
              <w:t>01_SHÉMA INSTALACÍ - VNĚJŠÍ ZAUHLOVÁNÍ.pdf</w:t>
            </w:r>
          </w:p>
        </w:tc>
        <w:tc>
          <w:tcPr>
            <w:tcW w:w="2738" w:type="dxa"/>
            <w:shd w:val="clear" w:color="auto" w:fill="auto"/>
            <w:vAlign w:val="center"/>
            <w:hideMark/>
          </w:tcPr>
          <w:p w14:paraId="0AB8C12C" w14:textId="77777777" w:rsidR="00F50363" w:rsidRPr="000F50C8" w:rsidRDefault="00F50363" w:rsidP="00F50363">
            <w:pPr>
              <w:spacing w:after="0"/>
              <w:jc w:val="left"/>
              <w:rPr>
                <w:color w:val="000000"/>
                <w:sz w:val="20"/>
                <w:szCs w:val="20"/>
              </w:rPr>
            </w:pPr>
            <w:r w:rsidRPr="000F50C8">
              <w:rPr>
                <w:color w:val="000000"/>
                <w:sz w:val="20"/>
                <w:szCs w:val="20"/>
              </w:rPr>
              <w:t>ME Systems</w:t>
            </w:r>
          </w:p>
        </w:tc>
      </w:tr>
      <w:tr w:rsidR="00F50363" w:rsidRPr="000F50C8" w14:paraId="1040B02D" w14:textId="77777777" w:rsidTr="00DB4319">
        <w:trPr>
          <w:cantSplit/>
        </w:trPr>
        <w:tc>
          <w:tcPr>
            <w:tcW w:w="1477" w:type="dxa"/>
            <w:vMerge/>
            <w:shd w:val="clear" w:color="auto" w:fill="auto"/>
            <w:noWrap/>
            <w:vAlign w:val="center"/>
            <w:hideMark/>
          </w:tcPr>
          <w:p w14:paraId="2018824B" w14:textId="27AF51F3" w:rsidR="00F50363" w:rsidRPr="000F50C8" w:rsidRDefault="00F50363" w:rsidP="00F50363">
            <w:pPr>
              <w:spacing w:after="0"/>
              <w:rPr>
                <w:b/>
                <w:bCs/>
                <w:color w:val="000000"/>
                <w:sz w:val="20"/>
                <w:szCs w:val="20"/>
              </w:rPr>
            </w:pPr>
          </w:p>
        </w:tc>
        <w:tc>
          <w:tcPr>
            <w:tcW w:w="5579" w:type="dxa"/>
            <w:shd w:val="clear" w:color="auto" w:fill="auto"/>
            <w:hideMark/>
          </w:tcPr>
          <w:p w14:paraId="674B4159" w14:textId="77777777" w:rsidR="00F50363" w:rsidRPr="000F50C8" w:rsidRDefault="00F50363" w:rsidP="00F50363">
            <w:pPr>
              <w:spacing w:after="0"/>
              <w:jc w:val="left"/>
              <w:rPr>
                <w:color w:val="000000"/>
                <w:sz w:val="20"/>
                <w:szCs w:val="20"/>
              </w:rPr>
            </w:pPr>
            <w:r w:rsidRPr="000F50C8">
              <w:rPr>
                <w:color w:val="000000"/>
                <w:sz w:val="20"/>
                <w:szCs w:val="20"/>
              </w:rPr>
              <w:t>OCELOVÉ MOSTY - REVERSAČNÍ PÁS</w:t>
            </w:r>
            <w:r w:rsidRPr="000F50C8">
              <w:rPr>
                <w:color w:val="000000"/>
                <w:sz w:val="20"/>
                <w:szCs w:val="20"/>
              </w:rPr>
              <w:br/>
              <w:t>20210112_102152.jpg, 20210112_102330.jpg</w:t>
            </w:r>
          </w:p>
        </w:tc>
        <w:tc>
          <w:tcPr>
            <w:tcW w:w="2738" w:type="dxa"/>
            <w:shd w:val="clear" w:color="auto" w:fill="auto"/>
            <w:vAlign w:val="center"/>
            <w:hideMark/>
          </w:tcPr>
          <w:p w14:paraId="4D16E5D2"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4212A7D9" w14:textId="77777777" w:rsidTr="00DB4319">
        <w:trPr>
          <w:cantSplit/>
        </w:trPr>
        <w:tc>
          <w:tcPr>
            <w:tcW w:w="1477" w:type="dxa"/>
            <w:vMerge/>
            <w:shd w:val="clear" w:color="auto" w:fill="auto"/>
            <w:noWrap/>
            <w:vAlign w:val="center"/>
            <w:hideMark/>
          </w:tcPr>
          <w:p w14:paraId="1CB36306" w14:textId="546CC2FB" w:rsidR="00F50363" w:rsidRPr="000F50C8" w:rsidRDefault="00F50363" w:rsidP="00F50363">
            <w:pPr>
              <w:spacing w:after="0"/>
              <w:rPr>
                <w:b/>
                <w:bCs/>
                <w:color w:val="000000"/>
                <w:sz w:val="20"/>
                <w:szCs w:val="20"/>
              </w:rPr>
            </w:pPr>
          </w:p>
        </w:tc>
        <w:tc>
          <w:tcPr>
            <w:tcW w:w="5579" w:type="dxa"/>
            <w:shd w:val="clear" w:color="auto" w:fill="auto"/>
            <w:hideMark/>
          </w:tcPr>
          <w:p w14:paraId="28EAAB42" w14:textId="77777777" w:rsidR="00F50363" w:rsidRPr="000F50C8" w:rsidRDefault="00F50363" w:rsidP="00F50363">
            <w:pPr>
              <w:spacing w:after="0"/>
              <w:jc w:val="left"/>
              <w:rPr>
                <w:color w:val="000000"/>
                <w:sz w:val="20"/>
                <w:szCs w:val="20"/>
              </w:rPr>
            </w:pPr>
            <w:r w:rsidRPr="000F50C8">
              <w:rPr>
                <w:color w:val="000000"/>
                <w:sz w:val="20"/>
                <w:szCs w:val="20"/>
              </w:rPr>
              <w:t>OCELOVÉ MOSTY - ŠIKMÝ ZAUHLOVACÍ MOST</w:t>
            </w:r>
            <w:r w:rsidRPr="000F50C8">
              <w:rPr>
                <w:color w:val="000000"/>
                <w:sz w:val="20"/>
                <w:szCs w:val="20"/>
              </w:rPr>
              <w:br/>
              <w:t>20210112_103633.jpg, 20210112_103651.jpg</w:t>
            </w:r>
          </w:p>
        </w:tc>
        <w:tc>
          <w:tcPr>
            <w:tcW w:w="2738" w:type="dxa"/>
            <w:shd w:val="clear" w:color="auto" w:fill="auto"/>
            <w:vAlign w:val="center"/>
            <w:hideMark/>
          </w:tcPr>
          <w:p w14:paraId="4DB8C0CB"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1262EEF7" w14:textId="77777777" w:rsidTr="00DB4319">
        <w:trPr>
          <w:cantSplit/>
        </w:trPr>
        <w:tc>
          <w:tcPr>
            <w:tcW w:w="1477" w:type="dxa"/>
            <w:vMerge/>
            <w:shd w:val="clear" w:color="auto" w:fill="auto"/>
            <w:noWrap/>
            <w:vAlign w:val="center"/>
            <w:hideMark/>
          </w:tcPr>
          <w:p w14:paraId="60BE0852" w14:textId="61474FCF" w:rsidR="00F50363" w:rsidRPr="000F50C8" w:rsidRDefault="00F50363" w:rsidP="00F50363">
            <w:pPr>
              <w:spacing w:after="0"/>
              <w:rPr>
                <w:b/>
                <w:bCs/>
                <w:color w:val="000000"/>
                <w:sz w:val="20"/>
                <w:szCs w:val="20"/>
              </w:rPr>
            </w:pPr>
          </w:p>
        </w:tc>
        <w:tc>
          <w:tcPr>
            <w:tcW w:w="5579" w:type="dxa"/>
            <w:shd w:val="clear" w:color="auto" w:fill="auto"/>
            <w:hideMark/>
          </w:tcPr>
          <w:p w14:paraId="75521F7B" w14:textId="77777777" w:rsidR="00F50363" w:rsidRPr="000F50C8" w:rsidRDefault="00F50363" w:rsidP="00F50363">
            <w:pPr>
              <w:spacing w:after="0"/>
              <w:jc w:val="left"/>
              <w:rPr>
                <w:color w:val="000000"/>
                <w:sz w:val="20"/>
                <w:szCs w:val="20"/>
              </w:rPr>
            </w:pPr>
            <w:r w:rsidRPr="000F50C8">
              <w:rPr>
                <w:color w:val="000000"/>
                <w:sz w:val="20"/>
                <w:szCs w:val="20"/>
              </w:rPr>
              <w:t>REKONSTUKCE VÁHOVNY  - STAVEBNÍ ÚPRAVY</w:t>
            </w:r>
            <w:r w:rsidRPr="000F50C8">
              <w:rPr>
                <w:color w:val="000000"/>
                <w:sz w:val="20"/>
                <w:szCs w:val="20"/>
              </w:rPr>
              <w:br/>
              <w:t>IMG-20210112-WA0001.jpg, IMG-20210112-WA0002.jpg, IMG-20210112-WA0003.jpg, IMG-20210112-WA0004.jpg, Vahovna.jpg</w:t>
            </w:r>
          </w:p>
        </w:tc>
        <w:tc>
          <w:tcPr>
            <w:tcW w:w="2738" w:type="dxa"/>
            <w:shd w:val="clear" w:color="auto" w:fill="auto"/>
            <w:noWrap/>
            <w:vAlign w:val="center"/>
            <w:hideMark/>
          </w:tcPr>
          <w:p w14:paraId="6A8EAEE3" w14:textId="18CA23A7"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6F2C25B2" w14:textId="77777777" w:rsidTr="00DB4319">
        <w:trPr>
          <w:cantSplit/>
        </w:trPr>
        <w:tc>
          <w:tcPr>
            <w:tcW w:w="1477" w:type="dxa"/>
            <w:vMerge/>
            <w:shd w:val="clear" w:color="auto" w:fill="auto"/>
            <w:noWrap/>
            <w:vAlign w:val="center"/>
            <w:hideMark/>
          </w:tcPr>
          <w:p w14:paraId="78764734" w14:textId="0B3995C1" w:rsidR="00F50363" w:rsidRPr="000F50C8" w:rsidRDefault="00F50363" w:rsidP="00F50363">
            <w:pPr>
              <w:spacing w:after="0"/>
              <w:rPr>
                <w:b/>
                <w:bCs/>
                <w:color w:val="000000"/>
                <w:sz w:val="20"/>
                <w:szCs w:val="20"/>
              </w:rPr>
            </w:pPr>
          </w:p>
        </w:tc>
        <w:tc>
          <w:tcPr>
            <w:tcW w:w="5579" w:type="dxa"/>
            <w:shd w:val="clear" w:color="auto" w:fill="auto"/>
            <w:hideMark/>
          </w:tcPr>
          <w:p w14:paraId="6C968F0C" w14:textId="77777777" w:rsidR="00F50363" w:rsidRPr="000F50C8" w:rsidRDefault="00F50363" w:rsidP="00F50363">
            <w:pPr>
              <w:spacing w:after="0"/>
              <w:jc w:val="left"/>
              <w:rPr>
                <w:color w:val="000000"/>
                <w:sz w:val="20"/>
                <w:szCs w:val="20"/>
              </w:rPr>
            </w:pPr>
            <w:r w:rsidRPr="000F50C8">
              <w:rPr>
                <w:color w:val="000000"/>
                <w:sz w:val="20"/>
                <w:szCs w:val="20"/>
              </w:rPr>
              <w:t>VNĚJŠÍ ZAUHLOVÁNÍ - REKONSTRUKCE - ŘEZY HL. ZÁSOBNÍKU</w:t>
            </w:r>
            <w:r w:rsidRPr="000F50C8">
              <w:rPr>
                <w:color w:val="000000"/>
                <w:sz w:val="20"/>
                <w:szCs w:val="20"/>
              </w:rPr>
              <w:br/>
              <w:t>20210112_102601.jpg</w:t>
            </w:r>
          </w:p>
        </w:tc>
        <w:tc>
          <w:tcPr>
            <w:tcW w:w="2738" w:type="dxa"/>
            <w:shd w:val="clear" w:color="auto" w:fill="auto"/>
            <w:noWrap/>
            <w:vAlign w:val="center"/>
            <w:hideMark/>
          </w:tcPr>
          <w:p w14:paraId="66FAB49F" w14:textId="1DC66A8D"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01BF551E" w14:textId="77777777" w:rsidTr="00DB4319">
        <w:trPr>
          <w:cantSplit/>
          <w:trHeight w:val="570"/>
        </w:trPr>
        <w:tc>
          <w:tcPr>
            <w:tcW w:w="1477" w:type="dxa"/>
            <w:shd w:val="clear" w:color="auto" w:fill="auto"/>
            <w:noWrap/>
            <w:vAlign w:val="center"/>
            <w:hideMark/>
          </w:tcPr>
          <w:p w14:paraId="0BAF1F98" w14:textId="77777777" w:rsidR="00F50363" w:rsidRPr="000F50C8" w:rsidRDefault="00F50363" w:rsidP="00F50363">
            <w:pPr>
              <w:spacing w:after="0"/>
              <w:rPr>
                <w:b/>
                <w:bCs/>
                <w:color w:val="000000"/>
                <w:sz w:val="20"/>
                <w:szCs w:val="20"/>
              </w:rPr>
            </w:pPr>
            <w:r w:rsidRPr="000F50C8">
              <w:rPr>
                <w:b/>
                <w:bCs/>
                <w:color w:val="000000"/>
                <w:sz w:val="20"/>
                <w:szCs w:val="20"/>
              </w:rPr>
              <w:t>SO 10</w:t>
            </w:r>
          </w:p>
        </w:tc>
        <w:tc>
          <w:tcPr>
            <w:tcW w:w="5579" w:type="dxa"/>
            <w:shd w:val="clear" w:color="auto" w:fill="auto"/>
            <w:hideMark/>
          </w:tcPr>
          <w:p w14:paraId="585BBC7F" w14:textId="77777777" w:rsidR="00F50363" w:rsidRPr="000F50C8" w:rsidRDefault="00F50363" w:rsidP="00F50363">
            <w:pPr>
              <w:spacing w:after="0"/>
              <w:jc w:val="left"/>
              <w:rPr>
                <w:color w:val="000000"/>
                <w:sz w:val="20"/>
                <w:szCs w:val="20"/>
              </w:rPr>
            </w:pPr>
            <w:r w:rsidRPr="000F50C8">
              <w:rPr>
                <w:color w:val="000000"/>
                <w:sz w:val="20"/>
                <w:szCs w:val="20"/>
              </w:rPr>
              <w:t xml:space="preserve">VNĚJŠÍ ZAUHLOVÁNÍ - OBSLUHA VÝKLOPNÍKU - ŘEZ XI-XI´,XII-XII´ </w:t>
            </w:r>
            <w:r w:rsidRPr="000F50C8">
              <w:rPr>
                <w:color w:val="000000"/>
                <w:sz w:val="20"/>
                <w:szCs w:val="20"/>
              </w:rPr>
              <w:br/>
              <w:t>20210112_103425.jpg, 20210112_103440.jpg</w:t>
            </w:r>
          </w:p>
        </w:tc>
        <w:tc>
          <w:tcPr>
            <w:tcW w:w="2738" w:type="dxa"/>
            <w:shd w:val="clear" w:color="auto" w:fill="auto"/>
            <w:vAlign w:val="center"/>
            <w:hideMark/>
          </w:tcPr>
          <w:p w14:paraId="525B296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1052AD00" w14:textId="77777777" w:rsidTr="00DB4319">
        <w:trPr>
          <w:cantSplit/>
        </w:trPr>
        <w:tc>
          <w:tcPr>
            <w:tcW w:w="1477" w:type="dxa"/>
            <w:vMerge w:val="restart"/>
            <w:shd w:val="clear" w:color="auto" w:fill="auto"/>
            <w:noWrap/>
            <w:vAlign w:val="center"/>
            <w:hideMark/>
          </w:tcPr>
          <w:p w14:paraId="24311C4B" w14:textId="3E783F9A" w:rsidR="00F50363" w:rsidRPr="000F50C8" w:rsidRDefault="00F50363" w:rsidP="00F50363">
            <w:pPr>
              <w:spacing w:after="0"/>
              <w:rPr>
                <w:b/>
                <w:bCs/>
                <w:color w:val="000000"/>
                <w:sz w:val="20"/>
                <w:szCs w:val="20"/>
              </w:rPr>
            </w:pPr>
            <w:r w:rsidRPr="000F50C8">
              <w:rPr>
                <w:b/>
                <w:bCs/>
                <w:color w:val="000000"/>
                <w:sz w:val="20"/>
                <w:szCs w:val="20"/>
              </w:rPr>
              <w:t>SO 1</w:t>
            </w:r>
            <w:r>
              <w:rPr>
                <w:b/>
                <w:bCs/>
                <w:color w:val="000000"/>
                <w:sz w:val="20"/>
                <w:szCs w:val="20"/>
              </w:rPr>
              <w:t>1</w:t>
            </w:r>
          </w:p>
        </w:tc>
        <w:tc>
          <w:tcPr>
            <w:tcW w:w="5579" w:type="dxa"/>
            <w:shd w:val="clear" w:color="auto" w:fill="auto"/>
            <w:hideMark/>
          </w:tcPr>
          <w:p w14:paraId="0B172C2A" w14:textId="77777777" w:rsidR="00F50363" w:rsidRPr="000F50C8" w:rsidRDefault="00F50363" w:rsidP="00F50363">
            <w:pPr>
              <w:spacing w:after="0"/>
              <w:jc w:val="left"/>
              <w:rPr>
                <w:color w:val="000000"/>
                <w:sz w:val="20"/>
                <w:szCs w:val="20"/>
              </w:rPr>
            </w:pPr>
            <w:r w:rsidRPr="000F50C8">
              <w:rPr>
                <w:color w:val="000000"/>
                <w:sz w:val="20"/>
                <w:szCs w:val="20"/>
              </w:rPr>
              <w:t>PŘESÝPACÍ VĚŽ - ŘEZ A-A´,B-B´</w:t>
            </w:r>
            <w:r w:rsidRPr="000F50C8">
              <w:rPr>
                <w:color w:val="000000"/>
                <w:sz w:val="20"/>
                <w:szCs w:val="20"/>
              </w:rPr>
              <w:br/>
              <w:t>20210112_103339.jpg</w:t>
            </w:r>
          </w:p>
        </w:tc>
        <w:tc>
          <w:tcPr>
            <w:tcW w:w="2738" w:type="dxa"/>
            <w:shd w:val="clear" w:color="auto" w:fill="auto"/>
            <w:vAlign w:val="center"/>
            <w:hideMark/>
          </w:tcPr>
          <w:p w14:paraId="1305F33E"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322182EF" w14:textId="77777777" w:rsidTr="00DB4319">
        <w:trPr>
          <w:cantSplit/>
        </w:trPr>
        <w:tc>
          <w:tcPr>
            <w:tcW w:w="1477" w:type="dxa"/>
            <w:vMerge/>
            <w:shd w:val="clear" w:color="auto" w:fill="auto"/>
            <w:noWrap/>
            <w:vAlign w:val="center"/>
            <w:hideMark/>
          </w:tcPr>
          <w:p w14:paraId="4EC38548" w14:textId="0977F15B" w:rsidR="00F50363" w:rsidRPr="000F50C8" w:rsidRDefault="00F50363" w:rsidP="00F50363">
            <w:pPr>
              <w:spacing w:after="0"/>
              <w:rPr>
                <w:b/>
                <w:bCs/>
                <w:color w:val="000000"/>
                <w:sz w:val="20"/>
                <w:szCs w:val="20"/>
              </w:rPr>
            </w:pPr>
          </w:p>
        </w:tc>
        <w:tc>
          <w:tcPr>
            <w:tcW w:w="5579" w:type="dxa"/>
            <w:shd w:val="clear" w:color="auto" w:fill="auto"/>
            <w:hideMark/>
          </w:tcPr>
          <w:p w14:paraId="3DDD0268" w14:textId="77777777" w:rsidR="00F50363" w:rsidRPr="000F50C8" w:rsidRDefault="00F50363" w:rsidP="00F50363">
            <w:pPr>
              <w:spacing w:after="0"/>
              <w:jc w:val="left"/>
              <w:rPr>
                <w:color w:val="000000"/>
                <w:sz w:val="20"/>
                <w:szCs w:val="20"/>
              </w:rPr>
            </w:pPr>
            <w:r w:rsidRPr="000F50C8">
              <w:rPr>
                <w:color w:val="000000"/>
                <w:sz w:val="20"/>
                <w:szCs w:val="20"/>
              </w:rPr>
              <w:t>PŘESÝPACÍ VĚŽ - ZÁKLADY - PODLAŽÍ +20</w:t>
            </w:r>
            <w:r w:rsidRPr="000F50C8">
              <w:rPr>
                <w:color w:val="000000"/>
                <w:sz w:val="20"/>
                <w:szCs w:val="20"/>
              </w:rPr>
              <w:br/>
              <w:t>20210112_102716.jpg, 20210112_102736.jpg, 20210112_102807.jpg</w:t>
            </w:r>
          </w:p>
        </w:tc>
        <w:tc>
          <w:tcPr>
            <w:tcW w:w="2738" w:type="dxa"/>
            <w:shd w:val="clear" w:color="auto" w:fill="auto"/>
            <w:vAlign w:val="center"/>
            <w:hideMark/>
          </w:tcPr>
          <w:p w14:paraId="62B2352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2226D045" w14:textId="77777777" w:rsidTr="00DB4319">
        <w:trPr>
          <w:cantSplit/>
        </w:trPr>
        <w:tc>
          <w:tcPr>
            <w:tcW w:w="1477" w:type="dxa"/>
            <w:vMerge/>
            <w:shd w:val="clear" w:color="auto" w:fill="auto"/>
            <w:noWrap/>
            <w:vAlign w:val="center"/>
            <w:hideMark/>
          </w:tcPr>
          <w:p w14:paraId="4AA8D155" w14:textId="3A09CAD5" w:rsidR="00F50363" w:rsidRPr="000F50C8" w:rsidRDefault="00F50363" w:rsidP="00F50363">
            <w:pPr>
              <w:spacing w:after="0"/>
              <w:rPr>
                <w:b/>
                <w:bCs/>
                <w:color w:val="000000"/>
                <w:sz w:val="20"/>
                <w:szCs w:val="20"/>
              </w:rPr>
            </w:pPr>
          </w:p>
        </w:tc>
        <w:tc>
          <w:tcPr>
            <w:tcW w:w="5579" w:type="dxa"/>
            <w:shd w:val="clear" w:color="auto" w:fill="auto"/>
            <w:hideMark/>
          </w:tcPr>
          <w:p w14:paraId="497380CC" w14:textId="77777777" w:rsidR="00F50363" w:rsidRPr="000F50C8" w:rsidRDefault="00F50363" w:rsidP="00F50363">
            <w:pPr>
              <w:spacing w:after="0"/>
              <w:jc w:val="left"/>
              <w:rPr>
                <w:color w:val="000000"/>
                <w:sz w:val="20"/>
                <w:szCs w:val="20"/>
              </w:rPr>
            </w:pPr>
            <w:r w:rsidRPr="000F50C8">
              <w:rPr>
                <w:color w:val="000000"/>
                <w:sz w:val="20"/>
                <w:szCs w:val="20"/>
              </w:rPr>
              <w:t>PŘESÝPACÍ VĚŽ - STĚNA C, STĚNA D</w:t>
            </w:r>
            <w:r w:rsidRPr="000F50C8">
              <w:rPr>
                <w:color w:val="000000"/>
                <w:sz w:val="20"/>
                <w:szCs w:val="20"/>
              </w:rPr>
              <w:br/>
              <w:t>20210112_103137.jpg</w:t>
            </w:r>
          </w:p>
        </w:tc>
        <w:tc>
          <w:tcPr>
            <w:tcW w:w="2738" w:type="dxa"/>
            <w:shd w:val="clear" w:color="auto" w:fill="auto"/>
            <w:vAlign w:val="center"/>
            <w:hideMark/>
          </w:tcPr>
          <w:p w14:paraId="6F20E08F"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7D9E83A6" w14:textId="77777777" w:rsidTr="00DB4319">
        <w:trPr>
          <w:cantSplit/>
        </w:trPr>
        <w:tc>
          <w:tcPr>
            <w:tcW w:w="1477" w:type="dxa"/>
            <w:vMerge w:val="restart"/>
            <w:shd w:val="clear" w:color="auto" w:fill="auto"/>
            <w:noWrap/>
            <w:vAlign w:val="center"/>
            <w:hideMark/>
          </w:tcPr>
          <w:p w14:paraId="4610A8C7" w14:textId="3C6A834C" w:rsidR="00F50363" w:rsidRPr="000F50C8" w:rsidRDefault="00F50363" w:rsidP="00F50363">
            <w:pPr>
              <w:spacing w:after="0"/>
              <w:rPr>
                <w:b/>
                <w:bCs/>
                <w:color w:val="000000"/>
                <w:sz w:val="20"/>
                <w:szCs w:val="20"/>
              </w:rPr>
            </w:pPr>
            <w:r w:rsidRPr="000F50C8">
              <w:rPr>
                <w:b/>
                <w:bCs/>
                <w:color w:val="000000"/>
                <w:sz w:val="20"/>
                <w:szCs w:val="20"/>
              </w:rPr>
              <w:t>SO 13</w:t>
            </w:r>
          </w:p>
        </w:tc>
        <w:tc>
          <w:tcPr>
            <w:tcW w:w="5579" w:type="dxa"/>
            <w:shd w:val="clear" w:color="auto" w:fill="auto"/>
            <w:hideMark/>
          </w:tcPr>
          <w:p w14:paraId="0827BF9A" w14:textId="77777777" w:rsidR="00F50363" w:rsidRPr="000F50C8" w:rsidRDefault="00F50363" w:rsidP="00F50363">
            <w:pPr>
              <w:spacing w:after="0"/>
              <w:jc w:val="left"/>
              <w:rPr>
                <w:color w:val="000000"/>
                <w:sz w:val="20"/>
                <w:szCs w:val="20"/>
              </w:rPr>
            </w:pPr>
            <w:r w:rsidRPr="000F50C8">
              <w:rPr>
                <w:color w:val="000000"/>
                <w:sz w:val="20"/>
                <w:szCs w:val="20"/>
              </w:rPr>
              <w:t>Odpopílkování, Realizační projekt I, Dělící stěna a rozvody</w:t>
            </w:r>
            <w:r w:rsidRPr="000F50C8">
              <w:rPr>
                <w:color w:val="000000"/>
                <w:sz w:val="20"/>
                <w:szCs w:val="20"/>
              </w:rPr>
              <w:br/>
              <w:t>Vykres_Dílo I.pdf</w:t>
            </w:r>
          </w:p>
        </w:tc>
        <w:tc>
          <w:tcPr>
            <w:tcW w:w="2738" w:type="dxa"/>
            <w:shd w:val="clear" w:color="auto" w:fill="auto"/>
            <w:vAlign w:val="center"/>
            <w:hideMark/>
          </w:tcPr>
          <w:p w14:paraId="77EE1A3C" w14:textId="77777777" w:rsidR="00F50363" w:rsidRPr="000F50C8" w:rsidRDefault="00F50363" w:rsidP="00F50363">
            <w:pPr>
              <w:spacing w:after="0"/>
              <w:jc w:val="left"/>
              <w:rPr>
                <w:color w:val="000000"/>
                <w:sz w:val="20"/>
                <w:szCs w:val="20"/>
              </w:rPr>
            </w:pPr>
            <w:r w:rsidRPr="000F50C8">
              <w:rPr>
                <w:color w:val="000000"/>
                <w:sz w:val="20"/>
                <w:szCs w:val="20"/>
              </w:rPr>
              <w:t>ME Systems</w:t>
            </w:r>
          </w:p>
        </w:tc>
      </w:tr>
      <w:tr w:rsidR="00F50363" w:rsidRPr="000F50C8" w14:paraId="3188D5F0" w14:textId="77777777" w:rsidTr="00DB4319">
        <w:trPr>
          <w:cantSplit/>
        </w:trPr>
        <w:tc>
          <w:tcPr>
            <w:tcW w:w="1477" w:type="dxa"/>
            <w:vMerge/>
            <w:shd w:val="clear" w:color="auto" w:fill="auto"/>
            <w:noWrap/>
            <w:vAlign w:val="center"/>
            <w:hideMark/>
          </w:tcPr>
          <w:p w14:paraId="452D80F3" w14:textId="1FB284C9" w:rsidR="00F50363" w:rsidRPr="000F50C8" w:rsidRDefault="00F50363" w:rsidP="00F50363">
            <w:pPr>
              <w:spacing w:after="0"/>
              <w:rPr>
                <w:b/>
                <w:bCs/>
                <w:color w:val="000000"/>
                <w:sz w:val="20"/>
                <w:szCs w:val="20"/>
              </w:rPr>
            </w:pPr>
          </w:p>
        </w:tc>
        <w:tc>
          <w:tcPr>
            <w:tcW w:w="5579" w:type="dxa"/>
            <w:shd w:val="clear" w:color="auto" w:fill="auto"/>
            <w:hideMark/>
          </w:tcPr>
          <w:p w14:paraId="7DB8B7AD" w14:textId="77777777" w:rsidR="00F50363" w:rsidRPr="000F50C8" w:rsidRDefault="00F50363" w:rsidP="00F50363">
            <w:pPr>
              <w:spacing w:after="0"/>
              <w:jc w:val="left"/>
              <w:rPr>
                <w:color w:val="000000"/>
                <w:sz w:val="20"/>
                <w:szCs w:val="20"/>
              </w:rPr>
            </w:pPr>
            <w:r w:rsidRPr="000F50C8">
              <w:rPr>
                <w:color w:val="000000"/>
                <w:sz w:val="20"/>
                <w:szCs w:val="20"/>
              </w:rPr>
              <w:t>PŮDORYS - ZÁKLADY</w:t>
            </w:r>
            <w:r w:rsidRPr="000F50C8">
              <w:rPr>
                <w:color w:val="000000"/>
                <w:sz w:val="20"/>
                <w:szCs w:val="20"/>
              </w:rPr>
              <w:br/>
              <w:t>20210112_103813.jpg</w:t>
            </w:r>
          </w:p>
        </w:tc>
        <w:tc>
          <w:tcPr>
            <w:tcW w:w="2738" w:type="dxa"/>
            <w:shd w:val="clear" w:color="auto" w:fill="auto"/>
            <w:vAlign w:val="center"/>
            <w:hideMark/>
          </w:tcPr>
          <w:p w14:paraId="326B5A0A" w14:textId="77777777" w:rsidR="00F50363" w:rsidRPr="000F50C8" w:rsidRDefault="00F50363" w:rsidP="00F50363">
            <w:pPr>
              <w:spacing w:after="0"/>
              <w:jc w:val="left"/>
              <w:rPr>
                <w:color w:val="000000"/>
                <w:sz w:val="20"/>
                <w:szCs w:val="20"/>
              </w:rPr>
            </w:pPr>
            <w:r w:rsidRPr="000F50C8">
              <w:rPr>
                <w:color w:val="000000"/>
                <w:sz w:val="20"/>
                <w:szCs w:val="20"/>
              </w:rPr>
              <w:t>ENERGOPROJEKT PRAHA</w:t>
            </w:r>
          </w:p>
        </w:tc>
      </w:tr>
      <w:tr w:rsidR="00F50363" w:rsidRPr="000F50C8" w14:paraId="48187E1F" w14:textId="77777777" w:rsidTr="00DB4319">
        <w:trPr>
          <w:cantSplit/>
        </w:trPr>
        <w:tc>
          <w:tcPr>
            <w:tcW w:w="1477" w:type="dxa"/>
            <w:vMerge/>
            <w:shd w:val="clear" w:color="auto" w:fill="auto"/>
            <w:noWrap/>
            <w:vAlign w:val="center"/>
            <w:hideMark/>
          </w:tcPr>
          <w:p w14:paraId="69842A4F" w14:textId="60873B62" w:rsidR="00F50363" w:rsidRPr="000F50C8" w:rsidRDefault="00F50363" w:rsidP="00F50363">
            <w:pPr>
              <w:spacing w:after="0"/>
              <w:rPr>
                <w:b/>
                <w:bCs/>
                <w:color w:val="000000"/>
                <w:sz w:val="20"/>
                <w:szCs w:val="20"/>
              </w:rPr>
            </w:pPr>
          </w:p>
        </w:tc>
        <w:tc>
          <w:tcPr>
            <w:tcW w:w="5579" w:type="dxa"/>
            <w:shd w:val="clear" w:color="auto" w:fill="auto"/>
            <w:hideMark/>
          </w:tcPr>
          <w:p w14:paraId="0E57F58A" w14:textId="77777777" w:rsidR="00F50363" w:rsidRPr="000F50C8" w:rsidRDefault="00F50363" w:rsidP="00F50363">
            <w:pPr>
              <w:spacing w:after="0"/>
              <w:jc w:val="left"/>
              <w:rPr>
                <w:color w:val="000000"/>
                <w:sz w:val="20"/>
                <w:szCs w:val="20"/>
              </w:rPr>
            </w:pPr>
            <w:r w:rsidRPr="000F50C8">
              <w:rPr>
                <w:color w:val="000000"/>
                <w:sz w:val="20"/>
                <w:szCs w:val="20"/>
              </w:rPr>
              <w:t>OK - PODPORY STRUSKOVÉHO MOSTU</w:t>
            </w:r>
            <w:r w:rsidRPr="000F50C8">
              <w:rPr>
                <w:color w:val="000000"/>
                <w:sz w:val="20"/>
                <w:szCs w:val="20"/>
              </w:rPr>
              <w:br/>
              <w:t>20210112_103855.jpg</w:t>
            </w:r>
          </w:p>
        </w:tc>
        <w:tc>
          <w:tcPr>
            <w:tcW w:w="2738" w:type="dxa"/>
            <w:shd w:val="clear" w:color="auto" w:fill="auto"/>
            <w:vAlign w:val="center"/>
            <w:hideMark/>
          </w:tcPr>
          <w:p w14:paraId="5F7364A1" w14:textId="77777777" w:rsidR="00F50363" w:rsidRPr="000F50C8" w:rsidRDefault="00F50363" w:rsidP="00F50363">
            <w:pPr>
              <w:spacing w:after="0"/>
              <w:jc w:val="left"/>
              <w:rPr>
                <w:color w:val="000000"/>
                <w:sz w:val="20"/>
                <w:szCs w:val="20"/>
              </w:rPr>
            </w:pPr>
            <w:r w:rsidRPr="000F50C8">
              <w:rPr>
                <w:color w:val="000000"/>
                <w:sz w:val="20"/>
                <w:szCs w:val="20"/>
              </w:rPr>
              <w:t>ENERGOPROJEKT PRAHA</w:t>
            </w:r>
          </w:p>
        </w:tc>
      </w:tr>
      <w:tr w:rsidR="00F50363" w:rsidRPr="000F50C8" w14:paraId="0530FBF7" w14:textId="77777777" w:rsidTr="00DB4319">
        <w:trPr>
          <w:cantSplit/>
        </w:trPr>
        <w:tc>
          <w:tcPr>
            <w:tcW w:w="1477" w:type="dxa"/>
            <w:vMerge/>
            <w:shd w:val="clear" w:color="auto" w:fill="auto"/>
            <w:noWrap/>
            <w:vAlign w:val="center"/>
            <w:hideMark/>
          </w:tcPr>
          <w:p w14:paraId="6EAB4B04" w14:textId="31D22040" w:rsidR="00F50363" w:rsidRPr="000F50C8" w:rsidRDefault="00F50363" w:rsidP="00F50363">
            <w:pPr>
              <w:spacing w:after="0"/>
              <w:rPr>
                <w:b/>
                <w:bCs/>
                <w:color w:val="000000"/>
                <w:sz w:val="20"/>
                <w:szCs w:val="20"/>
              </w:rPr>
            </w:pPr>
          </w:p>
        </w:tc>
        <w:tc>
          <w:tcPr>
            <w:tcW w:w="5579" w:type="dxa"/>
            <w:shd w:val="clear" w:color="auto" w:fill="auto"/>
            <w:hideMark/>
          </w:tcPr>
          <w:p w14:paraId="3C69DDE7" w14:textId="77777777" w:rsidR="00F50363" w:rsidRPr="000F50C8" w:rsidRDefault="00F50363" w:rsidP="00F50363">
            <w:pPr>
              <w:spacing w:after="0"/>
              <w:jc w:val="left"/>
              <w:rPr>
                <w:color w:val="000000"/>
                <w:sz w:val="20"/>
                <w:szCs w:val="20"/>
              </w:rPr>
            </w:pPr>
            <w:r w:rsidRPr="000F50C8">
              <w:rPr>
                <w:color w:val="000000"/>
                <w:sz w:val="20"/>
                <w:szCs w:val="20"/>
              </w:rPr>
              <w:t>ODSTRUSKOVÁNÍ ŘEZ</w:t>
            </w:r>
            <w:r w:rsidRPr="000F50C8">
              <w:rPr>
                <w:color w:val="000000"/>
                <w:sz w:val="20"/>
                <w:szCs w:val="20"/>
              </w:rPr>
              <w:br/>
              <w:t>20210112_103744.jpg</w:t>
            </w:r>
          </w:p>
        </w:tc>
        <w:tc>
          <w:tcPr>
            <w:tcW w:w="2738" w:type="dxa"/>
            <w:shd w:val="clear" w:color="auto" w:fill="auto"/>
            <w:noWrap/>
            <w:vAlign w:val="center"/>
            <w:hideMark/>
          </w:tcPr>
          <w:p w14:paraId="4472ADBA" w14:textId="5FF2757E"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77D5C5B5" w14:textId="77777777" w:rsidTr="00DB4319">
        <w:trPr>
          <w:cantSplit/>
        </w:trPr>
        <w:tc>
          <w:tcPr>
            <w:tcW w:w="1477" w:type="dxa"/>
            <w:vMerge/>
            <w:shd w:val="clear" w:color="auto" w:fill="auto"/>
            <w:noWrap/>
            <w:vAlign w:val="center"/>
            <w:hideMark/>
          </w:tcPr>
          <w:p w14:paraId="433EEB4D" w14:textId="347FCEFF" w:rsidR="00F50363" w:rsidRPr="000F50C8" w:rsidRDefault="00F50363" w:rsidP="00F50363">
            <w:pPr>
              <w:spacing w:after="0"/>
              <w:rPr>
                <w:b/>
                <w:bCs/>
                <w:color w:val="000000"/>
                <w:sz w:val="20"/>
                <w:szCs w:val="20"/>
              </w:rPr>
            </w:pPr>
          </w:p>
        </w:tc>
        <w:tc>
          <w:tcPr>
            <w:tcW w:w="5579" w:type="dxa"/>
            <w:shd w:val="clear" w:color="auto" w:fill="auto"/>
            <w:hideMark/>
          </w:tcPr>
          <w:p w14:paraId="5FD5C821" w14:textId="77777777" w:rsidR="00F50363" w:rsidRPr="000F50C8" w:rsidRDefault="00F50363" w:rsidP="00F50363">
            <w:pPr>
              <w:spacing w:after="0"/>
              <w:jc w:val="left"/>
              <w:rPr>
                <w:color w:val="000000"/>
                <w:sz w:val="20"/>
                <w:szCs w:val="20"/>
              </w:rPr>
            </w:pPr>
            <w:r w:rsidRPr="000F50C8">
              <w:rPr>
                <w:color w:val="000000"/>
                <w:sz w:val="20"/>
                <w:szCs w:val="20"/>
              </w:rPr>
              <w:t>DISPOSICE ODSTRUSKOVOVÁNÍ</w:t>
            </w:r>
            <w:r w:rsidRPr="000F50C8">
              <w:rPr>
                <w:color w:val="000000"/>
                <w:sz w:val="20"/>
                <w:szCs w:val="20"/>
              </w:rPr>
              <w:br/>
              <w:t>20210112_103713.jpg</w:t>
            </w:r>
          </w:p>
        </w:tc>
        <w:tc>
          <w:tcPr>
            <w:tcW w:w="2738" w:type="dxa"/>
            <w:shd w:val="clear" w:color="auto" w:fill="auto"/>
            <w:noWrap/>
            <w:vAlign w:val="center"/>
            <w:hideMark/>
          </w:tcPr>
          <w:p w14:paraId="276B8E0E" w14:textId="73924D8B"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6566AEC4" w14:textId="77777777" w:rsidTr="00DB4319">
        <w:trPr>
          <w:cantSplit/>
        </w:trPr>
        <w:tc>
          <w:tcPr>
            <w:tcW w:w="1477" w:type="dxa"/>
            <w:shd w:val="clear" w:color="auto" w:fill="auto"/>
            <w:noWrap/>
            <w:vAlign w:val="center"/>
            <w:hideMark/>
          </w:tcPr>
          <w:p w14:paraId="5F0E9E13" w14:textId="77777777" w:rsidR="00F50363" w:rsidRPr="000F50C8" w:rsidRDefault="00F50363" w:rsidP="00F50363">
            <w:pPr>
              <w:spacing w:after="0"/>
              <w:rPr>
                <w:b/>
                <w:bCs/>
                <w:color w:val="000000"/>
                <w:sz w:val="20"/>
                <w:szCs w:val="20"/>
              </w:rPr>
            </w:pPr>
            <w:r w:rsidRPr="000F50C8">
              <w:rPr>
                <w:b/>
                <w:bCs/>
                <w:color w:val="000000"/>
                <w:sz w:val="20"/>
                <w:szCs w:val="20"/>
              </w:rPr>
              <w:lastRenderedPageBreak/>
              <w:t>SO 14</w:t>
            </w:r>
          </w:p>
        </w:tc>
        <w:tc>
          <w:tcPr>
            <w:tcW w:w="5579" w:type="dxa"/>
            <w:shd w:val="clear" w:color="auto" w:fill="auto"/>
            <w:hideMark/>
          </w:tcPr>
          <w:p w14:paraId="4ED31957" w14:textId="77777777" w:rsidR="00F50363" w:rsidRPr="000F50C8" w:rsidRDefault="00F50363" w:rsidP="00F50363">
            <w:pPr>
              <w:spacing w:after="0"/>
              <w:jc w:val="left"/>
              <w:rPr>
                <w:color w:val="000000"/>
                <w:sz w:val="20"/>
                <w:szCs w:val="20"/>
              </w:rPr>
            </w:pPr>
            <w:r w:rsidRPr="000F50C8">
              <w:rPr>
                <w:color w:val="000000"/>
                <w:sz w:val="20"/>
                <w:szCs w:val="20"/>
              </w:rPr>
              <w:t>Foto - Garáž buldozeru</w:t>
            </w:r>
            <w:r w:rsidRPr="000F50C8">
              <w:rPr>
                <w:color w:val="000000"/>
                <w:sz w:val="20"/>
                <w:szCs w:val="20"/>
              </w:rPr>
              <w:br/>
              <w:t>20210121_140202.jpg, 20210121_140411.jpg, 20210121_140415.jpg, 20210121_140545.jpg</w:t>
            </w:r>
          </w:p>
        </w:tc>
        <w:tc>
          <w:tcPr>
            <w:tcW w:w="2738" w:type="dxa"/>
            <w:shd w:val="clear" w:color="auto" w:fill="auto"/>
            <w:noWrap/>
            <w:vAlign w:val="center"/>
            <w:hideMark/>
          </w:tcPr>
          <w:p w14:paraId="138001AA" w14:textId="3598AB18" w:rsidR="00F50363" w:rsidRPr="000F50C8" w:rsidRDefault="00F50363" w:rsidP="00F50363">
            <w:pPr>
              <w:spacing w:after="0"/>
              <w:jc w:val="left"/>
              <w:rPr>
                <w:color w:val="000000"/>
                <w:sz w:val="20"/>
                <w:szCs w:val="20"/>
              </w:rPr>
            </w:pPr>
            <w:r>
              <w:rPr>
                <w:color w:val="000000"/>
                <w:sz w:val="20"/>
                <w:szCs w:val="20"/>
              </w:rPr>
              <w:t>C-Energy Planá s.r.o.</w:t>
            </w:r>
          </w:p>
        </w:tc>
      </w:tr>
      <w:tr w:rsidR="00F50363" w:rsidRPr="000F50C8" w14:paraId="4E1F92F7" w14:textId="77777777" w:rsidTr="00DB4319">
        <w:trPr>
          <w:cantSplit/>
        </w:trPr>
        <w:tc>
          <w:tcPr>
            <w:tcW w:w="1477" w:type="dxa"/>
            <w:vMerge w:val="restart"/>
            <w:shd w:val="clear" w:color="auto" w:fill="auto"/>
            <w:noWrap/>
            <w:vAlign w:val="center"/>
            <w:hideMark/>
          </w:tcPr>
          <w:p w14:paraId="2F4B7C28" w14:textId="0A044484" w:rsidR="00F50363" w:rsidRPr="00A37483" w:rsidRDefault="00F50363" w:rsidP="00F50363">
            <w:pPr>
              <w:spacing w:after="0"/>
              <w:rPr>
                <w:b/>
                <w:bCs/>
                <w:color w:val="000000"/>
                <w:sz w:val="20"/>
                <w:szCs w:val="20"/>
              </w:rPr>
            </w:pPr>
            <w:r w:rsidRPr="000F50C8">
              <w:rPr>
                <w:b/>
                <w:bCs/>
                <w:color w:val="000000"/>
                <w:sz w:val="20"/>
                <w:szCs w:val="20"/>
              </w:rPr>
              <w:t>SO 15</w:t>
            </w:r>
          </w:p>
        </w:tc>
        <w:tc>
          <w:tcPr>
            <w:tcW w:w="5579" w:type="dxa"/>
            <w:shd w:val="clear" w:color="auto" w:fill="auto"/>
            <w:hideMark/>
          </w:tcPr>
          <w:p w14:paraId="7DE6D408" w14:textId="77777777" w:rsidR="00F50363" w:rsidRPr="000F50C8" w:rsidRDefault="00F50363" w:rsidP="00F50363">
            <w:pPr>
              <w:spacing w:after="0"/>
              <w:jc w:val="left"/>
              <w:rPr>
                <w:color w:val="000000"/>
                <w:sz w:val="20"/>
                <w:szCs w:val="20"/>
              </w:rPr>
            </w:pPr>
            <w:r w:rsidRPr="000F50C8">
              <w:rPr>
                <w:color w:val="000000"/>
                <w:sz w:val="20"/>
                <w:szCs w:val="20"/>
              </w:rPr>
              <w:t>Foto schod. věž 2021.pdf</w:t>
            </w:r>
            <w:r w:rsidRPr="000F50C8">
              <w:rPr>
                <w:color w:val="000000"/>
                <w:sz w:val="20"/>
                <w:szCs w:val="20"/>
              </w:rPr>
              <w:br/>
              <w:t>Foto schod. věž 2021.pdf</w:t>
            </w:r>
          </w:p>
        </w:tc>
        <w:tc>
          <w:tcPr>
            <w:tcW w:w="2738" w:type="dxa"/>
            <w:shd w:val="clear" w:color="auto" w:fill="auto"/>
            <w:noWrap/>
            <w:vAlign w:val="center"/>
            <w:hideMark/>
          </w:tcPr>
          <w:p w14:paraId="1B613E61" w14:textId="67970427" w:rsidR="00F50363" w:rsidRPr="000F50C8" w:rsidRDefault="00F50363" w:rsidP="00F50363">
            <w:pPr>
              <w:spacing w:after="0"/>
              <w:jc w:val="left"/>
              <w:rPr>
                <w:color w:val="000000"/>
                <w:sz w:val="20"/>
                <w:szCs w:val="20"/>
              </w:rPr>
            </w:pPr>
            <w:r>
              <w:rPr>
                <w:color w:val="000000"/>
                <w:sz w:val="20"/>
                <w:szCs w:val="20"/>
              </w:rPr>
              <w:t>C-Energy Planá s.r.o.</w:t>
            </w:r>
          </w:p>
        </w:tc>
      </w:tr>
      <w:tr w:rsidR="00F50363" w:rsidRPr="000F50C8" w14:paraId="40F7B7A4" w14:textId="77777777" w:rsidTr="00DB4319">
        <w:trPr>
          <w:cantSplit/>
        </w:trPr>
        <w:tc>
          <w:tcPr>
            <w:tcW w:w="1477" w:type="dxa"/>
            <w:vMerge/>
            <w:shd w:val="clear" w:color="auto" w:fill="auto"/>
            <w:noWrap/>
            <w:vAlign w:val="center"/>
            <w:hideMark/>
          </w:tcPr>
          <w:p w14:paraId="2C55EB18" w14:textId="7F19BB9A" w:rsidR="00F50363" w:rsidRPr="000F50C8" w:rsidRDefault="00F50363" w:rsidP="00F50363">
            <w:pPr>
              <w:spacing w:after="0"/>
              <w:rPr>
                <w:color w:val="000000"/>
                <w:sz w:val="20"/>
                <w:szCs w:val="20"/>
              </w:rPr>
            </w:pPr>
          </w:p>
        </w:tc>
        <w:tc>
          <w:tcPr>
            <w:tcW w:w="5579" w:type="dxa"/>
            <w:shd w:val="clear" w:color="auto" w:fill="auto"/>
            <w:hideMark/>
          </w:tcPr>
          <w:p w14:paraId="7728B7A1" w14:textId="77777777" w:rsidR="00F50363" w:rsidRPr="000F50C8" w:rsidRDefault="00F50363" w:rsidP="00F50363">
            <w:pPr>
              <w:spacing w:after="0"/>
              <w:jc w:val="left"/>
              <w:rPr>
                <w:color w:val="000000"/>
                <w:sz w:val="20"/>
                <w:szCs w:val="20"/>
              </w:rPr>
            </w:pPr>
            <w:r w:rsidRPr="000F50C8">
              <w:rPr>
                <w:color w:val="000000"/>
                <w:sz w:val="20"/>
                <w:szCs w:val="20"/>
              </w:rPr>
              <w:t xml:space="preserve">Schod. </w:t>
            </w:r>
            <w:proofErr w:type="gramStart"/>
            <w:r w:rsidRPr="000F50C8">
              <w:rPr>
                <w:color w:val="000000"/>
                <w:sz w:val="20"/>
                <w:szCs w:val="20"/>
              </w:rPr>
              <w:t>věž</w:t>
            </w:r>
            <w:proofErr w:type="gramEnd"/>
            <w:r w:rsidRPr="000F50C8">
              <w:rPr>
                <w:color w:val="000000"/>
                <w:sz w:val="20"/>
                <w:szCs w:val="20"/>
              </w:rPr>
              <w:t xml:space="preserve"> - pohled JV - koty.pdf</w:t>
            </w:r>
            <w:r w:rsidRPr="000F50C8">
              <w:rPr>
                <w:color w:val="000000"/>
                <w:sz w:val="20"/>
                <w:szCs w:val="20"/>
              </w:rPr>
              <w:br/>
              <w:t>pohled JV - koty.pdf</w:t>
            </w:r>
          </w:p>
        </w:tc>
        <w:tc>
          <w:tcPr>
            <w:tcW w:w="2738" w:type="dxa"/>
            <w:shd w:val="clear" w:color="auto" w:fill="auto"/>
            <w:noWrap/>
            <w:vAlign w:val="center"/>
            <w:hideMark/>
          </w:tcPr>
          <w:p w14:paraId="7019995D" w14:textId="1228E07F"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5F26A60C" w14:textId="77777777" w:rsidTr="00DB4319">
        <w:trPr>
          <w:cantSplit/>
        </w:trPr>
        <w:tc>
          <w:tcPr>
            <w:tcW w:w="1477" w:type="dxa"/>
            <w:vMerge/>
            <w:shd w:val="clear" w:color="auto" w:fill="auto"/>
            <w:noWrap/>
            <w:vAlign w:val="center"/>
            <w:hideMark/>
          </w:tcPr>
          <w:p w14:paraId="7A4CF6A6" w14:textId="76F2A27F" w:rsidR="00F50363" w:rsidRPr="000F50C8" w:rsidRDefault="00F50363" w:rsidP="00F50363">
            <w:pPr>
              <w:spacing w:after="0"/>
              <w:rPr>
                <w:color w:val="000000"/>
                <w:sz w:val="20"/>
                <w:szCs w:val="20"/>
              </w:rPr>
            </w:pPr>
          </w:p>
        </w:tc>
        <w:tc>
          <w:tcPr>
            <w:tcW w:w="5579" w:type="dxa"/>
            <w:shd w:val="clear" w:color="auto" w:fill="auto"/>
            <w:hideMark/>
          </w:tcPr>
          <w:p w14:paraId="759F49F8" w14:textId="77777777" w:rsidR="00F50363" w:rsidRPr="000F50C8" w:rsidRDefault="00F50363" w:rsidP="00F50363">
            <w:pPr>
              <w:spacing w:after="0"/>
              <w:jc w:val="left"/>
              <w:rPr>
                <w:color w:val="000000"/>
                <w:sz w:val="20"/>
                <w:szCs w:val="20"/>
              </w:rPr>
            </w:pPr>
            <w:r w:rsidRPr="000F50C8">
              <w:rPr>
                <w:color w:val="000000"/>
                <w:sz w:val="20"/>
                <w:szCs w:val="20"/>
              </w:rPr>
              <w:t xml:space="preserve">Schod. </w:t>
            </w:r>
            <w:proofErr w:type="gramStart"/>
            <w:r w:rsidRPr="000F50C8">
              <w:rPr>
                <w:color w:val="000000"/>
                <w:sz w:val="20"/>
                <w:szCs w:val="20"/>
              </w:rPr>
              <w:t>věž</w:t>
            </w:r>
            <w:proofErr w:type="gramEnd"/>
            <w:r w:rsidRPr="000F50C8">
              <w:rPr>
                <w:color w:val="000000"/>
                <w:sz w:val="20"/>
                <w:szCs w:val="20"/>
              </w:rPr>
              <w:t xml:space="preserve"> - pohled JZ koty.pdf</w:t>
            </w:r>
            <w:r w:rsidRPr="000F50C8">
              <w:rPr>
                <w:color w:val="000000"/>
                <w:sz w:val="20"/>
                <w:szCs w:val="20"/>
              </w:rPr>
              <w:br/>
              <w:t>pohled JZ koty.pdf</w:t>
            </w:r>
          </w:p>
        </w:tc>
        <w:tc>
          <w:tcPr>
            <w:tcW w:w="2738" w:type="dxa"/>
            <w:shd w:val="clear" w:color="auto" w:fill="auto"/>
            <w:noWrap/>
            <w:vAlign w:val="center"/>
            <w:hideMark/>
          </w:tcPr>
          <w:p w14:paraId="7AE59F1C" w14:textId="45391744"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1F9618D2" w14:textId="77777777" w:rsidTr="00DB4319">
        <w:trPr>
          <w:cantSplit/>
        </w:trPr>
        <w:tc>
          <w:tcPr>
            <w:tcW w:w="1477" w:type="dxa"/>
            <w:vMerge/>
            <w:shd w:val="clear" w:color="auto" w:fill="auto"/>
            <w:noWrap/>
            <w:vAlign w:val="center"/>
            <w:hideMark/>
          </w:tcPr>
          <w:p w14:paraId="68BD0222" w14:textId="4512D56A" w:rsidR="00F50363" w:rsidRPr="000F50C8" w:rsidRDefault="00F50363" w:rsidP="00F50363">
            <w:pPr>
              <w:spacing w:after="0"/>
              <w:rPr>
                <w:color w:val="000000"/>
                <w:sz w:val="20"/>
                <w:szCs w:val="20"/>
              </w:rPr>
            </w:pPr>
          </w:p>
        </w:tc>
        <w:tc>
          <w:tcPr>
            <w:tcW w:w="5579" w:type="dxa"/>
            <w:shd w:val="clear" w:color="auto" w:fill="auto"/>
            <w:hideMark/>
          </w:tcPr>
          <w:p w14:paraId="3607C225" w14:textId="77777777" w:rsidR="00F50363" w:rsidRPr="000F50C8" w:rsidRDefault="00F50363" w:rsidP="00F50363">
            <w:pPr>
              <w:spacing w:after="0"/>
              <w:jc w:val="left"/>
              <w:rPr>
                <w:color w:val="000000"/>
                <w:sz w:val="20"/>
                <w:szCs w:val="20"/>
              </w:rPr>
            </w:pPr>
            <w:r w:rsidRPr="000F50C8">
              <w:rPr>
                <w:color w:val="000000"/>
                <w:sz w:val="20"/>
                <w:szCs w:val="20"/>
              </w:rPr>
              <w:t xml:space="preserve">Schod. </w:t>
            </w:r>
            <w:proofErr w:type="gramStart"/>
            <w:r w:rsidRPr="000F50C8">
              <w:rPr>
                <w:color w:val="000000"/>
                <w:sz w:val="20"/>
                <w:szCs w:val="20"/>
              </w:rPr>
              <w:t>věž</w:t>
            </w:r>
            <w:proofErr w:type="gramEnd"/>
            <w:r w:rsidRPr="000F50C8">
              <w:rPr>
                <w:color w:val="000000"/>
                <w:sz w:val="20"/>
                <w:szCs w:val="20"/>
              </w:rPr>
              <w:t xml:space="preserve"> - pohled SV koty.pdf</w:t>
            </w:r>
            <w:r w:rsidRPr="000F50C8">
              <w:rPr>
                <w:color w:val="000000"/>
                <w:sz w:val="20"/>
                <w:szCs w:val="20"/>
              </w:rPr>
              <w:br/>
              <w:t>pohled SV koty.pdf</w:t>
            </w:r>
          </w:p>
        </w:tc>
        <w:tc>
          <w:tcPr>
            <w:tcW w:w="2738" w:type="dxa"/>
            <w:shd w:val="clear" w:color="auto" w:fill="auto"/>
            <w:noWrap/>
            <w:vAlign w:val="center"/>
            <w:hideMark/>
          </w:tcPr>
          <w:p w14:paraId="62AFDF94" w14:textId="3A3E6F35" w:rsidR="00F50363" w:rsidRPr="000F50C8" w:rsidRDefault="00F50363" w:rsidP="00F50363">
            <w:pPr>
              <w:spacing w:after="0"/>
              <w:jc w:val="left"/>
              <w:rPr>
                <w:color w:val="000000"/>
                <w:sz w:val="20"/>
                <w:szCs w:val="20"/>
              </w:rPr>
            </w:pPr>
            <w:r w:rsidRPr="000F50C8">
              <w:rPr>
                <w:color w:val="000000"/>
                <w:sz w:val="20"/>
                <w:szCs w:val="20"/>
              </w:rPr>
              <w:t>--</w:t>
            </w:r>
          </w:p>
        </w:tc>
      </w:tr>
    </w:tbl>
    <w:p w14:paraId="3417F63C" w14:textId="736D9D01" w:rsidR="004D6DAB" w:rsidRDefault="003A0AF0" w:rsidP="003A0AF0">
      <w:pPr>
        <w:pStyle w:val="Nadpis2"/>
        <w:numPr>
          <w:ilvl w:val="0"/>
          <w:numId w:val="0"/>
        </w:numPr>
        <w:ind w:left="1134" w:hanging="1134"/>
      </w:pPr>
      <w:r>
        <w:t>16.2</w:t>
      </w:r>
      <w:r>
        <w:tab/>
      </w:r>
      <w:r w:rsidR="008D579F">
        <w:t>Dokumentace požadovaného stavu</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7"/>
        <w:gridCol w:w="5579"/>
        <w:gridCol w:w="2738"/>
      </w:tblGrid>
      <w:tr w:rsidR="00C2731E" w:rsidRPr="00D50D92" w14:paraId="48E29480" w14:textId="77777777" w:rsidTr="00C2731E">
        <w:trPr>
          <w:cantSplit/>
        </w:trPr>
        <w:tc>
          <w:tcPr>
            <w:tcW w:w="1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882896D" w14:textId="77777777" w:rsidR="00C2731E" w:rsidRPr="00D50D92" w:rsidRDefault="00C2731E" w:rsidP="00741433">
            <w:pPr>
              <w:spacing w:after="0"/>
              <w:rPr>
                <w:b/>
                <w:bCs/>
                <w:color w:val="000000"/>
                <w:sz w:val="20"/>
                <w:szCs w:val="20"/>
              </w:rPr>
            </w:pPr>
            <w:r w:rsidRPr="00D50D92">
              <w:rPr>
                <w:b/>
                <w:bCs/>
                <w:color w:val="000000"/>
                <w:sz w:val="20"/>
                <w:szCs w:val="20"/>
              </w:rPr>
              <w:t>Zatřídění souboru</w:t>
            </w:r>
          </w:p>
        </w:tc>
        <w:tc>
          <w:tcPr>
            <w:tcW w:w="557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42DF0D17" w14:textId="77777777" w:rsidR="00C2731E" w:rsidRPr="00D50D92" w:rsidRDefault="00C2731E" w:rsidP="00741433">
            <w:pPr>
              <w:spacing w:after="0"/>
              <w:jc w:val="left"/>
              <w:rPr>
                <w:b/>
                <w:bCs/>
                <w:color w:val="000000"/>
                <w:sz w:val="20"/>
                <w:szCs w:val="20"/>
              </w:rPr>
            </w:pPr>
            <w:r w:rsidRPr="00D50D92">
              <w:rPr>
                <w:b/>
                <w:bCs/>
                <w:color w:val="000000"/>
                <w:sz w:val="20"/>
                <w:szCs w:val="20"/>
              </w:rPr>
              <w:t>Název dokumentu</w:t>
            </w:r>
          </w:p>
          <w:p w14:paraId="0205F3D1" w14:textId="77777777" w:rsidR="00C2731E" w:rsidRPr="00D50D92" w:rsidRDefault="00C2731E" w:rsidP="00741433">
            <w:pPr>
              <w:spacing w:after="0"/>
              <w:jc w:val="left"/>
              <w:rPr>
                <w:b/>
                <w:bCs/>
                <w:color w:val="000000"/>
                <w:sz w:val="20"/>
                <w:szCs w:val="20"/>
              </w:rPr>
            </w:pPr>
            <w:r w:rsidRPr="00D50D92">
              <w:rPr>
                <w:b/>
                <w:bCs/>
                <w:color w:val="000000"/>
                <w:sz w:val="20"/>
                <w:szCs w:val="20"/>
              </w:rPr>
              <w:t>Název el. souboru</w:t>
            </w:r>
          </w:p>
        </w:tc>
        <w:tc>
          <w:tcPr>
            <w:tcW w:w="2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9673ED7" w14:textId="77777777" w:rsidR="00C2731E" w:rsidRPr="00D50D92" w:rsidRDefault="00C2731E" w:rsidP="00741433">
            <w:pPr>
              <w:spacing w:after="0"/>
              <w:jc w:val="left"/>
              <w:rPr>
                <w:b/>
                <w:bCs/>
                <w:color w:val="000000"/>
                <w:sz w:val="20"/>
                <w:szCs w:val="20"/>
              </w:rPr>
            </w:pPr>
            <w:r w:rsidRPr="00D50D92">
              <w:rPr>
                <w:b/>
                <w:bCs/>
                <w:color w:val="000000"/>
                <w:sz w:val="20"/>
                <w:szCs w:val="20"/>
              </w:rPr>
              <w:t>Vypracováno</w:t>
            </w:r>
          </w:p>
        </w:tc>
      </w:tr>
      <w:tr w:rsidR="0002068D" w:rsidRPr="004D1782" w14:paraId="6CD01D80" w14:textId="77777777" w:rsidTr="00741433">
        <w:trPr>
          <w:cantSplit/>
        </w:trPr>
        <w:tc>
          <w:tcPr>
            <w:tcW w:w="9794" w:type="dxa"/>
            <w:gridSpan w:val="3"/>
            <w:shd w:val="clear" w:color="auto" w:fill="auto"/>
            <w:noWrap/>
            <w:vAlign w:val="center"/>
            <w:hideMark/>
          </w:tcPr>
          <w:p w14:paraId="5F7A2AFD" w14:textId="77777777" w:rsidR="0002068D" w:rsidRPr="004D1782" w:rsidRDefault="0002068D" w:rsidP="00741433">
            <w:pPr>
              <w:keepNext/>
              <w:spacing w:before="60" w:after="60"/>
              <w:jc w:val="left"/>
              <w:rPr>
                <w:b/>
                <w:bCs/>
                <w:color w:val="000000"/>
                <w:sz w:val="24"/>
                <w:szCs w:val="24"/>
              </w:rPr>
            </w:pPr>
            <w:r w:rsidRPr="004D1782">
              <w:rPr>
                <w:b/>
                <w:bCs/>
                <w:color w:val="000000"/>
                <w:sz w:val="24"/>
                <w:szCs w:val="24"/>
              </w:rPr>
              <w:t>PS 09 - Systém elektro</w:t>
            </w:r>
          </w:p>
        </w:tc>
      </w:tr>
      <w:tr w:rsidR="0002068D" w:rsidRPr="000F50C8" w14:paraId="63EA5A75" w14:textId="77777777" w:rsidTr="00B54E1B">
        <w:trPr>
          <w:cantSplit/>
        </w:trPr>
        <w:tc>
          <w:tcPr>
            <w:tcW w:w="1477" w:type="dxa"/>
            <w:tcBorders>
              <w:bottom w:val="single" w:sz="4" w:space="0" w:color="auto"/>
            </w:tcBorders>
            <w:shd w:val="clear" w:color="auto" w:fill="auto"/>
            <w:noWrap/>
            <w:vAlign w:val="center"/>
            <w:hideMark/>
          </w:tcPr>
          <w:p w14:paraId="07089F6E" w14:textId="77777777" w:rsidR="0002068D" w:rsidRPr="000F50C8" w:rsidRDefault="0002068D" w:rsidP="0002068D">
            <w:pPr>
              <w:spacing w:after="0"/>
              <w:jc w:val="center"/>
              <w:rPr>
                <w:color w:val="000000"/>
                <w:sz w:val="20"/>
                <w:szCs w:val="20"/>
              </w:rPr>
            </w:pPr>
            <w:r w:rsidRPr="000F50C8">
              <w:rPr>
                <w:color w:val="000000"/>
                <w:sz w:val="20"/>
                <w:szCs w:val="20"/>
              </w:rPr>
              <w:t> </w:t>
            </w:r>
          </w:p>
        </w:tc>
        <w:tc>
          <w:tcPr>
            <w:tcW w:w="5579" w:type="dxa"/>
            <w:shd w:val="clear" w:color="auto" w:fill="auto"/>
            <w:hideMark/>
          </w:tcPr>
          <w:p w14:paraId="70D8F009" w14:textId="37E7E268" w:rsidR="0002068D" w:rsidRPr="000F50C8" w:rsidRDefault="0002068D" w:rsidP="0002068D">
            <w:pPr>
              <w:spacing w:after="0"/>
              <w:jc w:val="left"/>
              <w:rPr>
                <w:color w:val="000000"/>
                <w:sz w:val="20"/>
                <w:szCs w:val="20"/>
              </w:rPr>
            </w:pPr>
            <w:r w:rsidRPr="000F50C8">
              <w:rPr>
                <w:color w:val="000000"/>
                <w:sz w:val="20"/>
                <w:szCs w:val="20"/>
              </w:rPr>
              <w:t>EPS_NAVRHOVANÁ ÚPRAVA UPGRADE ÚSTŘEDEN</w:t>
            </w:r>
            <w:r w:rsidRPr="000F50C8">
              <w:rPr>
                <w:color w:val="000000"/>
                <w:sz w:val="20"/>
                <w:szCs w:val="20"/>
              </w:rPr>
              <w:br/>
              <w:t>EPS_Navrhovaná úprava-upgrade ústředen.pdf</w:t>
            </w:r>
          </w:p>
        </w:tc>
        <w:tc>
          <w:tcPr>
            <w:tcW w:w="2738" w:type="dxa"/>
            <w:shd w:val="clear" w:color="auto" w:fill="auto"/>
            <w:vAlign w:val="center"/>
            <w:hideMark/>
          </w:tcPr>
          <w:p w14:paraId="4D7D887F" w14:textId="5F034B48" w:rsidR="0002068D" w:rsidRPr="000F50C8" w:rsidRDefault="0002068D" w:rsidP="0002068D">
            <w:pPr>
              <w:spacing w:after="0"/>
              <w:jc w:val="left"/>
              <w:rPr>
                <w:color w:val="000000"/>
                <w:sz w:val="20"/>
                <w:szCs w:val="20"/>
              </w:rPr>
            </w:pPr>
            <w:r w:rsidRPr="000F50C8">
              <w:rPr>
                <w:color w:val="000000"/>
                <w:sz w:val="20"/>
                <w:szCs w:val="20"/>
              </w:rPr>
              <w:t>--</w:t>
            </w:r>
          </w:p>
        </w:tc>
      </w:tr>
      <w:tr w:rsidR="00744F2F" w:rsidRPr="00E65DF0" w14:paraId="25C23B9D" w14:textId="77777777" w:rsidTr="00741433">
        <w:trPr>
          <w:cantSplit/>
        </w:trPr>
        <w:tc>
          <w:tcPr>
            <w:tcW w:w="9794" w:type="dxa"/>
            <w:gridSpan w:val="3"/>
            <w:shd w:val="clear" w:color="auto" w:fill="auto"/>
            <w:noWrap/>
            <w:vAlign w:val="center"/>
            <w:hideMark/>
          </w:tcPr>
          <w:p w14:paraId="6DE282D6" w14:textId="77777777" w:rsidR="00744F2F" w:rsidRPr="00E65DF0" w:rsidRDefault="00744F2F" w:rsidP="00741433">
            <w:pPr>
              <w:spacing w:before="60" w:after="60"/>
              <w:jc w:val="left"/>
              <w:rPr>
                <w:b/>
                <w:bCs/>
                <w:color w:val="000000"/>
                <w:sz w:val="24"/>
                <w:szCs w:val="24"/>
              </w:rPr>
            </w:pPr>
            <w:r w:rsidRPr="00E65DF0">
              <w:rPr>
                <w:b/>
                <w:bCs/>
                <w:color w:val="000000"/>
                <w:sz w:val="24"/>
                <w:szCs w:val="24"/>
              </w:rPr>
              <w:t>Stavební objekty</w:t>
            </w:r>
          </w:p>
        </w:tc>
      </w:tr>
      <w:tr w:rsidR="00744F2F" w:rsidRPr="000F50C8" w14:paraId="26179708" w14:textId="77777777" w:rsidTr="00741433">
        <w:trPr>
          <w:cantSplit/>
        </w:trPr>
        <w:tc>
          <w:tcPr>
            <w:tcW w:w="1477" w:type="dxa"/>
            <w:vMerge w:val="restart"/>
            <w:shd w:val="clear" w:color="auto" w:fill="auto"/>
            <w:noWrap/>
            <w:vAlign w:val="center"/>
            <w:hideMark/>
          </w:tcPr>
          <w:p w14:paraId="2775B0DB" w14:textId="77777777" w:rsidR="00744F2F" w:rsidRPr="000F50C8" w:rsidRDefault="00744F2F" w:rsidP="00741433">
            <w:pPr>
              <w:spacing w:after="0"/>
              <w:rPr>
                <w:b/>
                <w:bCs/>
                <w:color w:val="000000"/>
                <w:sz w:val="20"/>
                <w:szCs w:val="20"/>
              </w:rPr>
            </w:pPr>
            <w:r w:rsidRPr="000F50C8">
              <w:rPr>
                <w:b/>
                <w:bCs/>
                <w:color w:val="000000"/>
                <w:sz w:val="20"/>
                <w:szCs w:val="20"/>
              </w:rPr>
              <w:t>Situační výkresy</w:t>
            </w:r>
          </w:p>
        </w:tc>
        <w:tc>
          <w:tcPr>
            <w:tcW w:w="5579" w:type="dxa"/>
            <w:shd w:val="clear" w:color="auto" w:fill="auto"/>
            <w:hideMark/>
          </w:tcPr>
          <w:p w14:paraId="690E8B96" w14:textId="3BAEB468" w:rsidR="00744F2F" w:rsidRPr="000F50C8" w:rsidRDefault="00744F2F" w:rsidP="00741433">
            <w:pPr>
              <w:spacing w:after="0"/>
              <w:jc w:val="left"/>
              <w:rPr>
                <w:color w:val="000000"/>
                <w:sz w:val="20"/>
                <w:szCs w:val="20"/>
              </w:rPr>
            </w:pPr>
            <w:r w:rsidRPr="000F50C8">
              <w:rPr>
                <w:color w:val="000000"/>
                <w:sz w:val="20"/>
                <w:szCs w:val="20"/>
              </w:rPr>
              <w:t>Dispozice zájmových ploch areálu teplárny - Generel</w:t>
            </w:r>
            <w:r w:rsidRPr="000F50C8">
              <w:rPr>
                <w:color w:val="000000"/>
                <w:sz w:val="20"/>
                <w:szCs w:val="20"/>
              </w:rPr>
              <w:br/>
              <w:t>CC19U00Z001_</w:t>
            </w:r>
            <w:r w:rsidR="00463008">
              <w:rPr>
                <w:color w:val="000000"/>
                <w:sz w:val="20"/>
                <w:szCs w:val="20"/>
              </w:rPr>
              <w:t>1</w:t>
            </w:r>
            <w:r w:rsidRPr="000F50C8">
              <w:rPr>
                <w:color w:val="000000"/>
                <w:sz w:val="20"/>
                <w:szCs w:val="20"/>
              </w:rPr>
              <w:t>_Gen_stepka.pdf</w:t>
            </w:r>
          </w:p>
        </w:tc>
        <w:tc>
          <w:tcPr>
            <w:tcW w:w="2738" w:type="dxa"/>
            <w:shd w:val="clear" w:color="auto" w:fill="auto"/>
            <w:vAlign w:val="center"/>
            <w:hideMark/>
          </w:tcPr>
          <w:p w14:paraId="6E0DE503" w14:textId="77777777" w:rsidR="00744F2F" w:rsidRPr="000F50C8" w:rsidRDefault="00744F2F" w:rsidP="00741433">
            <w:pPr>
              <w:spacing w:after="0"/>
              <w:jc w:val="left"/>
              <w:rPr>
                <w:color w:val="000000"/>
                <w:sz w:val="20"/>
                <w:szCs w:val="20"/>
              </w:rPr>
            </w:pPr>
            <w:r w:rsidRPr="000F50C8">
              <w:rPr>
                <w:color w:val="000000"/>
                <w:sz w:val="20"/>
                <w:szCs w:val="20"/>
              </w:rPr>
              <w:t>H&amp;D Engineering spol. s r.o.</w:t>
            </w:r>
          </w:p>
        </w:tc>
      </w:tr>
      <w:tr w:rsidR="00744F2F" w:rsidRPr="000F50C8" w14:paraId="650514D6" w14:textId="77777777" w:rsidTr="00741433">
        <w:trPr>
          <w:cantSplit/>
        </w:trPr>
        <w:tc>
          <w:tcPr>
            <w:tcW w:w="1477" w:type="dxa"/>
            <w:vMerge/>
            <w:shd w:val="clear" w:color="auto" w:fill="auto"/>
            <w:noWrap/>
            <w:vAlign w:val="center"/>
            <w:hideMark/>
          </w:tcPr>
          <w:p w14:paraId="7209D9F5" w14:textId="77777777" w:rsidR="00744F2F" w:rsidRPr="000F50C8" w:rsidRDefault="00744F2F" w:rsidP="00741433">
            <w:pPr>
              <w:spacing w:after="0"/>
              <w:rPr>
                <w:color w:val="000000"/>
                <w:sz w:val="20"/>
                <w:szCs w:val="20"/>
              </w:rPr>
            </w:pPr>
          </w:p>
        </w:tc>
        <w:tc>
          <w:tcPr>
            <w:tcW w:w="5579" w:type="dxa"/>
            <w:shd w:val="clear" w:color="auto" w:fill="auto"/>
            <w:hideMark/>
          </w:tcPr>
          <w:p w14:paraId="7EFB73DA" w14:textId="384BC130" w:rsidR="00744F2F" w:rsidRPr="000F50C8" w:rsidRDefault="00744F2F" w:rsidP="00741433">
            <w:pPr>
              <w:spacing w:after="0"/>
              <w:jc w:val="left"/>
              <w:rPr>
                <w:color w:val="000000"/>
                <w:sz w:val="20"/>
                <w:szCs w:val="20"/>
              </w:rPr>
            </w:pPr>
            <w:r w:rsidRPr="000F50C8">
              <w:rPr>
                <w:color w:val="000000"/>
                <w:sz w:val="20"/>
                <w:szCs w:val="20"/>
              </w:rPr>
              <w:t>Dispozice zájmové plochy SO 16 - Generel</w:t>
            </w:r>
            <w:r w:rsidRPr="000F50C8">
              <w:rPr>
                <w:color w:val="000000"/>
                <w:sz w:val="20"/>
                <w:szCs w:val="20"/>
              </w:rPr>
              <w:br/>
              <w:t>CC19U00Z002_</w:t>
            </w:r>
            <w:r w:rsidR="00967494">
              <w:rPr>
                <w:color w:val="000000"/>
                <w:sz w:val="20"/>
                <w:szCs w:val="20"/>
              </w:rPr>
              <w:t>1</w:t>
            </w:r>
            <w:r w:rsidRPr="000F50C8">
              <w:rPr>
                <w:color w:val="000000"/>
                <w:sz w:val="20"/>
                <w:szCs w:val="20"/>
              </w:rPr>
              <w:t>_SO16.pdf</w:t>
            </w:r>
          </w:p>
        </w:tc>
        <w:tc>
          <w:tcPr>
            <w:tcW w:w="2738" w:type="dxa"/>
            <w:shd w:val="clear" w:color="auto" w:fill="auto"/>
            <w:vAlign w:val="center"/>
            <w:hideMark/>
          </w:tcPr>
          <w:p w14:paraId="0F98691C" w14:textId="77777777" w:rsidR="00744F2F" w:rsidRPr="000F50C8" w:rsidRDefault="00744F2F" w:rsidP="00741433">
            <w:pPr>
              <w:spacing w:after="0"/>
              <w:jc w:val="left"/>
              <w:rPr>
                <w:color w:val="000000"/>
                <w:sz w:val="20"/>
                <w:szCs w:val="20"/>
              </w:rPr>
            </w:pPr>
            <w:r w:rsidRPr="000F50C8">
              <w:rPr>
                <w:color w:val="000000"/>
                <w:sz w:val="20"/>
                <w:szCs w:val="20"/>
              </w:rPr>
              <w:t>H&amp;D Engineering spol. s r.o.</w:t>
            </w:r>
          </w:p>
        </w:tc>
      </w:tr>
      <w:tr w:rsidR="00D50D92" w:rsidRPr="000F50C8" w14:paraId="5C922D92" w14:textId="77777777" w:rsidTr="00741433">
        <w:trPr>
          <w:cantSplit/>
          <w:trHeight w:val="570"/>
        </w:trPr>
        <w:tc>
          <w:tcPr>
            <w:tcW w:w="1477" w:type="dxa"/>
            <w:vMerge w:val="restart"/>
            <w:shd w:val="clear" w:color="auto" w:fill="auto"/>
            <w:noWrap/>
            <w:vAlign w:val="center"/>
            <w:hideMark/>
          </w:tcPr>
          <w:p w14:paraId="3B8C3C4A" w14:textId="77777777" w:rsidR="00D50D92" w:rsidRPr="000F50C8" w:rsidRDefault="00D50D92" w:rsidP="00D50D92">
            <w:pPr>
              <w:spacing w:after="0"/>
              <w:rPr>
                <w:b/>
                <w:bCs/>
                <w:color w:val="000000"/>
                <w:sz w:val="20"/>
                <w:szCs w:val="20"/>
              </w:rPr>
            </w:pPr>
            <w:r w:rsidRPr="000F50C8">
              <w:rPr>
                <w:b/>
                <w:bCs/>
                <w:color w:val="000000"/>
                <w:sz w:val="20"/>
                <w:szCs w:val="20"/>
              </w:rPr>
              <w:t>SO 04</w:t>
            </w:r>
          </w:p>
          <w:p w14:paraId="0DF1C677" w14:textId="77777777" w:rsidR="00D50D92" w:rsidRPr="000F50C8" w:rsidRDefault="00D50D92" w:rsidP="00D50D92">
            <w:pPr>
              <w:spacing w:after="0"/>
              <w:rPr>
                <w:b/>
                <w:bCs/>
                <w:color w:val="000000"/>
                <w:sz w:val="20"/>
                <w:szCs w:val="20"/>
              </w:rPr>
            </w:pPr>
          </w:p>
        </w:tc>
        <w:tc>
          <w:tcPr>
            <w:tcW w:w="5579" w:type="dxa"/>
            <w:shd w:val="clear" w:color="auto" w:fill="auto"/>
            <w:hideMark/>
          </w:tcPr>
          <w:p w14:paraId="3BDEA404" w14:textId="77777777" w:rsidR="00D50D92" w:rsidRDefault="00D50D92" w:rsidP="00D50D92">
            <w:pPr>
              <w:spacing w:after="0"/>
              <w:jc w:val="left"/>
              <w:rPr>
                <w:color w:val="000000"/>
                <w:sz w:val="20"/>
                <w:szCs w:val="20"/>
              </w:rPr>
            </w:pPr>
            <w:r>
              <w:rPr>
                <w:color w:val="000000"/>
                <w:sz w:val="20"/>
                <w:szCs w:val="20"/>
              </w:rPr>
              <w:t>Studie proveditelnosti</w:t>
            </w:r>
          </w:p>
          <w:p w14:paraId="0F578612" w14:textId="6746F0D0" w:rsidR="00D50D92" w:rsidRPr="000F50C8" w:rsidRDefault="00D50D92" w:rsidP="00D50D92">
            <w:pPr>
              <w:spacing w:after="0"/>
              <w:jc w:val="left"/>
              <w:rPr>
                <w:color w:val="000000"/>
                <w:sz w:val="20"/>
                <w:szCs w:val="20"/>
              </w:rPr>
            </w:pPr>
            <w:r w:rsidRPr="003B15FA">
              <w:rPr>
                <w:color w:val="000000"/>
                <w:sz w:val="20"/>
                <w:szCs w:val="20"/>
              </w:rPr>
              <w:t>K_Studie proveditelnosti osvětlení kotelny a okolních prostorů.pdf</w:t>
            </w:r>
          </w:p>
        </w:tc>
        <w:tc>
          <w:tcPr>
            <w:tcW w:w="2738" w:type="dxa"/>
            <w:shd w:val="clear" w:color="auto" w:fill="auto"/>
            <w:vAlign w:val="center"/>
            <w:hideMark/>
          </w:tcPr>
          <w:p w14:paraId="2BBF14EA" w14:textId="0A6C8E91" w:rsidR="00D50D92" w:rsidRPr="000F50C8" w:rsidRDefault="00D50D92" w:rsidP="00D50D92">
            <w:pPr>
              <w:spacing w:after="0"/>
              <w:jc w:val="left"/>
              <w:rPr>
                <w:color w:val="000000"/>
                <w:sz w:val="20"/>
                <w:szCs w:val="20"/>
              </w:rPr>
            </w:pPr>
            <w:r>
              <w:rPr>
                <w:color w:val="000000"/>
                <w:sz w:val="20"/>
                <w:szCs w:val="20"/>
              </w:rPr>
              <w:t xml:space="preserve"> --</w:t>
            </w:r>
          </w:p>
        </w:tc>
      </w:tr>
      <w:tr w:rsidR="00C54416" w:rsidRPr="000F50C8" w14:paraId="1EBAB481" w14:textId="77777777" w:rsidTr="00741433">
        <w:trPr>
          <w:cantSplit/>
        </w:trPr>
        <w:tc>
          <w:tcPr>
            <w:tcW w:w="1477" w:type="dxa"/>
            <w:vMerge/>
            <w:shd w:val="clear" w:color="auto" w:fill="auto"/>
            <w:noWrap/>
            <w:vAlign w:val="center"/>
            <w:hideMark/>
          </w:tcPr>
          <w:p w14:paraId="4D93AE09" w14:textId="77777777" w:rsidR="00C54416" w:rsidRPr="000F50C8" w:rsidRDefault="00C54416" w:rsidP="00741433">
            <w:pPr>
              <w:spacing w:after="0"/>
              <w:rPr>
                <w:b/>
                <w:bCs/>
                <w:color w:val="000000"/>
                <w:sz w:val="20"/>
                <w:szCs w:val="20"/>
              </w:rPr>
            </w:pPr>
          </w:p>
        </w:tc>
        <w:tc>
          <w:tcPr>
            <w:tcW w:w="5579" w:type="dxa"/>
            <w:shd w:val="clear" w:color="auto" w:fill="auto"/>
          </w:tcPr>
          <w:p w14:paraId="35886D4E" w14:textId="77777777" w:rsidR="00C54416" w:rsidRDefault="00C54416" w:rsidP="00741433">
            <w:pPr>
              <w:spacing w:after="0"/>
              <w:jc w:val="left"/>
              <w:rPr>
                <w:color w:val="000000"/>
                <w:sz w:val="20"/>
                <w:szCs w:val="20"/>
              </w:rPr>
            </w:pPr>
            <w:r w:rsidRPr="003B320B">
              <w:rPr>
                <w:color w:val="000000"/>
                <w:sz w:val="20"/>
                <w:szCs w:val="20"/>
              </w:rPr>
              <w:t>Předběžný výkaz výměr osvětlení kotelny a okolních prostorů</w:t>
            </w:r>
          </w:p>
          <w:p w14:paraId="4DD6219A" w14:textId="77777777" w:rsidR="00C54416" w:rsidRPr="000F50C8" w:rsidRDefault="00C54416" w:rsidP="00741433">
            <w:pPr>
              <w:spacing w:after="0"/>
              <w:jc w:val="left"/>
              <w:rPr>
                <w:color w:val="000000"/>
                <w:sz w:val="20"/>
                <w:szCs w:val="20"/>
              </w:rPr>
            </w:pPr>
            <w:r>
              <w:rPr>
                <w:color w:val="000000"/>
                <w:sz w:val="20"/>
                <w:szCs w:val="20"/>
              </w:rPr>
              <w:t>K-</w:t>
            </w:r>
            <w:r w:rsidRPr="003B320B">
              <w:rPr>
                <w:color w:val="000000"/>
                <w:sz w:val="20"/>
                <w:szCs w:val="20"/>
              </w:rPr>
              <w:t>Předběžný výkaz výměr osvětlení kotelny a okolních prostorů.pdf</w:t>
            </w:r>
          </w:p>
        </w:tc>
        <w:tc>
          <w:tcPr>
            <w:tcW w:w="2738" w:type="dxa"/>
            <w:shd w:val="clear" w:color="auto" w:fill="auto"/>
            <w:vAlign w:val="center"/>
          </w:tcPr>
          <w:p w14:paraId="2AD3E9BD" w14:textId="77777777" w:rsidR="00C54416" w:rsidRPr="000F50C8" w:rsidRDefault="00C54416" w:rsidP="00741433">
            <w:pPr>
              <w:spacing w:after="0"/>
              <w:jc w:val="left"/>
              <w:rPr>
                <w:color w:val="000000"/>
                <w:sz w:val="20"/>
                <w:szCs w:val="20"/>
              </w:rPr>
            </w:pPr>
            <w:r>
              <w:rPr>
                <w:color w:val="000000"/>
                <w:sz w:val="20"/>
                <w:szCs w:val="20"/>
              </w:rPr>
              <w:t>CR Project, s.r.o.</w:t>
            </w:r>
          </w:p>
        </w:tc>
      </w:tr>
      <w:tr w:rsidR="00122377" w:rsidRPr="000F50C8" w14:paraId="68C3419A" w14:textId="77777777" w:rsidTr="00741433">
        <w:trPr>
          <w:cantSplit/>
        </w:trPr>
        <w:tc>
          <w:tcPr>
            <w:tcW w:w="1477" w:type="dxa"/>
            <w:vMerge w:val="restart"/>
            <w:shd w:val="clear" w:color="auto" w:fill="auto"/>
            <w:noWrap/>
            <w:vAlign w:val="center"/>
            <w:hideMark/>
          </w:tcPr>
          <w:p w14:paraId="75D4F6FD" w14:textId="77777777" w:rsidR="00122377" w:rsidRPr="00A37483" w:rsidRDefault="00122377" w:rsidP="00741433">
            <w:pPr>
              <w:spacing w:after="0"/>
              <w:rPr>
                <w:b/>
                <w:bCs/>
                <w:color w:val="000000"/>
                <w:sz w:val="20"/>
                <w:szCs w:val="20"/>
              </w:rPr>
            </w:pPr>
            <w:r w:rsidRPr="000F50C8">
              <w:rPr>
                <w:b/>
                <w:bCs/>
                <w:color w:val="000000"/>
                <w:sz w:val="20"/>
                <w:szCs w:val="20"/>
              </w:rPr>
              <w:t>SO 16</w:t>
            </w:r>
          </w:p>
        </w:tc>
        <w:tc>
          <w:tcPr>
            <w:tcW w:w="5579" w:type="dxa"/>
            <w:shd w:val="clear" w:color="auto" w:fill="auto"/>
            <w:vAlign w:val="bottom"/>
            <w:hideMark/>
          </w:tcPr>
          <w:p w14:paraId="06143E4D" w14:textId="77777777" w:rsidR="00122377" w:rsidRDefault="00122377" w:rsidP="00741433">
            <w:pPr>
              <w:spacing w:after="0"/>
              <w:jc w:val="left"/>
              <w:rPr>
                <w:color w:val="000000"/>
                <w:sz w:val="20"/>
                <w:szCs w:val="20"/>
              </w:rPr>
            </w:pPr>
            <w:r>
              <w:rPr>
                <w:color w:val="000000"/>
                <w:sz w:val="20"/>
                <w:szCs w:val="20"/>
              </w:rPr>
              <w:t>SO16 – PŘÍJEZDNÍ KOMUNIKACE, TECHNICKÁ ZPRÁVA</w:t>
            </w:r>
          </w:p>
          <w:p w14:paraId="51A6C326" w14:textId="77777777" w:rsidR="00122377" w:rsidRPr="000F50C8" w:rsidRDefault="00122377" w:rsidP="00741433">
            <w:pPr>
              <w:spacing w:after="0"/>
              <w:jc w:val="left"/>
              <w:rPr>
                <w:color w:val="000000"/>
                <w:sz w:val="20"/>
                <w:szCs w:val="20"/>
              </w:rPr>
            </w:pPr>
            <w:r w:rsidRPr="002A2CF5">
              <w:rPr>
                <w:color w:val="000000"/>
                <w:sz w:val="20"/>
                <w:szCs w:val="20"/>
              </w:rPr>
              <w:t>ZV19UZA0A501-0_Technicka_zprava_komunikace</w:t>
            </w:r>
            <w:r>
              <w:rPr>
                <w:color w:val="000000"/>
                <w:sz w:val="20"/>
                <w:szCs w:val="20"/>
              </w:rPr>
              <w:t>.pdf</w:t>
            </w:r>
          </w:p>
        </w:tc>
        <w:tc>
          <w:tcPr>
            <w:tcW w:w="2738" w:type="dxa"/>
            <w:shd w:val="clear" w:color="auto" w:fill="auto"/>
            <w:noWrap/>
            <w:vAlign w:val="center"/>
            <w:hideMark/>
          </w:tcPr>
          <w:p w14:paraId="059964F8"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7B2FFF25" w14:textId="77777777" w:rsidTr="00741433">
        <w:trPr>
          <w:cantSplit/>
        </w:trPr>
        <w:tc>
          <w:tcPr>
            <w:tcW w:w="1477" w:type="dxa"/>
            <w:vMerge/>
            <w:shd w:val="clear" w:color="auto" w:fill="auto"/>
            <w:noWrap/>
            <w:vAlign w:val="center"/>
            <w:hideMark/>
          </w:tcPr>
          <w:p w14:paraId="25B8A409" w14:textId="77777777" w:rsidR="00122377" w:rsidRPr="000F50C8" w:rsidRDefault="00122377" w:rsidP="00741433">
            <w:pPr>
              <w:spacing w:after="0"/>
              <w:rPr>
                <w:color w:val="000000"/>
                <w:sz w:val="20"/>
                <w:szCs w:val="20"/>
              </w:rPr>
            </w:pPr>
          </w:p>
        </w:tc>
        <w:tc>
          <w:tcPr>
            <w:tcW w:w="5579" w:type="dxa"/>
            <w:shd w:val="clear" w:color="auto" w:fill="auto"/>
            <w:vAlign w:val="bottom"/>
            <w:hideMark/>
          </w:tcPr>
          <w:p w14:paraId="3779C71C" w14:textId="77777777" w:rsidR="00122377" w:rsidRDefault="00122377" w:rsidP="00741433">
            <w:pPr>
              <w:spacing w:after="0"/>
              <w:jc w:val="left"/>
              <w:rPr>
                <w:color w:val="000000"/>
                <w:sz w:val="20"/>
                <w:szCs w:val="20"/>
              </w:rPr>
            </w:pPr>
            <w:r>
              <w:rPr>
                <w:color w:val="000000"/>
                <w:sz w:val="20"/>
                <w:szCs w:val="20"/>
              </w:rPr>
              <w:t>SO16 – PŘÍJEZDOVÁ KOMUNIKACE, VÝKAZ VÝMĚR</w:t>
            </w:r>
          </w:p>
          <w:p w14:paraId="55D84ED8" w14:textId="77777777" w:rsidR="00122377" w:rsidRPr="000F50C8" w:rsidRDefault="00122377" w:rsidP="00741433">
            <w:pPr>
              <w:spacing w:after="0"/>
              <w:jc w:val="left"/>
              <w:rPr>
                <w:color w:val="000000"/>
                <w:sz w:val="20"/>
                <w:szCs w:val="20"/>
              </w:rPr>
            </w:pPr>
            <w:r w:rsidRPr="002A2CF5">
              <w:rPr>
                <w:color w:val="000000"/>
                <w:sz w:val="20"/>
                <w:szCs w:val="20"/>
              </w:rPr>
              <w:t>ZV19UZA0V501-0_Komunikace_VV</w:t>
            </w:r>
            <w:r>
              <w:rPr>
                <w:color w:val="000000"/>
                <w:sz w:val="20"/>
                <w:szCs w:val="20"/>
              </w:rPr>
              <w:t>.pdf</w:t>
            </w:r>
          </w:p>
        </w:tc>
        <w:tc>
          <w:tcPr>
            <w:tcW w:w="2738" w:type="dxa"/>
            <w:shd w:val="clear" w:color="auto" w:fill="auto"/>
            <w:noWrap/>
            <w:vAlign w:val="center"/>
            <w:hideMark/>
          </w:tcPr>
          <w:p w14:paraId="66558DDB"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1FEF5721" w14:textId="77777777" w:rsidTr="00741433">
        <w:trPr>
          <w:cantSplit/>
        </w:trPr>
        <w:tc>
          <w:tcPr>
            <w:tcW w:w="1477" w:type="dxa"/>
            <w:vMerge/>
            <w:shd w:val="clear" w:color="auto" w:fill="auto"/>
            <w:noWrap/>
            <w:vAlign w:val="center"/>
            <w:hideMark/>
          </w:tcPr>
          <w:p w14:paraId="7B5C208E" w14:textId="77777777" w:rsidR="00122377" w:rsidRPr="000F50C8" w:rsidRDefault="00122377" w:rsidP="00741433">
            <w:pPr>
              <w:spacing w:after="0"/>
              <w:rPr>
                <w:color w:val="000000"/>
                <w:sz w:val="20"/>
                <w:szCs w:val="20"/>
              </w:rPr>
            </w:pPr>
          </w:p>
        </w:tc>
        <w:tc>
          <w:tcPr>
            <w:tcW w:w="5579" w:type="dxa"/>
            <w:shd w:val="clear" w:color="auto" w:fill="auto"/>
            <w:vAlign w:val="bottom"/>
            <w:hideMark/>
          </w:tcPr>
          <w:p w14:paraId="1859DA01" w14:textId="77777777" w:rsidR="00122377" w:rsidRDefault="00122377" w:rsidP="00741433">
            <w:pPr>
              <w:spacing w:after="0"/>
              <w:jc w:val="left"/>
              <w:rPr>
                <w:color w:val="000000"/>
                <w:sz w:val="20"/>
                <w:szCs w:val="20"/>
              </w:rPr>
            </w:pPr>
            <w:r>
              <w:rPr>
                <w:color w:val="000000"/>
                <w:sz w:val="20"/>
                <w:szCs w:val="20"/>
              </w:rPr>
              <w:t>SO 16 – PŘÍJEZDOVÁ KOMUNIKACE, SITUACE KOMUNIKACÍ</w:t>
            </w:r>
          </w:p>
          <w:p w14:paraId="4A0D19ED" w14:textId="77777777" w:rsidR="00122377" w:rsidRPr="000F50C8" w:rsidRDefault="00122377" w:rsidP="00741433">
            <w:pPr>
              <w:spacing w:after="0"/>
              <w:jc w:val="left"/>
              <w:rPr>
                <w:color w:val="000000"/>
                <w:sz w:val="20"/>
                <w:szCs w:val="20"/>
              </w:rPr>
            </w:pPr>
            <w:r w:rsidRPr="002A2CF5">
              <w:rPr>
                <w:color w:val="000000"/>
                <w:sz w:val="20"/>
                <w:szCs w:val="20"/>
              </w:rPr>
              <w:t>ZV19UZA1Z501-0_komunikace_situace</w:t>
            </w:r>
            <w:r>
              <w:rPr>
                <w:color w:val="000000"/>
                <w:sz w:val="20"/>
                <w:szCs w:val="20"/>
              </w:rPr>
              <w:t>.pdf</w:t>
            </w:r>
          </w:p>
        </w:tc>
        <w:tc>
          <w:tcPr>
            <w:tcW w:w="2738" w:type="dxa"/>
            <w:shd w:val="clear" w:color="auto" w:fill="auto"/>
            <w:noWrap/>
            <w:vAlign w:val="center"/>
            <w:hideMark/>
          </w:tcPr>
          <w:p w14:paraId="73A87076"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744D53F4" w14:textId="77777777" w:rsidTr="00741433">
        <w:trPr>
          <w:cantSplit/>
        </w:trPr>
        <w:tc>
          <w:tcPr>
            <w:tcW w:w="1477" w:type="dxa"/>
            <w:vMerge/>
            <w:shd w:val="clear" w:color="auto" w:fill="auto"/>
            <w:noWrap/>
            <w:vAlign w:val="center"/>
            <w:hideMark/>
          </w:tcPr>
          <w:p w14:paraId="3BEE54FF" w14:textId="77777777" w:rsidR="00122377" w:rsidRPr="000F50C8" w:rsidRDefault="00122377" w:rsidP="00741433">
            <w:pPr>
              <w:spacing w:after="0"/>
              <w:rPr>
                <w:color w:val="000000"/>
                <w:sz w:val="20"/>
                <w:szCs w:val="20"/>
              </w:rPr>
            </w:pPr>
          </w:p>
        </w:tc>
        <w:tc>
          <w:tcPr>
            <w:tcW w:w="5579" w:type="dxa"/>
            <w:shd w:val="clear" w:color="auto" w:fill="auto"/>
            <w:hideMark/>
          </w:tcPr>
          <w:p w14:paraId="413F8378" w14:textId="77777777" w:rsidR="00122377" w:rsidRDefault="00122377" w:rsidP="00741433">
            <w:pPr>
              <w:spacing w:after="0"/>
              <w:jc w:val="left"/>
              <w:rPr>
                <w:color w:val="000000"/>
                <w:sz w:val="20"/>
                <w:szCs w:val="20"/>
              </w:rPr>
            </w:pPr>
            <w:r>
              <w:rPr>
                <w:color w:val="000000"/>
                <w:sz w:val="20"/>
                <w:szCs w:val="20"/>
              </w:rPr>
              <w:t>SO16 – PŘÍJEZDOVÁ KOMUNIKACE, SITUACE ZNAČENÍ, VYTÝČENÍ A TRAJEKTORIE</w:t>
            </w:r>
          </w:p>
          <w:p w14:paraId="3CA35B5A" w14:textId="77777777" w:rsidR="00122377" w:rsidRPr="000F50C8" w:rsidRDefault="00122377" w:rsidP="00741433">
            <w:pPr>
              <w:spacing w:after="0"/>
              <w:jc w:val="left"/>
              <w:rPr>
                <w:color w:val="000000"/>
                <w:sz w:val="20"/>
                <w:szCs w:val="20"/>
              </w:rPr>
            </w:pPr>
            <w:r w:rsidRPr="00754A46">
              <w:rPr>
                <w:color w:val="000000"/>
                <w:sz w:val="20"/>
                <w:szCs w:val="20"/>
              </w:rPr>
              <w:t>ZV19UZA1Z502-0_komunikace_trajektorie_značení</w:t>
            </w:r>
            <w:r>
              <w:rPr>
                <w:color w:val="000000"/>
                <w:sz w:val="20"/>
                <w:szCs w:val="20"/>
              </w:rPr>
              <w:t>.pdf</w:t>
            </w:r>
          </w:p>
        </w:tc>
        <w:tc>
          <w:tcPr>
            <w:tcW w:w="2738" w:type="dxa"/>
            <w:shd w:val="clear" w:color="auto" w:fill="auto"/>
            <w:noWrap/>
            <w:vAlign w:val="center"/>
            <w:hideMark/>
          </w:tcPr>
          <w:p w14:paraId="61F44D7B"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6658511E" w14:textId="77777777" w:rsidTr="00741433">
        <w:trPr>
          <w:cantSplit/>
        </w:trPr>
        <w:tc>
          <w:tcPr>
            <w:tcW w:w="1477" w:type="dxa"/>
            <w:vMerge/>
            <w:shd w:val="clear" w:color="auto" w:fill="auto"/>
            <w:noWrap/>
            <w:vAlign w:val="center"/>
            <w:hideMark/>
          </w:tcPr>
          <w:p w14:paraId="559AA389" w14:textId="77777777" w:rsidR="00122377" w:rsidRPr="000F50C8" w:rsidRDefault="00122377" w:rsidP="00741433">
            <w:pPr>
              <w:spacing w:after="0"/>
              <w:rPr>
                <w:color w:val="000000"/>
                <w:sz w:val="20"/>
                <w:szCs w:val="20"/>
              </w:rPr>
            </w:pPr>
          </w:p>
        </w:tc>
        <w:tc>
          <w:tcPr>
            <w:tcW w:w="5579" w:type="dxa"/>
            <w:shd w:val="clear" w:color="auto" w:fill="auto"/>
            <w:hideMark/>
          </w:tcPr>
          <w:p w14:paraId="2880AE31" w14:textId="77777777" w:rsidR="00122377" w:rsidRDefault="00122377" w:rsidP="00741433">
            <w:pPr>
              <w:spacing w:after="0"/>
              <w:jc w:val="left"/>
              <w:rPr>
                <w:color w:val="000000"/>
                <w:sz w:val="20"/>
                <w:szCs w:val="20"/>
              </w:rPr>
            </w:pPr>
            <w:r>
              <w:rPr>
                <w:color w:val="000000"/>
                <w:sz w:val="20"/>
                <w:szCs w:val="20"/>
              </w:rPr>
              <w:t>SO16 – PŘÍJEZDOVÁ KOMUNIKACE, VZOROVÝ PŘÍČNÝ ŘEZ</w:t>
            </w:r>
          </w:p>
          <w:p w14:paraId="6BA74518" w14:textId="77777777" w:rsidR="00122377" w:rsidRPr="000F50C8" w:rsidRDefault="00122377" w:rsidP="00741433">
            <w:pPr>
              <w:spacing w:after="0"/>
              <w:jc w:val="left"/>
              <w:rPr>
                <w:color w:val="000000"/>
                <w:sz w:val="20"/>
                <w:szCs w:val="20"/>
              </w:rPr>
            </w:pPr>
            <w:r w:rsidRPr="00754A46">
              <w:rPr>
                <w:color w:val="000000"/>
                <w:sz w:val="20"/>
                <w:szCs w:val="20"/>
              </w:rPr>
              <w:t>ZV19UZA1Z503-0_komunikace_vzorák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0B12ABDF"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0AD32738" w14:textId="77777777" w:rsidTr="00741433">
        <w:trPr>
          <w:cantSplit/>
        </w:trPr>
        <w:tc>
          <w:tcPr>
            <w:tcW w:w="1477" w:type="dxa"/>
            <w:vMerge/>
            <w:shd w:val="clear" w:color="auto" w:fill="auto"/>
            <w:noWrap/>
            <w:vAlign w:val="center"/>
            <w:hideMark/>
          </w:tcPr>
          <w:p w14:paraId="652CD432" w14:textId="77777777" w:rsidR="00122377" w:rsidRPr="000F50C8" w:rsidRDefault="00122377" w:rsidP="00741433">
            <w:pPr>
              <w:spacing w:after="0"/>
              <w:rPr>
                <w:color w:val="000000"/>
                <w:sz w:val="20"/>
                <w:szCs w:val="20"/>
              </w:rPr>
            </w:pPr>
          </w:p>
        </w:tc>
        <w:tc>
          <w:tcPr>
            <w:tcW w:w="5579" w:type="dxa"/>
            <w:shd w:val="clear" w:color="auto" w:fill="auto"/>
            <w:hideMark/>
          </w:tcPr>
          <w:p w14:paraId="03D57C60" w14:textId="77777777" w:rsidR="00122377" w:rsidRDefault="00122377" w:rsidP="00741433">
            <w:pPr>
              <w:spacing w:after="0"/>
              <w:jc w:val="left"/>
              <w:rPr>
                <w:color w:val="000000"/>
                <w:sz w:val="20"/>
                <w:szCs w:val="20"/>
              </w:rPr>
            </w:pPr>
            <w:r>
              <w:rPr>
                <w:color w:val="000000"/>
                <w:sz w:val="20"/>
                <w:szCs w:val="20"/>
              </w:rPr>
              <w:t>SO16 – PŘÍJEZDOVÁ KOMUNIKACE, TRUBNÍ PROPUSTEK</w:t>
            </w:r>
          </w:p>
          <w:p w14:paraId="30112C2B" w14:textId="77777777" w:rsidR="00122377" w:rsidRPr="000F50C8" w:rsidRDefault="00122377" w:rsidP="00741433">
            <w:pPr>
              <w:spacing w:after="0"/>
              <w:jc w:val="left"/>
              <w:rPr>
                <w:color w:val="000000"/>
                <w:sz w:val="20"/>
                <w:szCs w:val="20"/>
              </w:rPr>
            </w:pPr>
            <w:r w:rsidRPr="00754A46">
              <w:rPr>
                <w:color w:val="000000"/>
                <w:sz w:val="20"/>
                <w:szCs w:val="20"/>
              </w:rPr>
              <w:t>ZV19UZA1Z504-0_komunikace_propustek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1DD8376E"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14F741B8" w14:textId="77777777" w:rsidTr="00741433">
        <w:trPr>
          <w:cantSplit/>
        </w:trPr>
        <w:tc>
          <w:tcPr>
            <w:tcW w:w="1477" w:type="dxa"/>
            <w:vMerge/>
            <w:shd w:val="clear" w:color="auto" w:fill="auto"/>
            <w:noWrap/>
            <w:vAlign w:val="center"/>
            <w:hideMark/>
          </w:tcPr>
          <w:p w14:paraId="619441EB" w14:textId="77777777" w:rsidR="00122377" w:rsidRPr="000F50C8" w:rsidRDefault="00122377" w:rsidP="00741433">
            <w:pPr>
              <w:spacing w:after="0"/>
              <w:rPr>
                <w:color w:val="000000"/>
                <w:sz w:val="20"/>
                <w:szCs w:val="20"/>
              </w:rPr>
            </w:pPr>
          </w:p>
        </w:tc>
        <w:tc>
          <w:tcPr>
            <w:tcW w:w="5579" w:type="dxa"/>
            <w:shd w:val="clear" w:color="auto" w:fill="auto"/>
            <w:hideMark/>
          </w:tcPr>
          <w:p w14:paraId="0FB1C584" w14:textId="77777777" w:rsidR="00122377" w:rsidRDefault="00122377" w:rsidP="00741433">
            <w:pPr>
              <w:spacing w:after="0"/>
              <w:jc w:val="left"/>
              <w:rPr>
                <w:color w:val="000000"/>
                <w:sz w:val="20"/>
                <w:szCs w:val="20"/>
              </w:rPr>
            </w:pPr>
            <w:r>
              <w:rPr>
                <w:color w:val="000000"/>
                <w:sz w:val="20"/>
                <w:szCs w:val="20"/>
              </w:rPr>
              <w:t>SO16 – PŘÍJEZDOVÁ KOMUNIKACE, PODÉLNÝ PROFIL</w:t>
            </w:r>
          </w:p>
          <w:p w14:paraId="31F31712" w14:textId="77777777" w:rsidR="00122377" w:rsidRPr="000F50C8" w:rsidRDefault="00122377" w:rsidP="00741433">
            <w:pPr>
              <w:spacing w:after="0"/>
              <w:jc w:val="left"/>
              <w:rPr>
                <w:color w:val="000000"/>
                <w:sz w:val="20"/>
                <w:szCs w:val="20"/>
              </w:rPr>
            </w:pPr>
            <w:r w:rsidRPr="00B36807">
              <w:rPr>
                <w:color w:val="000000"/>
                <w:sz w:val="20"/>
                <w:szCs w:val="20"/>
              </w:rPr>
              <w:t>ZV19UZA1Z505-0_komunikace_podélňák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55C8D744"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59B15945" w14:textId="77777777" w:rsidTr="00741433">
        <w:trPr>
          <w:cantSplit/>
        </w:trPr>
        <w:tc>
          <w:tcPr>
            <w:tcW w:w="1477" w:type="dxa"/>
            <w:vMerge/>
            <w:shd w:val="clear" w:color="auto" w:fill="auto"/>
            <w:noWrap/>
            <w:vAlign w:val="center"/>
            <w:hideMark/>
          </w:tcPr>
          <w:p w14:paraId="6CA0E68A" w14:textId="77777777" w:rsidR="00122377" w:rsidRPr="000F50C8" w:rsidRDefault="00122377" w:rsidP="00741433">
            <w:pPr>
              <w:spacing w:after="0"/>
              <w:rPr>
                <w:color w:val="000000"/>
                <w:sz w:val="20"/>
                <w:szCs w:val="20"/>
              </w:rPr>
            </w:pPr>
          </w:p>
        </w:tc>
        <w:tc>
          <w:tcPr>
            <w:tcW w:w="5579" w:type="dxa"/>
            <w:shd w:val="clear" w:color="auto" w:fill="auto"/>
            <w:hideMark/>
          </w:tcPr>
          <w:p w14:paraId="73B92CE6" w14:textId="77777777" w:rsidR="00122377" w:rsidRDefault="00122377" w:rsidP="00741433">
            <w:pPr>
              <w:spacing w:after="0"/>
              <w:jc w:val="left"/>
              <w:rPr>
                <w:color w:val="000000"/>
                <w:sz w:val="20"/>
                <w:szCs w:val="20"/>
              </w:rPr>
            </w:pPr>
            <w:r>
              <w:rPr>
                <w:color w:val="000000"/>
                <w:sz w:val="20"/>
                <w:szCs w:val="20"/>
              </w:rPr>
              <w:t>SO16 – PŘÍJEZDOVÁ KOMUNIKACE, PŘÍČNÉ ŘEZY</w:t>
            </w:r>
          </w:p>
          <w:p w14:paraId="21FC5BA2" w14:textId="77777777" w:rsidR="00122377" w:rsidRPr="000F50C8" w:rsidRDefault="00122377" w:rsidP="00741433">
            <w:pPr>
              <w:spacing w:after="0"/>
              <w:jc w:val="left"/>
              <w:rPr>
                <w:color w:val="000000"/>
                <w:sz w:val="20"/>
                <w:szCs w:val="20"/>
              </w:rPr>
            </w:pPr>
            <w:r w:rsidRPr="00611E2C">
              <w:rPr>
                <w:color w:val="000000"/>
                <w:sz w:val="20"/>
                <w:szCs w:val="20"/>
              </w:rPr>
              <w:t>ZV19UZA1Z506-0_komunikace_řezy</w:t>
            </w:r>
            <w:r>
              <w:rPr>
                <w:color w:val="000000"/>
                <w:sz w:val="20"/>
                <w:szCs w:val="20"/>
              </w:rPr>
              <w:t>.pdf</w:t>
            </w:r>
            <w:r w:rsidRPr="000F50C8" w:rsidDel="00611E2C">
              <w:rPr>
                <w:color w:val="000000"/>
                <w:sz w:val="20"/>
                <w:szCs w:val="20"/>
              </w:rPr>
              <w:t xml:space="preserve"> </w:t>
            </w:r>
          </w:p>
        </w:tc>
        <w:tc>
          <w:tcPr>
            <w:tcW w:w="2738" w:type="dxa"/>
            <w:shd w:val="clear" w:color="auto" w:fill="auto"/>
            <w:noWrap/>
            <w:vAlign w:val="center"/>
            <w:hideMark/>
          </w:tcPr>
          <w:p w14:paraId="695414DD"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4F9E875D" w14:textId="77777777" w:rsidTr="00741433">
        <w:trPr>
          <w:cantSplit/>
        </w:trPr>
        <w:tc>
          <w:tcPr>
            <w:tcW w:w="1477" w:type="dxa"/>
            <w:vMerge/>
            <w:shd w:val="clear" w:color="auto" w:fill="auto"/>
            <w:noWrap/>
            <w:vAlign w:val="center"/>
            <w:hideMark/>
          </w:tcPr>
          <w:p w14:paraId="03BA96FE" w14:textId="77777777" w:rsidR="00122377" w:rsidRPr="000F50C8" w:rsidRDefault="00122377" w:rsidP="00741433">
            <w:pPr>
              <w:spacing w:after="0"/>
              <w:rPr>
                <w:color w:val="000000"/>
                <w:sz w:val="20"/>
                <w:szCs w:val="20"/>
              </w:rPr>
            </w:pPr>
          </w:p>
        </w:tc>
        <w:tc>
          <w:tcPr>
            <w:tcW w:w="5579" w:type="dxa"/>
            <w:shd w:val="clear" w:color="auto" w:fill="auto"/>
            <w:hideMark/>
          </w:tcPr>
          <w:p w14:paraId="283F4978" w14:textId="77777777" w:rsidR="00122377" w:rsidRPr="000F50C8" w:rsidRDefault="00122377" w:rsidP="00741433">
            <w:pPr>
              <w:spacing w:after="0"/>
              <w:jc w:val="left"/>
              <w:rPr>
                <w:color w:val="000000"/>
                <w:sz w:val="20"/>
                <w:szCs w:val="20"/>
              </w:rPr>
            </w:pPr>
            <w:r>
              <w:rPr>
                <w:color w:val="000000"/>
                <w:sz w:val="20"/>
                <w:szCs w:val="20"/>
              </w:rPr>
              <w:t>SO16 – PŘÍJEZDOVÁ KOMUNIKACE – ODVODNĚNÍ, TECHNICKÁ ZPRÁVA</w:t>
            </w:r>
            <w:r w:rsidRPr="000F50C8">
              <w:rPr>
                <w:color w:val="000000"/>
                <w:sz w:val="20"/>
                <w:szCs w:val="20"/>
              </w:rPr>
              <w:br/>
            </w:r>
            <w:r w:rsidRPr="00B36807">
              <w:rPr>
                <w:color w:val="000000"/>
                <w:sz w:val="20"/>
                <w:szCs w:val="20"/>
              </w:rPr>
              <w:t>ZV19UZA2A501-0_Technicka_zprava_odvod</w:t>
            </w:r>
            <w:r>
              <w:rPr>
                <w:color w:val="000000"/>
                <w:sz w:val="20"/>
                <w:szCs w:val="20"/>
              </w:rPr>
              <w:t>.pdf</w:t>
            </w:r>
          </w:p>
        </w:tc>
        <w:tc>
          <w:tcPr>
            <w:tcW w:w="2738" w:type="dxa"/>
            <w:shd w:val="clear" w:color="auto" w:fill="auto"/>
            <w:noWrap/>
            <w:vAlign w:val="center"/>
            <w:hideMark/>
          </w:tcPr>
          <w:p w14:paraId="1EF2471B"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2D85C3E8" w14:textId="77777777" w:rsidTr="00741433">
        <w:trPr>
          <w:cantSplit/>
        </w:trPr>
        <w:tc>
          <w:tcPr>
            <w:tcW w:w="1477" w:type="dxa"/>
            <w:vMerge/>
            <w:shd w:val="clear" w:color="auto" w:fill="auto"/>
            <w:noWrap/>
            <w:vAlign w:val="center"/>
            <w:hideMark/>
          </w:tcPr>
          <w:p w14:paraId="0FBBC93D" w14:textId="77777777" w:rsidR="00122377" w:rsidRPr="000F50C8" w:rsidRDefault="00122377" w:rsidP="00741433">
            <w:pPr>
              <w:spacing w:after="0"/>
              <w:rPr>
                <w:color w:val="000000"/>
                <w:sz w:val="20"/>
                <w:szCs w:val="20"/>
              </w:rPr>
            </w:pPr>
          </w:p>
        </w:tc>
        <w:tc>
          <w:tcPr>
            <w:tcW w:w="5579" w:type="dxa"/>
            <w:shd w:val="clear" w:color="auto" w:fill="auto"/>
            <w:hideMark/>
          </w:tcPr>
          <w:p w14:paraId="3223E375" w14:textId="77777777" w:rsidR="00122377" w:rsidRPr="000F50C8" w:rsidRDefault="00122377" w:rsidP="00741433">
            <w:pPr>
              <w:spacing w:after="0"/>
              <w:jc w:val="left"/>
              <w:rPr>
                <w:color w:val="000000"/>
                <w:sz w:val="20"/>
                <w:szCs w:val="20"/>
              </w:rPr>
            </w:pPr>
            <w:r>
              <w:rPr>
                <w:color w:val="000000"/>
                <w:sz w:val="20"/>
                <w:szCs w:val="20"/>
              </w:rPr>
              <w:t>SO16 – PŘÍJEZDOVÁ KOMUNIKACE – ODVODNĚNÍ, VÝKAZ VÝMĚR</w:t>
            </w:r>
            <w:r w:rsidRPr="000F50C8">
              <w:rPr>
                <w:color w:val="000000"/>
                <w:sz w:val="20"/>
                <w:szCs w:val="20"/>
              </w:rPr>
              <w:br/>
            </w:r>
            <w:r w:rsidRPr="00B36807">
              <w:rPr>
                <w:color w:val="000000"/>
                <w:sz w:val="20"/>
                <w:szCs w:val="20"/>
              </w:rPr>
              <w:t>ZV19UZA2V501-0_Komun_odvod_VV</w:t>
            </w:r>
            <w:r>
              <w:rPr>
                <w:color w:val="000000"/>
                <w:sz w:val="20"/>
                <w:szCs w:val="20"/>
              </w:rPr>
              <w:t>.pdf</w:t>
            </w:r>
          </w:p>
        </w:tc>
        <w:tc>
          <w:tcPr>
            <w:tcW w:w="2738" w:type="dxa"/>
            <w:shd w:val="clear" w:color="auto" w:fill="auto"/>
            <w:noWrap/>
            <w:vAlign w:val="center"/>
            <w:hideMark/>
          </w:tcPr>
          <w:p w14:paraId="25D9BF1F"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7F96DF8F" w14:textId="77777777" w:rsidTr="00741433">
        <w:trPr>
          <w:cantSplit/>
        </w:trPr>
        <w:tc>
          <w:tcPr>
            <w:tcW w:w="1477" w:type="dxa"/>
            <w:vMerge/>
            <w:shd w:val="clear" w:color="auto" w:fill="auto"/>
            <w:noWrap/>
            <w:vAlign w:val="center"/>
            <w:hideMark/>
          </w:tcPr>
          <w:p w14:paraId="7FB9653B" w14:textId="77777777" w:rsidR="00122377" w:rsidRPr="000F50C8" w:rsidRDefault="00122377" w:rsidP="00741433">
            <w:pPr>
              <w:spacing w:after="0"/>
              <w:rPr>
                <w:color w:val="000000"/>
                <w:sz w:val="20"/>
                <w:szCs w:val="20"/>
              </w:rPr>
            </w:pPr>
          </w:p>
        </w:tc>
        <w:tc>
          <w:tcPr>
            <w:tcW w:w="5579" w:type="dxa"/>
            <w:shd w:val="clear" w:color="auto" w:fill="auto"/>
            <w:hideMark/>
          </w:tcPr>
          <w:p w14:paraId="066D935B" w14:textId="77777777" w:rsidR="00122377" w:rsidRDefault="00122377" w:rsidP="00741433">
            <w:pPr>
              <w:spacing w:after="0"/>
              <w:jc w:val="left"/>
              <w:rPr>
                <w:color w:val="000000"/>
                <w:sz w:val="20"/>
                <w:szCs w:val="20"/>
              </w:rPr>
            </w:pPr>
            <w:r>
              <w:rPr>
                <w:color w:val="000000"/>
                <w:sz w:val="20"/>
                <w:szCs w:val="20"/>
              </w:rPr>
              <w:t>SO16 - PŘÍJEZDOVÁ KOMUNIKACE ODVODNĚNÍ, SITUACE – Vytyčovací prvky</w:t>
            </w:r>
          </w:p>
          <w:p w14:paraId="34BAB48B" w14:textId="77777777" w:rsidR="00122377" w:rsidRPr="000F50C8" w:rsidRDefault="00122377" w:rsidP="00741433">
            <w:pPr>
              <w:spacing w:after="0"/>
              <w:jc w:val="left"/>
              <w:rPr>
                <w:color w:val="000000"/>
                <w:sz w:val="20"/>
                <w:szCs w:val="20"/>
              </w:rPr>
            </w:pPr>
            <w:r w:rsidRPr="00B36807">
              <w:rPr>
                <w:color w:val="000000"/>
                <w:sz w:val="20"/>
                <w:szCs w:val="20"/>
              </w:rPr>
              <w:t>ZV19UZA2Z501-0_komun_odvod_situace_201204</w:t>
            </w:r>
            <w:r>
              <w:rPr>
                <w:color w:val="000000"/>
                <w:sz w:val="20"/>
                <w:szCs w:val="20"/>
              </w:rPr>
              <w:t>.pdf</w:t>
            </w:r>
          </w:p>
        </w:tc>
        <w:tc>
          <w:tcPr>
            <w:tcW w:w="2738" w:type="dxa"/>
            <w:shd w:val="clear" w:color="auto" w:fill="auto"/>
            <w:noWrap/>
            <w:vAlign w:val="center"/>
            <w:hideMark/>
          </w:tcPr>
          <w:p w14:paraId="79AD11F5"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5DD3250E" w14:textId="77777777" w:rsidTr="00741433">
        <w:trPr>
          <w:cantSplit/>
        </w:trPr>
        <w:tc>
          <w:tcPr>
            <w:tcW w:w="1477" w:type="dxa"/>
            <w:vMerge/>
            <w:shd w:val="clear" w:color="auto" w:fill="auto"/>
            <w:noWrap/>
            <w:vAlign w:val="center"/>
            <w:hideMark/>
          </w:tcPr>
          <w:p w14:paraId="5A0B5F05" w14:textId="77777777" w:rsidR="00122377" w:rsidRPr="000F50C8" w:rsidRDefault="00122377" w:rsidP="00741433">
            <w:pPr>
              <w:spacing w:after="0"/>
              <w:rPr>
                <w:color w:val="000000"/>
                <w:sz w:val="20"/>
                <w:szCs w:val="20"/>
              </w:rPr>
            </w:pPr>
          </w:p>
        </w:tc>
        <w:tc>
          <w:tcPr>
            <w:tcW w:w="5579" w:type="dxa"/>
            <w:shd w:val="clear" w:color="auto" w:fill="auto"/>
            <w:hideMark/>
          </w:tcPr>
          <w:p w14:paraId="01491637" w14:textId="77777777" w:rsidR="00122377" w:rsidRDefault="00122377" w:rsidP="00741433">
            <w:pPr>
              <w:spacing w:after="0"/>
              <w:jc w:val="left"/>
              <w:rPr>
                <w:color w:val="000000"/>
                <w:sz w:val="20"/>
                <w:szCs w:val="20"/>
              </w:rPr>
            </w:pPr>
            <w:r>
              <w:rPr>
                <w:color w:val="000000"/>
                <w:sz w:val="20"/>
                <w:szCs w:val="20"/>
              </w:rPr>
              <w:t>SO16 – PŘÍJEZDOVÁ KOMUNIKACE ODVODNĚNÍ, SITUACE – Retenční nádrž</w:t>
            </w:r>
          </w:p>
          <w:p w14:paraId="6BE5F5D3" w14:textId="77777777" w:rsidR="00122377" w:rsidRPr="000F50C8" w:rsidRDefault="00122377" w:rsidP="00741433">
            <w:pPr>
              <w:spacing w:after="0"/>
              <w:jc w:val="left"/>
              <w:rPr>
                <w:color w:val="000000"/>
                <w:sz w:val="20"/>
                <w:szCs w:val="20"/>
              </w:rPr>
            </w:pPr>
            <w:r w:rsidRPr="00B36807">
              <w:rPr>
                <w:color w:val="000000"/>
                <w:sz w:val="20"/>
                <w:szCs w:val="20"/>
              </w:rPr>
              <w:t>ZV19UZA2Z502-0_komun_odvod_nádrž_201204</w:t>
            </w:r>
            <w:r>
              <w:rPr>
                <w:color w:val="000000"/>
                <w:sz w:val="20"/>
                <w:szCs w:val="20"/>
              </w:rPr>
              <w:t>.pdf</w:t>
            </w:r>
          </w:p>
        </w:tc>
        <w:tc>
          <w:tcPr>
            <w:tcW w:w="2738" w:type="dxa"/>
            <w:shd w:val="clear" w:color="auto" w:fill="auto"/>
            <w:noWrap/>
            <w:vAlign w:val="center"/>
            <w:hideMark/>
          </w:tcPr>
          <w:p w14:paraId="7014822E"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1031FE33" w14:textId="77777777" w:rsidTr="00741433">
        <w:trPr>
          <w:cantSplit/>
        </w:trPr>
        <w:tc>
          <w:tcPr>
            <w:tcW w:w="1477" w:type="dxa"/>
            <w:vMerge/>
            <w:shd w:val="clear" w:color="auto" w:fill="auto"/>
            <w:noWrap/>
            <w:vAlign w:val="center"/>
            <w:hideMark/>
          </w:tcPr>
          <w:p w14:paraId="08417E27" w14:textId="77777777" w:rsidR="00122377" w:rsidRPr="000F50C8" w:rsidRDefault="00122377" w:rsidP="00741433">
            <w:pPr>
              <w:spacing w:after="0"/>
              <w:rPr>
                <w:color w:val="000000"/>
                <w:sz w:val="20"/>
                <w:szCs w:val="20"/>
              </w:rPr>
            </w:pPr>
          </w:p>
        </w:tc>
        <w:tc>
          <w:tcPr>
            <w:tcW w:w="5579" w:type="dxa"/>
            <w:shd w:val="clear" w:color="auto" w:fill="auto"/>
            <w:hideMark/>
          </w:tcPr>
          <w:p w14:paraId="53915F81" w14:textId="77777777" w:rsidR="00122377" w:rsidRPr="000F50C8" w:rsidRDefault="00122377" w:rsidP="00741433">
            <w:pPr>
              <w:spacing w:after="0"/>
              <w:jc w:val="left"/>
              <w:rPr>
                <w:color w:val="000000"/>
                <w:sz w:val="20"/>
                <w:szCs w:val="20"/>
              </w:rPr>
            </w:pPr>
            <w:r>
              <w:rPr>
                <w:color w:val="000000"/>
                <w:sz w:val="20"/>
                <w:szCs w:val="20"/>
              </w:rPr>
              <w:t>SO16 – KOMUNIKACE ODVODNĚNÍ, RETENČNÍ NÁDRŽ, Vzorové řezy</w:t>
            </w:r>
            <w:r w:rsidRPr="000F50C8">
              <w:rPr>
                <w:color w:val="000000"/>
                <w:sz w:val="20"/>
                <w:szCs w:val="20"/>
              </w:rPr>
              <w:br/>
            </w:r>
            <w:r w:rsidRPr="008D024E">
              <w:rPr>
                <w:color w:val="000000"/>
                <w:sz w:val="20"/>
                <w:szCs w:val="20"/>
              </w:rPr>
              <w:t>ZV19UZA2Z503-0_komun_odvod_nádrž_vzor_rezy</w:t>
            </w:r>
            <w:r>
              <w:rPr>
                <w:color w:val="000000"/>
                <w:sz w:val="20"/>
                <w:szCs w:val="20"/>
              </w:rPr>
              <w:t>.pdf</w:t>
            </w:r>
          </w:p>
        </w:tc>
        <w:tc>
          <w:tcPr>
            <w:tcW w:w="2738" w:type="dxa"/>
            <w:shd w:val="clear" w:color="auto" w:fill="auto"/>
            <w:noWrap/>
            <w:vAlign w:val="center"/>
            <w:hideMark/>
          </w:tcPr>
          <w:p w14:paraId="0B09C0B1"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4011EDEF" w14:textId="77777777" w:rsidTr="00741433">
        <w:trPr>
          <w:cantSplit/>
        </w:trPr>
        <w:tc>
          <w:tcPr>
            <w:tcW w:w="1477" w:type="dxa"/>
            <w:vMerge/>
            <w:shd w:val="clear" w:color="auto" w:fill="auto"/>
            <w:noWrap/>
            <w:vAlign w:val="center"/>
            <w:hideMark/>
          </w:tcPr>
          <w:p w14:paraId="68F1B155" w14:textId="77777777" w:rsidR="00122377" w:rsidRPr="000F50C8" w:rsidRDefault="00122377" w:rsidP="00741433">
            <w:pPr>
              <w:spacing w:after="0"/>
              <w:rPr>
                <w:color w:val="000000"/>
                <w:sz w:val="20"/>
                <w:szCs w:val="20"/>
              </w:rPr>
            </w:pPr>
          </w:p>
        </w:tc>
        <w:tc>
          <w:tcPr>
            <w:tcW w:w="5579" w:type="dxa"/>
            <w:shd w:val="clear" w:color="auto" w:fill="auto"/>
            <w:hideMark/>
          </w:tcPr>
          <w:p w14:paraId="1B2CFCAC" w14:textId="77777777" w:rsidR="00122377" w:rsidRPr="000F50C8" w:rsidRDefault="00122377" w:rsidP="00741433">
            <w:pPr>
              <w:spacing w:after="0"/>
              <w:jc w:val="left"/>
              <w:rPr>
                <w:color w:val="000000"/>
                <w:sz w:val="20"/>
                <w:szCs w:val="20"/>
              </w:rPr>
            </w:pPr>
            <w:r>
              <w:rPr>
                <w:color w:val="000000"/>
                <w:sz w:val="20"/>
                <w:szCs w:val="20"/>
              </w:rPr>
              <w:t>SO16 – PŘÍJEZDOVÁ KOMUNIKACE ODVODNĚNÍ, RETENČNÍ NÁDRŽ, Podélný a příčné řezy nádrží</w:t>
            </w:r>
            <w:r w:rsidRPr="000F50C8">
              <w:rPr>
                <w:color w:val="000000"/>
                <w:sz w:val="20"/>
                <w:szCs w:val="20"/>
              </w:rPr>
              <w:br/>
            </w:r>
            <w:r w:rsidRPr="000D0C36">
              <w:rPr>
                <w:color w:val="000000"/>
                <w:sz w:val="20"/>
                <w:szCs w:val="20"/>
              </w:rPr>
              <w:t>ZV19UZA2Z504-0_komun_odvod_nádrž_řezy</w:t>
            </w:r>
            <w:r>
              <w:rPr>
                <w:color w:val="000000"/>
                <w:sz w:val="20"/>
                <w:szCs w:val="20"/>
              </w:rPr>
              <w:t>.pdf</w:t>
            </w:r>
          </w:p>
        </w:tc>
        <w:tc>
          <w:tcPr>
            <w:tcW w:w="2738" w:type="dxa"/>
            <w:shd w:val="clear" w:color="auto" w:fill="auto"/>
            <w:noWrap/>
            <w:vAlign w:val="center"/>
            <w:hideMark/>
          </w:tcPr>
          <w:p w14:paraId="27E61074"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54D0B8A6" w14:textId="77777777" w:rsidTr="00741433">
        <w:trPr>
          <w:cantSplit/>
        </w:trPr>
        <w:tc>
          <w:tcPr>
            <w:tcW w:w="1477" w:type="dxa"/>
            <w:vMerge/>
            <w:shd w:val="clear" w:color="auto" w:fill="auto"/>
            <w:noWrap/>
            <w:vAlign w:val="center"/>
          </w:tcPr>
          <w:p w14:paraId="0AE1C1B8" w14:textId="77777777" w:rsidR="00122377" w:rsidRPr="000F50C8" w:rsidRDefault="00122377" w:rsidP="00741433">
            <w:pPr>
              <w:spacing w:after="0"/>
              <w:rPr>
                <w:color w:val="000000"/>
                <w:sz w:val="20"/>
                <w:szCs w:val="20"/>
              </w:rPr>
            </w:pPr>
          </w:p>
        </w:tc>
        <w:tc>
          <w:tcPr>
            <w:tcW w:w="5579" w:type="dxa"/>
            <w:shd w:val="clear" w:color="auto" w:fill="auto"/>
          </w:tcPr>
          <w:p w14:paraId="11D165CC" w14:textId="77777777" w:rsidR="00122377" w:rsidRDefault="00122377" w:rsidP="00741433">
            <w:pPr>
              <w:spacing w:after="0"/>
              <w:jc w:val="left"/>
              <w:rPr>
                <w:color w:val="000000"/>
                <w:sz w:val="20"/>
                <w:szCs w:val="20"/>
              </w:rPr>
            </w:pPr>
            <w:r>
              <w:rPr>
                <w:color w:val="000000"/>
                <w:sz w:val="20"/>
                <w:szCs w:val="20"/>
              </w:rPr>
              <w:t>SO16 – PŘÍJEZDOVÁ KOMUNIKACE ODVODNĚNÍ, RETENČNÍ NÁDRŽ, Rozdělovací objekt</w:t>
            </w:r>
            <w:r w:rsidRPr="000F50C8">
              <w:rPr>
                <w:color w:val="000000"/>
                <w:sz w:val="20"/>
                <w:szCs w:val="20"/>
              </w:rPr>
              <w:br/>
            </w:r>
            <w:r w:rsidRPr="000D0C36">
              <w:rPr>
                <w:color w:val="000000"/>
                <w:sz w:val="20"/>
                <w:szCs w:val="20"/>
              </w:rPr>
              <w:t>ZV19UZA2Z505-0_komun_odvod_rozdel_objekt</w:t>
            </w:r>
            <w:r>
              <w:rPr>
                <w:color w:val="000000"/>
                <w:sz w:val="20"/>
                <w:szCs w:val="20"/>
              </w:rPr>
              <w:t>.pdf</w:t>
            </w:r>
          </w:p>
        </w:tc>
        <w:tc>
          <w:tcPr>
            <w:tcW w:w="2738" w:type="dxa"/>
            <w:shd w:val="clear" w:color="auto" w:fill="auto"/>
            <w:noWrap/>
            <w:vAlign w:val="center"/>
          </w:tcPr>
          <w:p w14:paraId="293AEE32"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593F2059" w14:textId="77777777" w:rsidTr="00741433">
        <w:trPr>
          <w:cantSplit/>
        </w:trPr>
        <w:tc>
          <w:tcPr>
            <w:tcW w:w="1477" w:type="dxa"/>
            <w:vMerge/>
            <w:shd w:val="clear" w:color="auto" w:fill="auto"/>
            <w:noWrap/>
            <w:vAlign w:val="center"/>
          </w:tcPr>
          <w:p w14:paraId="664892E4" w14:textId="77777777" w:rsidR="00122377" w:rsidRPr="000F50C8" w:rsidRDefault="00122377" w:rsidP="00741433">
            <w:pPr>
              <w:spacing w:after="0"/>
              <w:rPr>
                <w:color w:val="000000"/>
                <w:sz w:val="20"/>
                <w:szCs w:val="20"/>
              </w:rPr>
            </w:pPr>
          </w:p>
        </w:tc>
        <w:tc>
          <w:tcPr>
            <w:tcW w:w="5579" w:type="dxa"/>
            <w:shd w:val="clear" w:color="auto" w:fill="auto"/>
          </w:tcPr>
          <w:p w14:paraId="093825D3" w14:textId="77777777" w:rsidR="00122377" w:rsidRDefault="00122377" w:rsidP="00741433">
            <w:pPr>
              <w:spacing w:after="0"/>
              <w:jc w:val="left"/>
              <w:rPr>
                <w:color w:val="000000"/>
                <w:sz w:val="20"/>
                <w:szCs w:val="20"/>
              </w:rPr>
            </w:pPr>
            <w:r>
              <w:rPr>
                <w:color w:val="000000"/>
                <w:sz w:val="20"/>
                <w:szCs w:val="20"/>
              </w:rPr>
              <w:t>SO16 – PŘÍJEZDOVÁ KOMUNIKACE ODVODNĚNÍ, VYPOUŠTĚCÍ OBJEKT, SCHODY, Řez A-A, B-B, C-C</w:t>
            </w:r>
            <w:r w:rsidRPr="000F50C8">
              <w:rPr>
                <w:color w:val="000000"/>
                <w:sz w:val="20"/>
                <w:szCs w:val="20"/>
              </w:rPr>
              <w:br/>
            </w:r>
            <w:r w:rsidRPr="000D0C36">
              <w:rPr>
                <w:color w:val="000000"/>
                <w:sz w:val="20"/>
                <w:szCs w:val="20"/>
              </w:rPr>
              <w:t>ZV19UZA2Z506-0_komun_odvod_vyp_objekt_schody</w:t>
            </w:r>
            <w:r>
              <w:rPr>
                <w:color w:val="000000"/>
                <w:sz w:val="20"/>
                <w:szCs w:val="20"/>
              </w:rPr>
              <w:t>.pdf</w:t>
            </w:r>
          </w:p>
        </w:tc>
        <w:tc>
          <w:tcPr>
            <w:tcW w:w="2738" w:type="dxa"/>
            <w:shd w:val="clear" w:color="auto" w:fill="auto"/>
            <w:noWrap/>
            <w:vAlign w:val="center"/>
          </w:tcPr>
          <w:p w14:paraId="4A0FBFD5"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3A7BDFAC" w14:textId="77777777" w:rsidTr="00741433">
        <w:trPr>
          <w:cantSplit/>
        </w:trPr>
        <w:tc>
          <w:tcPr>
            <w:tcW w:w="1477" w:type="dxa"/>
            <w:vMerge/>
            <w:shd w:val="clear" w:color="auto" w:fill="auto"/>
            <w:noWrap/>
            <w:vAlign w:val="center"/>
          </w:tcPr>
          <w:p w14:paraId="65C8EB98" w14:textId="77777777" w:rsidR="00122377" w:rsidRPr="000F50C8" w:rsidRDefault="00122377" w:rsidP="00741433">
            <w:pPr>
              <w:spacing w:after="0"/>
              <w:rPr>
                <w:color w:val="000000"/>
                <w:sz w:val="20"/>
                <w:szCs w:val="20"/>
              </w:rPr>
            </w:pPr>
          </w:p>
        </w:tc>
        <w:tc>
          <w:tcPr>
            <w:tcW w:w="5579" w:type="dxa"/>
            <w:shd w:val="clear" w:color="auto" w:fill="auto"/>
          </w:tcPr>
          <w:p w14:paraId="68030A52" w14:textId="77777777" w:rsidR="00122377" w:rsidRDefault="00122377" w:rsidP="00741433">
            <w:pPr>
              <w:spacing w:after="0"/>
              <w:jc w:val="left"/>
              <w:rPr>
                <w:color w:val="000000"/>
                <w:sz w:val="20"/>
                <w:szCs w:val="20"/>
              </w:rPr>
            </w:pPr>
            <w:r>
              <w:rPr>
                <w:color w:val="000000"/>
                <w:sz w:val="20"/>
                <w:szCs w:val="20"/>
              </w:rPr>
              <w:t>SO16 – PŘÍJEZDOVÁ KOMUNIKACE ODVODNĚNÍ, RETENČNÍ NÁDRŽ, Lávka</w:t>
            </w:r>
          </w:p>
          <w:p w14:paraId="57AFDF67" w14:textId="77777777" w:rsidR="00122377" w:rsidRDefault="00122377" w:rsidP="00741433">
            <w:pPr>
              <w:spacing w:after="0"/>
              <w:jc w:val="left"/>
              <w:rPr>
                <w:color w:val="000000"/>
                <w:sz w:val="20"/>
                <w:szCs w:val="20"/>
              </w:rPr>
            </w:pPr>
            <w:r w:rsidRPr="00C53E8A">
              <w:rPr>
                <w:color w:val="000000"/>
                <w:sz w:val="20"/>
                <w:szCs w:val="20"/>
              </w:rPr>
              <w:t>ZV19UZA2Z507-0_komun_odvod_nádrž_lávka</w:t>
            </w:r>
            <w:r>
              <w:rPr>
                <w:color w:val="000000"/>
                <w:sz w:val="20"/>
                <w:szCs w:val="20"/>
              </w:rPr>
              <w:t>.pdf</w:t>
            </w:r>
          </w:p>
        </w:tc>
        <w:tc>
          <w:tcPr>
            <w:tcW w:w="2738" w:type="dxa"/>
            <w:shd w:val="clear" w:color="auto" w:fill="auto"/>
            <w:noWrap/>
            <w:vAlign w:val="center"/>
          </w:tcPr>
          <w:p w14:paraId="111A56AD"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3FEE2FE7" w14:textId="77777777" w:rsidTr="00741433">
        <w:trPr>
          <w:cantSplit/>
        </w:trPr>
        <w:tc>
          <w:tcPr>
            <w:tcW w:w="1477" w:type="dxa"/>
            <w:vMerge/>
            <w:shd w:val="clear" w:color="auto" w:fill="auto"/>
            <w:noWrap/>
            <w:vAlign w:val="center"/>
          </w:tcPr>
          <w:p w14:paraId="3D40A57F" w14:textId="77777777" w:rsidR="00122377" w:rsidRPr="000F50C8" w:rsidRDefault="00122377" w:rsidP="00741433">
            <w:pPr>
              <w:spacing w:after="0"/>
              <w:rPr>
                <w:color w:val="000000"/>
                <w:sz w:val="20"/>
                <w:szCs w:val="20"/>
              </w:rPr>
            </w:pPr>
          </w:p>
        </w:tc>
        <w:tc>
          <w:tcPr>
            <w:tcW w:w="5579" w:type="dxa"/>
            <w:shd w:val="clear" w:color="auto" w:fill="auto"/>
          </w:tcPr>
          <w:p w14:paraId="7419D512" w14:textId="77777777" w:rsidR="00122377" w:rsidRDefault="00122377" w:rsidP="00741433">
            <w:pPr>
              <w:spacing w:after="0"/>
              <w:jc w:val="left"/>
              <w:rPr>
                <w:color w:val="000000"/>
                <w:sz w:val="20"/>
                <w:szCs w:val="20"/>
              </w:rPr>
            </w:pPr>
            <w:r>
              <w:rPr>
                <w:color w:val="000000"/>
                <w:sz w:val="20"/>
                <w:szCs w:val="20"/>
              </w:rPr>
              <w:t>SO16 – PŘÍJEZDOVÁ KOMUNIKACE ODVODNĚNÍ, STOKA D1, D2, Podélné profily a uložení potrubí</w:t>
            </w:r>
          </w:p>
          <w:p w14:paraId="1E100EE0" w14:textId="77777777" w:rsidR="00122377" w:rsidRDefault="00122377" w:rsidP="00741433">
            <w:pPr>
              <w:spacing w:after="0"/>
              <w:jc w:val="left"/>
              <w:rPr>
                <w:color w:val="000000"/>
                <w:sz w:val="20"/>
                <w:szCs w:val="20"/>
              </w:rPr>
            </w:pPr>
            <w:r w:rsidRPr="00C53E8A">
              <w:rPr>
                <w:color w:val="000000"/>
                <w:sz w:val="20"/>
                <w:szCs w:val="20"/>
              </w:rPr>
              <w:t>ZV19UZA2Z508-0_komun_odvod_stoky_podélný</w:t>
            </w:r>
            <w:r>
              <w:rPr>
                <w:color w:val="000000"/>
                <w:sz w:val="20"/>
                <w:szCs w:val="20"/>
              </w:rPr>
              <w:t>.pdf</w:t>
            </w:r>
          </w:p>
        </w:tc>
        <w:tc>
          <w:tcPr>
            <w:tcW w:w="2738" w:type="dxa"/>
            <w:shd w:val="clear" w:color="auto" w:fill="auto"/>
            <w:noWrap/>
            <w:vAlign w:val="center"/>
          </w:tcPr>
          <w:p w14:paraId="69175A40"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7B88064C" w14:textId="77777777" w:rsidTr="00741433">
        <w:trPr>
          <w:cantSplit/>
        </w:trPr>
        <w:tc>
          <w:tcPr>
            <w:tcW w:w="1477" w:type="dxa"/>
            <w:vMerge/>
            <w:shd w:val="clear" w:color="auto" w:fill="auto"/>
            <w:noWrap/>
            <w:vAlign w:val="center"/>
          </w:tcPr>
          <w:p w14:paraId="2FB084EA" w14:textId="77777777" w:rsidR="00122377" w:rsidRPr="000F50C8" w:rsidRDefault="00122377" w:rsidP="00741433">
            <w:pPr>
              <w:spacing w:after="0"/>
              <w:rPr>
                <w:color w:val="000000"/>
                <w:sz w:val="20"/>
                <w:szCs w:val="20"/>
              </w:rPr>
            </w:pPr>
          </w:p>
        </w:tc>
        <w:tc>
          <w:tcPr>
            <w:tcW w:w="5579" w:type="dxa"/>
            <w:shd w:val="clear" w:color="auto" w:fill="auto"/>
          </w:tcPr>
          <w:p w14:paraId="21E7D03D" w14:textId="77777777" w:rsidR="00122377" w:rsidRDefault="00122377" w:rsidP="00741433">
            <w:pPr>
              <w:spacing w:after="0"/>
              <w:jc w:val="left"/>
              <w:rPr>
                <w:color w:val="000000"/>
                <w:sz w:val="20"/>
                <w:szCs w:val="20"/>
              </w:rPr>
            </w:pPr>
            <w:r>
              <w:rPr>
                <w:color w:val="000000"/>
                <w:sz w:val="20"/>
                <w:szCs w:val="20"/>
              </w:rPr>
              <w:t>SO16 – PŘÍJEZDOVÁ KOMUNIKACE ODVODNĚNÍ, STOKA D1, Vyústní objekt</w:t>
            </w:r>
          </w:p>
          <w:p w14:paraId="552C75B9" w14:textId="77777777" w:rsidR="00122377" w:rsidRDefault="00122377" w:rsidP="00741433">
            <w:pPr>
              <w:spacing w:after="0"/>
              <w:jc w:val="left"/>
              <w:rPr>
                <w:color w:val="000000"/>
                <w:sz w:val="20"/>
                <w:szCs w:val="20"/>
              </w:rPr>
            </w:pPr>
            <w:r w:rsidRPr="00C53E8A">
              <w:rPr>
                <w:color w:val="000000"/>
                <w:sz w:val="20"/>
                <w:szCs w:val="20"/>
              </w:rPr>
              <w:t>ZV19UZA2Z509-0_komun_odvod_stoka_vyustni_objekt</w:t>
            </w:r>
            <w:r>
              <w:rPr>
                <w:color w:val="000000"/>
                <w:sz w:val="20"/>
                <w:szCs w:val="20"/>
              </w:rPr>
              <w:t>.pdf</w:t>
            </w:r>
          </w:p>
        </w:tc>
        <w:tc>
          <w:tcPr>
            <w:tcW w:w="2738" w:type="dxa"/>
            <w:shd w:val="clear" w:color="auto" w:fill="auto"/>
            <w:noWrap/>
            <w:vAlign w:val="center"/>
          </w:tcPr>
          <w:p w14:paraId="25AD1193"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1698B811" w14:textId="77777777" w:rsidTr="00741433">
        <w:trPr>
          <w:cantSplit/>
        </w:trPr>
        <w:tc>
          <w:tcPr>
            <w:tcW w:w="1477" w:type="dxa"/>
            <w:vMerge/>
            <w:shd w:val="clear" w:color="auto" w:fill="auto"/>
            <w:noWrap/>
            <w:vAlign w:val="center"/>
          </w:tcPr>
          <w:p w14:paraId="2C667FE8" w14:textId="77777777" w:rsidR="00122377" w:rsidRPr="000F50C8" w:rsidRDefault="00122377" w:rsidP="00741433">
            <w:pPr>
              <w:spacing w:after="0"/>
              <w:rPr>
                <w:color w:val="000000"/>
                <w:sz w:val="20"/>
                <w:szCs w:val="20"/>
              </w:rPr>
            </w:pPr>
          </w:p>
        </w:tc>
        <w:tc>
          <w:tcPr>
            <w:tcW w:w="5579" w:type="dxa"/>
            <w:shd w:val="clear" w:color="auto" w:fill="auto"/>
          </w:tcPr>
          <w:p w14:paraId="7345A924" w14:textId="77777777" w:rsidR="00122377" w:rsidRDefault="00122377" w:rsidP="00741433">
            <w:pPr>
              <w:spacing w:after="0"/>
              <w:jc w:val="left"/>
              <w:rPr>
                <w:color w:val="000000"/>
                <w:sz w:val="20"/>
                <w:szCs w:val="20"/>
              </w:rPr>
            </w:pPr>
            <w:r>
              <w:rPr>
                <w:color w:val="000000"/>
                <w:sz w:val="20"/>
                <w:szCs w:val="20"/>
              </w:rPr>
              <w:t xml:space="preserve">SO16 – PŘÍJEZDOVÁ KOMUNIKACE ODVODNĚNÍ, STOKA </w:t>
            </w:r>
            <w:proofErr w:type="gramStart"/>
            <w:r>
              <w:rPr>
                <w:color w:val="000000"/>
                <w:sz w:val="20"/>
                <w:szCs w:val="20"/>
              </w:rPr>
              <w:t>D1,D2</w:t>
            </w:r>
            <w:proofErr w:type="gramEnd"/>
            <w:r>
              <w:rPr>
                <w:color w:val="000000"/>
                <w:sz w:val="20"/>
                <w:szCs w:val="20"/>
              </w:rPr>
              <w:t>, Tabulka šachet, uličních vpustí</w:t>
            </w:r>
          </w:p>
          <w:p w14:paraId="5276BD51" w14:textId="77777777" w:rsidR="00122377" w:rsidRDefault="00122377" w:rsidP="00741433">
            <w:pPr>
              <w:spacing w:after="0"/>
              <w:jc w:val="left"/>
              <w:rPr>
                <w:color w:val="000000"/>
                <w:sz w:val="20"/>
                <w:szCs w:val="20"/>
              </w:rPr>
            </w:pPr>
            <w:r w:rsidRPr="00C53E8A">
              <w:rPr>
                <w:color w:val="000000"/>
                <w:sz w:val="20"/>
                <w:szCs w:val="20"/>
              </w:rPr>
              <w:t>ZV19UZA2Z510-0_komun_odvod_tabulka_šachet</w:t>
            </w:r>
            <w:r>
              <w:rPr>
                <w:color w:val="000000"/>
                <w:sz w:val="20"/>
                <w:szCs w:val="20"/>
              </w:rPr>
              <w:t>.pdf</w:t>
            </w:r>
          </w:p>
        </w:tc>
        <w:tc>
          <w:tcPr>
            <w:tcW w:w="2738" w:type="dxa"/>
            <w:shd w:val="clear" w:color="auto" w:fill="auto"/>
            <w:noWrap/>
            <w:vAlign w:val="center"/>
          </w:tcPr>
          <w:p w14:paraId="3049B45A"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2EAF81CC" w14:textId="77777777" w:rsidTr="00741433">
        <w:trPr>
          <w:cantSplit/>
        </w:trPr>
        <w:tc>
          <w:tcPr>
            <w:tcW w:w="1477" w:type="dxa"/>
            <w:vMerge/>
            <w:shd w:val="clear" w:color="auto" w:fill="auto"/>
            <w:noWrap/>
            <w:vAlign w:val="center"/>
          </w:tcPr>
          <w:p w14:paraId="7BDA0FB5" w14:textId="77777777" w:rsidR="00122377" w:rsidRPr="000F50C8" w:rsidRDefault="00122377" w:rsidP="00741433">
            <w:pPr>
              <w:spacing w:after="0"/>
              <w:rPr>
                <w:color w:val="000000"/>
                <w:sz w:val="20"/>
                <w:szCs w:val="20"/>
              </w:rPr>
            </w:pPr>
          </w:p>
        </w:tc>
        <w:tc>
          <w:tcPr>
            <w:tcW w:w="5579" w:type="dxa"/>
            <w:shd w:val="clear" w:color="auto" w:fill="auto"/>
          </w:tcPr>
          <w:p w14:paraId="7799810C" w14:textId="77777777" w:rsidR="00122377" w:rsidRDefault="00122377" w:rsidP="00741433">
            <w:pPr>
              <w:spacing w:after="0"/>
              <w:jc w:val="left"/>
              <w:rPr>
                <w:color w:val="000000"/>
                <w:sz w:val="20"/>
                <w:szCs w:val="20"/>
              </w:rPr>
            </w:pPr>
            <w:r>
              <w:rPr>
                <w:color w:val="000000"/>
                <w:sz w:val="20"/>
                <w:szCs w:val="20"/>
              </w:rPr>
              <w:t>SO16 – PŘÍJEZDOVÁ KOMUNIKACE, TECHNICKÁ ZPRÁVA – ELEKTRO</w:t>
            </w:r>
          </w:p>
          <w:p w14:paraId="56F89195" w14:textId="77777777" w:rsidR="00122377" w:rsidRDefault="00122377" w:rsidP="00741433">
            <w:pPr>
              <w:spacing w:after="0"/>
              <w:jc w:val="left"/>
              <w:rPr>
                <w:color w:val="000000"/>
                <w:sz w:val="20"/>
                <w:szCs w:val="20"/>
              </w:rPr>
            </w:pPr>
            <w:r w:rsidRPr="00C53E8A">
              <w:rPr>
                <w:color w:val="000000"/>
                <w:sz w:val="20"/>
                <w:szCs w:val="20"/>
              </w:rPr>
              <w:t>ZV19UZA3A501-0_Technicka_zprava_elektro</w:t>
            </w:r>
            <w:r>
              <w:rPr>
                <w:color w:val="000000"/>
                <w:sz w:val="20"/>
                <w:szCs w:val="20"/>
              </w:rPr>
              <w:t>.pdf</w:t>
            </w:r>
          </w:p>
        </w:tc>
        <w:tc>
          <w:tcPr>
            <w:tcW w:w="2738" w:type="dxa"/>
            <w:shd w:val="clear" w:color="auto" w:fill="auto"/>
            <w:noWrap/>
            <w:vAlign w:val="center"/>
          </w:tcPr>
          <w:p w14:paraId="18F5F472"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38261EFB" w14:textId="77777777" w:rsidTr="00741433">
        <w:trPr>
          <w:cantSplit/>
        </w:trPr>
        <w:tc>
          <w:tcPr>
            <w:tcW w:w="1477" w:type="dxa"/>
            <w:vMerge/>
            <w:shd w:val="clear" w:color="auto" w:fill="auto"/>
            <w:noWrap/>
            <w:vAlign w:val="center"/>
          </w:tcPr>
          <w:p w14:paraId="1E13346C" w14:textId="77777777" w:rsidR="00122377" w:rsidRPr="000F50C8" w:rsidRDefault="00122377" w:rsidP="00741433">
            <w:pPr>
              <w:spacing w:after="0"/>
              <w:rPr>
                <w:color w:val="000000"/>
                <w:sz w:val="20"/>
                <w:szCs w:val="20"/>
              </w:rPr>
            </w:pPr>
          </w:p>
        </w:tc>
        <w:tc>
          <w:tcPr>
            <w:tcW w:w="5579" w:type="dxa"/>
            <w:shd w:val="clear" w:color="auto" w:fill="auto"/>
          </w:tcPr>
          <w:p w14:paraId="61CEC762" w14:textId="77777777" w:rsidR="00122377" w:rsidRDefault="00122377" w:rsidP="00741433">
            <w:pPr>
              <w:spacing w:after="0"/>
              <w:jc w:val="left"/>
              <w:rPr>
                <w:color w:val="000000"/>
                <w:sz w:val="20"/>
                <w:szCs w:val="20"/>
              </w:rPr>
            </w:pPr>
            <w:r>
              <w:rPr>
                <w:color w:val="000000"/>
                <w:sz w:val="20"/>
                <w:szCs w:val="20"/>
              </w:rPr>
              <w:t>SO16 – PŘÍJEZDOVÁ KOMUNIKACE – ELEKTRO, VÝKAZ VÝMĚR</w:t>
            </w:r>
          </w:p>
          <w:p w14:paraId="54C3E4A0" w14:textId="77777777" w:rsidR="00122377" w:rsidRDefault="00122377" w:rsidP="00741433">
            <w:pPr>
              <w:spacing w:after="0"/>
              <w:jc w:val="left"/>
              <w:rPr>
                <w:color w:val="000000"/>
                <w:sz w:val="20"/>
                <w:szCs w:val="20"/>
              </w:rPr>
            </w:pPr>
            <w:r w:rsidRPr="00C53E8A">
              <w:rPr>
                <w:color w:val="000000"/>
                <w:sz w:val="20"/>
                <w:szCs w:val="20"/>
              </w:rPr>
              <w:t>ZV19UZA3V501-0_Vykaz_vymer_elektro</w:t>
            </w:r>
            <w:r>
              <w:rPr>
                <w:color w:val="000000"/>
                <w:sz w:val="20"/>
                <w:szCs w:val="20"/>
              </w:rPr>
              <w:t>.pdf</w:t>
            </w:r>
          </w:p>
        </w:tc>
        <w:tc>
          <w:tcPr>
            <w:tcW w:w="2738" w:type="dxa"/>
            <w:shd w:val="clear" w:color="auto" w:fill="auto"/>
            <w:noWrap/>
            <w:vAlign w:val="center"/>
          </w:tcPr>
          <w:p w14:paraId="7A26A8C9"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69EA386F" w14:textId="77777777" w:rsidTr="00741433">
        <w:trPr>
          <w:cantSplit/>
        </w:trPr>
        <w:tc>
          <w:tcPr>
            <w:tcW w:w="1477" w:type="dxa"/>
            <w:vMerge/>
            <w:shd w:val="clear" w:color="auto" w:fill="auto"/>
            <w:noWrap/>
            <w:vAlign w:val="center"/>
          </w:tcPr>
          <w:p w14:paraId="297F55AE" w14:textId="77777777" w:rsidR="00122377" w:rsidRPr="000F50C8" w:rsidRDefault="00122377" w:rsidP="00741433">
            <w:pPr>
              <w:spacing w:after="0"/>
              <w:rPr>
                <w:color w:val="000000"/>
                <w:sz w:val="20"/>
                <w:szCs w:val="20"/>
              </w:rPr>
            </w:pPr>
          </w:p>
        </w:tc>
        <w:tc>
          <w:tcPr>
            <w:tcW w:w="5579" w:type="dxa"/>
            <w:shd w:val="clear" w:color="auto" w:fill="auto"/>
          </w:tcPr>
          <w:p w14:paraId="1506CD87" w14:textId="77777777" w:rsidR="00122377" w:rsidRDefault="00122377" w:rsidP="00741433">
            <w:pPr>
              <w:spacing w:after="0"/>
              <w:jc w:val="left"/>
              <w:rPr>
                <w:color w:val="000000"/>
                <w:sz w:val="20"/>
                <w:szCs w:val="20"/>
              </w:rPr>
            </w:pPr>
            <w:r>
              <w:rPr>
                <w:color w:val="000000"/>
                <w:sz w:val="20"/>
                <w:szCs w:val="20"/>
              </w:rPr>
              <w:t>SO16 – PŘÍJEZDOVÁ KOMUNIKACE, SITUACE – část elektro</w:t>
            </w:r>
          </w:p>
          <w:p w14:paraId="41077B4D" w14:textId="77777777" w:rsidR="00122377" w:rsidRDefault="00122377" w:rsidP="00741433">
            <w:pPr>
              <w:spacing w:after="0"/>
              <w:jc w:val="left"/>
              <w:rPr>
                <w:color w:val="000000"/>
                <w:sz w:val="20"/>
                <w:szCs w:val="20"/>
              </w:rPr>
            </w:pPr>
            <w:r w:rsidRPr="00C53E8A">
              <w:rPr>
                <w:color w:val="000000"/>
                <w:sz w:val="20"/>
                <w:szCs w:val="20"/>
              </w:rPr>
              <w:t>ZV19UZA3Z501-0_Situace_elektro</w:t>
            </w:r>
            <w:r>
              <w:rPr>
                <w:color w:val="000000"/>
                <w:sz w:val="20"/>
                <w:szCs w:val="20"/>
              </w:rPr>
              <w:t>.PDF</w:t>
            </w:r>
          </w:p>
        </w:tc>
        <w:tc>
          <w:tcPr>
            <w:tcW w:w="2738" w:type="dxa"/>
            <w:shd w:val="clear" w:color="auto" w:fill="auto"/>
            <w:noWrap/>
            <w:vAlign w:val="center"/>
          </w:tcPr>
          <w:p w14:paraId="571208D8"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70280A03" w14:textId="77777777" w:rsidTr="00741433">
        <w:trPr>
          <w:cantSplit/>
        </w:trPr>
        <w:tc>
          <w:tcPr>
            <w:tcW w:w="1477" w:type="dxa"/>
            <w:vMerge/>
            <w:shd w:val="clear" w:color="auto" w:fill="auto"/>
            <w:noWrap/>
            <w:vAlign w:val="center"/>
          </w:tcPr>
          <w:p w14:paraId="5983DEBA" w14:textId="77777777" w:rsidR="00122377" w:rsidRPr="000F50C8" w:rsidRDefault="00122377" w:rsidP="00741433">
            <w:pPr>
              <w:spacing w:after="0"/>
              <w:rPr>
                <w:color w:val="000000"/>
                <w:sz w:val="20"/>
                <w:szCs w:val="20"/>
              </w:rPr>
            </w:pPr>
          </w:p>
        </w:tc>
        <w:tc>
          <w:tcPr>
            <w:tcW w:w="5579" w:type="dxa"/>
            <w:shd w:val="clear" w:color="auto" w:fill="auto"/>
          </w:tcPr>
          <w:p w14:paraId="33046EB2" w14:textId="77777777" w:rsidR="00122377" w:rsidRDefault="00122377" w:rsidP="00741433">
            <w:pPr>
              <w:spacing w:after="0"/>
              <w:jc w:val="left"/>
              <w:rPr>
                <w:color w:val="000000"/>
                <w:sz w:val="20"/>
                <w:szCs w:val="20"/>
              </w:rPr>
            </w:pPr>
            <w:r>
              <w:rPr>
                <w:color w:val="000000"/>
                <w:sz w:val="20"/>
                <w:szCs w:val="20"/>
              </w:rPr>
              <w:t>SO16 – PŘÍJEZDOVÁ KOMUNIKACE, DISPOZICE – vjezdové závory</w:t>
            </w:r>
          </w:p>
          <w:p w14:paraId="4C17766F" w14:textId="77777777" w:rsidR="00122377" w:rsidRDefault="00122377" w:rsidP="00741433">
            <w:pPr>
              <w:spacing w:after="0"/>
              <w:jc w:val="left"/>
              <w:rPr>
                <w:color w:val="000000"/>
                <w:sz w:val="20"/>
                <w:szCs w:val="20"/>
              </w:rPr>
            </w:pPr>
            <w:r w:rsidRPr="00C91412">
              <w:rPr>
                <w:color w:val="000000"/>
                <w:sz w:val="20"/>
                <w:szCs w:val="20"/>
              </w:rPr>
              <w:t>ZV19UZA3Z502-0_Dispozice_závor</w:t>
            </w:r>
            <w:r>
              <w:rPr>
                <w:color w:val="000000"/>
                <w:sz w:val="20"/>
                <w:szCs w:val="20"/>
              </w:rPr>
              <w:t>.pdf</w:t>
            </w:r>
          </w:p>
        </w:tc>
        <w:tc>
          <w:tcPr>
            <w:tcW w:w="2738" w:type="dxa"/>
            <w:shd w:val="clear" w:color="auto" w:fill="auto"/>
            <w:noWrap/>
            <w:vAlign w:val="center"/>
          </w:tcPr>
          <w:p w14:paraId="3B275D03"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5B50D33E" w14:textId="77777777" w:rsidTr="00741433">
        <w:trPr>
          <w:cantSplit/>
        </w:trPr>
        <w:tc>
          <w:tcPr>
            <w:tcW w:w="1477" w:type="dxa"/>
            <w:vMerge/>
            <w:shd w:val="clear" w:color="auto" w:fill="auto"/>
            <w:noWrap/>
            <w:vAlign w:val="center"/>
          </w:tcPr>
          <w:p w14:paraId="4B1511B2" w14:textId="77777777" w:rsidR="00122377" w:rsidRPr="000F50C8" w:rsidRDefault="00122377" w:rsidP="00741433">
            <w:pPr>
              <w:spacing w:after="0"/>
              <w:rPr>
                <w:color w:val="000000"/>
                <w:sz w:val="20"/>
                <w:szCs w:val="20"/>
              </w:rPr>
            </w:pPr>
          </w:p>
        </w:tc>
        <w:tc>
          <w:tcPr>
            <w:tcW w:w="5579" w:type="dxa"/>
            <w:shd w:val="clear" w:color="auto" w:fill="auto"/>
          </w:tcPr>
          <w:p w14:paraId="0254B634" w14:textId="77777777" w:rsidR="00122377" w:rsidRPr="00183A6B" w:rsidRDefault="00122377" w:rsidP="00741433">
            <w:pPr>
              <w:spacing w:after="0"/>
              <w:jc w:val="left"/>
              <w:rPr>
                <w:color w:val="000000"/>
                <w:sz w:val="20"/>
                <w:szCs w:val="20"/>
              </w:rPr>
            </w:pPr>
            <w:r w:rsidRPr="00183A6B">
              <w:rPr>
                <w:color w:val="000000"/>
                <w:sz w:val="20"/>
                <w:szCs w:val="20"/>
              </w:rPr>
              <w:t>PRŮMYSLOVÁ ZÓNA „PLANÁ NAD LUŽNICÍ</w:t>
            </w:r>
          </w:p>
          <w:p w14:paraId="06DEA8E2" w14:textId="77777777" w:rsidR="00122377" w:rsidRPr="00183A6B" w:rsidRDefault="00122377" w:rsidP="00741433">
            <w:pPr>
              <w:spacing w:after="0"/>
              <w:jc w:val="left"/>
              <w:rPr>
                <w:color w:val="000000"/>
                <w:sz w:val="20"/>
                <w:szCs w:val="20"/>
              </w:rPr>
            </w:pPr>
            <w:r w:rsidRPr="00183A6B">
              <w:rPr>
                <w:color w:val="000000"/>
                <w:sz w:val="20"/>
                <w:szCs w:val="20"/>
              </w:rPr>
              <w:t>– MEZI VLEČKAMI“</w:t>
            </w:r>
            <w:r>
              <w:rPr>
                <w:color w:val="000000"/>
                <w:sz w:val="20"/>
                <w:szCs w:val="20"/>
              </w:rPr>
              <w:t xml:space="preserve">, </w:t>
            </w:r>
            <w:r w:rsidRPr="00183A6B">
              <w:rPr>
                <w:color w:val="000000"/>
                <w:sz w:val="20"/>
                <w:szCs w:val="20"/>
              </w:rPr>
              <w:t>POVOLENÍ PŘIPOJENÍ K POZEMNÍ</w:t>
            </w:r>
          </w:p>
          <w:p w14:paraId="27019E3A" w14:textId="77777777" w:rsidR="00122377" w:rsidRDefault="00122377" w:rsidP="00741433">
            <w:pPr>
              <w:spacing w:after="0"/>
              <w:jc w:val="left"/>
              <w:rPr>
                <w:color w:val="000000"/>
                <w:sz w:val="20"/>
                <w:szCs w:val="20"/>
              </w:rPr>
            </w:pPr>
            <w:r>
              <w:rPr>
                <w:color w:val="000000"/>
                <w:sz w:val="20"/>
                <w:szCs w:val="20"/>
              </w:rPr>
              <w:t>KOMUNIKACI, TECHNICKÁ ZPRÁVA</w:t>
            </w:r>
          </w:p>
          <w:p w14:paraId="041FE36B" w14:textId="77777777" w:rsidR="00122377" w:rsidRDefault="00122377" w:rsidP="00741433">
            <w:pPr>
              <w:spacing w:after="0"/>
              <w:jc w:val="left"/>
              <w:rPr>
                <w:color w:val="000000"/>
                <w:sz w:val="20"/>
                <w:szCs w:val="20"/>
              </w:rPr>
            </w:pPr>
            <w:r w:rsidRPr="00183A6B">
              <w:rPr>
                <w:color w:val="000000"/>
                <w:sz w:val="20"/>
                <w:szCs w:val="20"/>
              </w:rPr>
              <w:t>Sjezd_Technicka_zprava</w:t>
            </w:r>
            <w:r>
              <w:rPr>
                <w:color w:val="000000"/>
                <w:sz w:val="20"/>
                <w:szCs w:val="20"/>
              </w:rPr>
              <w:t>.pdf</w:t>
            </w:r>
          </w:p>
        </w:tc>
        <w:tc>
          <w:tcPr>
            <w:tcW w:w="2738" w:type="dxa"/>
            <w:shd w:val="clear" w:color="auto" w:fill="auto"/>
            <w:noWrap/>
            <w:vAlign w:val="center"/>
          </w:tcPr>
          <w:p w14:paraId="5664279F" w14:textId="77777777" w:rsidR="00122377" w:rsidRPr="000F50C8" w:rsidRDefault="00122377" w:rsidP="00741433">
            <w:pPr>
              <w:spacing w:after="0"/>
              <w:jc w:val="left"/>
              <w:rPr>
                <w:color w:val="000000"/>
                <w:sz w:val="20"/>
                <w:szCs w:val="20"/>
              </w:rPr>
            </w:pPr>
            <w:r>
              <w:rPr>
                <w:color w:val="000000"/>
                <w:sz w:val="20"/>
                <w:szCs w:val="20"/>
              </w:rPr>
              <w:t>ING. MARTIN TŮMA</w:t>
            </w:r>
          </w:p>
        </w:tc>
      </w:tr>
      <w:tr w:rsidR="00122377" w:rsidRPr="000F50C8" w14:paraId="023882CB" w14:textId="77777777" w:rsidTr="00741433">
        <w:trPr>
          <w:cantSplit/>
        </w:trPr>
        <w:tc>
          <w:tcPr>
            <w:tcW w:w="1477" w:type="dxa"/>
            <w:vMerge/>
            <w:shd w:val="clear" w:color="auto" w:fill="auto"/>
            <w:noWrap/>
            <w:vAlign w:val="center"/>
            <w:hideMark/>
          </w:tcPr>
          <w:p w14:paraId="46C4D6D4" w14:textId="77777777" w:rsidR="00122377" w:rsidRPr="000F50C8" w:rsidRDefault="00122377" w:rsidP="00741433">
            <w:pPr>
              <w:spacing w:after="0"/>
              <w:rPr>
                <w:color w:val="000000"/>
                <w:sz w:val="20"/>
                <w:szCs w:val="20"/>
              </w:rPr>
            </w:pPr>
          </w:p>
        </w:tc>
        <w:tc>
          <w:tcPr>
            <w:tcW w:w="5579" w:type="dxa"/>
            <w:shd w:val="clear" w:color="auto" w:fill="auto"/>
          </w:tcPr>
          <w:p w14:paraId="08724CAD" w14:textId="77777777" w:rsidR="00122377" w:rsidRPr="00183A6B" w:rsidRDefault="00122377" w:rsidP="00741433">
            <w:pPr>
              <w:spacing w:after="0"/>
              <w:jc w:val="left"/>
              <w:rPr>
                <w:color w:val="000000"/>
                <w:sz w:val="20"/>
                <w:szCs w:val="20"/>
              </w:rPr>
            </w:pPr>
            <w:r w:rsidRPr="00183A6B">
              <w:rPr>
                <w:color w:val="000000"/>
                <w:sz w:val="20"/>
                <w:szCs w:val="20"/>
              </w:rPr>
              <w:t>PRŮMYSLOVÁ ZÓNA „PLANÁ NAD LUŽNICÍ</w:t>
            </w:r>
          </w:p>
          <w:p w14:paraId="23F42B2B" w14:textId="77777777" w:rsidR="00122377" w:rsidRDefault="00122377" w:rsidP="00741433">
            <w:pPr>
              <w:spacing w:after="0"/>
              <w:jc w:val="left"/>
              <w:rPr>
                <w:color w:val="000000"/>
                <w:sz w:val="20"/>
                <w:szCs w:val="20"/>
              </w:rPr>
            </w:pPr>
            <w:r w:rsidRPr="00183A6B">
              <w:rPr>
                <w:color w:val="000000"/>
                <w:sz w:val="20"/>
                <w:szCs w:val="20"/>
              </w:rPr>
              <w:t>– MEZI VLEČKAMI“</w:t>
            </w:r>
            <w:r>
              <w:rPr>
                <w:color w:val="000000"/>
                <w:sz w:val="20"/>
                <w:szCs w:val="20"/>
              </w:rPr>
              <w:t>, výkres 02 – SITUACE</w:t>
            </w:r>
          </w:p>
          <w:p w14:paraId="6928CB70" w14:textId="77777777" w:rsidR="00122377" w:rsidRPr="000F50C8" w:rsidRDefault="00122377" w:rsidP="00741433">
            <w:pPr>
              <w:spacing w:after="0"/>
              <w:jc w:val="left"/>
              <w:rPr>
                <w:color w:val="000000"/>
                <w:sz w:val="20"/>
                <w:szCs w:val="20"/>
              </w:rPr>
            </w:pPr>
            <w:r w:rsidRPr="00183A6B">
              <w:rPr>
                <w:color w:val="000000"/>
                <w:sz w:val="20"/>
                <w:szCs w:val="20"/>
              </w:rPr>
              <w:t>Situace_sjezd</w:t>
            </w:r>
            <w:r>
              <w:rPr>
                <w:color w:val="000000"/>
                <w:sz w:val="20"/>
                <w:szCs w:val="20"/>
              </w:rPr>
              <w:t>.pdf</w:t>
            </w:r>
          </w:p>
        </w:tc>
        <w:tc>
          <w:tcPr>
            <w:tcW w:w="2738" w:type="dxa"/>
            <w:shd w:val="clear" w:color="auto" w:fill="auto"/>
            <w:noWrap/>
            <w:vAlign w:val="center"/>
          </w:tcPr>
          <w:p w14:paraId="5D117814" w14:textId="77777777" w:rsidR="00122377" w:rsidRPr="000F50C8" w:rsidRDefault="00122377" w:rsidP="00741433">
            <w:pPr>
              <w:spacing w:after="0"/>
              <w:jc w:val="left"/>
              <w:rPr>
                <w:color w:val="000000"/>
                <w:sz w:val="20"/>
                <w:szCs w:val="20"/>
              </w:rPr>
            </w:pPr>
            <w:r>
              <w:rPr>
                <w:color w:val="000000"/>
                <w:sz w:val="20"/>
                <w:szCs w:val="20"/>
              </w:rPr>
              <w:t>ING. MARTIN TŮMA</w:t>
            </w:r>
          </w:p>
        </w:tc>
      </w:tr>
      <w:tr w:rsidR="00122377" w:rsidRPr="00F37467" w14:paraId="71E86232" w14:textId="77777777" w:rsidTr="00741433">
        <w:trPr>
          <w:cantSplit/>
        </w:trPr>
        <w:tc>
          <w:tcPr>
            <w:tcW w:w="1477" w:type="dxa"/>
            <w:vMerge/>
            <w:shd w:val="clear" w:color="auto" w:fill="auto"/>
            <w:noWrap/>
            <w:vAlign w:val="center"/>
            <w:hideMark/>
          </w:tcPr>
          <w:p w14:paraId="4CFE4BF6" w14:textId="77777777" w:rsidR="00122377" w:rsidRPr="000F50C8" w:rsidRDefault="00122377" w:rsidP="00741433">
            <w:pPr>
              <w:spacing w:after="0"/>
              <w:rPr>
                <w:color w:val="000000"/>
                <w:sz w:val="20"/>
                <w:szCs w:val="20"/>
              </w:rPr>
            </w:pPr>
          </w:p>
        </w:tc>
        <w:tc>
          <w:tcPr>
            <w:tcW w:w="5579" w:type="dxa"/>
            <w:shd w:val="clear" w:color="auto" w:fill="auto"/>
          </w:tcPr>
          <w:p w14:paraId="52B4E845" w14:textId="77777777" w:rsidR="00122377" w:rsidRPr="00183A6B" w:rsidRDefault="00122377" w:rsidP="00741433">
            <w:pPr>
              <w:spacing w:after="0"/>
              <w:jc w:val="left"/>
              <w:rPr>
                <w:color w:val="000000"/>
                <w:sz w:val="20"/>
                <w:szCs w:val="20"/>
              </w:rPr>
            </w:pPr>
            <w:r w:rsidRPr="00183A6B">
              <w:rPr>
                <w:color w:val="000000"/>
                <w:sz w:val="20"/>
                <w:szCs w:val="20"/>
              </w:rPr>
              <w:t>PRŮMYSLOVÁ ZÓNA „PLANÁ NAD LUŽNICÍ</w:t>
            </w:r>
          </w:p>
          <w:p w14:paraId="013F8FFD" w14:textId="77777777" w:rsidR="00122377" w:rsidRDefault="00122377" w:rsidP="00741433">
            <w:pPr>
              <w:spacing w:after="0"/>
              <w:jc w:val="left"/>
              <w:rPr>
                <w:color w:val="000000"/>
                <w:sz w:val="20"/>
                <w:szCs w:val="20"/>
              </w:rPr>
            </w:pPr>
            <w:r w:rsidRPr="00183A6B">
              <w:rPr>
                <w:color w:val="000000"/>
                <w:sz w:val="20"/>
                <w:szCs w:val="20"/>
              </w:rPr>
              <w:t>– MEZI VLEČKAMI“</w:t>
            </w:r>
            <w:r>
              <w:rPr>
                <w:color w:val="000000"/>
                <w:sz w:val="20"/>
                <w:szCs w:val="20"/>
              </w:rPr>
              <w:t>, výkres 03 – PODÉLNÝ ŘEZ SJEZDEM</w:t>
            </w:r>
          </w:p>
          <w:p w14:paraId="7E83861E" w14:textId="77777777" w:rsidR="00122377" w:rsidRPr="000F50C8" w:rsidRDefault="00122377" w:rsidP="00741433">
            <w:pPr>
              <w:spacing w:after="0"/>
              <w:jc w:val="left"/>
              <w:rPr>
                <w:color w:val="000000"/>
                <w:sz w:val="20"/>
                <w:szCs w:val="20"/>
              </w:rPr>
            </w:pPr>
            <w:r w:rsidRPr="00183A6B">
              <w:rPr>
                <w:color w:val="000000"/>
                <w:sz w:val="20"/>
                <w:szCs w:val="20"/>
              </w:rPr>
              <w:t>Podelny_rez_sjezdem</w:t>
            </w:r>
            <w:r>
              <w:rPr>
                <w:color w:val="000000"/>
                <w:sz w:val="20"/>
                <w:szCs w:val="20"/>
              </w:rPr>
              <w:t>.pdf</w:t>
            </w:r>
          </w:p>
        </w:tc>
        <w:tc>
          <w:tcPr>
            <w:tcW w:w="2738" w:type="dxa"/>
            <w:shd w:val="clear" w:color="auto" w:fill="auto"/>
            <w:noWrap/>
            <w:vAlign w:val="center"/>
          </w:tcPr>
          <w:p w14:paraId="16BD295C" w14:textId="77777777" w:rsidR="00122377" w:rsidRPr="00F37467" w:rsidRDefault="00122377" w:rsidP="00741433">
            <w:pPr>
              <w:spacing w:after="0"/>
              <w:jc w:val="left"/>
              <w:rPr>
                <w:color w:val="000000"/>
                <w:sz w:val="20"/>
                <w:szCs w:val="20"/>
              </w:rPr>
            </w:pPr>
            <w:r>
              <w:rPr>
                <w:color w:val="000000"/>
                <w:sz w:val="20"/>
                <w:szCs w:val="20"/>
              </w:rPr>
              <w:t>ING. MARTIN TŮMA</w:t>
            </w:r>
            <w:r w:rsidRPr="000F50C8" w:rsidDel="000D0C36">
              <w:rPr>
                <w:color w:val="000000"/>
                <w:sz w:val="20"/>
                <w:szCs w:val="20"/>
              </w:rPr>
              <w:t xml:space="preserve"> </w:t>
            </w:r>
          </w:p>
        </w:tc>
      </w:tr>
    </w:tbl>
    <w:p w14:paraId="68223BF1" w14:textId="77777777" w:rsidR="002B409A" w:rsidRPr="002B409A" w:rsidRDefault="002B409A" w:rsidP="002B409A"/>
    <w:sectPr w:rsidR="002B409A" w:rsidRPr="002B409A" w:rsidSect="005526A7">
      <w:headerReference w:type="default" r:id="rId16"/>
      <w:footerReference w:type="default" r:id="rId17"/>
      <w:type w:val="continuous"/>
      <w:pgSz w:w="11907" w:h="16840" w:code="9"/>
      <w:pgMar w:top="1701" w:right="1417" w:bottom="1134" w:left="1418" w:header="680"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089C77" w14:textId="77777777" w:rsidR="000B0AC0" w:rsidRDefault="000B0AC0" w:rsidP="00CA7D72">
      <w:r>
        <w:separator/>
      </w:r>
    </w:p>
  </w:endnote>
  <w:endnote w:type="continuationSeparator" w:id="0">
    <w:p w14:paraId="28B30C7D" w14:textId="77777777" w:rsidR="000B0AC0" w:rsidRDefault="000B0AC0" w:rsidP="00CA7D72">
      <w:r>
        <w:continuationSeparator/>
      </w:r>
    </w:p>
  </w:endnote>
  <w:endnote w:type="continuationNotice" w:id="1">
    <w:p w14:paraId="3AAE5D7F" w14:textId="77777777" w:rsidR="000B0AC0" w:rsidRDefault="000B0AC0" w:rsidP="00CA7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E)">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HFBMM+TimesNewRoman,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ans Serif PS">
    <w:altName w:val="Arial"/>
    <w:panose1 w:val="00000000000000000000"/>
    <w:charset w:val="00"/>
    <w:family w:val="swiss"/>
    <w:notTrueType/>
    <w:pitch w:val="variable"/>
    <w:sig w:usb0="00000003" w:usb1="00000000" w:usb2="00000000" w:usb3="00000000" w:csb0="00000001" w:csb1="00000000"/>
  </w:font>
  <w:font w:name="Arial Fett">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Wingdings (L$)">
    <w:altName w:val="Arial"/>
    <w:charset w:val="EE"/>
    <w:family w:val="swiss"/>
    <w:pitch w:val="variable"/>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86F53" w14:textId="2B8CB91C" w:rsidR="00741433" w:rsidRDefault="00741433" w:rsidP="005320F3">
    <w:pPr>
      <w:pStyle w:val="Zpat"/>
      <w:jc w:val="center"/>
    </w:pPr>
    <w:r>
      <w:t xml:space="preserve">Strana: </w:t>
    </w:r>
    <w:r>
      <w:rPr>
        <w:b/>
      </w:rPr>
      <w:fldChar w:fldCharType="begin"/>
    </w:r>
    <w:r>
      <w:rPr>
        <w:b/>
      </w:rPr>
      <w:instrText xml:space="preserve">PAGE </w:instrText>
    </w:r>
    <w:r>
      <w:rPr>
        <w:b/>
      </w:rPr>
      <w:fldChar w:fldCharType="separate"/>
    </w:r>
    <w:r w:rsidR="003A5199">
      <w:rPr>
        <w:b/>
        <w:noProof/>
      </w:rPr>
      <w:t>53</w:t>
    </w:r>
    <w:r>
      <w:rPr>
        <w:b/>
      </w:rPr>
      <w:fldChar w:fldCharType="end"/>
    </w:r>
    <w:r>
      <w:rPr>
        <w:b/>
      </w:rPr>
      <w:t xml:space="preserve"> </w:t>
    </w:r>
    <w:r>
      <w:t xml:space="preserve">/ </w:t>
    </w:r>
    <w:bookmarkStart w:id="97" w:name="_EcNumPages"/>
    <w:r>
      <w:rPr>
        <w:rStyle w:val="slostrnky"/>
        <w:noProof/>
      </w:rPr>
      <w:t>189</w:t>
    </w:r>
    <w:bookmarkEnd w:id="97"/>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E04A4" w14:textId="77777777" w:rsidR="000B0AC0" w:rsidRDefault="000B0AC0" w:rsidP="00CA7D72">
      <w:r>
        <w:separator/>
      </w:r>
    </w:p>
  </w:footnote>
  <w:footnote w:type="continuationSeparator" w:id="0">
    <w:p w14:paraId="3561EF99" w14:textId="77777777" w:rsidR="000B0AC0" w:rsidRDefault="000B0AC0" w:rsidP="00CA7D72">
      <w:r>
        <w:continuationSeparator/>
      </w:r>
    </w:p>
  </w:footnote>
  <w:footnote w:type="continuationNotice" w:id="1">
    <w:p w14:paraId="4ECFF4FA" w14:textId="77777777" w:rsidR="000B0AC0" w:rsidRDefault="000B0AC0" w:rsidP="00CA7D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01"/>
      <w:gridCol w:w="5041"/>
      <w:gridCol w:w="2409"/>
    </w:tblGrid>
    <w:tr w:rsidR="00741433" w:rsidRPr="000E3061" w14:paraId="313A07BF" w14:textId="77777777" w:rsidTr="00775235">
      <w:tc>
        <w:tcPr>
          <w:tcW w:w="2301" w:type="dxa"/>
        </w:tcPr>
        <w:p w14:paraId="31C9B601" w14:textId="77777777" w:rsidR="00741433" w:rsidRPr="00212EE3" w:rsidRDefault="00741433" w:rsidP="00212EE3">
          <w:pPr>
            <w:spacing w:before="60" w:after="60"/>
            <w:jc w:val="center"/>
            <w:rPr>
              <w:smallCaps/>
              <w:sz w:val="18"/>
              <w:szCs w:val="18"/>
            </w:rPr>
          </w:pPr>
          <w:r w:rsidRPr="00212EE3">
            <w:rPr>
              <w:smallCaps/>
              <w:sz w:val="18"/>
              <w:szCs w:val="18"/>
            </w:rPr>
            <w:t>objednatel</w:t>
          </w:r>
        </w:p>
        <w:p w14:paraId="2257FF42" w14:textId="0A85D904" w:rsidR="00741433" w:rsidRPr="00212EE3" w:rsidRDefault="00741433" w:rsidP="00212EE3">
          <w:pPr>
            <w:spacing w:before="60" w:after="60"/>
            <w:jc w:val="center"/>
            <w:rPr>
              <w:b/>
              <w:bCs/>
              <w:sz w:val="18"/>
              <w:szCs w:val="18"/>
            </w:rPr>
          </w:pPr>
          <w:bookmarkStart w:id="95" w:name="_Ec1B21609F76754158B97A9D82110DE1659"/>
          <w:r>
            <w:rPr>
              <w:b/>
              <w:bCs/>
              <w:sz w:val="18"/>
              <w:szCs w:val="18"/>
            </w:rPr>
            <w:t>C-Energy Planá s.r.o.</w:t>
          </w:r>
          <w:bookmarkEnd w:id="95"/>
        </w:p>
      </w:tc>
      <w:tc>
        <w:tcPr>
          <w:tcW w:w="5041" w:type="dxa"/>
          <w:vMerge w:val="restart"/>
          <w:vAlign w:val="center"/>
        </w:tcPr>
        <w:p w14:paraId="24E857FA" w14:textId="49FB8AC7" w:rsidR="00741433" w:rsidRPr="00212EE3" w:rsidRDefault="00741433" w:rsidP="00212EE3">
          <w:pPr>
            <w:spacing w:before="40" w:after="40"/>
            <w:jc w:val="center"/>
            <w:rPr>
              <w:sz w:val="18"/>
              <w:szCs w:val="18"/>
            </w:rPr>
          </w:pPr>
          <w:bookmarkStart w:id="96" w:name="_E01B21609F76754158B97A9D82110DE1653"/>
          <w:r>
            <w:rPr>
              <w:sz w:val="18"/>
              <w:szCs w:val="18"/>
            </w:rPr>
            <w:t>Konec uhlí v Plané n. Lužnicí</w:t>
          </w:r>
          <w:bookmarkEnd w:id="96"/>
        </w:p>
        <w:p w14:paraId="0083D2DD" w14:textId="77777777" w:rsidR="00741433" w:rsidRPr="00212EE3" w:rsidRDefault="00741433" w:rsidP="00212EE3">
          <w:pPr>
            <w:spacing w:before="40" w:after="40"/>
            <w:jc w:val="center"/>
            <w:rPr>
              <w:b/>
              <w:bCs/>
              <w:sz w:val="18"/>
              <w:szCs w:val="18"/>
            </w:rPr>
          </w:pPr>
          <w:r w:rsidRPr="00212EE3">
            <w:rPr>
              <w:b/>
              <w:bCs/>
              <w:sz w:val="18"/>
              <w:szCs w:val="18"/>
            </w:rPr>
            <w:t>Návrh smlouvy o dílo</w:t>
          </w:r>
        </w:p>
        <w:p w14:paraId="5C3D0EDF" w14:textId="06274A4D" w:rsidR="00741433" w:rsidRPr="00212EE3" w:rsidRDefault="00741433" w:rsidP="00212EE3">
          <w:pPr>
            <w:spacing w:before="40" w:after="40"/>
            <w:jc w:val="center"/>
            <w:rPr>
              <w:caps/>
              <w:sz w:val="18"/>
              <w:szCs w:val="18"/>
            </w:rPr>
          </w:pPr>
          <w:r w:rsidRPr="00212EE3">
            <w:rPr>
              <w:sz w:val="18"/>
              <w:szCs w:val="18"/>
            </w:rPr>
            <w:t xml:space="preserve">Příloha 1 – Požadavky </w:t>
          </w:r>
          <w:r w:rsidRPr="00E537A4">
            <w:rPr>
              <w:smallCaps/>
              <w:sz w:val="18"/>
              <w:szCs w:val="18"/>
            </w:rPr>
            <w:t>objednatele</w:t>
          </w:r>
          <w:r w:rsidRPr="00212EE3">
            <w:rPr>
              <w:sz w:val="18"/>
              <w:szCs w:val="18"/>
            </w:rPr>
            <w:t xml:space="preserve"> na technické řešení </w:t>
          </w:r>
          <w:r w:rsidRPr="00212EE3">
            <w:rPr>
              <w:smallCaps/>
              <w:sz w:val="18"/>
              <w:szCs w:val="18"/>
            </w:rPr>
            <w:t>díla</w:t>
          </w:r>
        </w:p>
      </w:tc>
      <w:tc>
        <w:tcPr>
          <w:tcW w:w="2409" w:type="dxa"/>
        </w:tcPr>
        <w:p w14:paraId="2D706FC2" w14:textId="77777777" w:rsidR="00741433" w:rsidRPr="00212EE3" w:rsidRDefault="00741433" w:rsidP="00212EE3">
          <w:pPr>
            <w:spacing w:before="60" w:after="60"/>
            <w:jc w:val="center"/>
            <w:rPr>
              <w:smallCaps/>
              <w:sz w:val="18"/>
              <w:szCs w:val="18"/>
            </w:rPr>
          </w:pPr>
          <w:r w:rsidRPr="00212EE3">
            <w:rPr>
              <w:smallCaps/>
              <w:sz w:val="18"/>
              <w:szCs w:val="18"/>
            </w:rPr>
            <w:t>zhotovitel</w:t>
          </w:r>
        </w:p>
        <w:p w14:paraId="4D7C3640" w14:textId="77777777" w:rsidR="00741433" w:rsidRPr="00212EE3" w:rsidRDefault="00741433" w:rsidP="00212EE3">
          <w:pPr>
            <w:spacing w:before="60" w:after="60"/>
            <w:jc w:val="center"/>
            <w:rPr>
              <w:sz w:val="18"/>
              <w:szCs w:val="18"/>
            </w:rPr>
          </w:pPr>
          <w:r w:rsidRPr="00212EE3">
            <w:rPr>
              <w:sz w:val="18"/>
              <w:szCs w:val="18"/>
            </w:rPr>
            <w:t>........</w:t>
          </w:r>
        </w:p>
      </w:tc>
    </w:tr>
    <w:tr w:rsidR="00741433" w:rsidRPr="000E3061" w14:paraId="399A6F50" w14:textId="77777777" w:rsidTr="00775235">
      <w:trPr>
        <w:trHeight w:val="182"/>
      </w:trPr>
      <w:tc>
        <w:tcPr>
          <w:tcW w:w="2301" w:type="dxa"/>
          <w:vAlign w:val="center"/>
        </w:tcPr>
        <w:p w14:paraId="1A4803B4" w14:textId="77777777" w:rsidR="00741433" w:rsidRPr="00212EE3" w:rsidRDefault="00741433" w:rsidP="00212EE3">
          <w:pPr>
            <w:spacing w:before="20" w:after="20"/>
            <w:rPr>
              <w:sz w:val="18"/>
              <w:szCs w:val="18"/>
            </w:rPr>
          </w:pPr>
          <w:r w:rsidRPr="00212EE3">
            <w:rPr>
              <w:sz w:val="18"/>
              <w:szCs w:val="18"/>
            </w:rPr>
            <w:t xml:space="preserve">Ev. č.: </w:t>
          </w:r>
        </w:p>
      </w:tc>
      <w:tc>
        <w:tcPr>
          <w:tcW w:w="5041" w:type="dxa"/>
          <w:vMerge/>
          <w:vAlign w:val="center"/>
        </w:tcPr>
        <w:p w14:paraId="57C2D7A5" w14:textId="77777777" w:rsidR="00741433" w:rsidRPr="00212EE3" w:rsidRDefault="00741433" w:rsidP="00CA7D72">
          <w:pPr>
            <w:rPr>
              <w:sz w:val="18"/>
              <w:szCs w:val="18"/>
            </w:rPr>
          </w:pPr>
        </w:p>
      </w:tc>
      <w:tc>
        <w:tcPr>
          <w:tcW w:w="2409" w:type="dxa"/>
          <w:vAlign w:val="center"/>
        </w:tcPr>
        <w:p w14:paraId="68D7CB2D" w14:textId="77777777" w:rsidR="00741433" w:rsidRPr="00212EE3" w:rsidRDefault="00741433" w:rsidP="00212EE3">
          <w:pPr>
            <w:spacing w:before="20" w:after="20"/>
            <w:rPr>
              <w:sz w:val="18"/>
              <w:szCs w:val="18"/>
            </w:rPr>
          </w:pPr>
          <w:r w:rsidRPr="00212EE3">
            <w:rPr>
              <w:sz w:val="18"/>
              <w:szCs w:val="18"/>
            </w:rPr>
            <w:t>Ev. č.:</w:t>
          </w:r>
        </w:p>
      </w:tc>
    </w:tr>
  </w:tbl>
  <w:p w14:paraId="48A4ED49" w14:textId="77777777" w:rsidR="00741433" w:rsidRDefault="00741433" w:rsidP="00CA7D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8201150"/>
    <w:lvl w:ilvl="0">
      <w:start w:val="1"/>
      <w:numFmt w:val="decimal"/>
      <w:pStyle w:val="Nadpis1"/>
      <w:lvlText w:val="%1."/>
      <w:legacy w:legacy="1" w:legacySpace="0" w:legacyIndent="1134"/>
      <w:lvlJc w:val="left"/>
      <w:pPr>
        <w:ind w:left="1134" w:hanging="1134"/>
      </w:pPr>
    </w:lvl>
    <w:lvl w:ilvl="1">
      <w:start w:val="1"/>
      <w:numFmt w:val="decimal"/>
      <w:pStyle w:val="Nadpis2"/>
      <w:lvlText w:val="%1.%2"/>
      <w:legacy w:legacy="1" w:legacySpace="0" w:legacyIndent="1134"/>
      <w:lvlJc w:val="left"/>
      <w:pPr>
        <w:ind w:left="1134" w:hanging="1134"/>
      </w:pPr>
    </w:lvl>
    <w:lvl w:ilvl="2">
      <w:start w:val="1"/>
      <w:numFmt w:val="decimal"/>
      <w:pStyle w:val="Nadpis3"/>
      <w:lvlText w:val="%1.%2.%3"/>
      <w:legacy w:legacy="1" w:legacySpace="0" w:legacyIndent="1134"/>
      <w:lvlJc w:val="left"/>
      <w:pPr>
        <w:ind w:left="1134" w:hanging="1134"/>
      </w:pPr>
    </w:lvl>
    <w:lvl w:ilvl="3">
      <w:start w:val="1"/>
      <w:numFmt w:val="decimal"/>
      <w:pStyle w:val="Nadpis4"/>
      <w:lvlText w:val="%1.%2.%3.%4"/>
      <w:legacy w:legacy="1" w:legacySpace="0" w:legacyIndent="1134"/>
      <w:lvlJc w:val="left"/>
      <w:pPr>
        <w:ind w:left="1276" w:hanging="1134"/>
      </w:pPr>
    </w:lvl>
    <w:lvl w:ilvl="4">
      <w:start w:val="1"/>
      <w:numFmt w:val="decimal"/>
      <w:pStyle w:val="Nadpis5"/>
      <w:lvlText w:val="%1.%2.%3.%4.%5"/>
      <w:legacy w:legacy="1" w:legacySpace="0" w:legacyIndent="0"/>
      <w:lvlJc w:val="left"/>
      <w:rPr>
        <w:rFonts w:ascii="Arial" w:hAnsi="Arial"/>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1">
    <w:nsid w:val="00E20C27"/>
    <w:multiLevelType w:val="hybridMultilevel"/>
    <w:tmpl w:val="E8C0C276"/>
    <w:lvl w:ilvl="0" w:tplc="5D5E54A2">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1720F20"/>
    <w:multiLevelType w:val="hybridMultilevel"/>
    <w:tmpl w:val="17DE09C8"/>
    <w:lvl w:ilvl="0" w:tplc="6C30F89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1FE12BC"/>
    <w:multiLevelType w:val="hybridMultilevel"/>
    <w:tmpl w:val="6E542E5E"/>
    <w:name w:val="WW8Num6"/>
    <w:lvl w:ilvl="0" w:tplc="772076E2">
      <w:start w:val="1"/>
      <w:numFmt w:val="bullet"/>
      <w:lvlText w:val=""/>
      <w:lvlJc w:val="left"/>
      <w:pPr>
        <w:tabs>
          <w:tab w:val="num" w:pos="644"/>
        </w:tabs>
        <w:ind w:left="644" w:hanging="360"/>
      </w:pPr>
      <w:rPr>
        <w:rFonts w:ascii="Symbol" w:hAnsi="Symbol" w:hint="default"/>
      </w:rPr>
    </w:lvl>
    <w:lvl w:ilvl="1" w:tplc="44D40ACA">
      <w:numFmt w:val="decimal"/>
      <w:lvlText w:val=""/>
      <w:lvlJc w:val="left"/>
    </w:lvl>
    <w:lvl w:ilvl="2" w:tplc="5ACA72E2">
      <w:numFmt w:val="decimal"/>
      <w:lvlText w:val=""/>
      <w:lvlJc w:val="left"/>
    </w:lvl>
    <w:lvl w:ilvl="3" w:tplc="E1449FEC">
      <w:numFmt w:val="decimal"/>
      <w:lvlText w:val=""/>
      <w:lvlJc w:val="left"/>
    </w:lvl>
    <w:lvl w:ilvl="4" w:tplc="A950DAEA">
      <w:numFmt w:val="decimal"/>
      <w:lvlText w:val=""/>
      <w:lvlJc w:val="left"/>
    </w:lvl>
    <w:lvl w:ilvl="5" w:tplc="DB32C01A">
      <w:numFmt w:val="decimal"/>
      <w:lvlText w:val=""/>
      <w:lvlJc w:val="left"/>
    </w:lvl>
    <w:lvl w:ilvl="6" w:tplc="365A81FE">
      <w:numFmt w:val="decimal"/>
      <w:lvlText w:val=""/>
      <w:lvlJc w:val="left"/>
    </w:lvl>
    <w:lvl w:ilvl="7" w:tplc="4AB2124E">
      <w:numFmt w:val="decimal"/>
      <w:lvlText w:val=""/>
      <w:lvlJc w:val="left"/>
    </w:lvl>
    <w:lvl w:ilvl="8" w:tplc="B818FCEA">
      <w:numFmt w:val="decimal"/>
      <w:lvlText w:val=""/>
      <w:lvlJc w:val="left"/>
    </w:lvl>
  </w:abstractNum>
  <w:abstractNum w:abstractNumId="4">
    <w:nsid w:val="08CF2B42"/>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0A701A0A"/>
    <w:multiLevelType w:val="hybridMultilevel"/>
    <w:tmpl w:val="5E1818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AA33672"/>
    <w:multiLevelType w:val="hybridMultilevel"/>
    <w:tmpl w:val="AEFC9D9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ED11578"/>
    <w:multiLevelType w:val="hybridMultilevel"/>
    <w:tmpl w:val="A26A5430"/>
    <w:lvl w:ilvl="0" w:tplc="B49C679A">
      <w:start w:val="1"/>
      <w:numFmt w:val="bullet"/>
      <w:pStyle w:val="Odrka1"/>
      <w:lvlText w:val=""/>
      <w:lvlJc w:val="left"/>
      <w:pPr>
        <w:tabs>
          <w:tab w:val="num" w:pos="360"/>
        </w:tabs>
        <w:ind w:left="360" w:hanging="360"/>
      </w:pPr>
      <w:rPr>
        <w:rFonts w:ascii="Symbol" w:hAnsi="Symbol" w:hint="default"/>
      </w:rPr>
    </w:lvl>
    <w:lvl w:ilvl="1" w:tplc="0E1A6AAE">
      <w:numFmt w:val="decimal"/>
      <w:lvlText w:val=""/>
      <w:lvlJc w:val="left"/>
    </w:lvl>
    <w:lvl w:ilvl="2" w:tplc="F7F4ED82">
      <w:numFmt w:val="decimal"/>
      <w:lvlText w:val=""/>
      <w:lvlJc w:val="left"/>
    </w:lvl>
    <w:lvl w:ilvl="3" w:tplc="3B96410A">
      <w:numFmt w:val="decimal"/>
      <w:lvlText w:val=""/>
      <w:lvlJc w:val="left"/>
    </w:lvl>
    <w:lvl w:ilvl="4" w:tplc="6E18FF3A">
      <w:numFmt w:val="decimal"/>
      <w:lvlText w:val=""/>
      <w:lvlJc w:val="left"/>
    </w:lvl>
    <w:lvl w:ilvl="5" w:tplc="E92A9470">
      <w:numFmt w:val="decimal"/>
      <w:lvlText w:val=""/>
      <w:lvlJc w:val="left"/>
    </w:lvl>
    <w:lvl w:ilvl="6" w:tplc="06B00250">
      <w:numFmt w:val="decimal"/>
      <w:lvlText w:val=""/>
      <w:lvlJc w:val="left"/>
    </w:lvl>
    <w:lvl w:ilvl="7" w:tplc="F3CEDCCC">
      <w:numFmt w:val="decimal"/>
      <w:lvlText w:val=""/>
      <w:lvlJc w:val="left"/>
    </w:lvl>
    <w:lvl w:ilvl="8" w:tplc="F6CC96D8">
      <w:numFmt w:val="decimal"/>
      <w:lvlText w:val=""/>
      <w:lvlJc w:val="left"/>
    </w:lvl>
  </w:abstractNum>
  <w:abstractNum w:abstractNumId="8">
    <w:nsid w:val="1725157A"/>
    <w:multiLevelType w:val="hybridMultilevel"/>
    <w:tmpl w:val="60B46E6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72F7EC2"/>
    <w:multiLevelType w:val="multilevel"/>
    <w:tmpl w:val="2B76CD8C"/>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1146"/>
        </w:tabs>
        <w:ind w:left="1146" w:hanging="720"/>
      </w:pPr>
      <w:rPr>
        <w:rFonts w:hint="default"/>
      </w:rPr>
    </w:lvl>
    <w:lvl w:ilvl="3">
      <w:start w:val="1"/>
      <w:numFmt w:val="decimal"/>
      <w:pStyle w:val="Obsah"/>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652"/>
        </w:tabs>
        <w:ind w:left="2652" w:hanging="180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abstractNum w:abstractNumId="10">
    <w:nsid w:val="2798366C"/>
    <w:multiLevelType w:val="hybridMultilevel"/>
    <w:tmpl w:val="AB00B196"/>
    <w:lvl w:ilvl="0" w:tplc="04090003">
      <w:start w:val="1"/>
      <w:numFmt w:val="bullet"/>
      <w:lvlText w:val=""/>
      <w:lvlJc w:val="left"/>
      <w:pPr>
        <w:tabs>
          <w:tab w:val="num" w:pos="720"/>
        </w:tabs>
        <w:ind w:left="720" w:hanging="360"/>
      </w:pPr>
      <w:rPr>
        <w:rFonts w:ascii="Symbol" w:hAnsi="Symbol" w:hint="default"/>
      </w:rPr>
    </w:lvl>
    <w:lvl w:ilvl="1" w:tplc="04090003">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340"/>
        </w:tabs>
        <w:ind w:left="2340" w:hanging="360"/>
      </w:pPr>
      <w:rPr>
        <w:rFonts w:ascii="Symbol" w:hAnsi="Symbol" w:hint="default"/>
      </w:rPr>
    </w:lvl>
    <w:lvl w:ilvl="3" w:tplc="04090001">
      <w:start w:val="1"/>
      <w:numFmt w:val="decimal"/>
      <w:lvlText w:val="%4."/>
      <w:lvlJc w:val="left"/>
      <w:pPr>
        <w:tabs>
          <w:tab w:val="num" w:pos="2880"/>
        </w:tabs>
        <w:ind w:left="2880" w:hanging="360"/>
      </w:pPr>
    </w:lvl>
    <w:lvl w:ilvl="4" w:tplc="04090003">
      <w:numFmt w:val="bullet"/>
      <w:lvlText w:val="-"/>
      <w:lvlJc w:val="left"/>
      <w:pPr>
        <w:tabs>
          <w:tab w:val="num" w:pos="3600"/>
        </w:tabs>
        <w:ind w:left="3600" w:hanging="360"/>
      </w:pPr>
      <w:rPr>
        <w:rFonts w:ascii="Times New Roman" w:eastAsia="Times New Roman" w:hAnsi="Times New Roman" w:cs="Times New Roman" w:hint="default"/>
      </w:r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nsid w:val="2B714204"/>
    <w:multiLevelType w:val="hybridMultilevel"/>
    <w:tmpl w:val="98CA29C8"/>
    <w:lvl w:ilvl="0" w:tplc="8F3EC7D6">
      <w:start w:val="1"/>
      <w:numFmt w:val="bullet"/>
      <w:pStyle w:val="odrka2"/>
      <w:lvlText w:val="▪"/>
      <w:lvlJc w:val="left"/>
      <w:pPr>
        <w:tabs>
          <w:tab w:val="num" w:pos="850"/>
        </w:tabs>
        <w:ind w:left="850" w:hanging="283"/>
      </w:pPr>
      <w:rPr>
        <w:rFonts w:ascii="Arial" w:hAnsi="Arial" w:hint="default"/>
      </w:rPr>
    </w:lvl>
    <w:lvl w:ilvl="1" w:tplc="094ABDB2" w:tentative="1">
      <w:start w:val="1"/>
      <w:numFmt w:val="bullet"/>
      <w:lvlText w:val="o"/>
      <w:lvlJc w:val="left"/>
      <w:pPr>
        <w:tabs>
          <w:tab w:val="num" w:pos="1440"/>
        </w:tabs>
        <w:ind w:left="1440" w:hanging="360"/>
      </w:pPr>
      <w:rPr>
        <w:rFonts w:ascii="Courier New" w:hAnsi="Courier New" w:cs="Courier New" w:hint="default"/>
      </w:rPr>
    </w:lvl>
    <w:lvl w:ilvl="2" w:tplc="DD6C314C" w:tentative="1">
      <w:start w:val="1"/>
      <w:numFmt w:val="bullet"/>
      <w:lvlText w:val=""/>
      <w:lvlJc w:val="left"/>
      <w:pPr>
        <w:tabs>
          <w:tab w:val="num" w:pos="2160"/>
        </w:tabs>
        <w:ind w:left="2160" w:hanging="360"/>
      </w:pPr>
      <w:rPr>
        <w:rFonts w:ascii="Wingdings" w:hAnsi="Wingdings" w:hint="default"/>
      </w:rPr>
    </w:lvl>
    <w:lvl w:ilvl="3" w:tplc="91F4DF9C" w:tentative="1">
      <w:start w:val="1"/>
      <w:numFmt w:val="bullet"/>
      <w:lvlText w:val=""/>
      <w:lvlJc w:val="left"/>
      <w:pPr>
        <w:tabs>
          <w:tab w:val="num" w:pos="2880"/>
        </w:tabs>
        <w:ind w:left="2880" w:hanging="360"/>
      </w:pPr>
      <w:rPr>
        <w:rFonts w:ascii="Symbol" w:hAnsi="Symbol" w:hint="default"/>
      </w:rPr>
    </w:lvl>
    <w:lvl w:ilvl="4" w:tplc="FDAA193C" w:tentative="1">
      <w:start w:val="1"/>
      <w:numFmt w:val="bullet"/>
      <w:lvlText w:val="o"/>
      <w:lvlJc w:val="left"/>
      <w:pPr>
        <w:tabs>
          <w:tab w:val="num" w:pos="3600"/>
        </w:tabs>
        <w:ind w:left="3600" w:hanging="360"/>
      </w:pPr>
      <w:rPr>
        <w:rFonts w:ascii="Courier New" w:hAnsi="Courier New" w:cs="Courier New" w:hint="default"/>
      </w:rPr>
    </w:lvl>
    <w:lvl w:ilvl="5" w:tplc="6784BEEC" w:tentative="1">
      <w:start w:val="1"/>
      <w:numFmt w:val="bullet"/>
      <w:lvlText w:val=""/>
      <w:lvlJc w:val="left"/>
      <w:pPr>
        <w:tabs>
          <w:tab w:val="num" w:pos="4320"/>
        </w:tabs>
        <w:ind w:left="4320" w:hanging="360"/>
      </w:pPr>
      <w:rPr>
        <w:rFonts w:ascii="Wingdings" w:hAnsi="Wingdings" w:hint="default"/>
      </w:rPr>
    </w:lvl>
    <w:lvl w:ilvl="6" w:tplc="D3CAAA3C" w:tentative="1">
      <w:start w:val="1"/>
      <w:numFmt w:val="bullet"/>
      <w:lvlText w:val=""/>
      <w:lvlJc w:val="left"/>
      <w:pPr>
        <w:tabs>
          <w:tab w:val="num" w:pos="5040"/>
        </w:tabs>
        <w:ind w:left="5040" w:hanging="360"/>
      </w:pPr>
      <w:rPr>
        <w:rFonts w:ascii="Symbol" w:hAnsi="Symbol" w:hint="default"/>
      </w:rPr>
    </w:lvl>
    <w:lvl w:ilvl="7" w:tplc="4C442184" w:tentative="1">
      <w:start w:val="1"/>
      <w:numFmt w:val="bullet"/>
      <w:lvlText w:val="o"/>
      <w:lvlJc w:val="left"/>
      <w:pPr>
        <w:tabs>
          <w:tab w:val="num" w:pos="5760"/>
        </w:tabs>
        <w:ind w:left="5760" w:hanging="360"/>
      </w:pPr>
      <w:rPr>
        <w:rFonts w:ascii="Courier New" w:hAnsi="Courier New" w:cs="Courier New" w:hint="default"/>
      </w:rPr>
    </w:lvl>
    <w:lvl w:ilvl="8" w:tplc="37F2AD0C" w:tentative="1">
      <w:start w:val="1"/>
      <w:numFmt w:val="bullet"/>
      <w:lvlText w:val=""/>
      <w:lvlJc w:val="left"/>
      <w:pPr>
        <w:tabs>
          <w:tab w:val="num" w:pos="6480"/>
        </w:tabs>
        <w:ind w:left="6480" w:hanging="360"/>
      </w:pPr>
      <w:rPr>
        <w:rFonts w:ascii="Wingdings" w:hAnsi="Wingdings" w:hint="default"/>
      </w:rPr>
    </w:lvl>
  </w:abstractNum>
  <w:abstractNum w:abstractNumId="12">
    <w:nsid w:val="315F4DA1"/>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72372AF"/>
    <w:multiLevelType w:val="hybridMultilevel"/>
    <w:tmpl w:val="703644AA"/>
    <w:lvl w:ilvl="0" w:tplc="04050001">
      <w:numFmt w:val="bullet"/>
      <w:pStyle w:val="odrka22"/>
      <w:lvlText w:val=""/>
      <w:lvlJc w:val="left"/>
      <w:pPr>
        <w:tabs>
          <w:tab w:val="num" w:pos="1134"/>
        </w:tabs>
        <w:ind w:left="1134" w:hanging="283"/>
      </w:pPr>
      <w:rPr>
        <w:rFonts w:ascii="Wingdings" w:eastAsia="Times New Roman" w:hAnsi="Wingdings" w:cs="Times New Roman" w:hint="default"/>
      </w:rPr>
    </w:lvl>
    <w:lvl w:ilvl="1" w:tplc="04050003">
      <w:start w:val="1"/>
      <w:numFmt w:val="bullet"/>
      <w:lvlText w:val="o"/>
      <w:lvlJc w:val="left"/>
      <w:pPr>
        <w:tabs>
          <w:tab w:val="num" w:pos="1930"/>
        </w:tabs>
        <w:ind w:left="1930" w:hanging="360"/>
      </w:pPr>
      <w:rPr>
        <w:rFonts w:ascii="Courier New" w:hAnsi="Courier New" w:cs="Courier New" w:hint="default"/>
      </w:rPr>
    </w:lvl>
    <w:lvl w:ilvl="2" w:tplc="04050005" w:tentative="1">
      <w:start w:val="1"/>
      <w:numFmt w:val="bullet"/>
      <w:lvlText w:val=""/>
      <w:lvlJc w:val="left"/>
      <w:pPr>
        <w:tabs>
          <w:tab w:val="num" w:pos="2650"/>
        </w:tabs>
        <w:ind w:left="2650" w:hanging="360"/>
      </w:pPr>
      <w:rPr>
        <w:rFonts w:ascii="Wingdings" w:hAnsi="Wingdings"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nsid w:val="37A72DCB"/>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9D60642"/>
    <w:multiLevelType w:val="multilevel"/>
    <w:tmpl w:val="FD1491D2"/>
    <w:lvl w:ilvl="0">
      <w:start w:val="1"/>
      <w:numFmt w:val="bullet"/>
      <w:pStyle w:val="Odrka"/>
      <w:lvlText w:val=""/>
      <w:lvlJc w:val="left"/>
      <w:pPr>
        <w:tabs>
          <w:tab w:val="num" w:pos="0"/>
        </w:tabs>
        <w:ind w:left="284" w:hanging="284"/>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3E0207"/>
    <w:multiLevelType w:val="multilevel"/>
    <w:tmpl w:val="1FD81D8A"/>
    <w:lvl w:ilvl="0">
      <w:start w:val="1"/>
      <w:numFmt w:val="decimal"/>
      <w:pStyle w:val="TPOPata"/>
      <w:lvlText w:val="%1.0"/>
      <w:lvlJc w:val="left"/>
      <w:pPr>
        <w:tabs>
          <w:tab w:val="num" w:pos="450"/>
        </w:tabs>
        <w:ind w:left="450" w:hanging="450"/>
      </w:pPr>
      <w:rPr>
        <w:rFonts w:hint="default"/>
        <w:u w:val="single"/>
      </w:rPr>
    </w:lvl>
    <w:lvl w:ilvl="1">
      <w:start w:val="1"/>
      <w:numFmt w:val="decimal"/>
      <w:lvlText w:val="%1.%2"/>
      <w:lvlJc w:val="left"/>
      <w:pPr>
        <w:tabs>
          <w:tab w:val="num" w:pos="1159"/>
        </w:tabs>
        <w:ind w:left="1159" w:hanging="450"/>
      </w:pPr>
      <w:rPr>
        <w:rFonts w:hint="default"/>
        <w:u w:val="single"/>
      </w:rPr>
    </w:lvl>
    <w:lvl w:ilvl="2">
      <w:start w:val="1"/>
      <w:numFmt w:val="decimal"/>
      <w:lvlText w:val="%1.%2.%3"/>
      <w:lvlJc w:val="left"/>
      <w:pPr>
        <w:tabs>
          <w:tab w:val="num" w:pos="2138"/>
        </w:tabs>
        <w:ind w:left="2138" w:hanging="720"/>
      </w:pPr>
      <w:rPr>
        <w:rFonts w:hint="default"/>
        <w:u w:val="single"/>
      </w:rPr>
    </w:lvl>
    <w:lvl w:ilvl="3">
      <w:start w:val="1"/>
      <w:numFmt w:val="decimal"/>
      <w:lvlText w:val="%1.%2.%3.%4"/>
      <w:lvlJc w:val="left"/>
      <w:pPr>
        <w:tabs>
          <w:tab w:val="num" w:pos="3207"/>
        </w:tabs>
        <w:ind w:left="3207" w:hanging="1080"/>
      </w:pPr>
      <w:rPr>
        <w:rFonts w:hint="default"/>
        <w:u w:val="single"/>
      </w:rPr>
    </w:lvl>
    <w:lvl w:ilvl="4">
      <w:start w:val="1"/>
      <w:numFmt w:val="decimal"/>
      <w:lvlText w:val="%1.%2.%3.%4.%5"/>
      <w:lvlJc w:val="left"/>
      <w:pPr>
        <w:tabs>
          <w:tab w:val="num" w:pos="3916"/>
        </w:tabs>
        <w:ind w:left="3916" w:hanging="1080"/>
      </w:pPr>
      <w:rPr>
        <w:rFonts w:hint="default"/>
        <w:u w:val="single"/>
      </w:rPr>
    </w:lvl>
    <w:lvl w:ilvl="5">
      <w:start w:val="1"/>
      <w:numFmt w:val="decimal"/>
      <w:lvlText w:val="%1.%2.%3.%4.%5.%6"/>
      <w:lvlJc w:val="left"/>
      <w:pPr>
        <w:tabs>
          <w:tab w:val="num" w:pos="4985"/>
        </w:tabs>
        <w:ind w:left="4985" w:hanging="1440"/>
      </w:pPr>
      <w:rPr>
        <w:rFonts w:hint="default"/>
        <w:u w:val="single"/>
      </w:rPr>
    </w:lvl>
    <w:lvl w:ilvl="6">
      <w:start w:val="1"/>
      <w:numFmt w:val="decimal"/>
      <w:lvlText w:val="%1.%2.%3.%4.%5.%6.%7"/>
      <w:lvlJc w:val="left"/>
      <w:pPr>
        <w:tabs>
          <w:tab w:val="num" w:pos="5694"/>
        </w:tabs>
        <w:ind w:left="5694" w:hanging="1440"/>
      </w:pPr>
      <w:rPr>
        <w:rFonts w:hint="default"/>
        <w:u w:val="single"/>
      </w:rPr>
    </w:lvl>
    <w:lvl w:ilvl="7">
      <w:start w:val="1"/>
      <w:numFmt w:val="decimal"/>
      <w:lvlText w:val="%1.%2.%3.%4.%5.%6.%7.%8"/>
      <w:lvlJc w:val="left"/>
      <w:pPr>
        <w:tabs>
          <w:tab w:val="num" w:pos="6763"/>
        </w:tabs>
        <w:ind w:left="6763" w:hanging="1800"/>
      </w:pPr>
      <w:rPr>
        <w:rFonts w:hint="default"/>
        <w:u w:val="single"/>
      </w:rPr>
    </w:lvl>
    <w:lvl w:ilvl="8">
      <w:start w:val="1"/>
      <w:numFmt w:val="decimal"/>
      <w:lvlText w:val="%1.%2.%3.%4.%5.%6.%7.%8.%9"/>
      <w:lvlJc w:val="left"/>
      <w:pPr>
        <w:tabs>
          <w:tab w:val="num" w:pos="7472"/>
        </w:tabs>
        <w:ind w:left="7472" w:hanging="1800"/>
      </w:pPr>
      <w:rPr>
        <w:rFonts w:hint="default"/>
        <w:u w:val="single"/>
      </w:rPr>
    </w:lvl>
  </w:abstractNum>
  <w:abstractNum w:abstractNumId="17">
    <w:nsid w:val="425C1610"/>
    <w:multiLevelType w:val="hybridMultilevel"/>
    <w:tmpl w:val="A7F262F2"/>
    <w:lvl w:ilvl="0" w:tplc="6BA4D8CA">
      <w:start w:val="1"/>
      <w:numFmt w:val="bullet"/>
      <w:pStyle w:val="Koleko"/>
      <w:lvlText w:val="o"/>
      <w:lvlJc w:val="left"/>
      <w:pPr>
        <w:tabs>
          <w:tab w:val="num" w:pos="360"/>
        </w:tabs>
        <w:ind w:left="360" w:hanging="360"/>
      </w:pPr>
      <w:rPr>
        <w:rFonts w:ascii="Courier New" w:hAnsi="Courier New" w:cs="Courier New" w:hint="default"/>
      </w:rPr>
    </w:lvl>
    <w:lvl w:ilvl="1" w:tplc="6C940640" w:tentative="1">
      <w:start w:val="1"/>
      <w:numFmt w:val="bullet"/>
      <w:lvlText w:val="o"/>
      <w:lvlJc w:val="left"/>
      <w:pPr>
        <w:tabs>
          <w:tab w:val="num" w:pos="1080"/>
        </w:tabs>
        <w:ind w:left="1080" w:hanging="360"/>
      </w:pPr>
      <w:rPr>
        <w:rFonts w:ascii="Courier New" w:hAnsi="Courier New" w:cs="Courier New" w:hint="default"/>
      </w:rPr>
    </w:lvl>
    <w:lvl w:ilvl="2" w:tplc="2BE0BB10" w:tentative="1">
      <w:start w:val="1"/>
      <w:numFmt w:val="bullet"/>
      <w:lvlText w:val=""/>
      <w:lvlJc w:val="left"/>
      <w:pPr>
        <w:tabs>
          <w:tab w:val="num" w:pos="1800"/>
        </w:tabs>
        <w:ind w:left="1800" w:hanging="360"/>
      </w:pPr>
      <w:rPr>
        <w:rFonts w:ascii="Wingdings" w:hAnsi="Wingdings" w:hint="default"/>
      </w:rPr>
    </w:lvl>
    <w:lvl w:ilvl="3" w:tplc="D21C1228" w:tentative="1">
      <w:start w:val="1"/>
      <w:numFmt w:val="bullet"/>
      <w:lvlText w:val=""/>
      <w:lvlJc w:val="left"/>
      <w:pPr>
        <w:tabs>
          <w:tab w:val="num" w:pos="2520"/>
        </w:tabs>
        <w:ind w:left="2520" w:hanging="360"/>
      </w:pPr>
      <w:rPr>
        <w:rFonts w:ascii="Symbol" w:hAnsi="Symbol" w:hint="default"/>
      </w:rPr>
    </w:lvl>
    <w:lvl w:ilvl="4" w:tplc="CEC8769A" w:tentative="1">
      <w:start w:val="1"/>
      <w:numFmt w:val="bullet"/>
      <w:lvlText w:val="o"/>
      <w:lvlJc w:val="left"/>
      <w:pPr>
        <w:tabs>
          <w:tab w:val="num" w:pos="3240"/>
        </w:tabs>
        <w:ind w:left="3240" w:hanging="360"/>
      </w:pPr>
      <w:rPr>
        <w:rFonts w:ascii="Courier New" w:hAnsi="Courier New" w:cs="Courier New" w:hint="default"/>
      </w:rPr>
    </w:lvl>
    <w:lvl w:ilvl="5" w:tplc="6E96EF42" w:tentative="1">
      <w:start w:val="1"/>
      <w:numFmt w:val="bullet"/>
      <w:lvlText w:val=""/>
      <w:lvlJc w:val="left"/>
      <w:pPr>
        <w:tabs>
          <w:tab w:val="num" w:pos="3960"/>
        </w:tabs>
        <w:ind w:left="3960" w:hanging="360"/>
      </w:pPr>
      <w:rPr>
        <w:rFonts w:ascii="Wingdings" w:hAnsi="Wingdings" w:hint="default"/>
      </w:rPr>
    </w:lvl>
    <w:lvl w:ilvl="6" w:tplc="4A66A6AA" w:tentative="1">
      <w:start w:val="1"/>
      <w:numFmt w:val="bullet"/>
      <w:lvlText w:val=""/>
      <w:lvlJc w:val="left"/>
      <w:pPr>
        <w:tabs>
          <w:tab w:val="num" w:pos="4680"/>
        </w:tabs>
        <w:ind w:left="4680" w:hanging="360"/>
      </w:pPr>
      <w:rPr>
        <w:rFonts w:ascii="Symbol" w:hAnsi="Symbol" w:hint="default"/>
      </w:rPr>
    </w:lvl>
    <w:lvl w:ilvl="7" w:tplc="4D4A9DDE" w:tentative="1">
      <w:start w:val="1"/>
      <w:numFmt w:val="bullet"/>
      <w:lvlText w:val="o"/>
      <w:lvlJc w:val="left"/>
      <w:pPr>
        <w:tabs>
          <w:tab w:val="num" w:pos="5400"/>
        </w:tabs>
        <w:ind w:left="5400" w:hanging="360"/>
      </w:pPr>
      <w:rPr>
        <w:rFonts w:ascii="Courier New" w:hAnsi="Courier New" w:cs="Courier New" w:hint="default"/>
      </w:rPr>
    </w:lvl>
    <w:lvl w:ilvl="8" w:tplc="FBEAE472" w:tentative="1">
      <w:start w:val="1"/>
      <w:numFmt w:val="bullet"/>
      <w:lvlText w:val=""/>
      <w:lvlJc w:val="left"/>
      <w:pPr>
        <w:tabs>
          <w:tab w:val="num" w:pos="6120"/>
        </w:tabs>
        <w:ind w:left="6120" w:hanging="360"/>
      </w:pPr>
      <w:rPr>
        <w:rFonts w:ascii="Wingdings" w:hAnsi="Wingdings" w:hint="default"/>
      </w:rPr>
    </w:lvl>
  </w:abstractNum>
  <w:abstractNum w:abstractNumId="18">
    <w:nsid w:val="42B25CA3"/>
    <w:multiLevelType w:val="hybridMultilevel"/>
    <w:tmpl w:val="364C6230"/>
    <w:lvl w:ilvl="0" w:tplc="41745750">
      <w:start w:val="4"/>
      <w:numFmt w:val="bullet"/>
      <w:pStyle w:val="odrka3"/>
      <w:lvlText w:val="▪"/>
      <w:lvlJc w:val="left"/>
      <w:pPr>
        <w:tabs>
          <w:tab w:val="num" w:pos="1077"/>
        </w:tabs>
        <w:ind w:left="1077" w:hanging="283"/>
      </w:pPr>
      <w:rPr>
        <w:rFonts w:ascii="Arial" w:hAnsi="Arial" w:hint="default"/>
      </w:rPr>
    </w:lvl>
    <w:lvl w:ilvl="1" w:tplc="EF7E4E6A" w:tentative="1">
      <w:start w:val="1"/>
      <w:numFmt w:val="bullet"/>
      <w:lvlText w:val="o"/>
      <w:lvlJc w:val="left"/>
      <w:pPr>
        <w:tabs>
          <w:tab w:val="num" w:pos="1440"/>
        </w:tabs>
        <w:ind w:left="1440" w:hanging="360"/>
      </w:pPr>
      <w:rPr>
        <w:rFonts w:ascii="Courier New" w:hAnsi="Courier New" w:cs="Courier New" w:hint="default"/>
      </w:rPr>
    </w:lvl>
    <w:lvl w:ilvl="2" w:tplc="8D7EB1B0" w:tentative="1">
      <w:start w:val="1"/>
      <w:numFmt w:val="bullet"/>
      <w:lvlText w:val=""/>
      <w:lvlJc w:val="left"/>
      <w:pPr>
        <w:tabs>
          <w:tab w:val="num" w:pos="2160"/>
        </w:tabs>
        <w:ind w:left="2160" w:hanging="360"/>
      </w:pPr>
      <w:rPr>
        <w:rFonts w:ascii="Wingdings" w:hAnsi="Wingdings" w:hint="default"/>
      </w:rPr>
    </w:lvl>
    <w:lvl w:ilvl="3" w:tplc="48B84A6E" w:tentative="1">
      <w:start w:val="1"/>
      <w:numFmt w:val="bullet"/>
      <w:lvlText w:val=""/>
      <w:lvlJc w:val="left"/>
      <w:pPr>
        <w:tabs>
          <w:tab w:val="num" w:pos="2880"/>
        </w:tabs>
        <w:ind w:left="2880" w:hanging="360"/>
      </w:pPr>
      <w:rPr>
        <w:rFonts w:ascii="Symbol" w:hAnsi="Symbol" w:hint="default"/>
      </w:rPr>
    </w:lvl>
    <w:lvl w:ilvl="4" w:tplc="F58C7E40" w:tentative="1">
      <w:start w:val="1"/>
      <w:numFmt w:val="bullet"/>
      <w:lvlText w:val="o"/>
      <w:lvlJc w:val="left"/>
      <w:pPr>
        <w:tabs>
          <w:tab w:val="num" w:pos="3600"/>
        </w:tabs>
        <w:ind w:left="3600" w:hanging="360"/>
      </w:pPr>
      <w:rPr>
        <w:rFonts w:ascii="Courier New" w:hAnsi="Courier New" w:cs="Courier New" w:hint="default"/>
      </w:rPr>
    </w:lvl>
    <w:lvl w:ilvl="5" w:tplc="EDA684BC" w:tentative="1">
      <w:start w:val="1"/>
      <w:numFmt w:val="bullet"/>
      <w:lvlText w:val=""/>
      <w:lvlJc w:val="left"/>
      <w:pPr>
        <w:tabs>
          <w:tab w:val="num" w:pos="4320"/>
        </w:tabs>
        <w:ind w:left="4320" w:hanging="360"/>
      </w:pPr>
      <w:rPr>
        <w:rFonts w:ascii="Wingdings" w:hAnsi="Wingdings" w:hint="default"/>
      </w:rPr>
    </w:lvl>
    <w:lvl w:ilvl="6" w:tplc="8774E1B0" w:tentative="1">
      <w:start w:val="1"/>
      <w:numFmt w:val="bullet"/>
      <w:lvlText w:val=""/>
      <w:lvlJc w:val="left"/>
      <w:pPr>
        <w:tabs>
          <w:tab w:val="num" w:pos="5040"/>
        </w:tabs>
        <w:ind w:left="5040" w:hanging="360"/>
      </w:pPr>
      <w:rPr>
        <w:rFonts w:ascii="Symbol" w:hAnsi="Symbol" w:hint="default"/>
      </w:rPr>
    </w:lvl>
    <w:lvl w:ilvl="7" w:tplc="ADD412A2" w:tentative="1">
      <w:start w:val="1"/>
      <w:numFmt w:val="bullet"/>
      <w:lvlText w:val="o"/>
      <w:lvlJc w:val="left"/>
      <w:pPr>
        <w:tabs>
          <w:tab w:val="num" w:pos="5760"/>
        </w:tabs>
        <w:ind w:left="5760" w:hanging="360"/>
      </w:pPr>
      <w:rPr>
        <w:rFonts w:ascii="Courier New" w:hAnsi="Courier New" w:cs="Courier New" w:hint="default"/>
      </w:rPr>
    </w:lvl>
    <w:lvl w:ilvl="8" w:tplc="39FCEC0A" w:tentative="1">
      <w:start w:val="1"/>
      <w:numFmt w:val="bullet"/>
      <w:lvlText w:val=""/>
      <w:lvlJc w:val="left"/>
      <w:pPr>
        <w:tabs>
          <w:tab w:val="num" w:pos="6480"/>
        </w:tabs>
        <w:ind w:left="6480" w:hanging="360"/>
      </w:pPr>
      <w:rPr>
        <w:rFonts w:ascii="Wingdings" w:hAnsi="Wingdings" w:hint="default"/>
      </w:rPr>
    </w:lvl>
  </w:abstractNum>
  <w:abstractNum w:abstractNumId="19">
    <w:nsid w:val="483B45FD"/>
    <w:multiLevelType w:val="hybridMultilevel"/>
    <w:tmpl w:val="EF9607A0"/>
    <w:lvl w:ilvl="0" w:tplc="C3B45162">
      <w:start w:val="1"/>
      <w:numFmt w:val="decimal"/>
      <w:pStyle w:val="Poadovslovn"/>
      <w:lvlText w:val="%1."/>
      <w:lvlJc w:val="left"/>
      <w:pPr>
        <w:ind w:left="360" w:hanging="360"/>
      </w:pPr>
      <w:rPr>
        <w:rFonts w:ascii="Arial" w:hAnsi="Arial" w:hint="default"/>
        <w:b w:val="0"/>
        <w:i w:val="0"/>
        <w:sz w:val="24"/>
      </w:rPr>
    </w:lvl>
    <w:lvl w:ilvl="1" w:tplc="AE00C1CE">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48A11F8F"/>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nsid w:val="4978413E"/>
    <w:multiLevelType w:val="multilevel"/>
    <w:tmpl w:val="D1E250D2"/>
    <w:lvl w:ilvl="0">
      <w:start w:val="1"/>
      <w:numFmt w:val="decimal"/>
      <w:lvlText w:val="%1."/>
      <w:lvlJc w:val="left"/>
      <w:pPr>
        <w:tabs>
          <w:tab w:val="num" w:pos="644"/>
        </w:tabs>
        <w:ind w:left="360" w:firstLine="0"/>
      </w:pPr>
      <w:rPr>
        <w:rFonts w:hint="default"/>
      </w:rPr>
    </w:lvl>
    <w:lvl w:ilvl="1">
      <w:start w:val="1"/>
      <w:numFmt w:val="decimal"/>
      <w:lvlText w:val="%1.%2"/>
      <w:lvlJc w:val="left"/>
      <w:pPr>
        <w:tabs>
          <w:tab w:val="num" w:pos="-774"/>
        </w:tabs>
        <w:ind w:left="36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360" w:firstLine="0"/>
      </w:pPr>
      <w:rPr>
        <w:rFonts w:hint="default"/>
      </w:rPr>
    </w:lvl>
    <w:lvl w:ilvl="3">
      <w:start w:val="1"/>
      <w:numFmt w:val="decimal"/>
      <w:pStyle w:val="StylNadpis4Vlevo0cmPedsazen152cm"/>
      <w:suff w:val="space"/>
      <w:lvlText w:val="%1.%2.%3.%4"/>
      <w:lvlJc w:val="left"/>
      <w:pPr>
        <w:ind w:left="219" w:firstLine="0"/>
      </w:pPr>
      <w:rPr>
        <w:rFonts w:hint="default"/>
      </w:rPr>
    </w:lvl>
    <w:lvl w:ilvl="4">
      <w:start w:val="1"/>
      <w:numFmt w:val="decimal"/>
      <w:suff w:val="space"/>
      <w:lvlText w:val="%1.%2.%3.%4.%5"/>
      <w:lvlJc w:val="left"/>
      <w:pPr>
        <w:ind w:left="360" w:firstLine="0"/>
      </w:pPr>
      <w:rPr>
        <w:rFonts w:hint="default"/>
      </w:rPr>
    </w:lvl>
    <w:lvl w:ilvl="5">
      <w:start w:val="1"/>
      <w:numFmt w:val="decimal"/>
      <w:lvlText w:val="%1.%2.%3.%4.%5.%6"/>
      <w:lvlJc w:val="left"/>
      <w:pPr>
        <w:tabs>
          <w:tab w:val="num" w:pos="360"/>
        </w:tabs>
        <w:ind w:left="360" w:firstLine="0"/>
      </w:pPr>
      <w:rPr>
        <w:rFonts w:hint="default"/>
      </w:rPr>
    </w:lvl>
    <w:lvl w:ilvl="6">
      <w:start w:val="1"/>
      <w:numFmt w:val="decimal"/>
      <w:lvlText w:val="%1.%2.%3.%4.%5.%6.%7"/>
      <w:lvlJc w:val="left"/>
      <w:pPr>
        <w:tabs>
          <w:tab w:val="num" w:pos="360"/>
        </w:tabs>
        <w:ind w:left="360" w:firstLine="0"/>
      </w:pPr>
      <w:rPr>
        <w:rFonts w:hint="default"/>
      </w:rPr>
    </w:lvl>
    <w:lvl w:ilvl="7">
      <w:start w:val="1"/>
      <w:numFmt w:val="decimal"/>
      <w:lvlText w:val="%1.%2.%3.%4.%5.%6.%7.%8"/>
      <w:lvlJc w:val="left"/>
      <w:pPr>
        <w:tabs>
          <w:tab w:val="num" w:pos="360"/>
        </w:tabs>
        <w:ind w:left="360" w:firstLine="0"/>
      </w:pPr>
      <w:rPr>
        <w:rFonts w:hint="default"/>
      </w:rPr>
    </w:lvl>
    <w:lvl w:ilvl="8">
      <w:start w:val="1"/>
      <w:numFmt w:val="decimal"/>
      <w:lvlText w:val="%1.%2.%3.%4.%5.%6.%7.%8.%9"/>
      <w:lvlJc w:val="left"/>
      <w:pPr>
        <w:tabs>
          <w:tab w:val="num" w:pos="360"/>
        </w:tabs>
        <w:ind w:left="360" w:firstLine="0"/>
      </w:pPr>
      <w:rPr>
        <w:rFonts w:hint="default"/>
      </w:rPr>
    </w:lvl>
  </w:abstractNum>
  <w:abstractNum w:abstractNumId="22">
    <w:nsid w:val="4C7970BC"/>
    <w:multiLevelType w:val="hybridMultilevel"/>
    <w:tmpl w:val="295CF1DA"/>
    <w:lvl w:ilvl="0" w:tplc="F6442E72">
      <w:start w:val="1"/>
      <w:numFmt w:val="bullet"/>
      <w:pStyle w:val="Seznamsodrkami3"/>
      <w:lvlText w:val=""/>
      <w:lvlJc w:val="left"/>
      <w:pPr>
        <w:tabs>
          <w:tab w:val="num" w:pos="2160"/>
        </w:tabs>
        <w:ind w:left="2160" w:hanging="360"/>
      </w:pPr>
      <w:rPr>
        <w:rFonts w:ascii="Symbol" w:hAnsi="Symbol" w:hint="default"/>
        <w:sz w:val="22"/>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numFmt w:val="bullet"/>
      <w:lvlText w:val="-"/>
      <w:lvlJc w:val="left"/>
      <w:pPr>
        <w:tabs>
          <w:tab w:val="num" w:pos="2160"/>
        </w:tabs>
        <w:ind w:left="216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4E1B1AF8"/>
    <w:multiLevelType w:val="hybridMultilevel"/>
    <w:tmpl w:val="8C0AEF72"/>
    <w:lvl w:ilvl="0" w:tplc="6E542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0DD060B"/>
    <w:multiLevelType w:val="multilevel"/>
    <w:tmpl w:val="4DBCA3FA"/>
    <w:lvl w:ilvl="0">
      <w:start w:val="1"/>
      <w:numFmt w:val="bullet"/>
      <w:pStyle w:val="Textodsazen"/>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25">
    <w:nsid w:val="51E035B2"/>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526D6955"/>
    <w:multiLevelType w:val="singleLevel"/>
    <w:tmpl w:val="B13608A8"/>
    <w:lvl w:ilvl="0">
      <w:start w:val="1"/>
      <w:numFmt w:val="bullet"/>
      <w:pStyle w:val="Bod"/>
      <w:lvlText w:val=""/>
      <w:lvlJc w:val="left"/>
      <w:pPr>
        <w:tabs>
          <w:tab w:val="num" w:pos="142"/>
        </w:tabs>
        <w:ind w:left="709" w:hanging="283"/>
      </w:pPr>
      <w:rPr>
        <w:rFonts w:ascii="Symbol" w:hAnsi="Symbol" w:hint="default"/>
      </w:rPr>
    </w:lvl>
  </w:abstractNum>
  <w:abstractNum w:abstractNumId="27">
    <w:nsid w:val="5564138C"/>
    <w:multiLevelType w:val="hybridMultilevel"/>
    <w:tmpl w:val="1DB60F6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5A5E1775"/>
    <w:multiLevelType w:val="hybridMultilevel"/>
    <w:tmpl w:val="C9F0A79C"/>
    <w:lvl w:ilvl="0" w:tplc="AB0A1072">
      <w:start w:val="1"/>
      <w:numFmt w:val="bullet"/>
      <w:pStyle w:val="kosotverec"/>
      <w:lvlText w:val=""/>
      <w:lvlJc w:val="left"/>
      <w:pPr>
        <w:tabs>
          <w:tab w:val="num" w:pos="644"/>
        </w:tabs>
        <w:ind w:left="644" w:hanging="360"/>
      </w:pPr>
      <w:rPr>
        <w:rFonts w:ascii="Symbol" w:hAnsi="Symbol" w:hint="default"/>
        <w:color w:val="auto"/>
      </w:rPr>
    </w:lvl>
    <w:lvl w:ilvl="1" w:tplc="32FC4474" w:tentative="1">
      <w:start w:val="1"/>
      <w:numFmt w:val="bullet"/>
      <w:lvlText w:val="o"/>
      <w:lvlJc w:val="left"/>
      <w:pPr>
        <w:tabs>
          <w:tab w:val="num" w:pos="1440"/>
        </w:tabs>
        <w:ind w:left="1440" w:hanging="360"/>
      </w:pPr>
      <w:rPr>
        <w:rFonts w:ascii="Courier New" w:hAnsi="Courier New" w:cs="Courier New" w:hint="default"/>
      </w:rPr>
    </w:lvl>
    <w:lvl w:ilvl="2" w:tplc="AAFAB424" w:tentative="1">
      <w:start w:val="1"/>
      <w:numFmt w:val="bullet"/>
      <w:lvlText w:val=""/>
      <w:lvlJc w:val="left"/>
      <w:pPr>
        <w:tabs>
          <w:tab w:val="num" w:pos="2160"/>
        </w:tabs>
        <w:ind w:left="2160" w:hanging="360"/>
      </w:pPr>
      <w:rPr>
        <w:rFonts w:ascii="Wingdings" w:hAnsi="Wingdings" w:hint="default"/>
      </w:rPr>
    </w:lvl>
    <w:lvl w:ilvl="3" w:tplc="7CB828F8" w:tentative="1">
      <w:start w:val="1"/>
      <w:numFmt w:val="bullet"/>
      <w:lvlText w:val=""/>
      <w:lvlJc w:val="left"/>
      <w:pPr>
        <w:tabs>
          <w:tab w:val="num" w:pos="2880"/>
        </w:tabs>
        <w:ind w:left="2880" w:hanging="360"/>
      </w:pPr>
      <w:rPr>
        <w:rFonts w:ascii="Symbol" w:hAnsi="Symbol" w:hint="default"/>
      </w:rPr>
    </w:lvl>
    <w:lvl w:ilvl="4" w:tplc="0B0624DA" w:tentative="1">
      <w:start w:val="1"/>
      <w:numFmt w:val="bullet"/>
      <w:lvlText w:val="o"/>
      <w:lvlJc w:val="left"/>
      <w:pPr>
        <w:tabs>
          <w:tab w:val="num" w:pos="3600"/>
        </w:tabs>
        <w:ind w:left="3600" w:hanging="360"/>
      </w:pPr>
      <w:rPr>
        <w:rFonts w:ascii="Courier New" w:hAnsi="Courier New" w:cs="Courier New" w:hint="default"/>
      </w:rPr>
    </w:lvl>
    <w:lvl w:ilvl="5" w:tplc="14C8A754" w:tentative="1">
      <w:start w:val="1"/>
      <w:numFmt w:val="bullet"/>
      <w:lvlText w:val=""/>
      <w:lvlJc w:val="left"/>
      <w:pPr>
        <w:tabs>
          <w:tab w:val="num" w:pos="4320"/>
        </w:tabs>
        <w:ind w:left="4320" w:hanging="360"/>
      </w:pPr>
      <w:rPr>
        <w:rFonts w:ascii="Wingdings" w:hAnsi="Wingdings" w:hint="default"/>
      </w:rPr>
    </w:lvl>
    <w:lvl w:ilvl="6" w:tplc="BE1E3BD6" w:tentative="1">
      <w:start w:val="1"/>
      <w:numFmt w:val="bullet"/>
      <w:lvlText w:val=""/>
      <w:lvlJc w:val="left"/>
      <w:pPr>
        <w:tabs>
          <w:tab w:val="num" w:pos="5040"/>
        </w:tabs>
        <w:ind w:left="5040" w:hanging="360"/>
      </w:pPr>
      <w:rPr>
        <w:rFonts w:ascii="Symbol" w:hAnsi="Symbol" w:hint="default"/>
      </w:rPr>
    </w:lvl>
    <w:lvl w:ilvl="7" w:tplc="D0608AC4" w:tentative="1">
      <w:start w:val="1"/>
      <w:numFmt w:val="bullet"/>
      <w:lvlText w:val="o"/>
      <w:lvlJc w:val="left"/>
      <w:pPr>
        <w:tabs>
          <w:tab w:val="num" w:pos="5760"/>
        </w:tabs>
        <w:ind w:left="5760" w:hanging="360"/>
      </w:pPr>
      <w:rPr>
        <w:rFonts w:ascii="Courier New" w:hAnsi="Courier New" w:cs="Courier New" w:hint="default"/>
      </w:rPr>
    </w:lvl>
    <w:lvl w:ilvl="8" w:tplc="E61EC1AE" w:tentative="1">
      <w:start w:val="1"/>
      <w:numFmt w:val="bullet"/>
      <w:lvlText w:val=""/>
      <w:lvlJc w:val="left"/>
      <w:pPr>
        <w:tabs>
          <w:tab w:val="num" w:pos="6480"/>
        </w:tabs>
        <w:ind w:left="6480" w:hanging="360"/>
      </w:pPr>
      <w:rPr>
        <w:rFonts w:ascii="Wingdings" w:hAnsi="Wingdings" w:hint="default"/>
      </w:rPr>
    </w:lvl>
  </w:abstractNum>
  <w:abstractNum w:abstractNumId="29">
    <w:nsid w:val="5BAB0771"/>
    <w:multiLevelType w:val="hybridMultilevel"/>
    <w:tmpl w:val="51F45C28"/>
    <w:lvl w:ilvl="0" w:tplc="3A86A31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0">
    <w:nsid w:val="5FFF17AB"/>
    <w:multiLevelType w:val="multilevel"/>
    <w:tmpl w:val="B99ACC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290" w:hanging="864"/>
      </w:pPr>
    </w:lvl>
    <w:lvl w:ilvl="4">
      <w:start w:val="1"/>
      <w:numFmt w:val="decimal"/>
      <w:lvlText w:val="%1.%2.%3.%4.%5"/>
      <w:lvlJc w:val="left"/>
      <w:pPr>
        <w:ind w:left="1292" w:hanging="1008"/>
      </w:pPr>
    </w:lvl>
    <w:lvl w:ilvl="5">
      <w:start w:val="1"/>
      <w:numFmt w:val="decimal"/>
      <w:pStyle w:val="Nadpis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nsid w:val="618169DF"/>
    <w:multiLevelType w:val="hybridMultilevel"/>
    <w:tmpl w:val="30FEF8EE"/>
    <w:lvl w:ilvl="0" w:tplc="76F8A8D6">
      <w:start w:val="1"/>
      <w:numFmt w:val="decimal"/>
      <w:pStyle w:val="slovn"/>
      <w:lvlText w:val="%1."/>
      <w:lvlJc w:val="left"/>
      <w:pPr>
        <w:ind w:left="360" w:hanging="360"/>
      </w:pPr>
      <w:rPr>
        <w:rFonts w:ascii="Arial" w:hAnsi="Arial" w:hint="default"/>
        <w:b w:val="0"/>
        <w:i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62D85141"/>
    <w:multiLevelType w:val="hybridMultilevel"/>
    <w:tmpl w:val="6FF238E4"/>
    <w:lvl w:ilvl="0" w:tplc="663213D6">
      <w:numFmt w:val="bullet"/>
      <w:lvlText w:val="-"/>
      <w:lvlJc w:val="left"/>
      <w:pPr>
        <w:ind w:left="408" w:hanging="360"/>
      </w:pPr>
      <w:rPr>
        <w:rFonts w:ascii="Calibri" w:eastAsia="Calibri" w:hAnsi="Calibri" w:cs="Calibri" w:hint="default"/>
      </w:rPr>
    </w:lvl>
    <w:lvl w:ilvl="1" w:tplc="04050003">
      <w:start w:val="1"/>
      <w:numFmt w:val="bullet"/>
      <w:lvlText w:val="o"/>
      <w:lvlJc w:val="left"/>
      <w:pPr>
        <w:ind w:left="1128" w:hanging="360"/>
      </w:pPr>
      <w:rPr>
        <w:rFonts w:ascii="Courier New" w:hAnsi="Courier New" w:cs="Courier New" w:hint="default"/>
      </w:rPr>
    </w:lvl>
    <w:lvl w:ilvl="2" w:tplc="04050005">
      <w:start w:val="1"/>
      <w:numFmt w:val="bullet"/>
      <w:lvlText w:val=""/>
      <w:lvlJc w:val="left"/>
      <w:pPr>
        <w:ind w:left="1848" w:hanging="360"/>
      </w:pPr>
      <w:rPr>
        <w:rFonts w:ascii="Wingdings" w:hAnsi="Wingdings" w:hint="default"/>
      </w:rPr>
    </w:lvl>
    <w:lvl w:ilvl="3" w:tplc="04050001">
      <w:start w:val="1"/>
      <w:numFmt w:val="bullet"/>
      <w:lvlText w:val=""/>
      <w:lvlJc w:val="left"/>
      <w:pPr>
        <w:ind w:left="2568" w:hanging="360"/>
      </w:pPr>
      <w:rPr>
        <w:rFonts w:ascii="Symbol" w:hAnsi="Symbol" w:hint="default"/>
      </w:rPr>
    </w:lvl>
    <w:lvl w:ilvl="4" w:tplc="04050003">
      <w:start w:val="1"/>
      <w:numFmt w:val="bullet"/>
      <w:lvlText w:val="o"/>
      <w:lvlJc w:val="left"/>
      <w:pPr>
        <w:ind w:left="3288" w:hanging="360"/>
      </w:pPr>
      <w:rPr>
        <w:rFonts w:ascii="Courier New" w:hAnsi="Courier New" w:cs="Courier New" w:hint="default"/>
      </w:rPr>
    </w:lvl>
    <w:lvl w:ilvl="5" w:tplc="04050005">
      <w:start w:val="1"/>
      <w:numFmt w:val="bullet"/>
      <w:lvlText w:val=""/>
      <w:lvlJc w:val="left"/>
      <w:pPr>
        <w:ind w:left="4008" w:hanging="360"/>
      </w:pPr>
      <w:rPr>
        <w:rFonts w:ascii="Wingdings" w:hAnsi="Wingdings" w:hint="default"/>
      </w:rPr>
    </w:lvl>
    <w:lvl w:ilvl="6" w:tplc="04050001">
      <w:start w:val="1"/>
      <w:numFmt w:val="bullet"/>
      <w:lvlText w:val=""/>
      <w:lvlJc w:val="left"/>
      <w:pPr>
        <w:ind w:left="4728" w:hanging="360"/>
      </w:pPr>
      <w:rPr>
        <w:rFonts w:ascii="Symbol" w:hAnsi="Symbol" w:hint="default"/>
      </w:rPr>
    </w:lvl>
    <w:lvl w:ilvl="7" w:tplc="04050003">
      <w:start w:val="1"/>
      <w:numFmt w:val="bullet"/>
      <w:lvlText w:val="o"/>
      <w:lvlJc w:val="left"/>
      <w:pPr>
        <w:ind w:left="5448" w:hanging="360"/>
      </w:pPr>
      <w:rPr>
        <w:rFonts w:ascii="Courier New" w:hAnsi="Courier New" w:cs="Courier New" w:hint="default"/>
      </w:rPr>
    </w:lvl>
    <w:lvl w:ilvl="8" w:tplc="04050005">
      <w:start w:val="1"/>
      <w:numFmt w:val="bullet"/>
      <w:lvlText w:val=""/>
      <w:lvlJc w:val="left"/>
      <w:pPr>
        <w:ind w:left="6168" w:hanging="360"/>
      </w:pPr>
      <w:rPr>
        <w:rFonts w:ascii="Wingdings" w:hAnsi="Wingdings" w:hint="default"/>
      </w:rPr>
    </w:lvl>
  </w:abstractNum>
  <w:abstractNum w:abstractNumId="33">
    <w:nsid w:val="63561C83"/>
    <w:multiLevelType w:val="hybridMultilevel"/>
    <w:tmpl w:val="32B82EF6"/>
    <w:lvl w:ilvl="0" w:tplc="82184092">
      <w:start w:val="1"/>
      <w:numFmt w:val="decimal"/>
      <w:pStyle w:val="sl"/>
      <w:lvlText w:val="%1."/>
      <w:lvlJc w:val="right"/>
      <w:pPr>
        <w:tabs>
          <w:tab w:val="num" w:pos="1418"/>
        </w:tabs>
        <w:ind w:left="1418" w:hanging="567"/>
      </w:pPr>
      <w:rPr>
        <w:rFonts w:ascii="Arial" w:hAnsi="Arial" w:hint="default"/>
        <w:b w:val="0"/>
        <w:i w:val="0"/>
        <w:sz w:val="22"/>
        <w:szCs w:val="22"/>
      </w:rPr>
    </w:lvl>
    <w:lvl w:ilvl="1" w:tplc="ACBAF9FE" w:tentative="1">
      <w:start w:val="1"/>
      <w:numFmt w:val="lowerLetter"/>
      <w:lvlText w:val="%2."/>
      <w:lvlJc w:val="left"/>
      <w:pPr>
        <w:tabs>
          <w:tab w:val="num" w:pos="1440"/>
        </w:tabs>
        <w:ind w:left="1440" w:hanging="360"/>
      </w:pPr>
    </w:lvl>
    <w:lvl w:ilvl="2" w:tplc="2D7A20BA" w:tentative="1">
      <w:start w:val="1"/>
      <w:numFmt w:val="lowerRoman"/>
      <w:lvlText w:val="%3."/>
      <w:lvlJc w:val="right"/>
      <w:pPr>
        <w:tabs>
          <w:tab w:val="num" w:pos="2160"/>
        </w:tabs>
        <w:ind w:left="2160" w:hanging="180"/>
      </w:pPr>
    </w:lvl>
    <w:lvl w:ilvl="3" w:tplc="066A6F74" w:tentative="1">
      <w:start w:val="1"/>
      <w:numFmt w:val="decimal"/>
      <w:lvlText w:val="%4."/>
      <w:lvlJc w:val="left"/>
      <w:pPr>
        <w:tabs>
          <w:tab w:val="num" w:pos="2880"/>
        </w:tabs>
        <w:ind w:left="2880" w:hanging="360"/>
      </w:pPr>
    </w:lvl>
    <w:lvl w:ilvl="4" w:tplc="30DAA156" w:tentative="1">
      <w:start w:val="1"/>
      <w:numFmt w:val="lowerLetter"/>
      <w:lvlText w:val="%5."/>
      <w:lvlJc w:val="left"/>
      <w:pPr>
        <w:tabs>
          <w:tab w:val="num" w:pos="3600"/>
        </w:tabs>
        <w:ind w:left="3600" w:hanging="360"/>
      </w:pPr>
    </w:lvl>
    <w:lvl w:ilvl="5" w:tplc="026E7E0A" w:tentative="1">
      <w:start w:val="1"/>
      <w:numFmt w:val="lowerRoman"/>
      <w:lvlText w:val="%6."/>
      <w:lvlJc w:val="right"/>
      <w:pPr>
        <w:tabs>
          <w:tab w:val="num" w:pos="4320"/>
        </w:tabs>
        <w:ind w:left="4320" w:hanging="180"/>
      </w:pPr>
    </w:lvl>
    <w:lvl w:ilvl="6" w:tplc="CD4C56D2" w:tentative="1">
      <w:start w:val="1"/>
      <w:numFmt w:val="decimal"/>
      <w:lvlText w:val="%7."/>
      <w:lvlJc w:val="left"/>
      <w:pPr>
        <w:tabs>
          <w:tab w:val="num" w:pos="5040"/>
        </w:tabs>
        <w:ind w:left="5040" w:hanging="360"/>
      </w:pPr>
    </w:lvl>
    <w:lvl w:ilvl="7" w:tplc="118C9B50" w:tentative="1">
      <w:start w:val="1"/>
      <w:numFmt w:val="lowerLetter"/>
      <w:lvlText w:val="%8."/>
      <w:lvlJc w:val="left"/>
      <w:pPr>
        <w:tabs>
          <w:tab w:val="num" w:pos="5760"/>
        </w:tabs>
        <w:ind w:left="5760" w:hanging="360"/>
      </w:pPr>
    </w:lvl>
    <w:lvl w:ilvl="8" w:tplc="E3E431EE" w:tentative="1">
      <w:start w:val="1"/>
      <w:numFmt w:val="lowerRoman"/>
      <w:lvlText w:val="%9."/>
      <w:lvlJc w:val="right"/>
      <w:pPr>
        <w:tabs>
          <w:tab w:val="num" w:pos="6480"/>
        </w:tabs>
        <w:ind w:left="6480" w:hanging="180"/>
      </w:pPr>
    </w:lvl>
  </w:abstractNum>
  <w:abstractNum w:abstractNumId="34">
    <w:nsid w:val="6AAF1A1F"/>
    <w:multiLevelType w:val="hybridMultilevel"/>
    <w:tmpl w:val="23528C00"/>
    <w:lvl w:ilvl="0" w:tplc="75F4B0A2">
      <w:start w:val="1"/>
      <w:numFmt w:val="decimal"/>
      <w:pStyle w:val="Textodstavce"/>
      <w:isLgl/>
      <w:lvlText w:val="(%1)"/>
      <w:lvlJc w:val="left"/>
      <w:pPr>
        <w:tabs>
          <w:tab w:val="num" w:pos="785"/>
        </w:tabs>
        <w:ind w:left="0" w:firstLine="425"/>
      </w:pPr>
    </w:lvl>
    <w:lvl w:ilvl="1" w:tplc="DBF4DE1C">
      <w:start w:val="1"/>
      <w:numFmt w:val="lowerLetter"/>
      <w:lvlText w:val="%2)"/>
      <w:lvlJc w:val="left"/>
      <w:pPr>
        <w:tabs>
          <w:tab w:val="num" w:pos="425"/>
        </w:tabs>
        <w:ind w:left="425" w:hanging="425"/>
      </w:pPr>
    </w:lvl>
    <w:lvl w:ilvl="2" w:tplc="894CBC82">
      <w:start w:val="1"/>
      <w:numFmt w:val="decimal"/>
      <w:isLgl/>
      <w:lvlText w:val="%3."/>
      <w:lvlJc w:val="left"/>
      <w:pPr>
        <w:tabs>
          <w:tab w:val="num" w:pos="851"/>
        </w:tabs>
        <w:ind w:left="851" w:hanging="426"/>
      </w:pPr>
    </w:lvl>
    <w:lvl w:ilvl="3" w:tplc="373C7C68">
      <w:start w:val="1"/>
      <w:numFmt w:val="decimal"/>
      <w:lvlText w:val="(%4)"/>
      <w:lvlJc w:val="left"/>
      <w:pPr>
        <w:tabs>
          <w:tab w:val="num" w:pos="1440"/>
        </w:tabs>
        <w:ind w:left="1440" w:hanging="360"/>
      </w:pPr>
    </w:lvl>
    <w:lvl w:ilvl="4" w:tplc="44967CFC">
      <w:start w:val="1"/>
      <w:numFmt w:val="lowerLetter"/>
      <w:lvlText w:val="(%5)"/>
      <w:lvlJc w:val="left"/>
      <w:pPr>
        <w:tabs>
          <w:tab w:val="num" w:pos="1800"/>
        </w:tabs>
        <w:ind w:left="1800" w:hanging="360"/>
      </w:pPr>
    </w:lvl>
    <w:lvl w:ilvl="5" w:tplc="4DC86F50">
      <w:start w:val="1"/>
      <w:numFmt w:val="lowerRoman"/>
      <w:lvlText w:val="(%6)"/>
      <w:lvlJc w:val="left"/>
      <w:pPr>
        <w:tabs>
          <w:tab w:val="num" w:pos="2520"/>
        </w:tabs>
        <w:ind w:left="2160" w:hanging="360"/>
      </w:pPr>
    </w:lvl>
    <w:lvl w:ilvl="6" w:tplc="D3E6D8D6">
      <w:start w:val="1"/>
      <w:numFmt w:val="decimal"/>
      <w:lvlText w:val="%7."/>
      <w:lvlJc w:val="left"/>
      <w:pPr>
        <w:tabs>
          <w:tab w:val="num" w:pos="2520"/>
        </w:tabs>
        <w:ind w:left="2520" w:hanging="360"/>
      </w:pPr>
    </w:lvl>
    <w:lvl w:ilvl="7" w:tplc="01E60B96">
      <w:start w:val="1"/>
      <w:numFmt w:val="lowerLetter"/>
      <w:lvlText w:val="%8."/>
      <w:lvlJc w:val="left"/>
      <w:pPr>
        <w:tabs>
          <w:tab w:val="num" w:pos="2880"/>
        </w:tabs>
        <w:ind w:left="2880" w:hanging="360"/>
      </w:pPr>
    </w:lvl>
    <w:lvl w:ilvl="8" w:tplc="F6B6301A">
      <w:start w:val="1"/>
      <w:numFmt w:val="lowerRoman"/>
      <w:lvlText w:val="%9."/>
      <w:lvlJc w:val="left"/>
      <w:pPr>
        <w:tabs>
          <w:tab w:val="num" w:pos="3600"/>
        </w:tabs>
        <w:ind w:left="3240" w:hanging="360"/>
      </w:pPr>
    </w:lvl>
  </w:abstractNum>
  <w:abstractNum w:abstractNumId="35">
    <w:nsid w:val="6FE03FE9"/>
    <w:multiLevelType w:val="hybridMultilevel"/>
    <w:tmpl w:val="32BEF17E"/>
    <w:lvl w:ilvl="0" w:tplc="04050001">
      <w:start w:val="1"/>
      <w:numFmt w:val="lowerLetter"/>
      <w:lvlText w:val="%1)"/>
      <w:lvlJc w:val="left"/>
      <w:pPr>
        <w:tabs>
          <w:tab w:val="num" w:pos="840"/>
        </w:tabs>
        <w:ind w:left="840" w:hanging="360"/>
      </w:pPr>
    </w:lvl>
    <w:lvl w:ilvl="1" w:tplc="04050003">
      <w:start w:val="1"/>
      <w:numFmt w:val="bullet"/>
      <w:pStyle w:val="SVP-bodovodrka"/>
      <w:lvlText w:val=""/>
      <w:lvlJc w:val="left"/>
      <w:pPr>
        <w:tabs>
          <w:tab w:val="num" w:pos="1560"/>
        </w:tabs>
        <w:ind w:left="1560" w:hanging="360"/>
      </w:pPr>
      <w:rPr>
        <w:rFonts w:ascii="Symbol" w:hAnsi="Symbol" w:hint="default"/>
      </w:rPr>
    </w:lvl>
    <w:lvl w:ilvl="2" w:tplc="04050005">
      <w:start w:val="1"/>
      <w:numFmt w:val="lowerRoman"/>
      <w:lvlText w:val="%3."/>
      <w:lvlJc w:val="right"/>
      <w:pPr>
        <w:tabs>
          <w:tab w:val="num" w:pos="2280"/>
        </w:tabs>
        <w:ind w:left="2280" w:hanging="180"/>
      </w:pPr>
    </w:lvl>
    <w:lvl w:ilvl="3" w:tplc="04050001" w:tentative="1">
      <w:start w:val="1"/>
      <w:numFmt w:val="decimal"/>
      <w:lvlText w:val="%4."/>
      <w:lvlJc w:val="left"/>
      <w:pPr>
        <w:tabs>
          <w:tab w:val="num" w:pos="3000"/>
        </w:tabs>
        <w:ind w:left="3000" w:hanging="360"/>
      </w:pPr>
    </w:lvl>
    <w:lvl w:ilvl="4" w:tplc="04050003" w:tentative="1">
      <w:start w:val="1"/>
      <w:numFmt w:val="lowerLetter"/>
      <w:lvlText w:val="%5."/>
      <w:lvlJc w:val="left"/>
      <w:pPr>
        <w:tabs>
          <w:tab w:val="num" w:pos="3720"/>
        </w:tabs>
        <w:ind w:left="3720" w:hanging="360"/>
      </w:pPr>
    </w:lvl>
    <w:lvl w:ilvl="5" w:tplc="04050005" w:tentative="1">
      <w:start w:val="1"/>
      <w:numFmt w:val="lowerRoman"/>
      <w:lvlText w:val="%6."/>
      <w:lvlJc w:val="right"/>
      <w:pPr>
        <w:tabs>
          <w:tab w:val="num" w:pos="4440"/>
        </w:tabs>
        <w:ind w:left="4440" w:hanging="180"/>
      </w:pPr>
    </w:lvl>
    <w:lvl w:ilvl="6" w:tplc="04050001" w:tentative="1">
      <w:start w:val="1"/>
      <w:numFmt w:val="decimal"/>
      <w:lvlText w:val="%7."/>
      <w:lvlJc w:val="left"/>
      <w:pPr>
        <w:tabs>
          <w:tab w:val="num" w:pos="5160"/>
        </w:tabs>
        <w:ind w:left="5160" w:hanging="360"/>
      </w:pPr>
    </w:lvl>
    <w:lvl w:ilvl="7" w:tplc="04050003" w:tentative="1">
      <w:start w:val="1"/>
      <w:numFmt w:val="lowerLetter"/>
      <w:lvlText w:val="%8."/>
      <w:lvlJc w:val="left"/>
      <w:pPr>
        <w:tabs>
          <w:tab w:val="num" w:pos="5880"/>
        </w:tabs>
        <w:ind w:left="5880" w:hanging="360"/>
      </w:pPr>
    </w:lvl>
    <w:lvl w:ilvl="8" w:tplc="04050005" w:tentative="1">
      <w:start w:val="1"/>
      <w:numFmt w:val="lowerRoman"/>
      <w:lvlText w:val="%9."/>
      <w:lvlJc w:val="right"/>
      <w:pPr>
        <w:tabs>
          <w:tab w:val="num" w:pos="6600"/>
        </w:tabs>
        <w:ind w:left="6600" w:hanging="180"/>
      </w:pPr>
    </w:lvl>
  </w:abstractNum>
  <w:abstractNum w:abstractNumId="36">
    <w:nsid w:val="71201A3F"/>
    <w:multiLevelType w:val="multilevel"/>
    <w:tmpl w:val="91D2A2BA"/>
    <w:lvl w:ilvl="0">
      <w:start w:val="1"/>
      <w:numFmt w:val="decimal"/>
      <w:pStyle w:val="NadpisS1"/>
      <w:lvlText w:val="%1."/>
      <w:lvlJc w:val="left"/>
      <w:pPr>
        <w:tabs>
          <w:tab w:val="num" w:pos="360"/>
        </w:tabs>
        <w:ind w:left="357" w:hanging="357"/>
      </w:pPr>
      <w:rPr>
        <w:rFonts w:hint="default"/>
      </w:rPr>
    </w:lvl>
    <w:lvl w:ilvl="1">
      <w:start w:val="1"/>
      <w:numFmt w:val="decimal"/>
      <w:pStyle w:val="NadpisS2"/>
      <w:lvlText w:val="%1.%2."/>
      <w:lvlJc w:val="left"/>
      <w:pPr>
        <w:tabs>
          <w:tab w:val="num" w:pos="567"/>
        </w:tabs>
        <w:ind w:left="567" w:hanging="567"/>
      </w:pPr>
      <w:rPr>
        <w:rFonts w:hint="default"/>
      </w:rPr>
    </w:lvl>
    <w:lvl w:ilvl="2">
      <w:start w:val="1"/>
      <w:numFmt w:val="decimal"/>
      <w:pStyle w:val="NadpisS3"/>
      <w:lvlText w:val="%1.%2.%3."/>
      <w:lvlJc w:val="left"/>
      <w:pPr>
        <w:tabs>
          <w:tab w:val="num" w:pos="1080"/>
        </w:tabs>
        <w:ind w:left="0" w:firstLine="0"/>
      </w:pPr>
      <w:rPr>
        <w:rFonts w:hint="default"/>
      </w:rPr>
    </w:lvl>
    <w:lvl w:ilvl="3">
      <w:start w:val="1"/>
      <w:numFmt w:val="decimal"/>
      <w:lvlText w:val="%1.%2.%3.%4."/>
      <w:lvlJc w:val="left"/>
      <w:pPr>
        <w:tabs>
          <w:tab w:val="num" w:pos="1279"/>
        </w:tabs>
        <w:ind w:left="847" w:hanging="648"/>
      </w:pPr>
      <w:rPr>
        <w:rFonts w:hint="default"/>
      </w:rPr>
    </w:lvl>
    <w:lvl w:ilvl="4">
      <w:start w:val="1"/>
      <w:numFmt w:val="decimal"/>
      <w:lvlText w:val="%1.%2.%3.%4.%5."/>
      <w:lvlJc w:val="left"/>
      <w:pPr>
        <w:tabs>
          <w:tab w:val="num" w:pos="1639"/>
        </w:tabs>
        <w:ind w:left="1351" w:hanging="792"/>
      </w:pPr>
      <w:rPr>
        <w:rFonts w:hint="default"/>
      </w:rPr>
    </w:lvl>
    <w:lvl w:ilvl="5">
      <w:start w:val="1"/>
      <w:numFmt w:val="decimal"/>
      <w:lvlText w:val="%1.%2.%3.%4.%5.%6."/>
      <w:lvlJc w:val="left"/>
      <w:pPr>
        <w:tabs>
          <w:tab w:val="num" w:pos="2359"/>
        </w:tabs>
        <w:ind w:left="1855" w:hanging="936"/>
      </w:pPr>
      <w:rPr>
        <w:rFonts w:hint="default"/>
      </w:rPr>
    </w:lvl>
    <w:lvl w:ilvl="6">
      <w:start w:val="1"/>
      <w:numFmt w:val="decimal"/>
      <w:lvlText w:val="%1.%2.%3.%4.%5.%6.%7."/>
      <w:lvlJc w:val="left"/>
      <w:pPr>
        <w:tabs>
          <w:tab w:val="num" w:pos="2719"/>
        </w:tabs>
        <w:ind w:left="2359" w:hanging="1080"/>
      </w:pPr>
      <w:rPr>
        <w:rFonts w:hint="default"/>
      </w:rPr>
    </w:lvl>
    <w:lvl w:ilvl="7">
      <w:start w:val="1"/>
      <w:numFmt w:val="decimal"/>
      <w:lvlText w:val="%1.%2.%3.%4.%5.%6.%7.%8."/>
      <w:lvlJc w:val="left"/>
      <w:pPr>
        <w:tabs>
          <w:tab w:val="num" w:pos="3439"/>
        </w:tabs>
        <w:ind w:left="2863" w:hanging="1224"/>
      </w:pPr>
      <w:rPr>
        <w:rFonts w:hint="default"/>
      </w:rPr>
    </w:lvl>
    <w:lvl w:ilvl="8">
      <w:start w:val="1"/>
      <w:numFmt w:val="decimal"/>
      <w:lvlText w:val="%1.%2.%3.%4.%5.%6.%7.%8.%9."/>
      <w:lvlJc w:val="left"/>
      <w:pPr>
        <w:tabs>
          <w:tab w:val="num" w:pos="3799"/>
        </w:tabs>
        <w:ind w:left="3439" w:hanging="1440"/>
      </w:pPr>
      <w:rPr>
        <w:rFonts w:hint="default"/>
      </w:rPr>
    </w:lvl>
  </w:abstractNum>
  <w:abstractNum w:abstractNumId="37">
    <w:nsid w:val="715177FA"/>
    <w:multiLevelType w:val="hybridMultilevel"/>
    <w:tmpl w:val="6B82CBD0"/>
    <w:lvl w:ilvl="0" w:tplc="A6DE012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24105A9"/>
    <w:multiLevelType w:val="hybridMultilevel"/>
    <w:tmpl w:val="83107D9A"/>
    <w:name w:val="WW8Num1"/>
    <w:lvl w:ilvl="0" w:tplc="FFFFFFFF">
      <w:start w:val="1"/>
      <w:numFmt w:val="bullet"/>
      <w:pStyle w:val="Odrazkatvereek"/>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5DB1CF1"/>
    <w:multiLevelType w:val="hybridMultilevel"/>
    <w:tmpl w:val="F88A5574"/>
    <w:lvl w:ilvl="0" w:tplc="6E542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15"/>
  </w:num>
  <w:num w:numId="4">
    <w:abstractNumId w:val="34"/>
  </w:num>
  <w:num w:numId="5">
    <w:abstractNumId w:val="35"/>
  </w:num>
  <w:num w:numId="6">
    <w:abstractNumId w:val="9"/>
  </w:num>
  <w:num w:numId="7">
    <w:abstractNumId w:val="21"/>
  </w:num>
  <w:num w:numId="8">
    <w:abstractNumId w:val="36"/>
  </w:num>
  <w:num w:numId="9">
    <w:abstractNumId w:val="16"/>
  </w:num>
  <w:num w:numId="10">
    <w:abstractNumId w:val="22"/>
  </w:num>
  <w:num w:numId="11">
    <w:abstractNumId w:val="24"/>
  </w:num>
  <w:num w:numId="12">
    <w:abstractNumId w:val="11"/>
  </w:num>
  <w:num w:numId="13">
    <w:abstractNumId w:val="18"/>
  </w:num>
  <w:num w:numId="14">
    <w:abstractNumId w:val="13"/>
  </w:num>
  <w:num w:numId="15">
    <w:abstractNumId w:val="28"/>
  </w:num>
  <w:num w:numId="16">
    <w:abstractNumId w:val="17"/>
  </w:num>
  <w:num w:numId="17">
    <w:abstractNumId w:val="33"/>
  </w:num>
  <w:num w:numId="18">
    <w:abstractNumId w:val="38"/>
  </w:num>
  <w:num w:numId="19">
    <w:abstractNumId w:val="10"/>
  </w:num>
  <w:num w:numId="20">
    <w:abstractNumId w:val="20"/>
  </w:num>
  <w:num w:numId="21">
    <w:abstractNumId w:val="8"/>
  </w:num>
  <w:num w:numId="22">
    <w:abstractNumId w:val="29"/>
  </w:num>
  <w:num w:numId="23">
    <w:abstractNumId w:val="6"/>
  </w:num>
  <w:num w:numId="24">
    <w:abstractNumId w:val="5"/>
  </w:num>
  <w:num w:numId="25">
    <w:abstractNumId w:val="3"/>
  </w:num>
  <w:num w:numId="26">
    <w:abstractNumId w:val="1"/>
  </w:num>
  <w:num w:numId="27">
    <w:abstractNumId w:val="30"/>
  </w:num>
  <w:num w:numId="28">
    <w:abstractNumId w:val="31"/>
  </w:num>
  <w:num w:numId="29">
    <w:abstractNumId w:val="19"/>
  </w:num>
  <w:num w:numId="30">
    <w:abstractNumId w:val="2"/>
  </w:num>
  <w:num w:numId="31">
    <w:abstractNumId w:val="27"/>
  </w:num>
  <w:num w:numId="32">
    <w:abstractNumId w:val="12"/>
  </w:num>
  <w:num w:numId="33">
    <w:abstractNumId w:val="4"/>
  </w:num>
  <w:num w:numId="34">
    <w:abstractNumId w:val="14"/>
  </w:num>
  <w:num w:numId="35">
    <w:abstractNumId w:val="25"/>
  </w:num>
  <w:num w:numId="36">
    <w:abstractNumId w:val="0"/>
  </w:num>
  <w:num w:numId="37">
    <w:abstractNumId w:val="19"/>
    <w:lvlOverride w:ilvl="0">
      <w:startOverride w:val="1"/>
    </w:lvlOverride>
  </w:num>
  <w:num w:numId="38">
    <w:abstractNumId w:val="31"/>
    <w:lvlOverride w:ilvl="0">
      <w:startOverride w:val="1"/>
    </w:lvlOverride>
  </w:num>
  <w:num w:numId="39">
    <w:abstractNumId w:val="31"/>
    <w:lvlOverride w:ilvl="0">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2"/>
  </w:num>
  <w:num w:numId="44">
    <w:abstractNumId w:val="39"/>
  </w:num>
  <w:num w:numId="45">
    <w:abstractNumId w:val="23"/>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káš Weiss">
    <w15:presenceInfo w15:providerId="AD" w15:userId="S::lukas.weiss@e-consult.cz::69dccf71-89e4-435e-bea7-7e91d7bf76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37B"/>
    <w:rsid w:val="000002E9"/>
    <w:rsid w:val="0000119C"/>
    <w:rsid w:val="0000194F"/>
    <w:rsid w:val="00001E68"/>
    <w:rsid w:val="00002851"/>
    <w:rsid w:val="0000292A"/>
    <w:rsid w:val="0000293B"/>
    <w:rsid w:val="00002B96"/>
    <w:rsid w:val="00002ED3"/>
    <w:rsid w:val="00003396"/>
    <w:rsid w:val="000033FB"/>
    <w:rsid w:val="00003561"/>
    <w:rsid w:val="00003A2B"/>
    <w:rsid w:val="00003AFB"/>
    <w:rsid w:val="00003B49"/>
    <w:rsid w:val="00003F40"/>
    <w:rsid w:val="0000405B"/>
    <w:rsid w:val="00004266"/>
    <w:rsid w:val="000046B0"/>
    <w:rsid w:val="00004853"/>
    <w:rsid w:val="00004B02"/>
    <w:rsid w:val="00004B40"/>
    <w:rsid w:val="00004B7C"/>
    <w:rsid w:val="00004B8A"/>
    <w:rsid w:val="00004FB0"/>
    <w:rsid w:val="000050B8"/>
    <w:rsid w:val="000051C0"/>
    <w:rsid w:val="0000524A"/>
    <w:rsid w:val="00005CB6"/>
    <w:rsid w:val="00005DC8"/>
    <w:rsid w:val="00005DF2"/>
    <w:rsid w:val="00005ED8"/>
    <w:rsid w:val="000066EE"/>
    <w:rsid w:val="000068FB"/>
    <w:rsid w:val="0000692A"/>
    <w:rsid w:val="00006A8F"/>
    <w:rsid w:val="00006C4C"/>
    <w:rsid w:val="00006C8B"/>
    <w:rsid w:val="0000798E"/>
    <w:rsid w:val="00007B94"/>
    <w:rsid w:val="00007E24"/>
    <w:rsid w:val="00010396"/>
    <w:rsid w:val="000105F6"/>
    <w:rsid w:val="00010B92"/>
    <w:rsid w:val="0001121E"/>
    <w:rsid w:val="0001188F"/>
    <w:rsid w:val="00011952"/>
    <w:rsid w:val="00011B53"/>
    <w:rsid w:val="00011D5F"/>
    <w:rsid w:val="000121BA"/>
    <w:rsid w:val="00012B23"/>
    <w:rsid w:val="00012CBF"/>
    <w:rsid w:val="00012F35"/>
    <w:rsid w:val="000130D0"/>
    <w:rsid w:val="0001331A"/>
    <w:rsid w:val="00013FD4"/>
    <w:rsid w:val="00014324"/>
    <w:rsid w:val="00014472"/>
    <w:rsid w:val="0001495E"/>
    <w:rsid w:val="00014D4B"/>
    <w:rsid w:val="00014F7F"/>
    <w:rsid w:val="000151A2"/>
    <w:rsid w:val="000151E6"/>
    <w:rsid w:val="000152AD"/>
    <w:rsid w:val="000158E0"/>
    <w:rsid w:val="00016175"/>
    <w:rsid w:val="0001645E"/>
    <w:rsid w:val="0001647E"/>
    <w:rsid w:val="0001649A"/>
    <w:rsid w:val="000168DC"/>
    <w:rsid w:val="00016FF5"/>
    <w:rsid w:val="000174C8"/>
    <w:rsid w:val="0002068D"/>
    <w:rsid w:val="00020D0C"/>
    <w:rsid w:val="0002121F"/>
    <w:rsid w:val="000212F4"/>
    <w:rsid w:val="00021648"/>
    <w:rsid w:val="000218E3"/>
    <w:rsid w:val="00021905"/>
    <w:rsid w:val="00021EB2"/>
    <w:rsid w:val="000221A2"/>
    <w:rsid w:val="000221F9"/>
    <w:rsid w:val="0002221D"/>
    <w:rsid w:val="000229C8"/>
    <w:rsid w:val="00022C48"/>
    <w:rsid w:val="0002310B"/>
    <w:rsid w:val="0002364E"/>
    <w:rsid w:val="000236A7"/>
    <w:rsid w:val="00023A4B"/>
    <w:rsid w:val="00023E2C"/>
    <w:rsid w:val="00023F1A"/>
    <w:rsid w:val="00024BF0"/>
    <w:rsid w:val="00024C7D"/>
    <w:rsid w:val="00025034"/>
    <w:rsid w:val="000254E8"/>
    <w:rsid w:val="000255AE"/>
    <w:rsid w:val="000256C1"/>
    <w:rsid w:val="0002572D"/>
    <w:rsid w:val="00025E62"/>
    <w:rsid w:val="00026174"/>
    <w:rsid w:val="000262D1"/>
    <w:rsid w:val="00026358"/>
    <w:rsid w:val="0002654A"/>
    <w:rsid w:val="000265E8"/>
    <w:rsid w:val="00026B4D"/>
    <w:rsid w:val="00027189"/>
    <w:rsid w:val="00027253"/>
    <w:rsid w:val="0002744F"/>
    <w:rsid w:val="000274B1"/>
    <w:rsid w:val="000274F3"/>
    <w:rsid w:val="00027FD3"/>
    <w:rsid w:val="0003015E"/>
    <w:rsid w:val="00030762"/>
    <w:rsid w:val="00030B52"/>
    <w:rsid w:val="00031259"/>
    <w:rsid w:val="000315BF"/>
    <w:rsid w:val="000315DA"/>
    <w:rsid w:val="00032562"/>
    <w:rsid w:val="00032575"/>
    <w:rsid w:val="000328BC"/>
    <w:rsid w:val="00032B86"/>
    <w:rsid w:val="00032C50"/>
    <w:rsid w:val="00033429"/>
    <w:rsid w:val="0003379F"/>
    <w:rsid w:val="0003392A"/>
    <w:rsid w:val="00033AFD"/>
    <w:rsid w:val="00033FA7"/>
    <w:rsid w:val="00034171"/>
    <w:rsid w:val="000346BE"/>
    <w:rsid w:val="00034A5F"/>
    <w:rsid w:val="00034D7A"/>
    <w:rsid w:val="00035D60"/>
    <w:rsid w:val="0003618C"/>
    <w:rsid w:val="0003640B"/>
    <w:rsid w:val="00036538"/>
    <w:rsid w:val="00036737"/>
    <w:rsid w:val="000368CC"/>
    <w:rsid w:val="00036A16"/>
    <w:rsid w:val="00036C66"/>
    <w:rsid w:val="00036DAF"/>
    <w:rsid w:val="00036FA8"/>
    <w:rsid w:val="00037184"/>
    <w:rsid w:val="0003719E"/>
    <w:rsid w:val="00037A1D"/>
    <w:rsid w:val="00037C14"/>
    <w:rsid w:val="00037D73"/>
    <w:rsid w:val="00040659"/>
    <w:rsid w:val="00040778"/>
    <w:rsid w:val="00040843"/>
    <w:rsid w:val="000409A7"/>
    <w:rsid w:val="00040A5F"/>
    <w:rsid w:val="00040D94"/>
    <w:rsid w:val="00040DF9"/>
    <w:rsid w:val="00040E14"/>
    <w:rsid w:val="00040EA3"/>
    <w:rsid w:val="00040ED0"/>
    <w:rsid w:val="00041312"/>
    <w:rsid w:val="0004149C"/>
    <w:rsid w:val="00041720"/>
    <w:rsid w:val="000417D2"/>
    <w:rsid w:val="00041BD8"/>
    <w:rsid w:val="00041D18"/>
    <w:rsid w:val="00042751"/>
    <w:rsid w:val="000428F1"/>
    <w:rsid w:val="00042DC8"/>
    <w:rsid w:val="000434BE"/>
    <w:rsid w:val="0004447E"/>
    <w:rsid w:val="000446CE"/>
    <w:rsid w:val="0004485F"/>
    <w:rsid w:val="00044932"/>
    <w:rsid w:val="000449D9"/>
    <w:rsid w:val="0004506F"/>
    <w:rsid w:val="0004525E"/>
    <w:rsid w:val="00045896"/>
    <w:rsid w:val="000458A2"/>
    <w:rsid w:val="00045AA4"/>
    <w:rsid w:val="00045CDB"/>
    <w:rsid w:val="00045E0E"/>
    <w:rsid w:val="0004606C"/>
    <w:rsid w:val="00046199"/>
    <w:rsid w:val="0004643F"/>
    <w:rsid w:val="00046476"/>
    <w:rsid w:val="000464E4"/>
    <w:rsid w:val="00046571"/>
    <w:rsid w:val="00046581"/>
    <w:rsid w:val="000468FB"/>
    <w:rsid w:val="00046903"/>
    <w:rsid w:val="0004695C"/>
    <w:rsid w:val="00046E76"/>
    <w:rsid w:val="00046EBC"/>
    <w:rsid w:val="0004703C"/>
    <w:rsid w:val="000477EB"/>
    <w:rsid w:val="000479E4"/>
    <w:rsid w:val="0005030F"/>
    <w:rsid w:val="0005081E"/>
    <w:rsid w:val="00050E55"/>
    <w:rsid w:val="00050EF7"/>
    <w:rsid w:val="00050F51"/>
    <w:rsid w:val="00050FF4"/>
    <w:rsid w:val="0005120A"/>
    <w:rsid w:val="0005130E"/>
    <w:rsid w:val="000514DB"/>
    <w:rsid w:val="000518FD"/>
    <w:rsid w:val="00051FDB"/>
    <w:rsid w:val="000525C9"/>
    <w:rsid w:val="00052814"/>
    <w:rsid w:val="00052E1F"/>
    <w:rsid w:val="00052F6A"/>
    <w:rsid w:val="00053A3E"/>
    <w:rsid w:val="00053DC9"/>
    <w:rsid w:val="00053FF6"/>
    <w:rsid w:val="000545FD"/>
    <w:rsid w:val="00054838"/>
    <w:rsid w:val="00054BA0"/>
    <w:rsid w:val="000550D4"/>
    <w:rsid w:val="0005514A"/>
    <w:rsid w:val="000552D5"/>
    <w:rsid w:val="00055330"/>
    <w:rsid w:val="000554F4"/>
    <w:rsid w:val="0005575D"/>
    <w:rsid w:val="00055796"/>
    <w:rsid w:val="00055ABE"/>
    <w:rsid w:val="00055DFB"/>
    <w:rsid w:val="000560CC"/>
    <w:rsid w:val="000560F0"/>
    <w:rsid w:val="00056154"/>
    <w:rsid w:val="0005635C"/>
    <w:rsid w:val="00056611"/>
    <w:rsid w:val="000567FC"/>
    <w:rsid w:val="00056E59"/>
    <w:rsid w:val="00056FFE"/>
    <w:rsid w:val="0005718D"/>
    <w:rsid w:val="0005742C"/>
    <w:rsid w:val="00057655"/>
    <w:rsid w:val="000576E2"/>
    <w:rsid w:val="00057857"/>
    <w:rsid w:val="00057AB5"/>
    <w:rsid w:val="0006007D"/>
    <w:rsid w:val="00060653"/>
    <w:rsid w:val="00060D46"/>
    <w:rsid w:val="00061972"/>
    <w:rsid w:val="00061B83"/>
    <w:rsid w:val="00061FC8"/>
    <w:rsid w:val="00062016"/>
    <w:rsid w:val="00062038"/>
    <w:rsid w:val="000622B9"/>
    <w:rsid w:val="000622C8"/>
    <w:rsid w:val="00062831"/>
    <w:rsid w:val="00062A5F"/>
    <w:rsid w:val="000631B9"/>
    <w:rsid w:val="00063434"/>
    <w:rsid w:val="00063474"/>
    <w:rsid w:val="0006384B"/>
    <w:rsid w:val="000639F5"/>
    <w:rsid w:val="00063D83"/>
    <w:rsid w:val="000643B4"/>
    <w:rsid w:val="0006458A"/>
    <w:rsid w:val="0006493C"/>
    <w:rsid w:val="00064AC6"/>
    <w:rsid w:val="00065109"/>
    <w:rsid w:val="000654C5"/>
    <w:rsid w:val="00065F04"/>
    <w:rsid w:val="00066968"/>
    <w:rsid w:val="00066A01"/>
    <w:rsid w:val="00066BF8"/>
    <w:rsid w:val="00067022"/>
    <w:rsid w:val="00067D81"/>
    <w:rsid w:val="00067F60"/>
    <w:rsid w:val="00067F9B"/>
    <w:rsid w:val="00070304"/>
    <w:rsid w:val="00070441"/>
    <w:rsid w:val="000705CA"/>
    <w:rsid w:val="0007091B"/>
    <w:rsid w:val="00070B18"/>
    <w:rsid w:val="00070CBE"/>
    <w:rsid w:val="00071202"/>
    <w:rsid w:val="00071305"/>
    <w:rsid w:val="00071A75"/>
    <w:rsid w:val="00071B13"/>
    <w:rsid w:val="00071C48"/>
    <w:rsid w:val="00071CC9"/>
    <w:rsid w:val="00071DA1"/>
    <w:rsid w:val="0007220E"/>
    <w:rsid w:val="0007221F"/>
    <w:rsid w:val="00072470"/>
    <w:rsid w:val="0007293F"/>
    <w:rsid w:val="00072A9C"/>
    <w:rsid w:val="0007300C"/>
    <w:rsid w:val="0007328F"/>
    <w:rsid w:val="00073359"/>
    <w:rsid w:val="000733F0"/>
    <w:rsid w:val="000734FD"/>
    <w:rsid w:val="0007419A"/>
    <w:rsid w:val="000742B2"/>
    <w:rsid w:val="00074654"/>
    <w:rsid w:val="00074C02"/>
    <w:rsid w:val="000750D9"/>
    <w:rsid w:val="00075531"/>
    <w:rsid w:val="000756E3"/>
    <w:rsid w:val="0007573D"/>
    <w:rsid w:val="000759C3"/>
    <w:rsid w:val="00075FDF"/>
    <w:rsid w:val="0007637D"/>
    <w:rsid w:val="0007692F"/>
    <w:rsid w:val="00076AF1"/>
    <w:rsid w:val="00076E69"/>
    <w:rsid w:val="00076F2D"/>
    <w:rsid w:val="000770AD"/>
    <w:rsid w:val="0007765B"/>
    <w:rsid w:val="00077848"/>
    <w:rsid w:val="000778E4"/>
    <w:rsid w:val="0008079B"/>
    <w:rsid w:val="00080852"/>
    <w:rsid w:val="00080BE9"/>
    <w:rsid w:val="000811FE"/>
    <w:rsid w:val="00081B0E"/>
    <w:rsid w:val="00081C80"/>
    <w:rsid w:val="00081E92"/>
    <w:rsid w:val="00082DDE"/>
    <w:rsid w:val="00083708"/>
    <w:rsid w:val="00083D0A"/>
    <w:rsid w:val="00083ED6"/>
    <w:rsid w:val="00084153"/>
    <w:rsid w:val="0008460C"/>
    <w:rsid w:val="000847B2"/>
    <w:rsid w:val="00084E55"/>
    <w:rsid w:val="00084E98"/>
    <w:rsid w:val="000855EB"/>
    <w:rsid w:val="00085912"/>
    <w:rsid w:val="00085D14"/>
    <w:rsid w:val="00086078"/>
    <w:rsid w:val="000860E0"/>
    <w:rsid w:val="00086222"/>
    <w:rsid w:val="00086741"/>
    <w:rsid w:val="000867C3"/>
    <w:rsid w:val="000868E6"/>
    <w:rsid w:val="000868E9"/>
    <w:rsid w:val="00086969"/>
    <w:rsid w:val="00086D91"/>
    <w:rsid w:val="00086E1A"/>
    <w:rsid w:val="00086E31"/>
    <w:rsid w:val="00086EFC"/>
    <w:rsid w:val="00087041"/>
    <w:rsid w:val="00087336"/>
    <w:rsid w:val="0008750D"/>
    <w:rsid w:val="00087844"/>
    <w:rsid w:val="00087E47"/>
    <w:rsid w:val="00087E5C"/>
    <w:rsid w:val="00090944"/>
    <w:rsid w:val="00090C10"/>
    <w:rsid w:val="00090DD5"/>
    <w:rsid w:val="00090E45"/>
    <w:rsid w:val="000910F0"/>
    <w:rsid w:val="0009127E"/>
    <w:rsid w:val="000916C6"/>
    <w:rsid w:val="00091D7C"/>
    <w:rsid w:val="0009241A"/>
    <w:rsid w:val="0009254C"/>
    <w:rsid w:val="0009287C"/>
    <w:rsid w:val="00092CF9"/>
    <w:rsid w:val="00092DA4"/>
    <w:rsid w:val="00093156"/>
    <w:rsid w:val="00093174"/>
    <w:rsid w:val="0009329B"/>
    <w:rsid w:val="00093776"/>
    <w:rsid w:val="00093B06"/>
    <w:rsid w:val="00093FAA"/>
    <w:rsid w:val="00093FE7"/>
    <w:rsid w:val="0009439C"/>
    <w:rsid w:val="00094876"/>
    <w:rsid w:val="000949B6"/>
    <w:rsid w:val="00094BCC"/>
    <w:rsid w:val="000950E4"/>
    <w:rsid w:val="0009560A"/>
    <w:rsid w:val="00095BA5"/>
    <w:rsid w:val="00095BEB"/>
    <w:rsid w:val="00095FBB"/>
    <w:rsid w:val="0009642F"/>
    <w:rsid w:val="00096F84"/>
    <w:rsid w:val="000970D7"/>
    <w:rsid w:val="0009730D"/>
    <w:rsid w:val="00097461"/>
    <w:rsid w:val="00097516"/>
    <w:rsid w:val="00097759"/>
    <w:rsid w:val="00097F5E"/>
    <w:rsid w:val="000A0566"/>
    <w:rsid w:val="000A0581"/>
    <w:rsid w:val="000A05AB"/>
    <w:rsid w:val="000A0D37"/>
    <w:rsid w:val="000A0EB9"/>
    <w:rsid w:val="000A1029"/>
    <w:rsid w:val="000A1103"/>
    <w:rsid w:val="000A1755"/>
    <w:rsid w:val="000A1A8A"/>
    <w:rsid w:val="000A1E7C"/>
    <w:rsid w:val="000A1F3D"/>
    <w:rsid w:val="000A2076"/>
    <w:rsid w:val="000A2100"/>
    <w:rsid w:val="000A2139"/>
    <w:rsid w:val="000A2330"/>
    <w:rsid w:val="000A23F3"/>
    <w:rsid w:val="000A2492"/>
    <w:rsid w:val="000A2A9B"/>
    <w:rsid w:val="000A3181"/>
    <w:rsid w:val="000A454C"/>
    <w:rsid w:val="000A4A33"/>
    <w:rsid w:val="000A5396"/>
    <w:rsid w:val="000A5431"/>
    <w:rsid w:val="000A555A"/>
    <w:rsid w:val="000A5A9A"/>
    <w:rsid w:val="000A5ABE"/>
    <w:rsid w:val="000A5AFD"/>
    <w:rsid w:val="000A663A"/>
    <w:rsid w:val="000A6ACB"/>
    <w:rsid w:val="000A6B4E"/>
    <w:rsid w:val="000B01AE"/>
    <w:rsid w:val="000B039F"/>
    <w:rsid w:val="000B064A"/>
    <w:rsid w:val="000B0AC0"/>
    <w:rsid w:val="000B0AD3"/>
    <w:rsid w:val="000B0BDD"/>
    <w:rsid w:val="000B109A"/>
    <w:rsid w:val="000B10F9"/>
    <w:rsid w:val="000B115D"/>
    <w:rsid w:val="000B1313"/>
    <w:rsid w:val="000B1418"/>
    <w:rsid w:val="000B1448"/>
    <w:rsid w:val="000B1730"/>
    <w:rsid w:val="000B1C13"/>
    <w:rsid w:val="000B1EA1"/>
    <w:rsid w:val="000B299D"/>
    <w:rsid w:val="000B2ABC"/>
    <w:rsid w:val="000B2CA1"/>
    <w:rsid w:val="000B2D19"/>
    <w:rsid w:val="000B2F62"/>
    <w:rsid w:val="000B323C"/>
    <w:rsid w:val="000B3247"/>
    <w:rsid w:val="000B33A9"/>
    <w:rsid w:val="000B33E0"/>
    <w:rsid w:val="000B33F5"/>
    <w:rsid w:val="000B377A"/>
    <w:rsid w:val="000B3851"/>
    <w:rsid w:val="000B3A30"/>
    <w:rsid w:val="000B3B7F"/>
    <w:rsid w:val="000B3D5D"/>
    <w:rsid w:val="000B4250"/>
    <w:rsid w:val="000B43FE"/>
    <w:rsid w:val="000B4D4B"/>
    <w:rsid w:val="000B5547"/>
    <w:rsid w:val="000B5AF0"/>
    <w:rsid w:val="000B5AF9"/>
    <w:rsid w:val="000B5EB8"/>
    <w:rsid w:val="000B62A6"/>
    <w:rsid w:val="000B6DDA"/>
    <w:rsid w:val="000B6F5D"/>
    <w:rsid w:val="000B7004"/>
    <w:rsid w:val="000B71F4"/>
    <w:rsid w:val="000B74B2"/>
    <w:rsid w:val="000B7640"/>
    <w:rsid w:val="000B7646"/>
    <w:rsid w:val="000B7695"/>
    <w:rsid w:val="000B7778"/>
    <w:rsid w:val="000B77B3"/>
    <w:rsid w:val="000B7D0D"/>
    <w:rsid w:val="000C0185"/>
    <w:rsid w:val="000C01CF"/>
    <w:rsid w:val="000C02BD"/>
    <w:rsid w:val="000C0526"/>
    <w:rsid w:val="000C065C"/>
    <w:rsid w:val="000C1067"/>
    <w:rsid w:val="000C1F6E"/>
    <w:rsid w:val="000C265B"/>
    <w:rsid w:val="000C28C0"/>
    <w:rsid w:val="000C2B23"/>
    <w:rsid w:val="000C2DC7"/>
    <w:rsid w:val="000C2E87"/>
    <w:rsid w:val="000C326C"/>
    <w:rsid w:val="000C3BAE"/>
    <w:rsid w:val="000C3E1C"/>
    <w:rsid w:val="000C406D"/>
    <w:rsid w:val="000C4547"/>
    <w:rsid w:val="000C4683"/>
    <w:rsid w:val="000C492A"/>
    <w:rsid w:val="000C4C4B"/>
    <w:rsid w:val="000C5073"/>
    <w:rsid w:val="000C50F2"/>
    <w:rsid w:val="000C5361"/>
    <w:rsid w:val="000C58D4"/>
    <w:rsid w:val="000C5EDA"/>
    <w:rsid w:val="000C63BE"/>
    <w:rsid w:val="000C73DB"/>
    <w:rsid w:val="000C7648"/>
    <w:rsid w:val="000C765B"/>
    <w:rsid w:val="000C7B18"/>
    <w:rsid w:val="000C7BFD"/>
    <w:rsid w:val="000C7DD8"/>
    <w:rsid w:val="000D053D"/>
    <w:rsid w:val="000D065F"/>
    <w:rsid w:val="000D0820"/>
    <w:rsid w:val="000D09B1"/>
    <w:rsid w:val="000D0D21"/>
    <w:rsid w:val="000D0E11"/>
    <w:rsid w:val="000D1152"/>
    <w:rsid w:val="000D12FE"/>
    <w:rsid w:val="000D207B"/>
    <w:rsid w:val="000D2231"/>
    <w:rsid w:val="000D2445"/>
    <w:rsid w:val="000D2794"/>
    <w:rsid w:val="000D2855"/>
    <w:rsid w:val="000D28BD"/>
    <w:rsid w:val="000D2A13"/>
    <w:rsid w:val="000D2B93"/>
    <w:rsid w:val="000D2CEB"/>
    <w:rsid w:val="000D2F09"/>
    <w:rsid w:val="000D2F8E"/>
    <w:rsid w:val="000D3021"/>
    <w:rsid w:val="000D32A6"/>
    <w:rsid w:val="000D32EA"/>
    <w:rsid w:val="000D336A"/>
    <w:rsid w:val="000D378B"/>
    <w:rsid w:val="000D3A19"/>
    <w:rsid w:val="000D3A67"/>
    <w:rsid w:val="000D3CD9"/>
    <w:rsid w:val="000D3FDA"/>
    <w:rsid w:val="000D40EA"/>
    <w:rsid w:val="000D4487"/>
    <w:rsid w:val="000D451E"/>
    <w:rsid w:val="000D4551"/>
    <w:rsid w:val="000D4879"/>
    <w:rsid w:val="000D51F3"/>
    <w:rsid w:val="000D52A5"/>
    <w:rsid w:val="000D54C8"/>
    <w:rsid w:val="000D5A8F"/>
    <w:rsid w:val="000D639A"/>
    <w:rsid w:val="000D6F4C"/>
    <w:rsid w:val="000D734D"/>
    <w:rsid w:val="000D762D"/>
    <w:rsid w:val="000D7B27"/>
    <w:rsid w:val="000D7BDB"/>
    <w:rsid w:val="000E02A9"/>
    <w:rsid w:val="000E03F8"/>
    <w:rsid w:val="000E0409"/>
    <w:rsid w:val="000E05B5"/>
    <w:rsid w:val="000E08C3"/>
    <w:rsid w:val="000E09DA"/>
    <w:rsid w:val="000E1A1D"/>
    <w:rsid w:val="000E217D"/>
    <w:rsid w:val="000E25AD"/>
    <w:rsid w:val="000E2AF4"/>
    <w:rsid w:val="000E2B48"/>
    <w:rsid w:val="000E2C16"/>
    <w:rsid w:val="000E2C8E"/>
    <w:rsid w:val="000E3061"/>
    <w:rsid w:val="000E3474"/>
    <w:rsid w:val="000E3502"/>
    <w:rsid w:val="000E386C"/>
    <w:rsid w:val="000E3B29"/>
    <w:rsid w:val="000E3E9F"/>
    <w:rsid w:val="000E3FB5"/>
    <w:rsid w:val="000E3FBC"/>
    <w:rsid w:val="000E46D7"/>
    <w:rsid w:val="000E55A2"/>
    <w:rsid w:val="000E57D7"/>
    <w:rsid w:val="000E5A10"/>
    <w:rsid w:val="000E5A41"/>
    <w:rsid w:val="000E5B7E"/>
    <w:rsid w:val="000E5F7A"/>
    <w:rsid w:val="000E6357"/>
    <w:rsid w:val="000E65E1"/>
    <w:rsid w:val="000E6A3E"/>
    <w:rsid w:val="000E6B35"/>
    <w:rsid w:val="000E6C60"/>
    <w:rsid w:val="000E7071"/>
    <w:rsid w:val="000E7098"/>
    <w:rsid w:val="000E797C"/>
    <w:rsid w:val="000E7F37"/>
    <w:rsid w:val="000F0082"/>
    <w:rsid w:val="000F038F"/>
    <w:rsid w:val="000F03EF"/>
    <w:rsid w:val="000F0C88"/>
    <w:rsid w:val="000F0E16"/>
    <w:rsid w:val="000F0E58"/>
    <w:rsid w:val="000F1383"/>
    <w:rsid w:val="000F149D"/>
    <w:rsid w:val="000F1677"/>
    <w:rsid w:val="000F1BD9"/>
    <w:rsid w:val="000F1D61"/>
    <w:rsid w:val="000F201D"/>
    <w:rsid w:val="000F26A9"/>
    <w:rsid w:val="000F28DD"/>
    <w:rsid w:val="000F2C5F"/>
    <w:rsid w:val="000F2F63"/>
    <w:rsid w:val="000F3993"/>
    <w:rsid w:val="000F39A0"/>
    <w:rsid w:val="000F3E8C"/>
    <w:rsid w:val="000F3EA1"/>
    <w:rsid w:val="000F3ECF"/>
    <w:rsid w:val="000F4295"/>
    <w:rsid w:val="000F4355"/>
    <w:rsid w:val="000F48EF"/>
    <w:rsid w:val="000F4D56"/>
    <w:rsid w:val="000F4F17"/>
    <w:rsid w:val="000F4FC2"/>
    <w:rsid w:val="000F50C8"/>
    <w:rsid w:val="000F5425"/>
    <w:rsid w:val="000F55D9"/>
    <w:rsid w:val="000F57AB"/>
    <w:rsid w:val="000F5A65"/>
    <w:rsid w:val="000F5B79"/>
    <w:rsid w:val="000F5DFD"/>
    <w:rsid w:val="000F6619"/>
    <w:rsid w:val="000F68C0"/>
    <w:rsid w:val="000F6977"/>
    <w:rsid w:val="000F6A09"/>
    <w:rsid w:val="000F6C38"/>
    <w:rsid w:val="000F6D6E"/>
    <w:rsid w:val="000F72E3"/>
    <w:rsid w:val="000F7689"/>
    <w:rsid w:val="0010065C"/>
    <w:rsid w:val="001009FD"/>
    <w:rsid w:val="00100C8D"/>
    <w:rsid w:val="0010116F"/>
    <w:rsid w:val="00101212"/>
    <w:rsid w:val="0010144B"/>
    <w:rsid w:val="001020B4"/>
    <w:rsid w:val="001028B1"/>
    <w:rsid w:val="00102E01"/>
    <w:rsid w:val="00103027"/>
    <w:rsid w:val="001030E2"/>
    <w:rsid w:val="0010316E"/>
    <w:rsid w:val="001031C2"/>
    <w:rsid w:val="001034F4"/>
    <w:rsid w:val="001038C6"/>
    <w:rsid w:val="00103956"/>
    <w:rsid w:val="00103D0F"/>
    <w:rsid w:val="00103F24"/>
    <w:rsid w:val="00103F4B"/>
    <w:rsid w:val="00103F8C"/>
    <w:rsid w:val="001040BA"/>
    <w:rsid w:val="00104CE7"/>
    <w:rsid w:val="00104E16"/>
    <w:rsid w:val="0010596C"/>
    <w:rsid w:val="00105BBB"/>
    <w:rsid w:val="00105C06"/>
    <w:rsid w:val="00105EFB"/>
    <w:rsid w:val="00105FB9"/>
    <w:rsid w:val="00106395"/>
    <w:rsid w:val="00107C3F"/>
    <w:rsid w:val="00107CC1"/>
    <w:rsid w:val="001108A2"/>
    <w:rsid w:val="001108F3"/>
    <w:rsid w:val="00110A05"/>
    <w:rsid w:val="00110BBE"/>
    <w:rsid w:val="00110CD0"/>
    <w:rsid w:val="0011103E"/>
    <w:rsid w:val="0011105A"/>
    <w:rsid w:val="00111A39"/>
    <w:rsid w:val="00111D7D"/>
    <w:rsid w:val="00111E13"/>
    <w:rsid w:val="00111F47"/>
    <w:rsid w:val="00112014"/>
    <w:rsid w:val="001122BA"/>
    <w:rsid w:val="00112559"/>
    <w:rsid w:val="0011271B"/>
    <w:rsid w:val="00113190"/>
    <w:rsid w:val="00113872"/>
    <w:rsid w:val="00113CAD"/>
    <w:rsid w:val="00113CF7"/>
    <w:rsid w:val="00113D90"/>
    <w:rsid w:val="001142AA"/>
    <w:rsid w:val="001144F9"/>
    <w:rsid w:val="00114794"/>
    <w:rsid w:val="00114927"/>
    <w:rsid w:val="00114F35"/>
    <w:rsid w:val="00115323"/>
    <w:rsid w:val="001155C9"/>
    <w:rsid w:val="00115902"/>
    <w:rsid w:val="001161D0"/>
    <w:rsid w:val="001163D1"/>
    <w:rsid w:val="001163E1"/>
    <w:rsid w:val="00117004"/>
    <w:rsid w:val="00117684"/>
    <w:rsid w:val="001178C9"/>
    <w:rsid w:val="0012017F"/>
    <w:rsid w:val="00120BE4"/>
    <w:rsid w:val="00120C01"/>
    <w:rsid w:val="00120C38"/>
    <w:rsid w:val="00120CF3"/>
    <w:rsid w:val="00120F8C"/>
    <w:rsid w:val="00120FCC"/>
    <w:rsid w:val="00121060"/>
    <w:rsid w:val="001211E9"/>
    <w:rsid w:val="001216BE"/>
    <w:rsid w:val="001217C5"/>
    <w:rsid w:val="00121EA3"/>
    <w:rsid w:val="00122358"/>
    <w:rsid w:val="00122377"/>
    <w:rsid w:val="001223EA"/>
    <w:rsid w:val="00122585"/>
    <w:rsid w:val="00122B8C"/>
    <w:rsid w:val="00122D1D"/>
    <w:rsid w:val="00123150"/>
    <w:rsid w:val="001235D9"/>
    <w:rsid w:val="001236DF"/>
    <w:rsid w:val="001237DD"/>
    <w:rsid w:val="0012392F"/>
    <w:rsid w:val="00123A9B"/>
    <w:rsid w:val="00123B53"/>
    <w:rsid w:val="0012424A"/>
    <w:rsid w:val="00124516"/>
    <w:rsid w:val="001246AC"/>
    <w:rsid w:val="00125035"/>
    <w:rsid w:val="00126297"/>
    <w:rsid w:val="001268AF"/>
    <w:rsid w:val="00126958"/>
    <w:rsid w:val="00126A83"/>
    <w:rsid w:val="00126A8A"/>
    <w:rsid w:val="00126CCC"/>
    <w:rsid w:val="00127426"/>
    <w:rsid w:val="00127DA9"/>
    <w:rsid w:val="00127E32"/>
    <w:rsid w:val="001300F9"/>
    <w:rsid w:val="00130140"/>
    <w:rsid w:val="001301E0"/>
    <w:rsid w:val="00130260"/>
    <w:rsid w:val="00130472"/>
    <w:rsid w:val="00132314"/>
    <w:rsid w:val="00132466"/>
    <w:rsid w:val="001324D0"/>
    <w:rsid w:val="00132832"/>
    <w:rsid w:val="00132D74"/>
    <w:rsid w:val="00132EEF"/>
    <w:rsid w:val="00132FCE"/>
    <w:rsid w:val="00133036"/>
    <w:rsid w:val="001331DD"/>
    <w:rsid w:val="00133386"/>
    <w:rsid w:val="001333F7"/>
    <w:rsid w:val="00133593"/>
    <w:rsid w:val="001336F2"/>
    <w:rsid w:val="00133994"/>
    <w:rsid w:val="00133BC8"/>
    <w:rsid w:val="00133FFB"/>
    <w:rsid w:val="00133FFD"/>
    <w:rsid w:val="001349BA"/>
    <w:rsid w:val="0013515D"/>
    <w:rsid w:val="00135653"/>
    <w:rsid w:val="001357BD"/>
    <w:rsid w:val="00135956"/>
    <w:rsid w:val="001365B6"/>
    <w:rsid w:val="00136CAF"/>
    <w:rsid w:val="00136E01"/>
    <w:rsid w:val="00137134"/>
    <w:rsid w:val="001375C4"/>
    <w:rsid w:val="00137951"/>
    <w:rsid w:val="00137BBD"/>
    <w:rsid w:val="00137BBF"/>
    <w:rsid w:val="00137C25"/>
    <w:rsid w:val="00137DC1"/>
    <w:rsid w:val="00137F9F"/>
    <w:rsid w:val="001404B5"/>
    <w:rsid w:val="0014078C"/>
    <w:rsid w:val="001407BE"/>
    <w:rsid w:val="00140ACC"/>
    <w:rsid w:val="001410FD"/>
    <w:rsid w:val="0014176B"/>
    <w:rsid w:val="001419D5"/>
    <w:rsid w:val="00141CBB"/>
    <w:rsid w:val="00141DD6"/>
    <w:rsid w:val="00142120"/>
    <w:rsid w:val="00142269"/>
    <w:rsid w:val="0014236D"/>
    <w:rsid w:val="00142C69"/>
    <w:rsid w:val="00142D77"/>
    <w:rsid w:val="00142DA6"/>
    <w:rsid w:val="00142F47"/>
    <w:rsid w:val="0014302F"/>
    <w:rsid w:val="00143436"/>
    <w:rsid w:val="00143CF5"/>
    <w:rsid w:val="00144583"/>
    <w:rsid w:val="00145085"/>
    <w:rsid w:val="001450C7"/>
    <w:rsid w:val="0014524D"/>
    <w:rsid w:val="001452D9"/>
    <w:rsid w:val="00145B2E"/>
    <w:rsid w:val="00145DC1"/>
    <w:rsid w:val="00145E52"/>
    <w:rsid w:val="00146106"/>
    <w:rsid w:val="001466D2"/>
    <w:rsid w:val="00146811"/>
    <w:rsid w:val="00146BD8"/>
    <w:rsid w:val="00146ED3"/>
    <w:rsid w:val="00146EDC"/>
    <w:rsid w:val="00146F89"/>
    <w:rsid w:val="0014762A"/>
    <w:rsid w:val="00147679"/>
    <w:rsid w:val="00147762"/>
    <w:rsid w:val="00147B30"/>
    <w:rsid w:val="00147BE9"/>
    <w:rsid w:val="00147C8C"/>
    <w:rsid w:val="0015084D"/>
    <w:rsid w:val="0015087F"/>
    <w:rsid w:val="0015143E"/>
    <w:rsid w:val="00151AF2"/>
    <w:rsid w:val="0015200E"/>
    <w:rsid w:val="0015224C"/>
    <w:rsid w:val="0015232D"/>
    <w:rsid w:val="00152BC5"/>
    <w:rsid w:val="00153260"/>
    <w:rsid w:val="001534C7"/>
    <w:rsid w:val="001534EA"/>
    <w:rsid w:val="0015440F"/>
    <w:rsid w:val="0015511A"/>
    <w:rsid w:val="00155449"/>
    <w:rsid w:val="001554DC"/>
    <w:rsid w:val="00155580"/>
    <w:rsid w:val="00155688"/>
    <w:rsid w:val="00155C69"/>
    <w:rsid w:val="00155CA9"/>
    <w:rsid w:val="00156067"/>
    <w:rsid w:val="00156421"/>
    <w:rsid w:val="001564EC"/>
    <w:rsid w:val="00156EA9"/>
    <w:rsid w:val="00157431"/>
    <w:rsid w:val="00157B67"/>
    <w:rsid w:val="00160048"/>
    <w:rsid w:val="00160296"/>
    <w:rsid w:val="00160326"/>
    <w:rsid w:val="001604AC"/>
    <w:rsid w:val="00160DE7"/>
    <w:rsid w:val="0016110B"/>
    <w:rsid w:val="00162465"/>
    <w:rsid w:val="00162D26"/>
    <w:rsid w:val="00162DBE"/>
    <w:rsid w:val="001632E1"/>
    <w:rsid w:val="00163A47"/>
    <w:rsid w:val="00163C18"/>
    <w:rsid w:val="00164020"/>
    <w:rsid w:val="00164193"/>
    <w:rsid w:val="001647F3"/>
    <w:rsid w:val="001649CA"/>
    <w:rsid w:val="00164B12"/>
    <w:rsid w:val="00164B78"/>
    <w:rsid w:val="00164CAB"/>
    <w:rsid w:val="00164ECC"/>
    <w:rsid w:val="00165124"/>
    <w:rsid w:val="001651A1"/>
    <w:rsid w:val="001653FC"/>
    <w:rsid w:val="00165A65"/>
    <w:rsid w:val="00165EBD"/>
    <w:rsid w:val="00165EC4"/>
    <w:rsid w:val="00166323"/>
    <w:rsid w:val="001663B3"/>
    <w:rsid w:val="00166707"/>
    <w:rsid w:val="0016697B"/>
    <w:rsid w:val="001669CF"/>
    <w:rsid w:val="001669F9"/>
    <w:rsid w:val="00166A7B"/>
    <w:rsid w:val="00166F4D"/>
    <w:rsid w:val="00166FF0"/>
    <w:rsid w:val="0016711D"/>
    <w:rsid w:val="001676C1"/>
    <w:rsid w:val="00167968"/>
    <w:rsid w:val="00167D64"/>
    <w:rsid w:val="00170102"/>
    <w:rsid w:val="00170229"/>
    <w:rsid w:val="001703A5"/>
    <w:rsid w:val="0017058B"/>
    <w:rsid w:val="001709CF"/>
    <w:rsid w:val="00170BB3"/>
    <w:rsid w:val="00170F23"/>
    <w:rsid w:val="0017159F"/>
    <w:rsid w:val="001718E4"/>
    <w:rsid w:val="00171E86"/>
    <w:rsid w:val="00171F8F"/>
    <w:rsid w:val="00172735"/>
    <w:rsid w:val="00172A8C"/>
    <w:rsid w:val="00172B42"/>
    <w:rsid w:val="00172E24"/>
    <w:rsid w:val="00172E8B"/>
    <w:rsid w:val="0017308A"/>
    <w:rsid w:val="00173A8F"/>
    <w:rsid w:val="00173C40"/>
    <w:rsid w:val="00173FC0"/>
    <w:rsid w:val="00173FE6"/>
    <w:rsid w:val="001747E7"/>
    <w:rsid w:val="001747FE"/>
    <w:rsid w:val="0017489B"/>
    <w:rsid w:val="00174A5C"/>
    <w:rsid w:val="00174E2A"/>
    <w:rsid w:val="00174E54"/>
    <w:rsid w:val="0017515F"/>
    <w:rsid w:val="001751E0"/>
    <w:rsid w:val="001759E4"/>
    <w:rsid w:val="00175F1A"/>
    <w:rsid w:val="0017688E"/>
    <w:rsid w:val="00176960"/>
    <w:rsid w:val="00176D0A"/>
    <w:rsid w:val="00176D52"/>
    <w:rsid w:val="0017707C"/>
    <w:rsid w:val="00177122"/>
    <w:rsid w:val="00177939"/>
    <w:rsid w:val="001779AB"/>
    <w:rsid w:val="00177C54"/>
    <w:rsid w:val="00177FA0"/>
    <w:rsid w:val="001803EE"/>
    <w:rsid w:val="0018046D"/>
    <w:rsid w:val="00180CDE"/>
    <w:rsid w:val="00181228"/>
    <w:rsid w:val="001813D8"/>
    <w:rsid w:val="0018206B"/>
    <w:rsid w:val="001820AE"/>
    <w:rsid w:val="00182375"/>
    <w:rsid w:val="00182742"/>
    <w:rsid w:val="0018303D"/>
    <w:rsid w:val="001832D4"/>
    <w:rsid w:val="00183598"/>
    <w:rsid w:val="00183675"/>
    <w:rsid w:val="00183F97"/>
    <w:rsid w:val="0018512E"/>
    <w:rsid w:val="001853F6"/>
    <w:rsid w:val="001857A6"/>
    <w:rsid w:val="001859E0"/>
    <w:rsid w:val="00185DE4"/>
    <w:rsid w:val="00185EF9"/>
    <w:rsid w:val="00186089"/>
    <w:rsid w:val="001862C5"/>
    <w:rsid w:val="001863CD"/>
    <w:rsid w:val="00186986"/>
    <w:rsid w:val="00186C40"/>
    <w:rsid w:val="00186F2E"/>
    <w:rsid w:val="00187600"/>
    <w:rsid w:val="00187770"/>
    <w:rsid w:val="0018780A"/>
    <w:rsid w:val="00187ABF"/>
    <w:rsid w:val="00187E86"/>
    <w:rsid w:val="00190306"/>
    <w:rsid w:val="00190906"/>
    <w:rsid w:val="001911DB"/>
    <w:rsid w:val="0019141F"/>
    <w:rsid w:val="0019172E"/>
    <w:rsid w:val="00191AB9"/>
    <w:rsid w:val="00191B24"/>
    <w:rsid w:val="00191D59"/>
    <w:rsid w:val="00191F28"/>
    <w:rsid w:val="001928D5"/>
    <w:rsid w:val="00192915"/>
    <w:rsid w:val="0019324D"/>
    <w:rsid w:val="0019347A"/>
    <w:rsid w:val="0019357A"/>
    <w:rsid w:val="00194545"/>
    <w:rsid w:val="001946FB"/>
    <w:rsid w:val="001947A5"/>
    <w:rsid w:val="00194E61"/>
    <w:rsid w:val="00195141"/>
    <w:rsid w:val="001952B4"/>
    <w:rsid w:val="00195341"/>
    <w:rsid w:val="00195863"/>
    <w:rsid w:val="00195DC7"/>
    <w:rsid w:val="00195DED"/>
    <w:rsid w:val="00195FEF"/>
    <w:rsid w:val="00196175"/>
    <w:rsid w:val="001961C7"/>
    <w:rsid w:val="001961F0"/>
    <w:rsid w:val="00196285"/>
    <w:rsid w:val="001966B1"/>
    <w:rsid w:val="00196A3E"/>
    <w:rsid w:val="00196B40"/>
    <w:rsid w:val="00196E73"/>
    <w:rsid w:val="00196F1B"/>
    <w:rsid w:val="00196F9A"/>
    <w:rsid w:val="0019707C"/>
    <w:rsid w:val="0019725F"/>
    <w:rsid w:val="00197CD9"/>
    <w:rsid w:val="001A01E1"/>
    <w:rsid w:val="001A0B4E"/>
    <w:rsid w:val="001A137E"/>
    <w:rsid w:val="001A153D"/>
    <w:rsid w:val="001A158C"/>
    <w:rsid w:val="001A18B4"/>
    <w:rsid w:val="001A1D52"/>
    <w:rsid w:val="001A1E42"/>
    <w:rsid w:val="001A250E"/>
    <w:rsid w:val="001A2623"/>
    <w:rsid w:val="001A2922"/>
    <w:rsid w:val="001A29AC"/>
    <w:rsid w:val="001A2D33"/>
    <w:rsid w:val="001A304D"/>
    <w:rsid w:val="001A3079"/>
    <w:rsid w:val="001A314C"/>
    <w:rsid w:val="001A3A58"/>
    <w:rsid w:val="001A3B4E"/>
    <w:rsid w:val="001A4040"/>
    <w:rsid w:val="001A43A3"/>
    <w:rsid w:val="001A4665"/>
    <w:rsid w:val="001A4730"/>
    <w:rsid w:val="001A4CA6"/>
    <w:rsid w:val="001A504E"/>
    <w:rsid w:val="001A5090"/>
    <w:rsid w:val="001A58E0"/>
    <w:rsid w:val="001A59AA"/>
    <w:rsid w:val="001A5B07"/>
    <w:rsid w:val="001A60EF"/>
    <w:rsid w:val="001A616A"/>
    <w:rsid w:val="001A6586"/>
    <w:rsid w:val="001A6A31"/>
    <w:rsid w:val="001A6A90"/>
    <w:rsid w:val="001A7140"/>
    <w:rsid w:val="001A7ADC"/>
    <w:rsid w:val="001A7E86"/>
    <w:rsid w:val="001B00A7"/>
    <w:rsid w:val="001B0646"/>
    <w:rsid w:val="001B064D"/>
    <w:rsid w:val="001B0679"/>
    <w:rsid w:val="001B0892"/>
    <w:rsid w:val="001B1502"/>
    <w:rsid w:val="001B157D"/>
    <w:rsid w:val="001B192F"/>
    <w:rsid w:val="001B1A58"/>
    <w:rsid w:val="001B2503"/>
    <w:rsid w:val="001B2FBD"/>
    <w:rsid w:val="001B37A8"/>
    <w:rsid w:val="001B3B9F"/>
    <w:rsid w:val="001B3BB7"/>
    <w:rsid w:val="001B3F9F"/>
    <w:rsid w:val="001B4049"/>
    <w:rsid w:val="001B4353"/>
    <w:rsid w:val="001B4715"/>
    <w:rsid w:val="001B482A"/>
    <w:rsid w:val="001B58CB"/>
    <w:rsid w:val="001B596A"/>
    <w:rsid w:val="001B5EE0"/>
    <w:rsid w:val="001B5F09"/>
    <w:rsid w:val="001B5F18"/>
    <w:rsid w:val="001B609B"/>
    <w:rsid w:val="001B64E7"/>
    <w:rsid w:val="001B68B8"/>
    <w:rsid w:val="001B6986"/>
    <w:rsid w:val="001B69F2"/>
    <w:rsid w:val="001B6D3C"/>
    <w:rsid w:val="001B72EC"/>
    <w:rsid w:val="001B7C9F"/>
    <w:rsid w:val="001C03C2"/>
    <w:rsid w:val="001C12FD"/>
    <w:rsid w:val="001C1595"/>
    <w:rsid w:val="001C1800"/>
    <w:rsid w:val="001C1A48"/>
    <w:rsid w:val="001C2383"/>
    <w:rsid w:val="001C2910"/>
    <w:rsid w:val="001C2953"/>
    <w:rsid w:val="001C2DC6"/>
    <w:rsid w:val="001C2E70"/>
    <w:rsid w:val="001C2E8C"/>
    <w:rsid w:val="001C3184"/>
    <w:rsid w:val="001C327E"/>
    <w:rsid w:val="001C356F"/>
    <w:rsid w:val="001C363A"/>
    <w:rsid w:val="001C397E"/>
    <w:rsid w:val="001C4350"/>
    <w:rsid w:val="001C4393"/>
    <w:rsid w:val="001C4452"/>
    <w:rsid w:val="001C4E70"/>
    <w:rsid w:val="001C5214"/>
    <w:rsid w:val="001C52C6"/>
    <w:rsid w:val="001C5566"/>
    <w:rsid w:val="001C55DD"/>
    <w:rsid w:val="001C5B0B"/>
    <w:rsid w:val="001C5B7F"/>
    <w:rsid w:val="001C6592"/>
    <w:rsid w:val="001C6910"/>
    <w:rsid w:val="001C6A97"/>
    <w:rsid w:val="001C6D2B"/>
    <w:rsid w:val="001C6DA9"/>
    <w:rsid w:val="001C6E55"/>
    <w:rsid w:val="001C74D8"/>
    <w:rsid w:val="001C782C"/>
    <w:rsid w:val="001C7AA2"/>
    <w:rsid w:val="001C7B8F"/>
    <w:rsid w:val="001C7E5C"/>
    <w:rsid w:val="001D045E"/>
    <w:rsid w:val="001D08D9"/>
    <w:rsid w:val="001D0DD1"/>
    <w:rsid w:val="001D0E19"/>
    <w:rsid w:val="001D1F5D"/>
    <w:rsid w:val="001D24F3"/>
    <w:rsid w:val="001D25C9"/>
    <w:rsid w:val="001D26A7"/>
    <w:rsid w:val="001D2B68"/>
    <w:rsid w:val="001D305A"/>
    <w:rsid w:val="001D3502"/>
    <w:rsid w:val="001D3586"/>
    <w:rsid w:val="001D3766"/>
    <w:rsid w:val="001D393E"/>
    <w:rsid w:val="001D3C79"/>
    <w:rsid w:val="001D419D"/>
    <w:rsid w:val="001D4269"/>
    <w:rsid w:val="001D4516"/>
    <w:rsid w:val="001D4685"/>
    <w:rsid w:val="001D46EF"/>
    <w:rsid w:val="001D4D16"/>
    <w:rsid w:val="001D4D7A"/>
    <w:rsid w:val="001D535F"/>
    <w:rsid w:val="001D59E7"/>
    <w:rsid w:val="001D5EC3"/>
    <w:rsid w:val="001D69DF"/>
    <w:rsid w:val="001D6E89"/>
    <w:rsid w:val="001D7238"/>
    <w:rsid w:val="001D7361"/>
    <w:rsid w:val="001D7537"/>
    <w:rsid w:val="001D764E"/>
    <w:rsid w:val="001D765F"/>
    <w:rsid w:val="001E0049"/>
    <w:rsid w:val="001E01F4"/>
    <w:rsid w:val="001E02D6"/>
    <w:rsid w:val="001E03F5"/>
    <w:rsid w:val="001E0854"/>
    <w:rsid w:val="001E0DAE"/>
    <w:rsid w:val="001E1180"/>
    <w:rsid w:val="001E14AD"/>
    <w:rsid w:val="001E154D"/>
    <w:rsid w:val="001E159E"/>
    <w:rsid w:val="001E1E18"/>
    <w:rsid w:val="001E2AA8"/>
    <w:rsid w:val="001E2B7F"/>
    <w:rsid w:val="001E2D61"/>
    <w:rsid w:val="001E2FF0"/>
    <w:rsid w:val="001E3078"/>
    <w:rsid w:val="001E331F"/>
    <w:rsid w:val="001E3AA5"/>
    <w:rsid w:val="001E3DA8"/>
    <w:rsid w:val="001E45B3"/>
    <w:rsid w:val="001E465B"/>
    <w:rsid w:val="001E470E"/>
    <w:rsid w:val="001E47E1"/>
    <w:rsid w:val="001E567C"/>
    <w:rsid w:val="001E57A2"/>
    <w:rsid w:val="001E5C1E"/>
    <w:rsid w:val="001E63D2"/>
    <w:rsid w:val="001E64A5"/>
    <w:rsid w:val="001E64DB"/>
    <w:rsid w:val="001E74FD"/>
    <w:rsid w:val="001E7540"/>
    <w:rsid w:val="001E7691"/>
    <w:rsid w:val="001E79CE"/>
    <w:rsid w:val="001E7AC6"/>
    <w:rsid w:val="001E7D35"/>
    <w:rsid w:val="001F035C"/>
    <w:rsid w:val="001F090A"/>
    <w:rsid w:val="001F11BD"/>
    <w:rsid w:val="001F1374"/>
    <w:rsid w:val="001F13C8"/>
    <w:rsid w:val="001F154D"/>
    <w:rsid w:val="001F15C2"/>
    <w:rsid w:val="001F16D5"/>
    <w:rsid w:val="001F1F84"/>
    <w:rsid w:val="001F2165"/>
    <w:rsid w:val="001F23BF"/>
    <w:rsid w:val="001F25DD"/>
    <w:rsid w:val="001F26D7"/>
    <w:rsid w:val="001F2AD4"/>
    <w:rsid w:val="001F2B99"/>
    <w:rsid w:val="001F3142"/>
    <w:rsid w:val="001F3539"/>
    <w:rsid w:val="001F3772"/>
    <w:rsid w:val="001F48CF"/>
    <w:rsid w:val="001F499F"/>
    <w:rsid w:val="001F4A30"/>
    <w:rsid w:val="001F5756"/>
    <w:rsid w:val="001F5D31"/>
    <w:rsid w:val="001F5E18"/>
    <w:rsid w:val="001F60FD"/>
    <w:rsid w:val="001F63A4"/>
    <w:rsid w:val="001F6414"/>
    <w:rsid w:val="001F64DE"/>
    <w:rsid w:val="001F6573"/>
    <w:rsid w:val="001F6D84"/>
    <w:rsid w:val="001F732A"/>
    <w:rsid w:val="001F73AD"/>
    <w:rsid w:val="001F74A0"/>
    <w:rsid w:val="001F7767"/>
    <w:rsid w:val="001F7B8F"/>
    <w:rsid w:val="001F7E94"/>
    <w:rsid w:val="0020055A"/>
    <w:rsid w:val="00200962"/>
    <w:rsid w:val="00200DEF"/>
    <w:rsid w:val="00201461"/>
    <w:rsid w:val="00201659"/>
    <w:rsid w:val="00201715"/>
    <w:rsid w:val="0020171B"/>
    <w:rsid w:val="002018F7"/>
    <w:rsid w:val="00201A8B"/>
    <w:rsid w:val="00201D12"/>
    <w:rsid w:val="00201EA8"/>
    <w:rsid w:val="00201FEF"/>
    <w:rsid w:val="00202436"/>
    <w:rsid w:val="00202909"/>
    <w:rsid w:val="00202C83"/>
    <w:rsid w:val="00203384"/>
    <w:rsid w:val="00203DAB"/>
    <w:rsid w:val="00203EA0"/>
    <w:rsid w:val="00203FA4"/>
    <w:rsid w:val="002040A0"/>
    <w:rsid w:val="0020414C"/>
    <w:rsid w:val="00204864"/>
    <w:rsid w:val="00204E0C"/>
    <w:rsid w:val="002051F3"/>
    <w:rsid w:val="00205A8D"/>
    <w:rsid w:val="00205AEA"/>
    <w:rsid w:val="00205FBF"/>
    <w:rsid w:val="0020632A"/>
    <w:rsid w:val="002064F1"/>
    <w:rsid w:val="002066D2"/>
    <w:rsid w:val="0020762C"/>
    <w:rsid w:val="00207B8F"/>
    <w:rsid w:val="0021008D"/>
    <w:rsid w:val="002102EB"/>
    <w:rsid w:val="00210B11"/>
    <w:rsid w:val="00210C7F"/>
    <w:rsid w:val="00210E1F"/>
    <w:rsid w:val="002112B4"/>
    <w:rsid w:val="0021150E"/>
    <w:rsid w:val="00211511"/>
    <w:rsid w:val="0021159E"/>
    <w:rsid w:val="0021235F"/>
    <w:rsid w:val="00212BD2"/>
    <w:rsid w:val="00212EA3"/>
    <w:rsid w:val="00212EE3"/>
    <w:rsid w:val="00212F69"/>
    <w:rsid w:val="0021323B"/>
    <w:rsid w:val="0021376C"/>
    <w:rsid w:val="00213A9F"/>
    <w:rsid w:val="00213B36"/>
    <w:rsid w:val="00214109"/>
    <w:rsid w:val="00214851"/>
    <w:rsid w:val="00214BC1"/>
    <w:rsid w:val="00214E92"/>
    <w:rsid w:val="00215024"/>
    <w:rsid w:val="00215257"/>
    <w:rsid w:val="002158AF"/>
    <w:rsid w:val="00215A8B"/>
    <w:rsid w:val="0021637A"/>
    <w:rsid w:val="002163EA"/>
    <w:rsid w:val="00216540"/>
    <w:rsid w:val="00216561"/>
    <w:rsid w:val="00216714"/>
    <w:rsid w:val="002169C7"/>
    <w:rsid w:val="00216A01"/>
    <w:rsid w:val="00216C60"/>
    <w:rsid w:val="002177B5"/>
    <w:rsid w:val="00217DE6"/>
    <w:rsid w:val="0022011D"/>
    <w:rsid w:val="0022045D"/>
    <w:rsid w:val="00220CA6"/>
    <w:rsid w:val="00220CE5"/>
    <w:rsid w:val="00220EA2"/>
    <w:rsid w:val="002210E8"/>
    <w:rsid w:val="00221246"/>
    <w:rsid w:val="002214AE"/>
    <w:rsid w:val="00221787"/>
    <w:rsid w:val="002219E7"/>
    <w:rsid w:val="00221A55"/>
    <w:rsid w:val="00221D2D"/>
    <w:rsid w:val="00222C18"/>
    <w:rsid w:val="00222D32"/>
    <w:rsid w:val="00222DCF"/>
    <w:rsid w:val="00222EAD"/>
    <w:rsid w:val="00222F33"/>
    <w:rsid w:val="002230D9"/>
    <w:rsid w:val="002233A8"/>
    <w:rsid w:val="002233F9"/>
    <w:rsid w:val="002234A8"/>
    <w:rsid w:val="0022381A"/>
    <w:rsid w:val="002238BD"/>
    <w:rsid w:val="00223F2A"/>
    <w:rsid w:val="00224366"/>
    <w:rsid w:val="0022493C"/>
    <w:rsid w:val="00224B67"/>
    <w:rsid w:val="00224B96"/>
    <w:rsid w:val="00224D3C"/>
    <w:rsid w:val="00225396"/>
    <w:rsid w:val="00225814"/>
    <w:rsid w:val="00225942"/>
    <w:rsid w:val="00225A20"/>
    <w:rsid w:val="00225AB1"/>
    <w:rsid w:val="0022629F"/>
    <w:rsid w:val="002262B5"/>
    <w:rsid w:val="002263AA"/>
    <w:rsid w:val="002264FE"/>
    <w:rsid w:val="002269A0"/>
    <w:rsid w:val="00226D3F"/>
    <w:rsid w:val="00227373"/>
    <w:rsid w:val="002276CD"/>
    <w:rsid w:val="002276E9"/>
    <w:rsid w:val="00227814"/>
    <w:rsid w:val="0022781A"/>
    <w:rsid w:val="0022787C"/>
    <w:rsid w:val="0023035E"/>
    <w:rsid w:val="00230A4B"/>
    <w:rsid w:val="00231192"/>
    <w:rsid w:val="00231483"/>
    <w:rsid w:val="002323C1"/>
    <w:rsid w:val="0023253A"/>
    <w:rsid w:val="002327E7"/>
    <w:rsid w:val="00232888"/>
    <w:rsid w:val="00232EAF"/>
    <w:rsid w:val="00233007"/>
    <w:rsid w:val="00233784"/>
    <w:rsid w:val="00233A2F"/>
    <w:rsid w:val="00233CBC"/>
    <w:rsid w:val="00233DB2"/>
    <w:rsid w:val="0023418D"/>
    <w:rsid w:val="0023419B"/>
    <w:rsid w:val="0023469A"/>
    <w:rsid w:val="00234755"/>
    <w:rsid w:val="002348EE"/>
    <w:rsid w:val="00234F67"/>
    <w:rsid w:val="002350A1"/>
    <w:rsid w:val="002357DB"/>
    <w:rsid w:val="00235A7C"/>
    <w:rsid w:val="00235AD6"/>
    <w:rsid w:val="002361C6"/>
    <w:rsid w:val="0023639D"/>
    <w:rsid w:val="0023645E"/>
    <w:rsid w:val="00236547"/>
    <w:rsid w:val="002366F9"/>
    <w:rsid w:val="00236BD6"/>
    <w:rsid w:val="00236E27"/>
    <w:rsid w:val="00236F2C"/>
    <w:rsid w:val="00236F81"/>
    <w:rsid w:val="0023748B"/>
    <w:rsid w:val="0024039D"/>
    <w:rsid w:val="00240C0A"/>
    <w:rsid w:val="00240D6D"/>
    <w:rsid w:val="002411C0"/>
    <w:rsid w:val="00241376"/>
    <w:rsid w:val="00241900"/>
    <w:rsid w:val="00241A4C"/>
    <w:rsid w:val="00242058"/>
    <w:rsid w:val="00242110"/>
    <w:rsid w:val="00242739"/>
    <w:rsid w:val="00242942"/>
    <w:rsid w:val="00242BAA"/>
    <w:rsid w:val="00242BBE"/>
    <w:rsid w:val="00242DAF"/>
    <w:rsid w:val="00243622"/>
    <w:rsid w:val="00243729"/>
    <w:rsid w:val="0024382A"/>
    <w:rsid w:val="00243AB9"/>
    <w:rsid w:val="00243B14"/>
    <w:rsid w:val="00243D68"/>
    <w:rsid w:val="00243DF5"/>
    <w:rsid w:val="00244429"/>
    <w:rsid w:val="00244B80"/>
    <w:rsid w:val="00244F79"/>
    <w:rsid w:val="00245220"/>
    <w:rsid w:val="002456AD"/>
    <w:rsid w:val="00245C89"/>
    <w:rsid w:val="00245C9A"/>
    <w:rsid w:val="00245D1D"/>
    <w:rsid w:val="002461BB"/>
    <w:rsid w:val="00246AD9"/>
    <w:rsid w:val="00246E82"/>
    <w:rsid w:val="0024731A"/>
    <w:rsid w:val="00247A2D"/>
    <w:rsid w:val="00247A42"/>
    <w:rsid w:val="00247F4F"/>
    <w:rsid w:val="00247F5E"/>
    <w:rsid w:val="002502A6"/>
    <w:rsid w:val="00250570"/>
    <w:rsid w:val="002505F9"/>
    <w:rsid w:val="00250873"/>
    <w:rsid w:val="00250BE8"/>
    <w:rsid w:val="0025170A"/>
    <w:rsid w:val="002517AE"/>
    <w:rsid w:val="00251D28"/>
    <w:rsid w:val="00251E5E"/>
    <w:rsid w:val="0025232B"/>
    <w:rsid w:val="00252569"/>
    <w:rsid w:val="002525D2"/>
    <w:rsid w:val="00252723"/>
    <w:rsid w:val="00252851"/>
    <w:rsid w:val="00252893"/>
    <w:rsid w:val="00252D1A"/>
    <w:rsid w:val="00252D25"/>
    <w:rsid w:val="00253941"/>
    <w:rsid w:val="002539F4"/>
    <w:rsid w:val="00253A7D"/>
    <w:rsid w:val="00254D4A"/>
    <w:rsid w:val="0025504B"/>
    <w:rsid w:val="00255140"/>
    <w:rsid w:val="0025537D"/>
    <w:rsid w:val="002555DE"/>
    <w:rsid w:val="0025566E"/>
    <w:rsid w:val="002557A4"/>
    <w:rsid w:val="00255C31"/>
    <w:rsid w:val="00255D6F"/>
    <w:rsid w:val="00255F11"/>
    <w:rsid w:val="00256493"/>
    <w:rsid w:val="00256788"/>
    <w:rsid w:val="002569E0"/>
    <w:rsid w:val="002576A6"/>
    <w:rsid w:val="00257E48"/>
    <w:rsid w:val="00257FDF"/>
    <w:rsid w:val="002600B7"/>
    <w:rsid w:val="0026031F"/>
    <w:rsid w:val="002604FC"/>
    <w:rsid w:val="00260A84"/>
    <w:rsid w:val="00260C3B"/>
    <w:rsid w:val="0026127F"/>
    <w:rsid w:val="0026131C"/>
    <w:rsid w:val="00261572"/>
    <w:rsid w:val="00261619"/>
    <w:rsid w:val="00261A8A"/>
    <w:rsid w:val="00261B7A"/>
    <w:rsid w:val="00261D2B"/>
    <w:rsid w:val="00261D65"/>
    <w:rsid w:val="00261ED5"/>
    <w:rsid w:val="00262325"/>
    <w:rsid w:val="0026287C"/>
    <w:rsid w:val="00262A86"/>
    <w:rsid w:val="00262C7D"/>
    <w:rsid w:val="00262DA4"/>
    <w:rsid w:val="00262F01"/>
    <w:rsid w:val="00263458"/>
    <w:rsid w:val="002635F4"/>
    <w:rsid w:val="00263D42"/>
    <w:rsid w:val="0026441D"/>
    <w:rsid w:val="0026464E"/>
    <w:rsid w:val="00264852"/>
    <w:rsid w:val="00264B2F"/>
    <w:rsid w:val="00264D00"/>
    <w:rsid w:val="0026514D"/>
    <w:rsid w:val="00265358"/>
    <w:rsid w:val="00265655"/>
    <w:rsid w:val="002659ED"/>
    <w:rsid w:val="0026619C"/>
    <w:rsid w:val="00266270"/>
    <w:rsid w:val="00266656"/>
    <w:rsid w:val="002668B7"/>
    <w:rsid w:val="00266973"/>
    <w:rsid w:val="00266B8D"/>
    <w:rsid w:val="00266C60"/>
    <w:rsid w:val="00266CD4"/>
    <w:rsid w:val="00267214"/>
    <w:rsid w:val="002676A4"/>
    <w:rsid w:val="00270B12"/>
    <w:rsid w:val="00270F5B"/>
    <w:rsid w:val="0027172F"/>
    <w:rsid w:val="0027194F"/>
    <w:rsid w:val="002719E8"/>
    <w:rsid w:val="00271D34"/>
    <w:rsid w:val="00271FA4"/>
    <w:rsid w:val="00272036"/>
    <w:rsid w:val="0027220D"/>
    <w:rsid w:val="002722C8"/>
    <w:rsid w:val="002733BB"/>
    <w:rsid w:val="0027353F"/>
    <w:rsid w:val="002736C3"/>
    <w:rsid w:val="002736FA"/>
    <w:rsid w:val="00273A29"/>
    <w:rsid w:val="00273A43"/>
    <w:rsid w:val="00273F63"/>
    <w:rsid w:val="0027474D"/>
    <w:rsid w:val="0027482A"/>
    <w:rsid w:val="002748D7"/>
    <w:rsid w:val="0027491E"/>
    <w:rsid w:val="00274AFA"/>
    <w:rsid w:val="00274DCC"/>
    <w:rsid w:val="00274F58"/>
    <w:rsid w:val="0027527F"/>
    <w:rsid w:val="002755B7"/>
    <w:rsid w:val="0027604A"/>
    <w:rsid w:val="00276713"/>
    <w:rsid w:val="002769CA"/>
    <w:rsid w:val="00276BB4"/>
    <w:rsid w:val="0027724D"/>
    <w:rsid w:val="00277371"/>
    <w:rsid w:val="00277CEB"/>
    <w:rsid w:val="00277E4E"/>
    <w:rsid w:val="00280634"/>
    <w:rsid w:val="002808AD"/>
    <w:rsid w:val="00280E81"/>
    <w:rsid w:val="0028170B"/>
    <w:rsid w:val="00281BD6"/>
    <w:rsid w:val="00281C6B"/>
    <w:rsid w:val="00281E33"/>
    <w:rsid w:val="00281F95"/>
    <w:rsid w:val="00282BF4"/>
    <w:rsid w:val="00282D9F"/>
    <w:rsid w:val="002830B6"/>
    <w:rsid w:val="00283149"/>
    <w:rsid w:val="00283618"/>
    <w:rsid w:val="00283B6D"/>
    <w:rsid w:val="0028403C"/>
    <w:rsid w:val="00284293"/>
    <w:rsid w:val="0028431B"/>
    <w:rsid w:val="00284685"/>
    <w:rsid w:val="00284A5E"/>
    <w:rsid w:val="00284C9E"/>
    <w:rsid w:val="0028545E"/>
    <w:rsid w:val="00285C6D"/>
    <w:rsid w:val="00285CDF"/>
    <w:rsid w:val="0028601B"/>
    <w:rsid w:val="00286693"/>
    <w:rsid w:val="002868BC"/>
    <w:rsid w:val="002868F9"/>
    <w:rsid w:val="00286F65"/>
    <w:rsid w:val="002873A1"/>
    <w:rsid w:val="00287C60"/>
    <w:rsid w:val="00287DF1"/>
    <w:rsid w:val="00287EAE"/>
    <w:rsid w:val="002901A0"/>
    <w:rsid w:val="00290399"/>
    <w:rsid w:val="002903C3"/>
    <w:rsid w:val="00290627"/>
    <w:rsid w:val="002906D2"/>
    <w:rsid w:val="00290A64"/>
    <w:rsid w:val="00290C36"/>
    <w:rsid w:val="00290ED8"/>
    <w:rsid w:val="00290FF0"/>
    <w:rsid w:val="00291125"/>
    <w:rsid w:val="0029147E"/>
    <w:rsid w:val="002917F5"/>
    <w:rsid w:val="00291898"/>
    <w:rsid w:val="00291A4F"/>
    <w:rsid w:val="00292108"/>
    <w:rsid w:val="00292444"/>
    <w:rsid w:val="00292584"/>
    <w:rsid w:val="002927F6"/>
    <w:rsid w:val="00292867"/>
    <w:rsid w:val="00292F31"/>
    <w:rsid w:val="002937D8"/>
    <w:rsid w:val="00293939"/>
    <w:rsid w:val="00293C41"/>
    <w:rsid w:val="00293F39"/>
    <w:rsid w:val="002940B7"/>
    <w:rsid w:val="00294828"/>
    <w:rsid w:val="002948F4"/>
    <w:rsid w:val="00294959"/>
    <w:rsid w:val="00294C46"/>
    <w:rsid w:val="00294F58"/>
    <w:rsid w:val="0029581B"/>
    <w:rsid w:val="0029588A"/>
    <w:rsid w:val="00295AC6"/>
    <w:rsid w:val="00295BCD"/>
    <w:rsid w:val="002965B7"/>
    <w:rsid w:val="00296A59"/>
    <w:rsid w:val="00296B5A"/>
    <w:rsid w:val="00296EC3"/>
    <w:rsid w:val="0029776C"/>
    <w:rsid w:val="002A0342"/>
    <w:rsid w:val="002A0B71"/>
    <w:rsid w:val="002A1BD4"/>
    <w:rsid w:val="002A1EE1"/>
    <w:rsid w:val="002A2076"/>
    <w:rsid w:val="002A212C"/>
    <w:rsid w:val="002A2151"/>
    <w:rsid w:val="002A2B61"/>
    <w:rsid w:val="002A2C91"/>
    <w:rsid w:val="002A3044"/>
    <w:rsid w:val="002A3A87"/>
    <w:rsid w:val="002A3B6F"/>
    <w:rsid w:val="002A3F30"/>
    <w:rsid w:val="002A4105"/>
    <w:rsid w:val="002A4198"/>
    <w:rsid w:val="002A4473"/>
    <w:rsid w:val="002A44DD"/>
    <w:rsid w:val="002A4809"/>
    <w:rsid w:val="002A4985"/>
    <w:rsid w:val="002A4A11"/>
    <w:rsid w:val="002A50CF"/>
    <w:rsid w:val="002A5361"/>
    <w:rsid w:val="002A5362"/>
    <w:rsid w:val="002A54B2"/>
    <w:rsid w:val="002A5807"/>
    <w:rsid w:val="002A5BA0"/>
    <w:rsid w:val="002A5D50"/>
    <w:rsid w:val="002A6509"/>
    <w:rsid w:val="002A760F"/>
    <w:rsid w:val="002A7D34"/>
    <w:rsid w:val="002A7F8A"/>
    <w:rsid w:val="002B0073"/>
    <w:rsid w:val="002B0131"/>
    <w:rsid w:val="002B0331"/>
    <w:rsid w:val="002B0A1A"/>
    <w:rsid w:val="002B1445"/>
    <w:rsid w:val="002B14F0"/>
    <w:rsid w:val="002B193C"/>
    <w:rsid w:val="002B218D"/>
    <w:rsid w:val="002B2731"/>
    <w:rsid w:val="002B27AE"/>
    <w:rsid w:val="002B2965"/>
    <w:rsid w:val="002B2C87"/>
    <w:rsid w:val="002B2D45"/>
    <w:rsid w:val="002B3220"/>
    <w:rsid w:val="002B35E0"/>
    <w:rsid w:val="002B3636"/>
    <w:rsid w:val="002B399C"/>
    <w:rsid w:val="002B3A81"/>
    <w:rsid w:val="002B3E75"/>
    <w:rsid w:val="002B409A"/>
    <w:rsid w:val="002B411C"/>
    <w:rsid w:val="002B4344"/>
    <w:rsid w:val="002B48F4"/>
    <w:rsid w:val="002B4F48"/>
    <w:rsid w:val="002B5426"/>
    <w:rsid w:val="002B54C0"/>
    <w:rsid w:val="002B5509"/>
    <w:rsid w:val="002B59EA"/>
    <w:rsid w:val="002B627F"/>
    <w:rsid w:val="002B6A11"/>
    <w:rsid w:val="002B6A40"/>
    <w:rsid w:val="002B6D88"/>
    <w:rsid w:val="002B6E2B"/>
    <w:rsid w:val="002B6F35"/>
    <w:rsid w:val="002B6F7D"/>
    <w:rsid w:val="002B7073"/>
    <w:rsid w:val="002B7353"/>
    <w:rsid w:val="002B738D"/>
    <w:rsid w:val="002B74D8"/>
    <w:rsid w:val="002B7AC5"/>
    <w:rsid w:val="002C0052"/>
    <w:rsid w:val="002C011D"/>
    <w:rsid w:val="002C03EF"/>
    <w:rsid w:val="002C0487"/>
    <w:rsid w:val="002C049B"/>
    <w:rsid w:val="002C0861"/>
    <w:rsid w:val="002C0B97"/>
    <w:rsid w:val="002C17E9"/>
    <w:rsid w:val="002C1BC1"/>
    <w:rsid w:val="002C1C4C"/>
    <w:rsid w:val="002C1E6E"/>
    <w:rsid w:val="002C20DA"/>
    <w:rsid w:val="002C2107"/>
    <w:rsid w:val="002C214B"/>
    <w:rsid w:val="002C2273"/>
    <w:rsid w:val="002C2280"/>
    <w:rsid w:val="002C22BB"/>
    <w:rsid w:val="002C2471"/>
    <w:rsid w:val="002C2490"/>
    <w:rsid w:val="002C2783"/>
    <w:rsid w:val="002C278D"/>
    <w:rsid w:val="002C2A9E"/>
    <w:rsid w:val="002C2A9F"/>
    <w:rsid w:val="002C36D4"/>
    <w:rsid w:val="002C3747"/>
    <w:rsid w:val="002C402F"/>
    <w:rsid w:val="002C467D"/>
    <w:rsid w:val="002C4730"/>
    <w:rsid w:val="002C4964"/>
    <w:rsid w:val="002C4C8E"/>
    <w:rsid w:val="002C53E5"/>
    <w:rsid w:val="002C5C04"/>
    <w:rsid w:val="002C5C76"/>
    <w:rsid w:val="002C5D57"/>
    <w:rsid w:val="002C5D71"/>
    <w:rsid w:val="002C6586"/>
    <w:rsid w:val="002C65CF"/>
    <w:rsid w:val="002C680A"/>
    <w:rsid w:val="002C6A4E"/>
    <w:rsid w:val="002C6E8C"/>
    <w:rsid w:val="002C73B0"/>
    <w:rsid w:val="002C7A5A"/>
    <w:rsid w:val="002C7C45"/>
    <w:rsid w:val="002C7E14"/>
    <w:rsid w:val="002C7FE0"/>
    <w:rsid w:val="002D0160"/>
    <w:rsid w:val="002D01CD"/>
    <w:rsid w:val="002D0898"/>
    <w:rsid w:val="002D08EF"/>
    <w:rsid w:val="002D0A70"/>
    <w:rsid w:val="002D0C3A"/>
    <w:rsid w:val="002D0D03"/>
    <w:rsid w:val="002D0F89"/>
    <w:rsid w:val="002D1929"/>
    <w:rsid w:val="002D1D13"/>
    <w:rsid w:val="002D22AA"/>
    <w:rsid w:val="002D230A"/>
    <w:rsid w:val="002D2417"/>
    <w:rsid w:val="002D2472"/>
    <w:rsid w:val="002D27E3"/>
    <w:rsid w:val="002D27E9"/>
    <w:rsid w:val="002D2F7D"/>
    <w:rsid w:val="002D351B"/>
    <w:rsid w:val="002D3826"/>
    <w:rsid w:val="002D3BE8"/>
    <w:rsid w:val="002D3D08"/>
    <w:rsid w:val="002D3F17"/>
    <w:rsid w:val="002D4483"/>
    <w:rsid w:val="002D456D"/>
    <w:rsid w:val="002D4673"/>
    <w:rsid w:val="002D4BBB"/>
    <w:rsid w:val="002D58A9"/>
    <w:rsid w:val="002D5AD1"/>
    <w:rsid w:val="002D5B66"/>
    <w:rsid w:val="002D5C48"/>
    <w:rsid w:val="002D5EC7"/>
    <w:rsid w:val="002D601B"/>
    <w:rsid w:val="002D60DB"/>
    <w:rsid w:val="002D6943"/>
    <w:rsid w:val="002D6963"/>
    <w:rsid w:val="002D6ECE"/>
    <w:rsid w:val="002D70D6"/>
    <w:rsid w:val="002D72E2"/>
    <w:rsid w:val="002D7637"/>
    <w:rsid w:val="002D77BD"/>
    <w:rsid w:val="002D782A"/>
    <w:rsid w:val="002D78EA"/>
    <w:rsid w:val="002D7CC8"/>
    <w:rsid w:val="002D7FCE"/>
    <w:rsid w:val="002E03A2"/>
    <w:rsid w:val="002E0434"/>
    <w:rsid w:val="002E05FC"/>
    <w:rsid w:val="002E0B6B"/>
    <w:rsid w:val="002E0B8F"/>
    <w:rsid w:val="002E0C3D"/>
    <w:rsid w:val="002E0D31"/>
    <w:rsid w:val="002E0E65"/>
    <w:rsid w:val="002E1947"/>
    <w:rsid w:val="002E1B09"/>
    <w:rsid w:val="002E2129"/>
    <w:rsid w:val="002E2626"/>
    <w:rsid w:val="002E2848"/>
    <w:rsid w:val="002E2FF6"/>
    <w:rsid w:val="002E3769"/>
    <w:rsid w:val="002E3B71"/>
    <w:rsid w:val="002E4346"/>
    <w:rsid w:val="002E4BCA"/>
    <w:rsid w:val="002E514A"/>
    <w:rsid w:val="002E52FA"/>
    <w:rsid w:val="002E5541"/>
    <w:rsid w:val="002E5A4C"/>
    <w:rsid w:val="002E5A4D"/>
    <w:rsid w:val="002E5E00"/>
    <w:rsid w:val="002E6467"/>
    <w:rsid w:val="002E6481"/>
    <w:rsid w:val="002E64BD"/>
    <w:rsid w:val="002E6582"/>
    <w:rsid w:val="002E66E8"/>
    <w:rsid w:val="002E67FC"/>
    <w:rsid w:val="002E6B59"/>
    <w:rsid w:val="002E6BCB"/>
    <w:rsid w:val="002E762E"/>
    <w:rsid w:val="002E7C69"/>
    <w:rsid w:val="002E7D78"/>
    <w:rsid w:val="002E7EB3"/>
    <w:rsid w:val="002F04A0"/>
    <w:rsid w:val="002F060A"/>
    <w:rsid w:val="002F0637"/>
    <w:rsid w:val="002F088E"/>
    <w:rsid w:val="002F0CAA"/>
    <w:rsid w:val="002F113E"/>
    <w:rsid w:val="002F11D1"/>
    <w:rsid w:val="002F11F7"/>
    <w:rsid w:val="002F1AE4"/>
    <w:rsid w:val="002F1C1E"/>
    <w:rsid w:val="002F1C9A"/>
    <w:rsid w:val="002F1EF0"/>
    <w:rsid w:val="002F214C"/>
    <w:rsid w:val="002F22E6"/>
    <w:rsid w:val="002F22F9"/>
    <w:rsid w:val="002F2457"/>
    <w:rsid w:val="002F24B5"/>
    <w:rsid w:val="002F2703"/>
    <w:rsid w:val="002F2AA9"/>
    <w:rsid w:val="002F2B10"/>
    <w:rsid w:val="002F2FCE"/>
    <w:rsid w:val="002F3184"/>
    <w:rsid w:val="002F3190"/>
    <w:rsid w:val="002F3800"/>
    <w:rsid w:val="002F4A99"/>
    <w:rsid w:val="002F4BEA"/>
    <w:rsid w:val="002F4C6F"/>
    <w:rsid w:val="002F4C93"/>
    <w:rsid w:val="002F500C"/>
    <w:rsid w:val="002F52D4"/>
    <w:rsid w:val="002F534C"/>
    <w:rsid w:val="002F53B0"/>
    <w:rsid w:val="002F55C9"/>
    <w:rsid w:val="002F5722"/>
    <w:rsid w:val="002F57D3"/>
    <w:rsid w:val="002F5B2F"/>
    <w:rsid w:val="002F5DB5"/>
    <w:rsid w:val="002F60BF"/>
    <w:rsid w:val="002F6317"/>
    <w:rsid w:val="002F656B"/>
    <w:rsid w:val="002F66D1"/>
    <w:rsid w:val="002F6E89"/>
    <w:rsid w:val="002F6E97"/>
    <w:rsid w:val="002F6EA6"/>
    <w:rsid w:val="002F7043"/>
    <w:rsid w:val="002F7235"/>
    <w:rsid w:val="002F72EA"/>
    <w:rsid w:val="002F7817"/>
    <w:rsid w:val="002F7909"/>
    <w:rsid w:val="00300531"/>
    <w:rsid w:val="0030069E"/>
    <w:rsid w:val="00300766"/>
    <w:rsid w:val="00300E0A"/>
    <w:rsid w:val="0030113B"/>
    <w:rsid w:val="0030118E"/>
    <w:rsid w:val="003011A7"/>
    <w:rsid w:val="00301ACB"/>
    <w:rsid w:val="00301E8D"/>
    <w:rsid w:val="00302201"/>
    <w:rsid w:val="0030287E"/>
    <w:rsid w:val="00302906"/>
    <w:rsid w:val="003029CD"/>
    <w:rsid w:val="00302A59"/>
    <w:rsid w:val="00302C16"/>
    <w:rsid w:val="0030304A"/>
    <w:rsid w:val="00303257"/>
    <w:rsid w:val="003035CE"/>
    <w:rsid w:val="00303C69"/>
    <w:rsid w:val="00303FC0"/>
    <w:rsid w:val="0030431F"/>
    <w:rsid w:val="003046CA"/>
    <w:rsid w:val="00304739"/>
    <w:rsid w:val="00304A85"/>
    <w:rsid w:val="00305596"/>
    <w:rsid w:val="00305636"/>
    <w:rsid w:val="00305A8B"/>
    <w:rsid w:val="00306301"/>
    <w:rsid w:val="00306525"/>
    <w:rsid w:val="0030667D"/>
    <w:rsid w:val="003066FE"/>
    <w:rsid w:val="00306E29"/>
    <w:rsid w:val="00306FBE"/>
    <w:rsid w:val="00307042"/>
    <w:rsid w:val="00307F45"/>
    <w:rsid w:val="00307FC9"/>
    <w:rsid w:val="00310790"/>
    <w:rsid w:val="003107A6"/>
    <w:rsid w:val="00310F7B"/>
    <w:rsid w:val="003115B9"/>
    <w:rsid w:val="0031170B"/>
    <w:rsid w:val="00311855"/>
    <w:rsid w:val="00311992"/>
    <w:rsid w:val="00311A7C"/>
    <w:rsid w:val="0031215C"/>
    <w:rsid w:val="0031216A"/>
    <w:rsid w:val="003125E2"/>
    <w:rsid w:val="0031360A"/>
    <w:rsid w:val="003138BE"/>
    <w:rsid w:val="00314013"/>
    <w:rsid w:val="003147C5"/>
    <w:rsid w:val="00314895"/>
    <w:rsid w:val="003148C5"/>
    <w:rsid w:val="0031496E"/>
    <w:rsid w:val="00315A4D"/>
    <w:rsid w:val="00315CB3"/>
    <w:rsid w:val="00316AAF"/>
    <w:rsid w:val="00316AD2"/>
    <w:rsid w:val="00316CFD"/>
    <w:rsid w:val="003172EF"/>
    <w:rsid w:val="00317356"/>
    <w:rsid w:val="0031795E"/>
    <w:rsid w:val="003179D9"/>
    <w:rsid w:val="00320402"/>
    <w:rsid w:val="0032097B"/>
    <w:rsid w:val="00320DD7"/>
    <w:rsid w:val="00321090"/>
    <w:rsid w:val="00321128"/>
    <w:rsid w:val="00321583"/>
    <w:rsid w:val="0032159B"/>
    <w:rsid w:val="003215C3"/>
    <w:rsid w:val="00321943"/>
    <w:rsid w:val="00321D02"/>
    <w:rsid w:val="00322390"/>
    <w:rsid w:val="003231D8"/>
    <w:rsid w:val="00323433"/>
    <w:rsid w:val="00323607"/>
    <w:rsid w:val="00323BC0"/>
    <w:rsid w:val="00323D04"/>
    <w:rsid w:val="003243CA"/>
    <w:rsid w:val="00324746"/>
    <w:rsid w:val="00324C68"/>
    <w:rsid w:val="00324E60"/>
    <w:rsid w:val="003261AB"/>
    <w:rsid w:val="003263E1"/>
    <w:rsid w:val="00326447"/>
    <w:rsid w:val="00326930"/>
    <w:rsid w:val="00326CC6"/>
    <w:rsid w:val="00327137"/>
    <w:rsid w:val="003276D8"/>
    <w:rsid w:val="00327712"/>
    <w:rsid w:val="00327A96"/>
    <w:rsid w:val="00327BD9"/>
    <w:rsid w:val="00327DB3"/>
    <w:rsid w:val="003303C6"/>
    <w:rsid w:val="00330444"/>
    <w:rsid w:val="00330599"/>
    <w:rsid w:val="003311BE"/>
    <w:rsid w:val="00331480"/>
    <w:rsid w:val="003314EE"/>
    <w:rsid w:val="0033158F"/>
    <w:rsid w:val="003316AD"/>
    <w:rsid w:val="00331775"/>
    <w:rsid w:val="0033179B"/>
    <w:rsid w:val="00331ADF"/>
    <w:rsid w:val="00331BC5"/>
    <w:rsid w:val="0033202F"/>
    <w:rsid w:val="00332393"/>
    <w:rsid w:val="003325A9"/>
    <w:rsid w:val="003329B2"/>
    <w:rsid w:val="00332CB9"/>
    <w:rsid w:val="00333D81"/>
    <w:rsid w:val="00333E7F"/>
    <w:rsid w:val="00333EDC"/>
    <w:rsid w:val="00334437"/>
    <w:rsid w:val="00334483"/>
    <w:rsid w:val="00334634"/>
    <w:rsid w:val="00334A59"/>
    <w:rsid w:val="00334ADA"/>
    <w:rsid w:val="00334CA7"/>
    <w:rsid w:val="00334F96"/>
    <w:rsid w:val="0033520B"/>
    <w:rsid w:val="00335216"/>
    <w:rsid w:val="0033554C"/>
    <w:rsid w:val="00335868"/>
    <w:rsid w:val="00335A9E"/>
    <w:rsid w:val="00335C83"/>
    <w:rsid w:val="00336431"/>
    <w:rsid w:val="00337452"/>
    <w:rsid w:val="003374B3"/>
    <w:rsid w:val="003376BA"/>
    <w:rsid w:val="0033777E"/>
    <w:rsid w:val="003379AD"/>
    <w:rsid w:val="00337D13"/>
    <w:rsid w:val="003401EE"/>
    <w:rsid w:val="00340548"/>
    <w:rsid w:val="003408D1"/>
    <w:rsid w:val="00341085"/>
    <w:rsid w:val="003414D0"/>
    <w:rsid w:val="00341795"/>
    <w:rsid w:val="00341F53"/>
    <w:rsid w:val="0034212F"/>
    <w:rsid w:val="00342395"/>
    <w:rsid w:val="00342C59"/>
    <w:rsid w:val="00342DFB"/>
    <w:rsid w:val="0034323A"/>
    <w:rsid w:val="00343CA3"/>
    <w:rsid w:val="00343E04"/>
    <w:rsid w:val="00344B56"/>
    <w:rsid w:val="00344CD8"/>
    <w:rsid w:val="00344DD1"/>
    <w:rsid w:val="00345B34"/>
    <w:rsid w:val="00345DB0"/>
    <w:rsid w:val="0034617A"/>
    <w:rsid w:val="00346BDF"/>
    <w:rsid w:val="00346F17"/>
    <w:rsid w:val="00346F2A"/>
    <w:rsid w:val="0034746E"/>
    <w:rsid w:val="003475B3"/>
    <w:rsid w:val="003475FF"/>
    <w:rsid w:val="0035008F"/>
    <w:rsid w:val="003500F1"/>
    <w:rsid w:val="003507FD"/>
    <w:rsid w:val="00350F76"/>
    <w:rsid w:val="003510D4"/>
    <w:rsid w:val="00351751"/>
    <w:rsid w:val="00351A53"/>
    <w:rsid w:val="003523B8"/>
    <w:rsid w:val="00352B42"/>
    <w:rsid w:val="00352FA4"/>
    <w:rsid w:val="00353384"/>
    <w:rsid w:val="003533D5"/>
    <w:rsid w:val="00353D28"/>
    <w:rsid w:val="00353E8F"/>
    <w:rsid w:val="003541D7"/>
    <w:rsid w:val="0035429E"/>
    <w:rsid w:val="003546C3"/>
    <w:rsid w:val="00355F1D"/>
    <w:rsid w:val="00355F51"/>
    <w:rsid w:val="003560FD"/>
    <w:rsid w:val="00356163"/>
    <w:rsid w:val="003563FD"/>
    <w:rsid w:val="0035659C"/>
    <w:rsid w:val="0035729A"/>
    <w:rsid w:val="00357717"/>
    <w:rsid w:val="0035788A"/>
    <w:rsid w:val="003578B4"/>
    <w:rsid w:val="003578D6"/>
    <w:rsid w:val="00357D66"/>
    <w:rsid w:val="00357EC5"/>
    <w:rsid w:val="00357F6C"/>
    <w:rsid w:val="00360064"/>
    <w:rsid w:val="00360688"/>
    <w:rsid w:val="003607D7"/>
    <w:rsid w:val="00360A20"/>
    <w:rsid w:val="00360F02"/>
    <w:rsid w:val="00360F73"/>
    <w:rsid w:val="00361177"/>
    <w:rsid w:val="00361558"/>
    <w:rsid w:val="003615AF"/>
    <w:rsid w:val="003619D8"/>
    <w:rsid w:val="003619E5"/>
    <w:rsid w:val="003621AA"/>
    <w:rsid w:val="003622D5"/>
    <w:rsid w:val="00362883"/>
    <w:rsid w:val="00362A5F"/>
    <w:rsid w:val="00362B82"/>
    <w:rsid w:val="00363489"/>
    <w:rsid w:val="00363766"/>
    <w:rsid w:val="003638A8"/>
    <w:rsid w:val="003642C0"/>
    <w:rsid w:val="00364C67"/>
    <w:rsid w:val="00364C7D"/>
    <w:rsid w:val="00364CD2"/>
    <w:rsid w:val="00365413"/>
    <w:rsid w:val="0036544F"/>
    <w:rsid w:val="003659E8"/>
    <w:rsid w:val="00365A87"/>
    <w:rsid w:val="00365AD9"/>
    <w:rsid w:val="00365D11"/>
    <w:rsid w:val="00366034"/>
    <w:rsid w:val="003663E0"/>
    <w:rsid w:val="003664B9"/>
    <w:rsid w:val="003665F1"/>
    <w:rsid w:val="00366B0D"/>
    <w:rsid w:val="00366C83"/>
    <w:rsid w:val="00367196"/>
    <w:rsid w:val="003672AB"/>
    <w:rsid w:val="00367613"/>
    <w:rsid w:val="003678E3"/>
    <w:rsid w:val="003704D8"/>
    <w:rsid w:val="00370A00"/>
    <w:rsid w:val="00370CFE"/>
    <w:rsid w:val="00370E39"/>
    <w:rsid w:val="00370F7D"/>
    <w:rsid w:val="0037106D"/>
    <w:rsid w:val="003716AD"/>
    <w:rsid w:val="00371860"/>
    <w:rsid w:val="00371FD8"/>
    <w:rsid w:val="003721C3"/>
    <w:rsid w:val="00372372"/>
    <w:rsid w:val="003726DC"/>
    <w:rsid w:val="00372E3B"/>
    <w:rsid w:val="00373083"/>
    <w:rsid w:val="0037336C"/>
    <w:rsid w:val="003734FC"/>
    <w:rsid w:val="0037372E"/>
    <w:rsid w:val="003738AB"/>
    <w:rsid w:val="00373C0D"/>
    <w:rsid w:val="00373C7B"/>
    <w:rsid w:val="00374213"/>
    <w:rsid w:val="0037489E"/>
    <w:rsid w:val="0037499B"/>
    <w:rsid w:val="00374A6D"/>
    <w:rsid w:val="00374C33"/>
    <w:rsid w:val="00374E2D"/>
    <w:rsid w:val="00375258"/>
    <w:rsid w:val="003753D9"/>
    <w:rsid w:val="0037570D"/>
    <w:rsid w:val="00375910"/>
    <w:rsid w:val="00375934"/>
    <w:rsid w:val="00375A09"/>
    <w:rsid w:val="00375A9B"/>
    <w:rsid w:val="00375DBB"/>
    <w:rsid w:val="003761BF"/>
    <w:rsid w:val="00376627"/>
    <w:rsid w:val="00376B7F"/>
    <w:rsid w:val="00376D7C"/>
    <w:rsid w:val="003772D1"/>
    <w:rsid w:val="00377304"/>
    <w:rsid w:val="003773B9"/>
    <w:rsid w:val="00377B8D"/>
    <w:rsid w:val="00380409"/>
    <w:rsid w:val="00380761"/>
    <w:rsid w:val="00381177"/>
    <w:rsid w:val="00381586"/>
    <w:rsid w:val="0038175A"/>
    <w:rsid w:val="00381862"/>
    <w:rsid w:val="00381E1B"/>
    <w:rsid w:val="003820C8"/>
    <w:rsid w:val="00382140"/>
    <w:rsid w:val="003823AF"/>
    <w:rsid w:val="0038246D"/>
    <w:rsid w:val="003826F9"/>
    <w:rsid w:val="00382A65"/>
    <w:rsid w:val="00382C22"/>
    <w:rsid w:val="0038303C"/>
    <w:rsid w:val="003834B4"/>
    <w:rsid w:val="0038396D"/>
    <w:rsid w:val="00383E1C"/>
    <w:rsid w:val="003841E8"/>
    <w:rsid w:val="003841F0"/>
    <w:rsid w:val="003847F4"/>
    <w:rsid w:val="00384AE0"/>
    <w:rsid w:val="00384E2C"/>
    <w:rsid w:val="0038512B"/>
    <w:rsid w:val="00385487"/>
    <w:rsid w:val="003855FA"/>
    <w:rsid w:val="0038591E"/>
    <w:rsid w:val="0038593C"/>
    <w:rsid w:val="00385C18"/>
    <w:rsid w:val="00386038"/>
    <w:rsid w:val="00386240"/>
    <w:rsid w:val="00386B68"/>
    <w:rsid w:val="00386D30"/>
    <w:rsid w:val="00386E61"/>
    <w:rsid w:val="003872B4"/>
    <w:rsid w:val="00387300"/>
    <w:rsid w:val="0038787E"/>
    <w:rsid w:val="00387958"/>
    <w:rsid w:val="00387CFA"/>
    <w:rsid w:val="003901B1"/>
    <w:rsid w:val="003901CD"/>
    <w:rsid w:val="003905CC"/>
    <w:rsid w:val="003905F9"/>
    <w:rsid w:val="00390940"/>
    <w:rsid w:val="00390A45"/>
    <w:rsid w:val="00390A4A"/>
    <w:rsid w:val="0039106C"/>
    <w:rsid w:val="00391D30"/>
    <w:rsid w:val="003921F3"/>
    <w:rsid w:val="003925CF"/>
    <w:rsid w:val="0039277F"/>
    <w:rsid w:val="0039288A"/>
    <w:rsid w:val="00392A85"/>
    <w:rsid w:val="00392DDE"/>
    <w:rsid w:val="00392E17"/>
    <w:rsid w:val="00393551"/>
    <w:rsid w:val="00393D01"/>
    <w:rsid w:val="003943BB"/>
    <w:rsid w:val="003946FE"/>
    <w:rsid w:val="0039499E"/>
    <w:rsid w:val="00394C89"/>
    <w:rsid w:val="00394D24"/>
    <w:rsid w:val="00394F1F"/>
    <w:rsid w:val="003958EC"/>
    <w:rsid w:val="00395A43"/>
    <w:rsid w:val="003960FA"/>
    <w:rsid w:val="0039682E"/>
    <w:rsid w:val="00396974"/>
    <w:rsid w:val="003969B0"/>
    <w:rsid w:val="00396AA4"/>
    <w:rsid w:val="00396F10"/>
    <w:rsid w:val="00397584"/>
    <w:rsid w:val="0039780D"/>
    <w:rsid w:val="00397A50"/>
    <w:rsid w:val="00397C41"/>
    <w:rsid w:val="003A009A"/>
    <w:rsid w:val="003A0171"/>
    <w:rsid w:val="003A03E5"/>
    <w:rsid w:val="003A05C7"/>
    <w:rsid w:val="003A0A4C"/>
    <w:rsid w:val="003A0AF0"/>
    <w:rsid w:val="003A0EEC"/>
    <w:rsid w:val="003A134E"/>
    <w:rsid w:val="003A13D4"/>
    <w:rsid w:val="003A14F1"/>
    <w:rsid w:val="003A17E6"/>
    <w:rsid w:val="003A1B2A"/>
    <w:rsid w:val="003A1B52"/>
    <w:rsid w:val="003A1CF7"/>
    <w:rsid w:val="003A1F4A"/>
    <w:rsid w:val="003A1F55"/>
    <w:rsid w:val="003A1F82"/>
    <w:rsid w:val="003A1F9D"/>
    <w:rsid w:val="003A2042"/>
    <w:rsid w:val="003A26F3"/>
    <w:rsid w:val="003A291B"/>
    <w:rsid w:val="003A2D9E"/>
    <w:rsid w:val="003A3588"/>
    <w:rsid w:val="003A4150"/>
    <w:rsid w:val="003A43D2"/>
    <w:rsid w:val="003A4826"/>
    <w:rsid w:val="003A4AC7"/>
    <w:rsid w:val="003A4AEE"/>
    <w:rsid w:val="003A4C66"/>
    <w:rsid w:val="003A5199"/>
    <w:rsid w:val="003A52E3"/>
    <w:rsid w:val="003A62CE"/>
    <w:rsid w:val="003A69A4"/>
    <w:rsid w:val="003A6B82"/>
    <w:rsid w:val="003A6DF7"/>
    <w:rsid w:val="003A7101"/>
    <w:rsid w:val="003A759A"/>
    <w:rsid w:val="003A768E"/>
    <w:rsid w:val="003A78CD"/>
    <w:rsid w:val="003B0390"/>
    <w:rsid w:val="003B0D7B"/>
    <w:rsid w:val="003B10F6"/>
    <w:rsid w:val="003B15FA"/>
    <w:rsid w:val="003B17AD"/>
    <w:rsid w:val="003B17C3"/>
    <w:rsid w:val="003B1A3D"/>
    <w:rsid w:val="003B1BE6"/>
    <w:rsid w:val="003B1CB3"/>
    <w:rsid w:val="003B1EB0"/>
    <w:rsid w:val="003B1EBA"/>
    <w:rsid w:val="003B1FB0"/>
    <w:rsid w:val="003B233A"/>
    <w:rsid w:val="003B299A"/>
    <w:rsid w:val="003B2FD8"/>
    <w:rsid w:val="003B320B"/>
    <w:rsid w:val="003B3227"/>
    <w:rsid w:val="003B325B"/>
    <w:rsid w:val="003B360C"/>
    <w:rsid w:val="003B3976"/>
    <w:rsid w:val="003B3E3C"/>
    <w:rsid w:val="003B3ECE"/>
    <w:rsid w:val="003B4C72"/>
    <w:rsid w:val="003B4EB4"/>
    <w:rsid w:val="003B505E"/>
    <w:rsid w:val="003B50F1"/>
    <w:rsid w:val="003B56D5"/>
    <w:rsid w:val="003B594E"/>
    <w:rsid w:val="003B5BFF"/>
    <w:rsid w:val="003B6036"/>
    <w:rsid w:val="003B64B7"/>
    <w:rsid w:val="003B65EA"/>
    <w:rsid w:val="003B675B"/>
    <w:rsid w:val="003B6B8D"/>
    <w:rsid w:val="003B74DB"/>
    <w:rsid w:val="003B77AB"/>
    <w:rsid w:val="003B7D26"/>
    <w:rsid w:val="003C0520"/>
    <w:rsid w:val="003C07ED"/>
    <w:rsid w:val="003C0926"/>
    <w:rsid w:val="003C0B79"/>
    <w:rsid w:val="003C0C8B"/>
    <w:rsid w:val="003C0EDF"/>
    <w:rsid w:val="003C1154"/>
    <w:rsid w:val="003C14C0"/>
    <w:rsid w:val="003C2566"/>
    <w:rsid w:val="003C26E4"/>
    <w:rsid w:val="003C2EBD"/>
    <w:rsid w:val="003C34D3"/>
    <w:rsid w:val="003C35C3"/>
    <w:rsid w:val="003C3614"/>
    <w:rsid w:val="003C3851"/>
    <w:rsid w:val="003C3E67"/>
    <w:rsid w:val="003C40E8"/>
    <w:rsid w:val="003C4310"/>
    <w:rsid w:val="003C431F"/>
    <w:rsid w:val="003C4980"/>
    <w:rsid w:val="003C4B67"/>
    <w:rsid w:val="003C4E8F"/>
    <w:rsid w:val="003C4E9D"/>
    <w:rsid w:val="003C507C"/>
    <w:rsid w:val="003C5151"/>
    <w:rsid w:val="003C5A4F"/>
    <w:rsid w:val="003C5AFD"/>
    <w:rsid w:val="003C5C1D"/>
    <w:rsid w:val="003C6216"/>
    <w:rsid w:val="003C6401"/>
    <w:rsid w:val="003C6998"/>
    <w:rsid w:val="003C6A9C"/>
    <w:rsid w:val="003C6BC5"/>
    <w:rsid w:val="003C6E27"/>
    <w:rsid w:val="003C6E53"/>
    <w:rsid w:val="003C758D"/>
    <w:rsid w:val="003C789C"/>
    <w:rsid w:val="003C7C22"/>
    <w:rsid w:val="003D02EA"/>
    <w:rsid w:val="003D05A3"/>
    <w:rsid w:val="003D0796"/>
    <w:rsid w:val="003D0B5D"/>
    <w:rsid w:val="003D13A5"/>
    <w:rsid w:val="003D1538"/>
    <w:rsid w:val="003D1936"/>
    <w:rsid w:val="003D1D8A"/>
    <w:rsid w:val="003D2601"/>
    <w:rsid w:val="003D26BE"/>
    <w:rsid w:val="003D3222"/>
    <w:rsid w:val="003D32E9"/>
    <w:rsid w:val="003D3331"/>
    <w:rsid w:val="003D33AF"/>
    <w:rsid w:val="003D34F4"/>
    <w:rsid w:val="003D3A9A"/>
    <w:rsid w:val="003D3CEF"/>
    <w:rsid w:val="003D3F5E"/>
    <w:rsid w:val="003D3F84"/>
    <w:rsid w:val="003D42B5"/>
    <w:rsid w:val="003D4491"/>
    <w:rsid w:val="003D45FF"/>
    <w:rsid w:val="003D4AC2"/>
    <w:rsid w:val="003D4AFC"/>
    <w:rsid w:val="003D4B01"/>
    <w:rsid w:val="003D4DD5"/>
    <w:rsid w:val="003D4DEB"/>
    <w:rsid w:val="003D5138"/>
    <w:rsid w:val="003D51BF"/>
    <w:rsid w:val="003D54FE"/>
    <w:rsid w:val="003D57E9"/>
    <w:rsid w:val="003D5931"/>
    <w:rsid w:val="003D593F"/>
    <w:rsid w:val="003D5D50"/>
    <w:rsid w:val="003D6997"/>
    <w:rsid w:val="003D6A1E"/>
    <w:rsid w:val="003D6B51"/>
    <w:rsid w:val="003D6EAC"/>
    <w:rsid w:val="003D6EC4"/>
    <w:rsid w:val="003D707B"/>
    <w:rsid w:val="003D716E"/>
    <w:rsid w:val="003D7334"/>
    <w:rsid w:val="003D738D"/>
    <w:rsid w:val="003D7708"/>
    <w:rsid w:val="003D7892"/>
    <w:rsid w:val="003D7A24"/>
    <w:rsid w:val="003D7A6D"/>
    <w:rsid w:val="003E03B8"/>
    <w:rsid w:val="003E05CF"/>
    <w:rsid w:val="003E0A41"/>
    <w:rsid w:val="003E17F5"/>
    <w:rsid w:val="003E188D"/>
    <w:rsid w:val="003E20B8"/>
    <w:rsid w:val="003E23FA"/>
    <w:rsid w:val="003E2A70"/>
    <w:rsid w:val="003E2D9F"/>
    <w:rsid w:val="003E2E33"/>
    <w:rsid w:val="003E3509"/>
    <w:rsid w:val="003E3B83"/>
    <w:rsid w:val="003E3FDC"/>
    <w:rsid w:val="003E44C4"/>
    <w:rsid w:val="003E49A9"/>
    <w:rsid w:val="003E5170"/>
    <w:rsid w:val="003E5231"/>
    <w:rsid w:val="003E5530"/>
    <w:rsid w:val="003E5A4E"/>
    <w:rsid w:val="003E5FCE"/>
    <w:rsid w:val="003E6677"/>
    <w:rsid w:val="003E6AED"/>
    <w:rsid w:val="003E6FD9"/>
    <w:rsid w:val="003E7155"/>
    <w:rsid w:val="003E7446"/>
    <w:rsid w:val="003E753F"/>
    <w:rsid w:val="003E7B74"/>
    <w:rsid w:val="003F0039"/>
    <w:rsid w:val="003F01A5"/>
    <w:rsid w:val="003F0848"/>
    <w:rsid w:val="003F0F93"/>
    <w:rsid w:val="003F10C4"/>
    <w:rsid w:val="003F1565"/>
    <w:rsid w:val="003F15AE"/>
    <w:rsid w:val="003F1F45"/>
    <w:rsid w:val="003F21EA"/>
    <w:rsid w:val="003F2744"/>
    <w:rsid w:val="003F2CDE"/>
    <w:rsid w:val="003F3C20"/>
    <w:rsid w:val="003F3C97"/>
    <w:rsid w:val="003F3CD8"/>
    <w:rsid w:val="003F3DAB"/>
    <w:rsid w:val="003F51F4"/>
    <w:rsid w:val="003F5B7A"/>
    <w:rsid w:val="003F6123"/>
    <w:rsid w:val="003F6514"/>
    <w:rsid w:val="003F65B6"/>
    <w:rsid w:val="003F66D1"/>
    <w:rsid w:val="003F67EA"/>
    <w:rsid w:val="003F6868"/>
    <w:rsid w:val="003F6CAF"/>
    <w:rsid w:val="003F71C0"/>
    <w:rsid w:val="003F7373"/>
    <w:rsid w:val="003F7551"/>
    <w:rsid w:val="003F778F"/>
    <w:rsid w:val="003F7FE0"/>
    <w:rsid w:val="004000C7"/>
    <w:rsid w:val="00400489"/>
    <w:rsid w:val="0040088C"/>
    <w:rsid w:val="004010F4"/>
    <w:rsid w:val="004013C5"/>
    <w:rsid w:val="004013E9"/>
    <w:rsid w:val="0040148A"/>
    <w:rsid w:val="00401BAC"/>
    <w:rsid w:val="00401C40"/>
    <w:rsid w:val="00401DEA"/>
    <w:rsid w:val="00401FE0"/>
    <w:rsid w:val="004022E1"/>
    <w:rsid w:val="00402423"/>
    <w:rsid w:val="004029CD"/>
    <w:rsid w:val="00402D15"/>
    <w:rsid w:val="004032F5"/>
    <w:rsid w:val="004036BD"/>
    <w:rsid w:val="004036CD"/>
    <w:rsid w:val="00403B84"/>
    <w:rsid w:val="00403D6C"/>
    <w:rsid w:val="00403FF8"/>
    <w:rsid w:val="004042C9"/>
    <w:rsid w:val="00404820"/>
    <w:rsid w:val="00404978"/>
    <w:rsid w:val="00404A2E"/>
    <w:rsid w:val="00404F97"/>
    <w:rsid w:val="00405470"/>
    <w:rsid w:val="0040558A"/>
    <w:rsid w:val="00405608"/>
    <w:rsid w:val="00405A9A"/>
    <w:rsid w:val="00405CC5"/>
    <w:rsid w:val="00405D97"/>
    <w:rsid w:val="00405F08"/>
    <w:rsid w:val="00405F2C"/>
    <w:rsid w:val="00406C4A"/>
    <w:rsid w:val="00406DA9"/>
    <w:rsid w:val="00406DBB"/>
    <w:rsid w:val="00406E84"/>
    <w:rsid w:val="00406EEB"/>
    <w:rsid w:val="00406FCA"/>
    <w:rsid w:val="0040715F"/>
    <w:rsid w:val="0040795F"/>
    <w:rsid w:val="00407D71"/>
    <w:rsid w:val="00407E5E"/>
    <w:rsid w:val="004104A6"/>
    <w:rsid w:val="004104FA"/>
    <w:rsid w:val="00410AA7"/>
    <w:rsid w:val="0041114D"/>
    <w:rsid w:val="004113E3"/>
    <w:rsid w:val="00411475"/>
    <w:rsid w:val="00411694"/>
    <w:rsid w:val="00411B0D"/>
    <w:rsid w:val="0041207D"/>
    <w:rsid w:val="004132BA"/>
    <w:rsid w:val="0041335B"/>
    <w:rsid w:val="00413843"/>
    <w:rsid w:val="00413DAF"/>
    <w:rsid w:val="00413F67"/>
    <w:rsid w:val="00414654"/>
    <w:rsid w:val="0041494C"/>
    <w:rsid w:val="00414A3A"/>
    <w:rsid w:val="00414C80"/>
    <w:rsid w:val="0041504A"/>
    <w:rsid w:val="0041559D"/>
    <w:rsid w:val="004155E8"/>
    <w:rsid w:val="0041563F"/>
    <w:rsid w:val="0041574A"/>
    <w:rsid w:val="004158D3"/>
    <w:rsid w:val="00415C00"/>
    <w:rsid w:val="004162DA"/>
    <w:rsid w:val="004169B1"/>
    <w:rsid w:val="00416A75"/>
    <w:rsid w:val="004171CB"/>
    <w:rsid w:val="004175E3"/>
    <w:rsid w:val="00417BC2"/>
    <w:rsid w:val="00420024"/>
    <w:rsid w:val="00420106"/>
    <w:rsid w:val="00420CF3"/>
    <w:rsid w:val="00421768"/>
    <w:rsid w:val="004217F9"/>
    <w:rsid w:val="004218FD"/>
    <w:rsid w:val="0042217D"/>
    <w:rsid w:val="004221F7"/>
    <w:rsid w:val="00422237"/>
    <w:rsid w:val="00422482"/>
    <w:rsid w:val="004227BD"/>
    <w:rsid w:val="00422987"/>
    <w:rsid w:val="00422A13"/>
    <w:rsid w:val="00422A4E"/>
    <w:rsid w:val="00422DE5"/>
    <w:rsid w:val="00422E6B"/>
    <w:rsid w:val="00422F3F"/>
    <w:rsid w:val="0042352C"/>
    <w:rsid w:val="0042361B"/>
    <w:rsid w:val="00423AE2"/>
    <w:rsid w:val="00423BCB"/>
    <w:rsid w:val="00423CED"/>
    <w:rsid w:val="00423D6C"/>
    <w:rsid w:val="00423E8A"/>
    <w:rsid w:val="004241DA"/>
    <w:rsid w:val="0042443F"/>
    <w:rsid w:val="0042450F"/>
    <w:rsid w:val="0042467F"/>
    <w:rsid w:val="00424DD8"/>
    <w:rsid w:val="00424DFC"/>
    <w:rsid w:val="00424ED7"/>
    <w:rsid w:val="00424F0C"/>
    <w:rsid w:val="004253D1"/>
    <w:rsid w:val="00425407"/>
    <w:rsid w:val="004259E4"/>
    <w:rsid w:val="00425D2B"/>
    <w:rsid w:val="00425DCC"/>
    <w:rsid w:val="004263F7"/>
    <w:rsid w:val="00426BAA"/>
    <w:rsid w:val="00426F7D"/>
    <w:rsid w:val="004274C8"/>
    <w:rsid w:val="00427526"/>
    <w:rsid w:val="004275E1"/>
    <w:rsid w:val="00427AFD"/>
    <w:rsid w:val="00427B3E"/>
    <w:rsid w:val="00430295"/>
    <w:rsid w:val="0043082A"/>
    <w:rsid w:val="004309A9"/>
    <w:rsid w:val="00431617"/>
    <w:rsid w:val="00431B3C"/>
    <w:rsid w:val="00431B4E"/>
    <w:rsid w:val="00431F1E"/>
    <w:rsid w:val="0043205C"/>
    <w:rsid w:val="004321FE"/>
    <w:rsid w:val="00432535"/>
    <w:rsid w:val="00432616"/>
    <w:rsid w:val="00432641"/>
    <w:rsid w:val="0043282C"/>
    <w:rsid w:val="0043289A"/>
    <w:rsid w:val="00432A5F"/>
    <w:rsid w:val="00432CC3"/>
    <w:rsid w:val="00432EA8"/>
    <w:rsid w:val="00432F4B"/>
    <w:rsid w:val="004334AC"/>
    <w:rsid w:val="004338DE"/>
    <w:rsid w:val="00433A5E"/>
    <w:rsid w:val="0043445D"/>
    <w:rsid w:val="00434732"/>
    <w:rsid w:val="004349D8"/>
    <w:rsid w:val="00435ADC"/>
    <w:rsid w:val="00435D36"/>
    <w:rsid w:val="00436228"/>
    <w:rsid w:val="004367D0"/>
    <w:rsid w:val="0043681F"/>
    <w:rsid w:val="004368C9"/>
    <w:rsid w:val="00436CFD"/>
    <w:rsid w:val="00436EDF"/>
    <w:rsid w:val="00436FAC"/>
    <w:rsid w:val="0043738E"/>
    <w:rsid w:val="0043764F"/>
    <w:rsid w:val="00437660"/>
    <w:rsid w:val="00437B7C"/>
    <w:rsid w:val="00440792"/>
    <w:rsid w:val="00440B6B"/>
    <w:rsid w:val="00440BD4"/>
    <w:rsid w:val="004416B3"/>
    <w:rsid w:val="00441996"/>
    <w:rsid w:val="004419E9"/>
    <w:rsid w:val="00441DEF"/>
    <w:rsid w:val="00441E3C"/>
    <w:rsid w:val="00442A3A"/>
    <w:rsid w:val="00443658"/>
    <w:rsid w:val="00443964"/>
    <w:rsid w:val="004439EF"/>
    <w:rsid w:val="00443F2B"/>
    <w:rsid w:val="00444315"/>
    <w:rsid w:val="0044447A"/>
    <w:rsid w:val="00444CD9"/>
    <w:rsid w:val="00445278"/>
    <w:rsid w:val="00445365"/>
    <w:rsid w:val="00445471"/>
    <w:rsid w:val="00445768"/>
    <w:rsid w:val="004457A6"/>
    <w:rsid w:val="004458E2"/>
    <w:rsid w:val="00445CDF"/>
    <w:rsid w:val="00445FA1"/>
    <w:rsid w:val="004460E1"/>
    <w:rsid w:val="004462D9"/>
    <w:rsid w:val="00446329"/>
    <w:rsid w:val="0044679F"/>
    <w:rsid w:val="00446EB6"/>
    <w:rsid w:val="0044700F"/>
    <w:rsid w:val="00447032"/>
    <w:rsid w:val="00447C01"/>
    <w:rsid w:val="00447D78"/>
    <w:rsid w:val="00447DEF"/>
    <w:rsid w:val="004503E0"/>
    <w:rsid w:val="004509F6"/>
    <w:rsid w:val="00450CE3"/>
    <w:rsid w:val="00450D19"/>
    <w:rsid w:val="00450D93"/>
    <w:rsid w:val="00450EF6"/>
    <w:rsid w:val="0045102B"/>
    <w:rsid w:val="004517E2"/>
    <w:rsid w:val="00451AF1"/>
    <w:rsid w:val="0045258C"/>
    <w:rsid w:val="00452D92"/>
    <w:rsid w:val="00452E7E"/>
    <w:rsid w:val="00453013"/>
    <w:rsid w:val="004530BA"/>
    <w:rsid w:val="00453242"/>
    <w:rsid w:val="00453262"/>
    <w:rsid w:val="0045337D"/>
    <w:rsid w:val="004534A4"/>
    <w:rsid w:val="00453A55"/>
    <w:rsid w:val="00453DDF"/>
    <w:rsid w:val="00453E3C"/>
    <w:rsid w:val="00453E95"/>
    <w:rsid w:val="004546CA"/>
    <w:rsid w:val="00454A22"/>
    <w:rsid w:val="00455535"/>
    <w:rsid w:val="00455840"/>
    <w:rsid w:val="00455C80"/>
    <w:rsid w:val="00455E70"/>
    <w:rsid w:val="00456283"/>
    <w:rsid w:val="00456309"/>
    <w:rsid w:val="004563F5"/>
    <w:rsid w:val="00456C6A"/>
    <w:rsid w:val="00456D10"/>
    <w:rsid w:val="00456E8B"/>
    <w:rsid w:val="00456FB1"/>
    <w:rsid w:val="004576A6"/>
    <w:rsid w:val="00457EC6"/>
    <w:rsid w:val="00457F3E"/>
    <w:rsid w:val="0046093B"/>
    <w:rsid w:val="00460F54"/>
    <w:rsid w:val="004610B7"/>
    <w:rsid w:val="00462403"/>
    <w:rsid w:val="00462537"/>
    <w:rsid w:val="0046256E"/>
    <w:rsid w:val="00463008"/>
    <w:rsid w:val="004632F7"/>
    <w:rsid w:val="00463CEA"/>
    <w:rsid w:val="004643BE"/>
    <w:rsid w:val="00464598"/>
    <w:rsid w:val="00464A5F"/>
    <w:rsid w:val="0046534D"/>
    <w:rsid w:val="004659E3"/>
    <w:rsid w:val="00465EFB"/>
    <w:rsid w:val="00465F0B"/>
    <w:rsid w:val="00465F22"/>
    <w:rsid w:val="00466420"/>
    <w:rsid w:val="0046654C"/>
    <w:rsid w:val="00466A85"/>
    <w:rsid w:val="00466A93"/>
    <w:rsid w:val="00466B04"/>
    <w:rsid w:val="00466D14"/>
    <w:rsid w:val="00466D1A"/>
    <w:rsid w:val="004676F7"/>
    <w:rsid w:val="00467710"/>
    <w:rsid w:val="00467B25"/>
    <w:rsid w:val="00470557"/>
    <w:rsid w:val="0047088C"/>
    <w:rsid w:val="00470C57"/>
    <w:rsid w:val="00470C78"/>
    <w:rsid w:val="004710E3"/>
    <w:rsid w:val="0047149A"/>
    <w:rsid w:val="00471B2C"/>
    <w:rsid w:val="00471F35"/>
    <w:rsid w:val="004721BD"/>
    <w:rsid w:val="00472459"/>
    <w:rsid w:val="004728AC"/>
    <w:rsid w:val="00473230"/>
    <w:rsid w:val="004733B9"/>
    <w:rsid w:val="0047343C"/>
    <w:rsid w:val="00473993"/>
    <w:rsid w:val="00473A2F"/>
    <w:rsid w:val="00473EB2"/>
    <w:rsid w:val="00473EB8"/>
    <w:rsid w:val="00473EBF"/>
    <w:rsid w:val="00474150"/>
    <w:rsid w:val="004741F2"/>
    <w:rsid w:val="00474230"/>
    <w:rsid w:val="00474309"/>
    <w:rsid w:val="00474562"/>
    <w:rsid w:val="004745A8"/>
    <w:rsid w:val="00474AB3"/>
    <w:rsid w:val="00474CD3"/>
    <w:rsid w:val="00474D74"/>
    <w:rsid w:val="00475402"/>
    <w:rsid w:val="004755D5"/>
    <w:rsid w:val="004755F3"/>
    <w:rsid w:val="00475C49"/>
    <w:rsid w:val="00475F38"/>
    <w:rsid w:val="0047636C"/>
    <w:rsid w:val="0047651E"/>
    <w:rsid w:val="00476855"/>
    <w:rsid w:val="004769B7"/>
    <w:rsid w:val="00476BFF"/>
    <w:rsid w:val="00476C22"/>
    <w:rsid w:val="00477132"/>
    <w:rsid w:val="00477217"/>
    <w:rsid w:val="0047761B"/>
    <w:rsid w:val="00477793"/>
    <w:rsid w:val="00477E50"/>
    <w:rsid w:val="00477EA8"/>
    <w:rsid w:val="004802DD"/>
    <w:rsid w:val="0048038D"/>
    <w:rsid w:val="004807C2"/>
    <w:rsid w:val="00481430"/>
    <w:rsid w:val="0048157A"/>
    <w:rsid w:val="00481985"/>
    <w:rsid w:val="00481E80"/>
    <w:rsid w:val="00481EA5"/>
    <w:rsid w:val="00481FEA"/>
    <w:rsid w:val="0048232B"/>
    <w:rsid w:val="00482812"/>
    <w:rsid w:val="00482C21"/>
    <w:rsid w:val="00483099"/>
    <w:rsid w:val="004832C6"/>
    <w:rsid w:val="004832DB"/>
    <w:rsid w:val="004839AC"/>
    <w:rsid w:val="00483A8C"/>
    <w:rsid w:val="00483E96"/>
    <w:rsid w:val="0048419D"/>
    <w:rsid w:val="004841DE"/>
    <w:rsid w:val="004842D5"/>
    <w:rsid w:val="00484469"/>
    <w:rsid w:val="004848D5"/>
    <w:rsid w:val="00484F07"/>
    <w:rsid w:val="00484F0F"/>
    <w:rsid w:val="00485315"/>
    <w:rsid w:val="004856C8"/>
    <w:rsid w:val="00485D30"/>
    <w:rsid w:val="00485D40"/>
    <w:rsid w:val="00485E8F"/>
    <w:rsid w:val="00485EB6"/>
    <w:rsid w:val="00485EC2"/>
    <w:rsid w:val="00485F5C"/>
    <w:rsid w:val="004864ED"/>
    <w:rsid w:val="00486DF4"/>
    <w:rsid w:val="0048703F"/>
    <w:rsid w:val="00487793"/>
    <w:rsid w:val="004877C5"/>
    <w:rsid w:val="00487B3E"/>
    <w:rsid w:val="00487CA1"/>
    <w:rsid w:val="00487D75"/>
    <w:rsid w:val="0049028E"/>
    <w:rsid w:val="004904CF"/>
    <w:rsid w:val="004906A6"/>
    <w:rsid w:val="004906B3"/>
    <w:rsid w:val="00490D66"/>
    <w:rsid w:val="004910AE"/>
    <w:rsid w:val="00491439"/>
    <w:rsid w:val="0049166A"/>
    <w:rsid w:val="0049179C"/>
    <w:rsid w:val="00492D37"/>
    <w:rsid w:val="00492EFE"/>
    <w:rsid w:val="00493068"/>
    <w:rsid w:val="00493597"/>
    <w:rsid w:val="00493EC9"/>
    <w:rsid w:val="004942BF"/>
    <w:rsid w:val="0049438B"/>
    <w:rsid w:val="00494674"/>
    <w:rsid w:val="00495440"/>
    <w:rsid w:val="004957F6"/>
    <w:rsid w:val="00495C09"/>
    <w:rsid w:val="00495C7D"/>
    <w:rsid w:val="00496097"/>
    <w:rsid w:val="00496274"/>
    <w:rsid w:val="004965F0"/>
    <w:rsid w:val="0049679B"/>
    <w:rsid w:val="00496822"/>
    <w:rsid w:val="00496A00"/>
    <w:rsid w:val="00496B54"/>
    <w:rsid w:val="00496C62"/>
    <w:rsid w:val="00497010"/>
    <w:rsid w:val="004973BE"/>
    <w:rsid w:val="00497C6A"/>
    <w:rsid w:val="00497C79"/>
    <w:rsid w:val="00497CDB"/>
    <w:rsid w:val="00497F8D"/>
    <w:rsid w:val="004A098E"/>
    <w:rsid w:val="004A09FA"/>
    <w:rsid w:val="004A0E6B"/>
    <w:rsid w:val="004A0EAE"/>
    <w:rsid w:val="004A1073"/>
    <w:rsid w:val="004A1201"/>
    <w:rsid w:val="004A1C33"/>
    <w:rsid w:val="004A1E21"/>
    <w:rsid w:val="004A2092"/>
    <w:rsid w:val="004A20CE"/>
    <w:rsid w:val="004A2682"/>
    <w:rsid w:val="004A2763"/>
    <w:rsid w:val="004A2985"/>
    <w:rsid w:val="004A30A3"/>
    <w:rsid w:val="004A323F"/>
    <w:rsid w:val="004A3648"/>
    <w:rsid w:val="004A379E"/>
    <w:rsid w:val="004A3831"/>
    <w:rsid w:val="004A3854"/>
    <w:rsid w:val="004A3CF7"/>
    <w:rsid w:val="004A43D7"/>
    <w:rsid w:val="004A457C"/>
    <w:rsid w:val="004A4B18"/>
    <w:rsid w:val="004A4C11"/>
    <w:rsid w:val="004A4F46"/>
    <w:rsid w:val="004A52BF"/>
    <w:rsid w:val="004A556B"/>
    <w:rsid w:val="004A55DF"/>
    <w:rsid w:val="004A577B"/>
    <w:rsid w:val="004A5DC8"/>
    <w:rsid w:val="004A5EE7"/>
    <w:rsid w:val="004A5FF5"/>
    <w:rsid w:val="004A604D"/>
    <w:rsid w:val="004A6474"/>
    <w:rsid w:val="004A64FE"/>
    <w:rsid w:val="004A6A26"/>
    <w:rsid w:val="004A6CC3"/>
    <w:rsid w:val="004A737E"/>
    <w:rsid w:val="004A739D"/>
    <w:rsid w:val="004A73BD"/>
    <w:rsid w:val="004A7692"/>
    <w:rsid w:val="004A7AC2"/>
    <w:rsid w:val="004A7C9F"/>
    <w:rsid w:val="004A7E89"/>
    <w:rsid w:val="004B0109"/>
    <w:rsid w:val="004B0175"/>
    <w:rsid w:val="004B039D"/>
    <w:rsid w:val="004B0869"/>
    <w:rsid w:val="004B172B"/>
    <w:rsid w:val="004B1927"/>
    <w:rsid w:val="004B1F18"/>
    <w:rsid w:val="004B20E8"/>
    <w:rsid w:val="004B23E0"/>
    <w:rsid w:val="004B2701"/>
    <w:rsid w:val="004B2E6A"/>
    <w:rsid w:val="004B2EE5"/>
    <w:rsid w:val="004B31B2"/>
    <w:rsid w:val="004B3246"/>
    <w:rsid w:val="004B380B"/>
    <w:rsid w:val="004B39AB"/>
    <w:rsid w:val="004B3BD8"/>
    <w:rsid w:val="004B3C5D"/>
    <w:rsid w:val="004B406D"/>
    <w:rsid w:val="004B4587"/>
    <w:rsid w:val="004B47DD"/>
    <w:rsid w:val="004B4CCA"/>
    <w:rsid w:val="004B501B"/>
    <w:rsid w:val="004B51DA"/>
    <w:rsid w:val="004B52D9"/>
    <w:rsid w:val="004B5406"/>
    <w:rsid w:val="004B5465"/>
    <w:rsid w:val="004B59F8"/>
    <w:rsid w:val="004B5AA2"/>
    <w:rsid w:val="004B66BB"/>
    <w:rsid w:val="004B671A"/>
    <w:rsid w:val="004B6BB1"/>
    <w:rsid w:val="004B6D3D"/>
    <w:rsid w:val="004B6F02"/>
    <w:rsid w:val="004B7097"/>
    <w:rsid w:val="004B7224"/>
    <w:rsid w:val="004B7741"/>
    <w:rsid w:val="004C0243"/>
    <w:rsid w:val="004C0DC6"/>
    <w:rsid w:val="004C143A"/>
    <w:rsid w:val="004C15CC"/>
    <w:rsid w:val="004C1969"/>
    <w:rsid w:val="004C1A0D"/>
    <w:rsid w:val="004C1C12"/>
    <w:rsid w:val="004C22C6"/>
    <w:rsid w:val="004C2393"/>
    <w:rsid w:val="004C2ABF"/>
    <w:rsid w:val="004C2B55"/>
    <w:rsid w:val="004C2D39"/>
    <w:rsid w:val="004C2D59"/>
    <w:rsid w:val="004C2EA7"/>
    <w:rsid w:val="004C317D"/>
    <w:rsid w:val="004C3192"/>
    <w:rsid w:val="004C3248"/>
    <w:rsid w:val="004C327C"/>
    <w:rsid w:val="004C3298"/>
    <w:rsid w:val="004C32DB"/>
    <w:rsid w:val="004C360C"/>
    <w:rsid w:val="004C4404"/>
    <w:rsid w:val="004C4F92"/>
    <w:rsid w:val="004C506E"/>
    <w:rsid w:val="004C533A"/>
    <w:rsid w:val="004C5911"/>
    <w:rsid w:val="004C593C"/>
    <w:rsid w:val="004C62DA"/>
    <w:rsid w:val="004C6870"/>
    <w:rsid w:val="004C6E84"/>
    <w:rsid w:val="004C74F7"/>
    <w:rsid w:val="004C74F8"/>
    <w:rsid w:val="004C77E9"/>
    <w:rsid w:val="004C7A90"/>
    <w:rsid w:val="004C7D0D"/>
    <w:rsid w:val="004D021A"/>
    <w:rsid w:val="004D0239"/>
    <w:rsid w:val="004D0745"/>
    <w:rsid w:val="004D08F2"/>
    <w:rsid w:val="004D0FFE"/>
    <w:rsid w:val="004D10AA"/>
    <w:rsid w:val="004D13B6"/>
    <w:rsid w:val="004D1722"/>
    <w:rsid w:val="004D1751"/>
    <w:rsid w:val="004D1782"/>
    <w:rsid w:val="004D18BE"/>
    <w:rsid w:val="004D1A46"/>
    <w:rsid w:val="004D22CB"/>
    <w:rsid w:val="004D2331"/>
    <w:rsid w:val="004D248E"/>
    <w:rsid w:val="004D2D46"/>
    <w:rsid w:val="004D2F9D"/>
    <w:rsid w:val="004D356B"/>
    <w:rsid w:val="004D3884"/>
    <w:rsid w:val="004D3C59"/>
    <w:rsid w:val="004D3E7D"/>
    <w:rsid w:val="004D478E"/>
    <w:rsid w:val="004D49C2"/>
    <w:rsid w:val="004D4AAD"/>
    <w:rsid w:val="004D4C43"/>
    <w:rsid w:val="004D4D12"/>
    <w:rsid w:val="004D4DA4"/>
    <w:rsid w:val="004D5039"/>
    <w:rsid w:val="004D5225"/>
    <w:rsid w:val="004D5CC7"/>
    <w:rsid w:val="004D5E7D"/>
    <w:rsid w:val="004D5FD2"/>
    <w:rsid w:val="004D61D9"/>
    <w:rsid w:val="004D6A5D"/>
    <w:rsid w:val="004D6DAB"/>
    <w:rsid w:val="004D7374"/>
    <w:rsid w:val="004D740D"/>
    <w:rsid w:val="004D74F2"/>
    <w:rsid w:val="004D78DD"/>
    <w:rsid w:val="004D7FC8"/>
    <w:rsid w:val="004E0091"/>
    <w:rsid w:val="004E019C"/>
    <w:rsid w:val="004E01DF"/>
    <w:rsid w:val="004E03B3"/>
    <w:rsid w:val="004E09E2"/>
    <w:rsid w:val="004E09F5"/>
    <w:rsid w:val="004E0F13"/>
    <w:rsid w:val="004E10FC"/>
    <w:rsid w:val="004E1901"/>
    <w:rsid w:val="004E1AC9"/>
    <w:rsid w:val="004E1C30"/>
    <w:rsid w:val="004E1F46"/>
    <w:rsid w:val="004E221D"/>
    <w:rsid w:val="004E2331"/>
    <w:rsid w:val="004E2812"/>
    <w:rsid w:val="004E290D"/>
    <w:rsid w:val="004E2E12"/>
    <w:rsid w:val="004E2E56"/>
    <w:rsid w:val="004E2FE0"/>
    <w:rsid w:val="004E394B"/>
    <w:rsid w:val="004E39F4"/>
    <w:rsid w:val="004E3BCB"/>
    <w:rsid w:val="004E45E3"/>
    <w:rsid w:val="004E47F1"/>
    <w:rsid w:val="004E4A8F"/>
    <w:rsid w:val="004E4D53"/>
    <w:rsid w:val="004E4E4B"/>
    <w:rsid w:val="004E5002"/>
    <w:rsid w:val="004E5B79"/>
    <w:rsid w:val="004E606B"/>
    <w:rsid w:val="004E660E"/>
    <w:rsid w:val="004E687C"/>
    <w:rsid w:val="004E6EAD"/>
    <w:rsid w:val="004E7032"/>
    <w:rsid w:val="004E7C20"/>
    <w:rsid w:val="004E7F90"/>
    <w:rsid w:val="004F0A6C"/>
    <w:rsid w:val="004F0B13"/>
    <w:rsid w:val="004F0B47"/>
    <w:rsid w:val="004F1A39"/>
    <w:rsid w:val="004F1E1B"/>
    <w:rsid w:val="004F249E"/>
    <w:rsid w:val="004F2851"/>
    <w:rsid w:val="004F2997"/>
    <w:rsid w:val="004F2B2C"/>
    <w:rsid w:val="004F2B48"/>
    <w:rsid w:val="004F3183"/>
    <w:rsid w:val="004F38C3"/>
    <w:rsid w:val="004F430E"/>
    <w:rsid w:val="004F471D"/>
    <w:rsid w:val="004F4759"/>
    <w:rsid w:val="004F4886"/>
    <w:rsid w:val="004F4B1A"/>
    <w:rsid w:val="004F58CB"/>
    <w:rsid w:val="004F5BA5"/>
    <w:rsid w:val="004F5E0F"/>
    <w:rsid w:val="004F5E75"/>
    <w:rsid w:val="004F65F1"/>
    <w:rsid w:val="004F6EF7"/>
    <w:rsid w:val="004F6F6E"/>
    <w:rsid w:val="004F7213"/>
    <w:rsid w:val="004F7D77"/>
    <w:rsid w:val="004F7F59"/>
    <w:rsid w:val="00500036"/>
    <w:rsid w:val="005004D1"/>
    <w:rsid w:val="00500AA3"/>
    <w:rsid w:val="0050116C"/>
    <w:rsid w:val="005014A6"/>
    <w:rsid w:val="005016CD"/>
    <w:rsid w:val="005018BB"/>
    <w:rsid w:val="00501BC4"/>
    <w:rsid w:val="005026E3"/>
    <w:rsid w:val="00502CB4"/>
    <w:rsid w:val="00503870"/>
    <w:rsid w:val="00503A87"/>
    <w:rsid w:val="00503B2B"/>
    <w:rsid w:val="00503E8E"/>
    <w:rsid w:val="00504062"/>
    <w:rsid w:val="00504B2E"/>
    <w:rsid w:val="00504F88"/>
    <w:rsid w:val="005050F9"/>
    <w:rsid w:val="005053E9"/>
    <w:rsid w:val="0050565E"/>
    <w:rsid w:val="005056D5"/>
    <w:rsid w:val="00505918"/>
    <w:rsid w:val="00506061"/>
    <w:rsid w:val="00506283"/>
    <w:rsid w:val="005062F1"/>
    <w:rsid w:val="005067C6"/>
    <w:rsid w:val="005069BD"/>
    <w:rsid w:val="00506EB6"/>
    <w:rsid w:val="0050712E"/>
    <w:rsid w:val="00507828"/>
    <w:rsid w:val="00507B94"/>
    <w:rsid w:val="00507DA8"/>
    <w:rsid w:val="00507E61"/>
    <w:rsid w:val="005102AF"/>
    <w:rsid w:val="005105E0"/>
    <w:rsid w:val="005106DD"/>
    <w:rsid w:val="00510D61"/>
    <w:rsid w:val="00510FD4"/>
    <w:rsid w:val="00511A1B"/>
    <w:rsid w:val="005121D8"/>
    <w:rsid w:val="0051227D"/>
    <w:rsid w:val="005122A4"/>
    <w:rsid w:val="00512645"/>
    <w:rsid w:val="00512662"/>
    <w:rsid w:val="005126CE"/>
    <w:rsid w:val="00512737"/>
    <w:rsid w:val="00512B6D"/>
    <w:rsid w:val="005131A1"/>
    <w:rsid w:val="0051338F"/>
    <w:rsid w:val="00513B59"/>
    <w:rsid w:val="00513EA7"/>
    <w:rsid w:val="00513EEE"/>
    <w:rsid w:val="00513FFF"/>
    <w:rsid w:val="0051430B"/>
    <w:rsid w:val="005143B8"/>
    <w:rsid w:val="00514AA3"/>
    <w:rsid w:val="00514C6C"/>
    <w:rsid w:val="00515519"/>
    <w:rsid w:val="0051555B"/>
    <w:rsid w:val="00515970"/>
    <w:rsid w:val="005159EF"/>
    <w:rsid w:val="00515B5E"/>
    <w:rsid w:val="00515B7B"/>
    <w:rsid w:val="00515C15"/>
    <w:rsid w:val="005162C5"/>
    <w:rsid w:val="00516494"/>
    <w:rsid w:val="00516B63"/>
    <w:rsid w:val="00516C1B"/>
    <w:rsid w:val="00516E62"/>
    <w:rsid w:val="00516FD9"/>
    <w:rsid w:val="005178EB"/>
    <w:rsid w:val="00517A51"/>
    <w:rsid w:val="00517BC5"/>
    <w:rsid w:val="00517D60"/>
    <w:rsid w:val="00517DDC"/>
    <w:rsid w:val="00517E03"/>
    <w:rsid w:val="0052000D"/>
    <w:rsid w:val="00520095"/>
    <w:rsid w:val="0052029B"/>
    <w:rsid w:val="005204C8"/>
    <w:rsid w:val="0052064E"/>
    <w:rsid w:val="00520BD0"/>
    <w:rsid w:val="00521303"/>
    <w:rsid w:val="00521789"/>
    <w:rsid w:val="005217A0"/>
    <w:rsid w:val="005218AA"/>
    <w:rsid w:val="005218E0"/>
    <w:rsid w:val="00521A8A"/>
    <w:rsid w:val="00522332"/>
    <w:rsid w:val="00522868"/>
    <w:rsid w:val="00522A9C"/>
    <w:rsid w:val="00522B81"/>
    <w:rsid w:val="00522F4F"/>
    <w:rsid w:val="0052320B"/>
    <w:rsid w:val="00523758"/>
    <w:rsid w:val="0052377F"/>
    <w:rsid w:val="005237B6"/>
    <w:rsid w:val="00523853"/>
    <w:rsid w:val="00523F29"/>
    <w:rsid w:val="0052478C"/>
    <w:rsid w:val="00524C5E"/>
    <w:rsid w:val="00524FDB"/>
    <w:rsid w:val="005257DE"/>
    <w:rsid w:val="0052589A"/>
    <w:rsid w:val="005258BC"/>
    <w:rsid w:val="00525DCD"/>
    <w:rsid w:val="005266FF"/>
    <w:rsid w:val="005273B2"/>
    <w:rsid w:val="0052742A"/>
    <w:rsid w:val="00527D3B"/>
    <w:rsid w:val="00527E61"/>
    <w:rsid w:val="00530DC1"/>
    <w:rsid w:val="00531172"/>
    <w:rsid w:val="00531539"/>
    <w:rsid w:val="00531886"/>
    <w:rsid w:val="00531B32"/>
    <w:rsid w:val="005320F3"/>
    <w:rsid w:val="005322A9"/>
    <w:rsid w:val="005322DA"/>
    <w:rsid w:val="00532DEC"/>
    <w:rsid w:val="00533029"/>
    <w:rsid w:val="005330A2"/>
    <w:rsid w:val="00533133"/>
    <w:rsid w:val="00533192"/>
    <w:rsid w:val="0053322C"/>
    <w:rsid w:val="00533493"/>
    <w:rsid w:val="00533C74"/>
    <w:rsid w:val="00534A05"/>
    <w:rsid w:val="00535754"/>
    <w:rsid w:val="005358AB"/>
    <w:rsid w:val="00535AC5"/>
    <w:rsid w:val="00535FF8"/>
    <w:rsid w:val="00536035"/>
    <w:rsid w:val="005363B3"/>
    <w:rsid w:val="005365EF"/>
    <w:rsid w:val="00536835"/>
    <w:rsid w:val="0053694C"/>
    <w:rsid w:val="00536C08"/>
    <w:rsid w:val="00536D5D"/>
    <w:rsid w:val="00536E0B"/>
    <w:rsid w:val="00536FAD"/>
    <w:rsid w:val="00537A4C"/>
    <w:rsid w:val="00537AA8"/>
    <w:rsid w:val="00540361"/>
    <w:rsid w:val="0054070A"/>
    <w:rsid w:val="00540753"/>
    <w:rsid w:val="005408D6"/>
    <w:rsid w:val="00540924"/>
    <w:rsid w:val="00540C54"/>
    <w:rsid w:val="00540D2D"/>
    <w:rsid w:val="00541208"/>
    <w:rsid w:val="0054133F"/>
    <w:rsid w:val="005422E3"/>
    <w:rsid w:val="00542881"/>
    <w:rsid w:val="00542BF7"/>
    <w:rsid w:val="00543747"/>
    <w:rsid w:val="0054399D"/>
    <w:rsid w:val="005439D4"/>
    <w:rsid w:val="00543A9F"/>
    <w:rsid w:val="00543AF5"/>
    <w:rsid w:val="00544A5B"/>
    <w:rsid w:val="00544F2A"/>
    <w:rsid w:val="00545237"/>
    <w:rsid w:val="005455CC"/>
    <w:rsid w:val="00545EC0"/>
    <w:rsid w:val="00545EFF"/>
    <w:rsid w:val="005461CE"/>
    <w:rsid w:val="005464D2"/>
    <w:rsid w:val="00546CBE"/>
    <w:rsid w:val="00546E8D"/>
    <w:rsid w:val="005470D9"/>
    <w:rsid w:val="00550755"/>
    <w:rsid w:val="00550B63"/>
    <w:rsid w:val="00551000"/>
    <w:rsid w:val="00551140"/>
    <w:rsid w:val="0055136A"/>
    <w:rsid w:val="0055147E"/>
    <w:rsid w:val="00551581"/>
    <w:rsid w:val="00551756"/>
    <w:rsid w:val="0055187E"/>
    <w:rsid w:val="00551BF5"/>
    <w:rsid w:val="00552009"/>
    <w:rsid w:val="00552185"/>
    <w:rsid w:val="0055221B"/>
    <w:rsid w:val="005526A7"/>
    <w:rsid w:val="00552937"/>
    <w:rsid w:val="00552B9B"/>
    <w:rsid w:val="00552FE6"/>
    <w:rsid w:val="00553173"/>
    <w:rsid w:val="00553665"/>
    <w:rsid w:val="0055390B"/>
    <w:rsid w:val="00553B9E"/>
    <w:rsid w:val="005540A7"/>
    <w:rsid w:val="0055417D"/>
    <w:rsid w:val="00554443"/>
    <w:rsid w:val="00554501"/>
    <w:rsid w:val="005545C5"/>
    <w:rsid w:val="00554C74"/>
    <w:rsid w:val="00554DFC"/>
    <w:rsid w:val="00555312"/>
    <w:rsid w:val="005553C6"/>
    <w:rsid w:val="00555450"/>
    <w:rsid w:val="0055568C"/>
    <w:rsid w:val="005556FF"/>
    <w:rsid w:val="00555983"/>
    <w:rsid w:val="00556A19"/>
    <w:rsid w:val="00556B3F"/>
    <w:rsid w:val="00557214"/>
    <w:rsid w:val="00557411"/>
    <w:rsid w:val="0055764E"/>
    <w:rsid w:val="0055777B"/>
    <w:rsid w:val="00557B8B"/>
    <w:rsid w:val="00560407"/>
    <w:rsid w:val="0056043B"/>
    <w:rsid w:val="005608E3"/>
    <w:rsid w:val="00560BBC"/>
    <w:rsid w:val="00560F0D"/>
    <w:rsid w:val="00560F14"/>
    <w:rsid w:val="005611E3"/>
    <w:rsid w:val="00561BA8"/>
    <w:rsid w:val="00561D14"/>
    <w:rsid w:val="00562181"/>
    <w:rsid w:val="00562687"/>
    <w:rsid w:val="005626A4"/>
    <w:rsid w:val="00562DA6"/>
    <w:rsid w:val="005630E7"/>
    <w:rsid w:val="00563146"/>
    <w:rsid w:val="0056331F"/>
    <w:rsid w:val="00563413"/>
    <w:rsid w:val="0056341F"/>
    <w:rsid w:val="00563897"/>
    <w:rsid w:val="005639DC"/>
    <w:rsid w:val="00563F3B"/>
    <w:rsid w:val="00564088"/>
    <w:rsid w:val="005644B5"/>
    <w:rsid w:val="005648C3"/>
    <w:rsid w:val="00565912"/>
    <w:rsid w:val="00566716"/>
    <w:rsid w:val="00566AD3"/>
    <w:rsid w:val="00566C31"/>
    <w:rsid w:val="0056731D"/>
    <w:rsid w:val="0056772E"/>
    <w:rsid w:val="005677FE"/>
    <w:rsid w:val="00567D82"/>
    <w:rsid w:val="00570025"/>
    <w:rsid w:val="0057051B"/>
    <w:rsid w:val="00570708"/>
    <w:rsid w:val="00570A28"/>
    <w:rsid w:val="00570A56"/>
    <w:rsid w:val="0057136D"/>
    <w:rsid w:val="00571744"/>
    <w:rsid w:val="005717A0"/>
    <w:rsid w:val="00571D35"/>
    <w:rsid w:val="0057252E"/>
    <w:rsid w:val="00573694"/>
    <w:rsid w:val="00573BCB"/>
    <w:rsid w:val="00574884"/>
    <w:rsid w:val="005749A0"/>
    <w:rsid w:val="00574B7F"/>
    <w:rsid w:val="00574B87"/>
    <w:rsid w:val="005750D2"/>
    <w:rsid w:val="0057518F"/>
    <w:rsid w:val="00575D57"/>
    <w:rsid w:val="00575E50"/>
    <w:rsid w:val="00575EDE"/>
    <w:rsid w:val="00575F50"/>
    <w:rsid w:val="005762EA"/>
    <w:rsid w:val="005765F4"/>
    <w:rsid w:val="005765FE"/>
    <w:rsid w:val="00576703"/>
    <w:rsid w:val="00576BEA"/>
    <w:rsid w:val="00576FAE"/>
    <w:rsid w:val="0057782A"/>
    <w:rsid w:val="0057787A"/>
    <w:rsid w:val="00577AF0"/>
    <w:rsid w:val="00577B04"/>
    <w:rsid w:val="00577E4B"/>
    <w:rsid w:val="0058071B"/>
    <w:rsid w:val="005809B4"/>
    <w:rsid w:val="00580DD0"/>
    <w:rsid w:val="005813D6"/>
    <w:rsid w:val="005814F4"/>
    <w:rsid w:val="00581612"/>
    <w:rsid w:val="005816FA"/>
    <w:rsid w:val="00581D5B"/>
    <w:rsid w:val="00582369"/>
    <w:rsid w:val="00582522"/>
    <w:rsid w:val="00582B86"/>
    <w:rsid w:val="00582C9D"/>
    <w:rsid w:val="00582F35"/>
    <w:rsid w:val="00583047"/>
    <w:rsid w:val="00583320"/>
    <w:rsid w:val="005833CA"/>
    <w:rsid w:val="005834D6"/>
    <w:rsid w:val="005838B2"/>
    <w:rsid w:val="00584069"/>
    <w:rsid w:val="005841C5"/>
    <w:rsid w:val="005842CC"/>
    <w:rsid w:val="00584E83"/>
    <w:rsid w:val="00584F0B"/>
    <w:rsid w:val="00585133"/>
    <w:rsid w:val="005853C1"/>
    <w:rsid w:val="005855F1"/>
    <w:rsid w:val="00585850"/>
    <w:rsid w:val="00585C5F"/>
    <w:rsid w:val="00585D22"/>
    <w:rsid w:val="00585EC7"/>
    <w:rsid w:val="005864EB"/>
    <w:rsid w:val="00586C1F"/>
    <w:rsid w:val="00587304"/>
    <w:rsid w:val="005876A3"/>
    <w:rsid w:val="00587B0D"/>
    <w:rsid w:val="0059004E"/>
    <w:rsid w:val="005903A9"/>
    <w:rsid w:val="00590821"/>
    <w:rsid w:val="005913E1"/>
    <w:rsid w:val="005915FE"/>
    <w:rsid w:val="00591611"/>
    <w:rsid w:val="005916AF"/>
    <w:rsid w:val="005916EF"/>
    <w:rsid w:val="00591964"/>
    <w:rsid w:val="00591BA8"/>
    <w:rsid w:val="00591EFA"/>
    <w:rsid w:val="00591FC3"/>
    <w:rsid w:val="00592128"/>
    <w:rsid w:val="00592922"/>
    <w:rsid w:val="00592926"/>
    <w:rsid w:val="00592F2B"/>
    <w:rsid w:val="005933C9"/>
    <w:rsid w:val="005934DC"/>
    <w:rsid w:val="00593E7C"/>
    <w:rsid w:val="00594C90"/>
    <w:rsid w:val="00594EDD"/>
    <w:rsid w:val="005953E4"/>
    <w:rsid w:val="005954CD"/>
    <w:rsid w:val="00595DDA"/>
    <w:rsid w:val="00595EA5"/>
    <w:rsid w:val="00595F85"/>
    <w:rsid w:val="00596219"/>
    <w:rsid w:val="00596301"/>
    <w:rsid w:val="0059630D"/>
    <w:rsid w:val="00596867"/>
    <w:rsid w:val="00596C3E"/>
    <w:rsid w:val="0059711A"/>
    <w:rsid w:val="00597945"/>
    <w:rsid w:val="00597DE6"/>
    <w:rsid w:val="00597E8D"/>
    <w:rsid w:val="005A008B"/>
    <w:rsid w:val="005A0180"/>
    <w:rsid w:val="005A02CB"/>
    <w:rsid w:val="005A0897"/>
    <w:rsid w:val="005A0BD2"/>
    <w:rsid w:val="005A107C"/>
    <w:rsid w:val="005A15D6"/>
    <w:rsid w:val="005A1902"/>
    <w:rsid w:val="005A1913"/>
    <w:rsid w:val="005A1C98"/>
    <w:rsid w:val="005A1F01"/>
    <w:rsid w:val="005A20F5"/>
    <w:rsid w:val="005A2272"/>
    <w:rsid w:val="005A2432"/>
    <w:rsid w:val="005A2851"/>
    <w:rsid w:val="005A3011"/>
    <w:rsid w:val="005A3428"/>
    <w:rsid w:val="005A3B0A"/>
    <w:rsid w:val="005A3CB1"/>
    <w:rsid w:val="005A3D7F"/>
    <w:rsid w:val="005A3DB5"/>
    <w:rsid w:val="005A3ED8"/>
    <w:rsid w:val="005A3F89"/>
    <w:rsid w:val="005A4228"/>
    <w:rsid w:val="005A46E9"/>
    <w:rsid w:val="005A47CC"/>
    <w:rsid w:val="005A4A92"/>
    <w:rsid w:val="005A4ECD"/>
    <w:rsid w:val="005A5115"/>
    <w:rsid w:val="005A589F"/>
    <w:rsid w:val="005A5AD7"/>
    <w:rsid w:val="005A5D80"/>
    <w:rsid w:val="005A5F5D"/>
    <w:rsid w:val="005A5F81"/>
    <w:rsid w:val="005A656C"/>
    <w:rsid w:val="005A6998"/>
    <w:rsid w:val="005A6B67"/>
    <w:rsid w:val="005A7430"/>
    <w:rsid w:val="005A778B"/>
    <w:rsid w:val="005A7E7D"/>
    <w:rsid w:val="005A7FCC"/>
    <w:rsid w:val="005B049F"/>
    <w:rsid w:val="005B07CF"/>
    <w:rsid w:val="005B0C20"/>
    <w:rsid w:val="005B18C3"/>
    <w:rsid w:val="005B1BBD"/>
    <w:rsid w:val="005B23B4"/>
    <w:rsid w:val="005B2796"/>
    <w:rsid w:val="005B2BCD"/>
    <w:rsid w:val="005B2E70"/>
    <w:rsid w:val="005B30B5"/>
    <w:rsid w:val="005B3746"/>
    <w:rsid w:val="005B39D8"/>
    <w:rsid w:val="005B3E25"/>
    <w:rsid w:val="005B417A"/>
    <w:rsid w:val="005B41CD"/>
    <w:rsid w:val="005B43CC"/>
    <w:rsid w:val="005B44A7"/>
    <w:rsid w:val="005B4A4D"/>
    <w:rsid w:val="005B4B4A"/>
    <w:rsid w:val="005B4B6A"/>
    <w:rsid w:val="005B4D11"/>
    <w:rsid w:val="005B5157"/>
    <w:rsid w:val="005B5232"/>
    <w:rsid w:val="005B5286"/>
    <w:rsid w:val="005B53B7"/>
    <w:rsid w:val="005B57C9"/>
    <w:rsid w:val="005B6361"/>
    <w:rsid w:val="005B725C"/>
    <w:rsid w:val="005B7565"/>
    <w:rsid w:val="005B7875"/>
    <w:rsid w:val="005B78CB"/>
    <w:rsid w:val="005B79D1"/>
    <w:rsid w:val="005B7A9E"/>
    <w:rsid w:val="005C0E72"/>
    <w:rsid w:val="005C15CF"/>
    <w:rsid w:val="005C21F2"/>
    <w:rsid w:val="005C261C"/>
    <w:rsid w:val="005C285C"/>
    <w:rsid w:val="005C2C13"/>
    <w:rsid w:val="005C2CE6"/>
    <w:rsid w:val="005C30EC"/>
    <w:rsid w:val="005C312E"/>
    <w:rsid w:val="005C329F"/>
    <w:rsid w:val="005C32CF"/>
    <w:rsid w:val="005C3A08"/>
    <w:rsid w:val="005C3AE8"/>
    <w:rsid w:val="005C40B7"/>
    <w:rsid w:val="005C42AD"/>
    <w:rsid w:val="005C4473"/>
    <w:rsid w:val="005C4562"/>
    <w:rsid w:val="005C4821"/>
    <w:rsid w:val="005C48E6"/>
    <w:rsid w:val="005C4AF5"/>
    <w:rsid w:val="005C532F"/>
    <w:rsid w:val="005C5483"/>
    <w:rsid w:val="005C59A5"/>
    <w:rsid w:val="005C5C69"/>
    <w:rsid w:val="005C64A9"/>
    <w:rsid w:val="005C68C8"/>
    <w:rsid w:val="005C6EE4"/>
    <w:rsid w:val="005C72A8"/>
    <w:rsid w:val="005C7AD7"/>
    <w:rsid w:val="005D007B"/>
    <w:rsid w:val="005D0151"/>
    <w:rsid w:val="005D040C"/>
    <w:rsid w:val="005D0679"/>
    <w:rsid w:val="005D069B"/>
    <w:rsid w:val="005D0809"/>
    <w:rsid w:val="005D0854"/>
    <w:rsid w:val="005D0D0B"/>
    <w:rsid w:val="005D0DEB"/>
    <w:rsid w:val="005D0F7E"/>
    <w:rsid w:val="005D12A6"/>
    <w:rsid w:val="005D163F"/>
    <w:rsid w:val="005D166E"/>
    <w:rsid w:val="005D175F"/>
    <w:rsid w:val="005D2119"/>
    <w:rsid w:val="005D2541"/>
    <w:rsid w:val="005D26C0"/>
    <w:rsid w:val="005D27E8"/>
    <w:rsid w:val="005D2E78"/>
    <w:rsid w:val="005D2E91"/>
    <w:rsid w:val="005D2E95"/>
    <w:rsid w:val="005D3537"/>
    <w:rsid w:val="005D37D0"/>
    <w:rsid w:val="005D38DF"/>
    <w:rsid w:val="005D3909"/>
    <w:rsid w:val="005D4073"/>
    <w:rsid w:val="005D40A7"/>
    <w:rsid w:val="005D442F"/>
    <w:rsid w:val="005D4600"/>
    <w:rsid w:val="005D4E4E"/>
    <w:rsid w:val="005D4EC5"/>
    <w:rsid w:val="005D4F92"/>
    <w:rsid w:val="005D5034"/>
    <w:rsid w:val="005D5368"/>
    <w:rsid w:val="005D5BE1"/>
    <w:rsid w:val="005D6195"/>
    <w:rsid w:val="005D6E5C"/>
    <w:rsid w:val="005D6F2D"/>
    <w:rsid w:val="005D74D6"/>
    <w:rsid w:val="005D76D9"/>
    <w:rsid w:val="005D7B0E"/>
    <w:rsid w:val="005E0160"/>
    <w:rsid w:val="005E064C"/>
    <w:rsid w:val="005E0A27"/>
    <w:rsid w:val="005E1801"/>
    <w:rsid w:val="005E1882"/>
    <w:rsid w:val="005E1B95"/>
    <w:rsid w:val="005E1F62"/>
    <w:rsid w:val="005E25D4"/>
    <w:rsid w:val="005E27F1"/>
    <w:rsid w:val="005E2A1D"/>
    <w:rsid w:val="005E2D87"/>
    <w:rsid w:val="005E3223"/>
    <w:rsid w:val="005E3793"/>
    <w:rsid w:val="005E3864"/>
    <w:rsid w:val="005E3D0E"/>
    <w:rsid w:val="005E3E18"/>
    <w:rsid w:val="005E4342"/>
    <w:rsid w:val="005E4665"/>
    <w:rsid w:val="005E4779"/>
    <w:rsid w:val="005E4846"/>
    <w:rsid w:val="005E5780"/>
    <w:rsid w:val="005E581B"/>
    <w:rsid w:val="005E617C"/>
    <w:rsid w:val="005E64D1"/>
    <w:rsid w:val="005E687B"/>
    <w:rsid w:val="005E6885"/>
    <w:rsid w:val="005E69ED"/>
    <w:rsid w:val="005E7297"/>
    <w:rsid w:val="005E72E5"/>
    <w:rsid w:val="005E74F0"/>
    <w:rsid w:val="005E75D8"/>
    <w:rsid w:val="005E7C58"/>
    <w:rsid w:val="005E7F06"/>
    <w:rsid w:val="005F060B"/>
    <w:rsid w:val="005F08E7"/>
    <w:rsid w:val="005F0A09"/>
    <w:rsid w:val="005F0CEC"/>
    <w:rsid w:val="005F1289"/>
    <w:rsid w:val="005F15F0"/>
    <w:rsid w:val="005F188C"/>
    <w:rsid w:val="005F1895"/>
    <w:rsid w:val="005F1BA4"/>
    <w:rsid w:val="005F1F42"/>
    <w:rsid w:val="005F209C"/>
    <w:rsid w:val="005F236D"/>
    <w:rsid w:val="005F2A8F"/>
    <w:rsid w:val="005F2AEE"/>
    <w:rsid w:val="005F2EF2"/>
    <w:rsid w:val="005F3102"/>
    <w:rsid w:val="005F32F2"/>
    <w:rsid w:val="005F34C5"/>
    <w:rsid w:val="005F369B"/>
    <w:rsid w:val="005F38F0"/>
    <w:rsid w:val="005F3C22"/>
    <w:rsid w:val="005F4250"/>
    <w:rsid w:val="005F431D"/>
    <w:rsid w:val="005F4399"/>
    <w:rsid w:val="005F43D3"/>
    <w:rsid w:val="005F44B9"/>
    <w:rsid w:val="005F540A"/>
    <w:rsid w:val="005F549C"/>
    <w:rsid w:val="005F54C9"/>
    <w:rsid w:val="005F5849"/>
    <w:rsid w:val="005F58E5"/>
    <w:rsid w:val="005F5BBF"/>
    <w:rsid w:val="005F608A"/>
    <w:rsid w:val="005F678A"/>
    <w:rsid w:val="005F6D3E"/>
    <w:rsid w:val="005F73FC"/>
    <w:rsid w:val="0060015F"/>
    <w:rsid w:val="00600916"/>
    <w:rsid w:val="00600D59"/>
    <w:rsid w:val="006015A3"/>
    <w:rsid w:val="0060169A"/>
    <w:rsid w:val="00602004"/>
    <w:rsid w:val="00602192"/>
    <w:rsid w:val="0060255B"/>
    <w:rsid w:val="00602625"/>
    <w:rsid w:val="0060287C"/>
    <w:rsid w:val="00602F4F"/>
    <w:rsid w:val="00603111"/>
    <w:rsid w:val="00603343"/>
    <w:rsid w:val="00603402"/>
    <w:rsid w:val="00603B7D"/>
    <w:rsid w:val="00603D96"/>
    <w:rsid w:val="0060408E"/>
    <w:rsid w:val="00604115"/>
    <w:rsid w:val="006044C2"/>
    <w:rsid w:val="006044CB"/>
    <w:rsid w:val="006048D7"/>
    <w:rsid w:val="00604C61"/>
    <w:rsid w:val="006050AF"/>
    <w:rsid w:val="006051AA"/>
    <w:rsid w:val="006053F0"/>
    <w:rsid w:val="00605411"/>
    <w:rsid w:val="00605EDB"/>
    <w:rsid w:val="0060623D"/>
    <w:rsid w:val="006062C9"/>
    <w:rsid w:val="006063FD"/>
    <w:rsid w:val="006069B4"/>
    <w:rsid w:val="00606A25"/>
    <w:rsid w:val="00606E86"/>
    <w:rsid w:val="0060789C"/>
    <w:rsid w:val="006078AE"/>
    <w:rsid w:val="00607B13"/>
    <w:rsid w:val="00607D1A"/>
    <w:rsid w:val="00610737"/>
    <w:rsid w:val="00610AC4"/>
    <w:rsid w:val="00610E8C"/>
    <w:rsid w:val="00611164"/>
    <w:rsid w:val="00611333"/>
    <w:rsid w:val="0061162B"/>
    <w:rsid w:val="00611768"/>
    <w:rsid w:val="0061189C"/>
    <w:rsid w:val="006119D9"/>
    <w:rsid w:val="006119E9"/>
    <w:rsid w:val="00611A4B"/>
    <w:rsid w:val="00611B2E"/>
    <w:rsid w:val="0061208A"/>
    <w:rsid w:val="006120DF"/>
    <w:rsid w:val="00612347"/>
    <w:rsid w:val="00612579"/>
    <w:rsid w:val="00612709"/>
    <w:rsid w:val="00612772"/>
    <w:rsid w:val="00612BE7"/>
    <w:rsid w:val="00612C7B"/>
    <w:rsid w:val="00612F21"/>
    <w:rsid w:val="0061302B"/>
    <w:rsid w:val="0061326C"/>
    <w:rsid w:val="00613281"/>
    <w:rsid w:val="00613528"/>
    <w:rsid w:val="00613BAA"/>
    <w:rsid w:val="00613CEC"/>
    <w:rsid w:val="0061419C"/>
    <w:rsid w:val="006142B6"/>
    <w:rsid w:val="00614360"/>
    <w:rsid w:val="00614E28"/>
    <w:rsid w:val="00614FCA"/>
    <w:rsid w:val="00615A6F"/>
    <w:rsid w:val="00615E07"/>
    <w:rsid w:val="006162C8"/>
    <w:rsid w:val="0061641B"/>
    <w:rsid w:val="0061668C"/>
    <w:rsid w:val="0061682B"/>
    <w:rsid w:val="00616E2B"/>
    <w:rsid w:val="0061766D"/>
    <w:rsid w:val="00617B04"/>
    <w:rsid w:val="00617DFF"/>
    <w:rsid w:val="0062080A"/>
    <w:rsid w:val="00620F20"/>
    <w:rsid w:val="00620F54"/>
    <w:rsid w:val="006214BA"/>
    <w:rsid w:val="006214D8"/>
    <w:rsid w:val="00621609"/>
    <w:rsid w:val="00621620"/>
    <w:rsid w:val="00621652"/>
    <w:rsid w:val="0062194E"/>
    <w:rsid w:val="00621E88"/>
    <w:rsid w:val="00622674"/>
    <w:rsid w:val="0062284F"/>
    <w:rsid w:val="00622B26"/>
    <w:rsid w:val="00622BA1"/>
    <w:rsid w:val="00622BF5"/>
    <w:rsid w:val="00622F5C"/>
    <w:rsid w:val="00623699"/>
    <w:rsid w:val="006237FE"/>
    <w:rsid w:val="00623829"/>
    <w:rsid w:val="00623E15"/>
    <w:rsid w:val="00623E44"/>
    <w:rsid w:val="00624C1A"/>
    <w:rsid w:val="00624FC6"/>
    <w:rsid w:val="00625104"/>
    <w:rsid w:val="006253B8"/>
    <w:rsid w:val="00625A0B"/>
    <w:rsid w:val="00625C1A"/>
    <w:rsid w:val="006268ED"/>
    <w:rsid w:val="00626E69"/>
    <w:rsid w:val="00627294"/>
    <w:rsid w:val="0062744B"/>
    <w:rsid w:val="00630323"/>
    <w:rsid w:val="00630357"/>
    <w:rsid w:val="006303B5"/>
    <w:rsid w:val="00630559"/>
    <w:rsid w:val="006307F3"/>
    <w:rsid w:val="00630809"/>
    <w:rsid w:val="00630AC3"/>
    <w:rsid w:val="0063124C"/>
    <w:rsid w:val="00631251"/>
    <w:rsid w:val="00631354"/>
    <w:rsid w:val="006318CD"/>
    <w:rsid w:val="00632059"/>
    <w:rsid w:val="006323C1"/>
    <w:rsid w:val="00632B86"/>
    <w:rsid w:val="00632C29"/>
    <w:rsid w:val="00632DB8"/>
    <w:rsid w:val="00632ED0"/>
    <w:rsid w:val="00633405"/>
    <w:rsid w:val="00633838"/>
    <w:rsid w:val="00633BC7"/>
    <w:rsid w:val="00633D1E"/>
    <w:rsid w:val="00634186"/>
    <w:rsid w:val="00635073"/>
    <w:rsid w:val="006353DA"/>
    <w:rsid w:val="0063579F"/>
    <w:rsid w:val="006358C1"/>
    <w:rsid w:val="00635ADA"/>
    <w:rsid w:val="006363DE"/>
    <w:rsid w:val="006365A3"/>
    <w:rsid w:val="00636767"/>
    <w:rsid w:val="006370E9"/>
    <w:rsid w:val="0063710F"/>
    <w:rsid w:val="00637176"/>
    <w:rsid w:val="00637725"/>
    <w:rsid w:val="00637C59"/>
    <w:rsid w:val="00637FFE"/>
    <w:rsid w:val="00640453"/>
    <w:rsid w:val="006407D7"/>
    <w:rsid w:val="0064142D"/>
    <w:rsid w:val="00641613"/>
    <w:rsid w:val="00641ECA"/>
    <w:rsid w:val="0064251A"/>
    <w:rsid w:val="0064255F"/>
    <w:rsid w:val="00642633"/>
    <w:rsid w:val="00642782"/>
    <w:rsid w:val="00642E08"/>
    <w:rsid w:val="006430DE"/>
    <w:rsid w:val="006434A4"/>
    <w:rsid w:val="0064383A"/>
    <w:rsid w:val="00643B18"/>
    <w:rsid w:val="00643D7F"/>
    <w:rsid w:val="00643F1A"/>
    <w:rsid w:val="00643F27"/>
    <w:rsid w:val="0064460F"/>
    <w:rsid w:val="00644769"/>
    <w:rsid w:val="00644793"/>
    <w:rsid w:val="00644B25"/>
    <w:rsid w:val="006458E6"/>
    <w:rsid w:val="00645D01"/>
    <w:rsid w:val="00646367"/>
    <w:rsid w:val="00646C3D"/>
    <w:rsid w:val="00646EF8"/>
    <w:rsid w:val="00647449"/>
    <w:rsid w:val="0064748C"/>
    <w:rsid w:val="00647553"/>
    <w:rsid w:val="006475B8"/>
    <w:rsid w:val="00647686"/>
    <w:rsid w:val="0064785D"/>
    <w:rsid w:val="00647D3C"/>
    <w:rsid w:val="006503BC"/>
    <w:rsid w:val="00650413"/>
    <w:rsid w:val="006504AF"/>
    <w:rsid w:val="006508A8"/>
    <w:rsid w:val="00650ADF"/>
    <w:rsid w:val="00650D81"/>
    <w:rsid w:val="00650EB8"/>
    <w:rsid w:val="0065100C"/>
    <w:rsid w:val="006512B4"/>
    <w:rsid w:val="00651651"/>
    <w:rsid w:val="00651D9A"/>
    <w:rsid w:val="00651E75"/>
    <w:rsid w:val="00652151"/>
    <w:rsid w:val="006522EB"/>
    <w:rsid w:val="006522EF"/>
    <w:rsid w:val="0065232E"/>
    <w:rsid w:val="0065290C"/>
    <w:rsid w:val="00652CB3"/>
    <w:rsid w:val="0065324E"/>
    <w:rsid w:val="00653735"/>
    <w:rsid w:val="006538D6"/>
    <w:rsid w:val="00653E43"/>
    <w:rsid w:val="006540F7"/>
    <w:rsid w:val="006542E2"/>
    <w:rsid w:val="00654394"/>
    <w:rsid w:val="006544B4"/>
    <w:rsid w:val="00654516"/>
    <w:rsid w:val="00654983"/>
    <w:rsid w:val="00654AAE"/>
    <w:rsid w:val="00655AFB"/>
    <w:rsid w:val="00655CAE"/>
    <w:rsid w:val="00655D1C"/>
    <w:rsid w:val="00655E39"/>
    <w:rsid w:val="006562EB"/>
    <w:rsid w:val="00656316"/>
    <w:rsid w:val="006563FF"/>
    <w:rsid w:val="00656500"/>
    <w:rsid w:val="0065676C"/>
    <w:rsid w:val="00656941"/>
    <w:rsid w:val="00656EDE"/>
    <w:rsid w:val="00656FD0"/>
    <w:rsid w:val="0065710E"/>
    <w:rsid w:val="006571BE"/>
    <w:rsid w:val="00657422"/>
    <w:rsid w:val="00657508"/>
    <w:rsid w:val="00657638"/>
    <w:rsid w:val="00657BBC"/>
    <w:rsid w:val="00657E84"/>
    <w:rsid w:val="00657F0E"/>
    <w:rsid w:val="00657F43"/>
    <w:rsid w:val="006604A1"/>
    <w:rsid w:val="00660CC2"/>
    <w:rsid w:val="00661573"/>
    <w:rsid w:val="006617B8"/>
    <w:rsid w:val="0066194F"/>
    <w:rsid w:val="00661AE2"/>
    <w:rsid w:val="00661B3B"/>
    <w:rsid w:val="00661D84"/>
    <w:rsid w:val="00661DF7"/>
    <w:rsid w:val="00661F07"/>
    <w:rsid w:val="006627E0"/>
    <w:rsid w:val="00662ABB"/>
    <w:rsid w:val="0066319A"/>
    <w:rsid w:val="00663833"/>
    <w:rsid w:val="00663C17"/>
    <w:rsid w:val="00663D5E"/>
    <w:rsid w:val="00663E9B"/>
    <w:rsid w:val="00663EE7"/>
    <w:rsid w:val="00663FC4"/>
    <w:rsid w:val="00664179"/>
    <w:rsid w:val="0066418B"/>
    <w:rsid w:val="00664970"/>
    <w:rsid w:val="00665121"/>
    <w:rsid w:val="00665184"/>
    <w:rsid w:val="006658F5"/>
    <w:rsid w:val="00665D95"/>
    <w:rsid w:val="00666769"/>
    <w:rsid w:val="006667FC"/>
    <w:rsid w:val="00666C91"/>
    <w:rsid w:val="00667815"/>
    <w:rsid w:val="00667816"/>
    <w:rsid w:val="006700C7"/>
    <w:rsid w:val="006706FB"/>
    <w:rsid w:val="00670EDF"/>
    <w:rsid w:val="00670F3E"/>
    <w:rsid w:val="00670F61"/>
    <w:rsid w:val="006710CD"/>
    <w:rsid w:val="0067154E"/>
    <w:rsid w:val="00671556"/>
    <w:rsid w:val="00672C17"/>
    <w:rsid w:val="00672D13"/>
    <w:rsid w:val="00672E5A"/>
    <w:rsid w:val="00672E7D"/>
    <w:rsid w:val="006732A2"/>
    <w:rsid w:val="0067335B"/>
    <w:rsid w:val="00673434"/>
    <w:rsid w:val="006736B3"/>
    <w:rsid w:val="00673DC3"/>
    <w:rsid w:val="0067411A"/>
    <w:rsid w:val="00674A09"/>
    <w:rsid w:val="00674E67"/>
    <w:rsid w:val="0067502C"/>
    <w:rsid w:val="00675030"/>
    <w:rsid w:val="006753C0"/>
    <w:rsid w:val="00675AEE"/>
    <w:rsid w:val="006769FA"/>
    <w:rsid w:val="00676BC1"/>
    <w:rsid w:val="00676D50"/>
    <w:rsid w:val="00677D73"/>
    <w:rsid w:val="0068020A"/>
    <w:rsid w:val="0068060B"/>
    <w:rsid w:val="00680A14"/>
    <w:rsid w:val="00680A15"/>
    <w:rsid w:val="00680A1B"/>
    <w:rsid w:val="00681499"/>
    <w:rsid w:val="00681669"/>
    <w:rsid w:val="0068186B"/>
    <w:rsid w:val="00681B1A"/>
    <w:rsid w:val="00681B74"/>
    <w:rsid w:val="00681DD8"/>
    <w:rsid w:val="00681DDE"/>
    <w:rsid w:val="00681F22"/>
    <w:rsid w:val="0068217F"/>
    <w:rsid w:val="0068226B"/>
    <w:rsid w:val="00682585"/>
    <w:rsid w:val="006825E2"/>
    <w:rsid w:val="00682626"/>
    <w:rsid w:val="00682856"/>
    <w:rsid w:val="00682B73"/>
    <w:rsid w:val="00682C50"/>
    <w:rsid w:val="00682CD5"/>
    <w:rsid w:val="0068342C"/>
    <w:rsid w:val="00683938"/>
    <w:rsid w:val="00683F36"/>
    <w:rsid w:val="006845FD"/>
    <w:rsid w:val="006846DB"/>
    <w:rsid w:val="006846EF"/>
    <w:rsid w:val="006848A2"/>
    <w:rsid w:val="00684C84"/>
    <w:rsid w:val="00684EAA"/>
    <w:rsid w:val="006852BB"/>
    <w:rsid w:val="0068541C"/>
    <w:rsid w:val="00685A55"/>
    <w:rsid w:val="00685BCB"/>
    <w:rsid w:val="00685D68"/>
    <w:rsid w:val="00686113"/>
    <w:rsid w:val="00686561"/>
    <w:rsid w:val="00686810"/>
    <w:rsid w:val="0068696B"/>
    <w:rsid w:val="006869FD"/>
    <w:rsid w:val="00686A71"/>
    <w:rsid w:val="0068715E"/>
    <w:rsid w:val="006871E3"/>
    <w:rsid w:val="00687231"/>
    <w:rsid w:val="0068739E"/>
    <w:rsid w:val="00687A35"/>
    <w:rsid w:val="00687BAC"/>
    <w:rsid w:val="00687EA4"/>
    <w:rsid w:val="00687F0C"/>
    <w:rsid w:val="0069017E"/>
    <w:rsid w:val="00690466"/>
    <w:rsid w:val="00690A7F"/>
    <w:rsid w:val="00690EF3"/>
    <w:rsid w:val="006913E2"/>
    <w:rsid w:val="006916E4"/>
    <w:rsid w:val="00691A11"/>
    <w:rsid w:val="00692B61"/>
    <w:rsid w:val="00692C67"/>
    <w:rsid w:val="00692ECE"/>
    <w:rsid w:val="00693609"/>
    <w:rsid w:val="00693F93"/>
    <w:rsid w:val="00694090"/>
    <w:rsid w:val="006943B4"/>
    <w:rsid w:val="00694F6C"/>
    <w:rsid w:val="006954CF"/>
    <w:rsid w:val="006961C2"/>
    <w:rsid w:val="00696BCD"/>
    <w:rsid w:val="00697D7B"/>
    <w:rsid w:val="006A081E"/>
    <w:rsid w:val="006A0B6C"/>
    <w:rsid w:val="006A105E"/>
    <w:rsid w:val="006A1256"/>
    <w:rsid w:val="006A2379"/>
    <w:rsid w:val="006A265C"/>
    <w:rsid w:val="006A2780"/>
    <w:rsid w:val="006A32A0"/>
    <w:rsid w:val="006A3408"/>
    <w:rsid w:val="006A3B7E"/>
    <w:rsid w:val="006A46DB"/>
    <w:rsid w:val="006A48A7"/>
    <w:rsid w:val="006A4BDF"/>
    <w:rsid w:val="006A4C89"/>
    <w:rsid w:val="006A4DCA"/>
    <w:rsid w:val="006A5578"/>
    <w:rsid w:val="006A5A6D"/>
    <w:rsid w:val="006A6094"/>
    <w:rsid w:val="006A60BF"/>
    <w:rsid w:val="006A6308"/>
    <w:rsid w:val="006A670E"/>
    <w:rsid w:val="006A69D7"/>
    <w:rsid w:val="006A6D12"/>
    <w:rsid w:val="006A73B8"/>
    <w:rsid w:val="006A76B4"/>
    <w:rsid w:val="006A7808"/>
    <w:rsid w:val="006B018D"/>
    <w:rsid w:val="006B02DB"/>
    <w:rsid w:val="006B0593"/>
    <w:rsid w:val="006B05EB"/>
    <w:rsid w:val="006B089D"/>
    <w:rsid w:val="006B0A5D"/>
    <w:rsid w:val="006B10CE"/>
    <w:rsid w:val="006B1675"/>
    <w:rsid w:val="006B1730"/>
    <w:rsid w:val="006B1AD2"/>
    <w:rsid w:val="006B1B87"/>
    <w:rsid w:val="006B1C10"/>
    <w:rsid w:val="006B1CA9"/>
    <w:rsid w:val="006B1F00"/>
    <w:rsid w:val="006B2036"/>
    <w:rsid w:val="006B22EC"/>
    <w:rsid w:val="006B24CD"/>
    <w:rsid w:val="006B2768"/>
    <w:rsid w:val="006B2863"/>
    <w:rsid w:val="006B2F51"/>
    <w:rsid w:val="006B35A8"/>
    <w:rsid w:val="006B3A47"/>
    <w:rsid w:val="006B3A79"/>
    <w:rsid w:val="006B3B70"/>
    <w:rsid w:val="006B3E5B"/>
    <w:rsid w:val="006B4113"/>
    <w:rsid w:val="006B42CF"/>
    <w:rsid w:val="006B4555"/>
    <w:rsid w:val="006B4A10"/>
    <w:rsid w:val="006B4ACD"/>
    <w:rsid w:val="006B4C19"/>
    <w:rsid w:val="006B4DB0"/>
    <w:rsid w:val="006B4E7C"/>
    <w:rsid w:val="006B5D86"/>
    <w:rsid w:val="006B5EA0"/>
    <w:rsid w:val="006B5EAF"/>
    <w:rsid w:val="006B5FD0"/>
    <w:rsid w:val="006B60B4"/>
    <w:rsid w:val="006B6133"/>
    <w:rsid w:val="006B6C28"/>
    <w:rsid w:val="006B6ED2"/>
    <w:rsid w:val="006B7456"/>
    <w:rsid w:val="006B74C5"/>
    <w:rsid w:val="006B7716"/>
    <w:rsid w:val="006B78AE"/>
    <w:rsid w:val="006B7AD2"/>
    <w:rsid w:val="006B7AEC"/>
    <w:rsid w:val="006B7CDD"/>
    <w:rsid w:val="006B7D15"/>
    <w:rsid w:val="006B7E0A"/>
    <w:rsid w:val="006C0020"/>
    <w:rsid w:val="006C06B7"/>
    <w:rsid w:val="006C08A9"/>
    <w:rsid w:val="006C0A7C"/>
    <w:rsid w:val="006C14CB"/>
    <w:rsid w:val="006C1A4D"/>
    <w:rsid w:val="006C1A5C"/>
    <w:rsid w:val="006C23FF"/>
    <w:rsid w:val="006C2A44"/>
    <w:rsid w:val="006C2CF8"/>
    <w:rsid w:val="006C2D8C"/>
    <w:rsid w:val="006C3010"/>
    <w:rsid w:val="006C3413"/>
    <w:rsid w:val="006C3805"/>
    <w:rsid w:val="006C3818"/>
    <w:rsid w:val="006C3A6A"/>
    <w:rsid w:val="006C3DCD"/>
    <w:rsid w:val="006C40CA"/>
    <w:rsid w:val="006C50A6"/>
    <w:rsid w:val="006C55F4"/>
    <w:rsid w:val="006C5736"/>
    <w:rsid w:val="006C5C5D"/>
    <w:rsid w:val="006C5D10"/>
    <w:rsid w:val="006C5FCC"/>
    <w:rsid w:val="006C61F6"/>
    <w:rsid w:val="006C6363"/>
    <w:rsid w:val="006C67F0"/>
    <w:rsid w:val="006C6BE5"/>
    <w:rsid w:val="006C7034"/>
    <w:rsid w:val="006C74A5"/>
    <w:rsid w:val="006C74CA"/>
    <w:rsid w:val="006C7699"/>
    <w:rsid w:val="006C76FA"/>
    <w:rsid w:val="006C78C9"/>
    <w:rsid w:val="006D00B3"/>
    <w:rsid w:val="006D0333"/>
    <w:rsid w:val="006D046F"/>
    <w:rsid w:val="006D084A"/>
    <w:rsid w:val="006D0C33"/>
    <w:rsid w:val="006D0CCD"/>
    <w:rsid w:val="006D1054"/>
    <w:rsid w:val="006D15EA"/>
    <w:rsid w:val="006D165D"/>
    <w:rsid w:val="006D1A98"/>
    <w:rsid w:val="006D1CE8"/>
    <w:rsid w:val="006D1D78"/>
    <w:rsid w:val="006D1DA8"/>
    <w:rsid w:val="006D1F12"/>
    <w:rsid w:val="006D24D2"/>
    <w:rsid w:val="006D251D"/>
    <w:rsid w:val="006D2CF1"/>
    <w:rsid w:val="006D2D1A"/>
    <w:rsid w:val="006D2F4F"/>
    <w:rsid w:val="006D2F60"/>
    <w:rsid w:val="006D2F86"/>
    <w:rsid w:val="006D3077"/>
    <w:rsid w:val="006D3A59"/>
    <w:rsid w:val="006D4234"/>
    <w:rsid w:val="006D43FD"/>
    <w:rsid w:val="006D444A"/>
    <w:rsid w:val="006D4B07"/>
    <w:rsid w:val="006D5155"/>
    <w:rsid w:val="006D5534"/>
    <w:rsid w:val="006D5934"/>
    <w:rsid w:val="006D64D6"/>
    <w:rsid w:val="006D6803"/>
    <w:rsid w:val="006D6957"/>
    <w:rsid w:val="006D6DA8"/>
    <w:rsid w:val="006D72CB"/>
    <w:rsid w:val="006D75D0"/>
    <w:rsid w:val="006D7648"/>
    <w:rsid w:val="006D779E"/>
    <w:rsid w:val="006D78C6"/>
    <w:rsid w:val="006D7D38"/>
    <w:rsid w:val="006E02E1"/>
    <w:rsid w:val="006E0481"/>
    <w:rsid w:val="006E05C6"/>
    <w:rsid w:val="006E0D34"/>
    <w:rsid w:val="006E1014"/>
    <w:rsid w:val="006E13BE"/>
    <w:rsid w:val="006E14E4"/>
    <w:rsid w:val="006E16B7"/>
    <w:rsid w:val="006E17F8"/>
    <w:rsid w:val="006E238C"/>
    <w:rsid w:val="006E24F8"/>
    <w:rsid w:val="006E2AA7"/>
    <w:rsid w:val="006E2D46"/>
    <w:rsid w:val="006E3040"/>
    <w:rsid w:val="006E34A6"/>
    <w:rsid w:val="006E3F2D"/>
    <w:rsid w:val="006E4343"/>
    <w:rsid w:val="006E48C6"/>
    <w:rsid w:val="006E49E3"/>
    <w:rsid w:val="006E4D9B"/>
    <w:rsid w:val="006E5372"/>
    <w:rsid w:val="006E58FB"/>
    <w:rsid w:val="006E5BDC"/>
    <w:rsid w:val="006E6399"/>
    <w:rsid w:val="006E648B"/>
    <w:rsid w:val="006E66EF"/>
    <w:rsid w:val="006E6824"/>
    <w:rsid w:val="006E684F"/>
    <w:rsid w:val="006E6E2E"/>
    <w:rsid w:val="006E791C"/>
    <w:rsid w:val="006F0001"/>
    <w:rsid w:val="006F08AD"/>
    <w:rsid w:val="006F09BB"/>
    <w:rsid w:val="006F0A7A"/>
    <w:rsid w:val="006F0B9F"/>
    <w:rsid w:val="006F0DAD"/>
    <w:rsid w:val="006F12BB"/>
    <w:rsid w:val="006F148A"/>
    <w:rsid w:val="006F234F"/>
    <w:rsid w:val="006F2445"/>
    <w:rsid w:val="006F25A7"/>
    <w:rsid w:val="006F2619"/>
    <w:rsid w:val="006F2926"/>
    <w:rsid w:val="006F2AA5"/>
    <w:rsid w:val="006F2B47"/>
    <w:rsid w:val="006F2DD0"/>
    <w:rsid w:val="006F30B6"/>
    <w:rsid w:val="006F36E4"/>
    <w:rsid w:val="006F3A56"/>
    <w:rsid w:val="006F46E1"/>
    <w:rsid w:val="006F4A13"/>
    <w:rsid w:val="006F4DE5"/>
    <w:rsid w:val="006F4EF9"/>
    <w:rsid w:val="006F5232"/>
    <w:rsid w:val="006F5686"/>
    <w:rsid w:val="006F59B9"/>
    <w:rsid w:val="006F614C"/>
    <w:rsid w:val="006F6426"/>
    <w:rsid w:val="006F6814"/>
    <w:rsid w:val="006F7221"/>
    <w:rsid w:val="006F7304"/>
    <w:rsid w:val="006F79D9"/>
    <w:rsid w:val="006F7BCE"/>
    <w:rsid w:val="007001DC"/>
    <w:rsid w:val="007006E3"/>
    <w:rsid w:val="0070090A"/>
    <w:rsid w:val="00700B7E"/>
    <w:rsid w:val="00700D23"/>
    <w:rsid w:val="00700D41"/>
    <w:rsid w:val="0070117F"/>
    <w:rsid w:val="00701214"/>
    <w:rsid w:val="00701575"/>
    <w:rsid w:val="00702910"/>
    <w:rsid w:val="00702BE7"/>
    <w:rsid w:val="00702E67"/>
    <w:rsid w:val="00702FBA"/>
    <w:rsid w:val="00703089"/>
    <w:rsid w:val="0070405A"/>
    <w:rsid w:val="0070421E"/>
    <w:rsid w:val="0070423B"/>
    <w:rsid w:val="007043FB"/>
    <w:rsid w:val="00704570"/>
    <w:rsid w:val="007048C2"/>
    <w:rsid w:val="0070491A"/>
    <w:rsid w:val="00704D35"/>
    <w:rsid w:val="007050F2"/>
    <w:rsid w:val="007054A3"/>
    <w:rsid w:val="007055D7"/>
    <w:rsid w:val="0070590A"/>
    <w:rsid w:val="00705913"/>
    <w:rsid w:val="00705C15"/>
    <w:rsid w:val="00705E97"/>
    <w:rsid w:val="00706010"/>
    <w:rsid w:val="00706A91"/>
    <w:rsid w:val="00706B1C"/>
    <w:rsid w:val="00706B38"/>
    <w:rsid w:val="0070767E"/>
    <w:rsid w:val="0070794A"/>
    <w:rsid w:val="007079C8"/>
    <w:rsid w:val="00707A9B"/>
    <w:rsid w:val="00707CAD"/>
    <w:rsid w:val="00707D0C"/>
    <w:rsid w:val="0071014C"/>
    <w:rsid w:val="007101E4"/>
    <w:rsid w:val="0071048E"/>
    <w:rsid w:val="00710743"/>
    <w:rsid w:val="00710882"/>
    <w:rsid w:val="007108BD"/>
    <w:rsid w:val="00710A41"/>
    <w:rsid w:val="00710AE0"/>
    <w:rsid w:val="00710DE6"/>
    <w:rsid w:val="00710DF5"/>
    <w:rsid w:val="00711039"/>
    <w:rsid w:val="007114CF"/>
    <w:rsid w:val="0071185A"/>
    <w:rsid w:val="00711B1E"/>
    <w:rsid w:val="00711C42"/>
    <w:rsid w:val="007125B8"/>
    <w:rsid w:val="00712BA9"/>
    <w:rsid w:val="00712BDC"/>
    <w:rsid w:val="00712C6F"/>
    <w:rsid w:val="00712EC4"/>
    <w:rsid w:val="00713022"/>
    <w:rsid w:val="007132FB"/>
    <w:rsid w:val="007139CE"/>
    <w:rsid w:val="00713A36"/>
    <w:rsid w:val="00713E1C"/>
    <w:rsid w:val="00713ED4"/>
    <w:rsid w:val="00714547"/>
    <w:rsid w:val="007146D0"/>
    <w:rsid w:val="00714A9B"/>
    <w:rsid w:val="00714B8B"/>
    <w:rsid w:val="00714E98"/>
    <w:rsid w:val="00715788"/>
    <w:rsid w:val="0071582C"/>
    <w:rsid w:val="00715EB1"/>
    <w:rsid w:val="00716018"/>
    <w:rsid w:val="00716086"/>
    <w:rsid w:val="007160A0"/>
    <w:rsid w:val="007163B2"/>
    <w:rsid w:val="007163CC"/>
    <w:rsid w:val="007164F8"/>
    <w:rsid w:val="00716F25"/>
    <w:rsid w:val="00717099"/>
    <w:rsid w:val="0071772E"/>
    <w:rsid w:val="0071776C"/>
    <w:rsid w:val="0071779D"/>
    <w:rsid w:val="00717B47"/>
    <w:rsid w:val="00717E2A"/>
    <w:rsid w:val="00717FAA"/>
    <w:rsid w:val="00717FE7"/>
    <w:rsid w:val="007202EC"/>
    <w:rsid w:val="0072062B"/>
    <w:rsid w:val="007209BD"/>
    <w:rsid w:val="0072179F"/>
    <w:rsid w:val="00721809"/>
    <w:rsid w:val="0072225B"/>
    <w:rsid w:val="007222FF"/>
    <w:rsid w:val="00722A4B"/>
    <w:rsid w:val="00722B27"/>
    <w:rsid w:val="00723025"/>
    <w:rsid w:val="0072305E"/>
    <w:rsid w:val="007231F9"/>
    <w:rsid w:val="0072334C"/>
    <w:rsid w:val="00723661"/>
    <w:rsid w:val="0072383F"/>
    <w:rsid w:val="0072393C"/>
    <w:rsid w:val="00723ADE"/>
    <w:rsid w:val="00723EFF"/>
    <w:rsid w:val="00724326"/>
    <w:rsid w:val="00724B68"/>
    <w:rsid w:val="00725458"/>
    <w:rsid w:val="00725AA7"/>
    <w:rsid w:val="007260C4"/>
    <w:rsid w:val="007260C9"/>
    <w:rsid w:val="00726252"/>
    <w:rsid w:val="007264D6"/>
    <w:rsid w:val="00726E68"/>
    <w:rsid w:val="007273A4"/>
    <w:rsid w:val="00727903"/>
    <w:rsid w:val="00727A0F"/>
    <w:rsid w:val="00730016"/>
    <w:rsid w:val="00730076"/>
    <w:rsid w:val="00730275"/>
    <w:rsid w:val="0073062D"/>
    <w:rsid w:val="007308D2"/>
    <w:rsid w:val="00730A5C"/>
    <w:rsid w:val="00730B0F"/>
    <w:rsid w:val="00731301"/>
    <w:rsid w:val="00731A73"/>
    <w:rsid w:val="00731AA8"/>
    <w:rsid w:val="00731C03"/>
    <w:rsid w:val="00731C28"/>
    <w:rsid w:val="00731D23"/>
    <w:rsid w:val="00731F1F"/>
    <w:rsid w:val="00731F4C"/>
    <w:rsid w:val="00732053"/>
    <w:rsid w:val="007323E6"/>
    <w:rsid w:val="007325CE"/>
    <w:rsid w:val="007326AA"/>
    <w:rsid w:val="007329B0"/>
    <w:rsid w:val="00732CD1"/>
    <w:rsid w:val="00732E53"/>
    <w:rsid w:val="00732FA8"/>
    <w:rsid w:val="0073345C"/>
    <w:rsid w:val="007335BD"/>
    <w:rsid w:val="007336B8"/>
    <w:rsid w:val="00733B8E"/>
    <w:rsid w:val="0073430D"/>
    <w:rsid w:val="00734675"/>
    <w:rsid w:val="007349A9"/>
    <w:rsid w:val="007352F2"/>
    <w:rsid w:val="00735403"/>
    <w:rsid w:val="00735652"/>
    <w:rsid w:val="007357E1"/>
    <w:rsid w:val="00735BE1"/>
    <w:rsid w:val="00735D44"/>
    <w:rsid w:val="00736571"/>
    <w:rsid w:val="00736AA0"/>
    <w:rsid w:val="00736FC5"/>
    <w:rsid w:val="00740192"/>
    <w:rsid w:val="0074020B"/>
    <w:rsid w:val="007402DF"/>
    <w:rsid w:val="00740541"/>
    <w:rsid w:val="00740861"/>
    <w:rsid w:val="0074086A"/>
    <w:rsid w:val="00740F31"/>
    <w:rsid w:val="00741433"/>
    <w:rsid w:val="007415CF"/>
    <w:rsid w:val="007422BC"/>
    <w:rsid w:val="0074251A"/>
    <w:rsid w:val="00742E33"/>
    <w:rsid w:val="00743381"/>
    <w:rsid w:val="007434F7"/>
    <w:rsid w:val="00744F2F"/>
    <w:rsid w:val="00746757"/>
    <w:rsid w:val="007467B6"/>
    <w:rsid w:val="00746BD3"/>
    <w:rsid w:val="00746E28"/>
    <w:rsid w:val="00746E66"/>
    <w:rsid w:val="00746E90"/>
    <w:rsid w:val="00746FF1"/>
    <w:rsid w:val="007472D5"/>
    <w:rsid w:val="00747688"/>
    <w:rsid w:val="00747778"/>
    <w:rsid w:val="00747FDF"/>
    <w:rsid w:val="007500C0"/>
    <w:rsid w:val="007504AF"/>
    <w:rsid w:val="00750504"/>
    <w:rsid w:val="007507A4"/>
    <w:rsid w:val="00750A62"/>
    <w:rsid w:val="00750A70"/>
    <w:rsid w:val="00750C13"/>
    <w:rsid w:val="00750CA3"/>
    <w:rsid w:val="00750F2A"/>
    <w:rsid w:val="00751691"/>
    <w:rsid w:val="007519FC"/>
    <w:rsid w:val="007520AF"/>
    <w:rsid w:val="007520CC"/>
    <w:rsid w:val="00752323"/>
    <w:rsid w:val="007526D4"/>
    <w:rsid w:val="00752C98"/>
    <w:rsid w:val="0075395F"/>
    <w:rsid w:val="00753A36"/>
    <w:rsid w:val="0075411C"/>
    <w:rsid w:val="0075448A"/>
    <w:rsid w:val="00754A5E"/>
    <w:rsid w:val="00755111"/>
    <w:rsid w:val="00755440"/>
    <w:rsid w:val="00755478"/>
    <w:rsid w:val="007563E7"/>
    <w:rsid w:val="00756769"/>
    <w:rsid w:val="00757717"/>
    <w:rsid w:val="00760355"/>
    <w:rsid w:val="007604A4"/>
    <w:rsid w:val="00760656"/>
    <w:rsid w:val="00760B1F"/>
    <w:rsid w:val="00760FE4"/>
    <w:rsid w:val="00761017"/>
    <w:rsid w:val="007614AA"/>
    <w:rsid w:val="00761572"/>
    <w:rsid w:val="00761912"/>
    <w:rsid w:val="00762D66"/>
    <w:rsid w:val="0076306E"/>
    <w:rsid w:val="00763159"/>
    <w:rsid w:val="007636F5"/>
    <w:rsid w:val="007639CC"/>
    <w:rsid w:val="00764033"/>
    <w:rsid w:val="00764185"/>
    <w:rsid w:val="007641B0"/>
    <w:rsid w:val="0076440B"/>
    <w:rsid w:val="00764637"/>
    <w:rsid w:val="007647B5"/>
    <w:rsid w:val="007648CB"/>
    <w:rsid w:val="007652C1"/>
    <w:rsid w:val="00765819"/>
    <w:rsid w:val="00765A41"/>
    <w:rsid w:val="00765A77"/>
    <w:rsid w:val="00765C90"/>
    <w:rsid w:val="00765FD8"/>
    <w:rsid w:val="007664C3"/>
    <w:rsid w:val="00766545"/>
    <w:rsid w:val="00767166"/>
    <w:rsid w:val="007677D2"/>
    <w:rsid w:val="007679B8"/>
    <w:rsid w:val="00767AA4"/>
    <w:rsid w:val="00767B0B"/>
    <w:rsid w:val="00767D50"/>
    <w:rsid w:val="00767DCE"/>
    <w:rsid w:val="00767DEF"/>
    <w:rsid w:val="00770002"/>
    <w:rsid w:val="007706EE"/>
    <w:rsid w:val="00770D65"/>
    <w:rsid w:val="00770F87"/>
    <w:rsid w:val="00771012"/>
    <w:rsid w:val="00771102"/>
    <w:rsid w:val="00771445"/>
    <w:rsid w:val="007714B4"/>
    <w:rsid w:val="00771615"/>
    <w:rsid w:val="007716FE"/>
    <w:rsid w:val="00771835"/>
    <w:rsid w:val="00771989"/>
    <w:rsid w:val="00771AF8"/>
    <w:rsid w:val="00771E2D"/>
    <w:rsid w:val="00771F3B"/>
    <w:rsid w:val="00772388"/>
    <w:rsid w:val="0077244D"/>
    <w:rsid w:val="00772527"/>
    <w:rsid w:val="007726C5"/>
    <w:rsid w:val="007726E8"/>
    <w:rsid w:val="00772EBC"/>
    <w:rsid w:val="00772F2F"/>
    <w:rsid w:val="0077308F"/>
    <w:rsid w:val="007731BA"/>
    <w:rsid w:val="00773548"/>
    <w:rsid w:val="007735C1"/>
    <w:rsid w:val="0077362B"/>
    <w:rsid w:val="00773893"/>
    <w:rsid w:val="00773AD0"/>
    <w:rsid w:val="00773B41"/>
    <w:rsid w:val="00773D4C"/>
    <w:rsid w:val="007745E2"/>
    <w:rsid w:val="00774B4C"/>
    <w:rsid w:val="00775235"/>
    <w:rsid w:val="007753F0"/>
    <w:rsid w:val="00775440"/>
    <w:rsid w:val="00775662"/>
    <w:rsid w:val="007756B3"/>
    <w:rsid w:val="00775988"/>
    <w:rsid w:val="00775A2E"/>
    <w:rsid w:val="00775AD1"/>
    <w:rsid w:val="00776011"/>
    <w:rsid w:val="0077648D"/>
    <w:rsid w:val="007769B4"/>
    <w:rsid w:val="00776B9F"/>
    <w:rsid w:val="00776C0B"/>
    <w:rsid w:val="00776E84"/>
    <w:rsid w:val="00777381"/>
    <w:rsid w:val="0077766F"/>
    <w:rsid w:val="007777A6"/>
    <w:rsid w:val="0077780B"/>
    <w:rsid w:val="00777A98"/>
    <w:rsid w:val="00777AA5"/>
    <w:rsid w:val="007802FA"/>
    <w:rsid w:val="00780355"/>
    <w:rsid w:val="00780EFB"/>
    <w:rsid w:val="00781AF6"/>
    <w:rsid w:val="00782420"/>
    <w:rsid w:val="007825CB"/>
    <w:rsid w:val="00782913"/>
    <w:rsid w:val="00782C48"/>
    <w:rsid w:val="00782C60"/>
    <w:rsid w:val="00782CAC"/>
    <w:rsid w:val="007830DF"/>
    <w:rsid w:val="00783311"/>
    <w:rsid w:val="00783593"/>
    <w:rsid w:val="00783869"/>
    <w:rsid w:val="007839D3"/>
    <w:rsid w:val="00783C33"/>
    <w:rsid w:val="00783E95"/>
    <w:rsid w:val="00783FE1"/>
    <w:rsid w:val="00784077"/>
    <w:rsid w:val="007843E5"/>
    <w:rsid w:val="00784785"/>
    <w:rsid w:val="00784831"/>
    <w:rsid w:val="00784E0E"/>
    <w:rsid w:val="007850B4"/>
    <w:rsid w:val="007851F1"/>
    <w:rsid w:val="007852CB"/>
    <w:rsid w:val="007853BC"/>
    <w:rsid w:val="0078540F"/>
    <w:rsid w:val="00785914"/>
    <w:rsid w:val="00785DAC"/>
    <w:rsid w:val="00785ECA"/>
    <w:rsid w:val="00786909"/>
    <w:rsid w:val="007869CE"/>
    <w:rsid w:val="00786C59"/>
    <w:rsid w:val="00786DEE"/>
    <w:rsid w:val="00787314"/>
    <w:rsid w:val="00787AE8"/>
    <w:rsid w:val="00787AF7"/>
    <w:rsid w:val="00787F12"/>
    <w:rsid w:val="00787FCE"/>
    <w:rsid w:val="00790166"/>
    <w:rsid w:val="007902E6"/>
    <w:rsid w:val="007909D3"/>
    <w:rsid w:val="00790DFA"/>
    <w:rsid w:val="00790FE0"/>
    <w:rsid w:val="007912B8"/>
    <w:rsid w:val="0079134D"/>
    <w:rsid w:val="00791564"/>
    <w:rsid w:val="00791658"/>
    <w:rsid w:val="0079183A"/>
    <w:rsid w:val="007919D5"/>
    <w:rsid w:val="00792445"/>
    <w:rsid w:val="00792A56"/>
    <w:rsid w:val="00792CBB"/>
    <w:rsid w:val="00792F35"/>
    <w:rsid w:val="007936CB"/>
    <w:rsid w:val="00793A71"/>
    <w:rsid w:val="00793CDD"/>
    <w:rsid w:val="00793DD4"/>
    <w:rsid w:val="007943DC"/>
    <w:rsid w:val="007949EC"/>
    <w:rsid w:val="00794DA9"/>
    <w:rsid w:val="00795440"/>
    <w:rsid w:val="007957C8"/>
    <w:rsid w:val="00795992"/>
    <w:rsid w:val="00795C53"/>
    <w:rsid w:val="00796B80"/>
    <w:rsid w:val="00796C05"/>
    <w:rsid w:val="00797932"/>
    <w:rsid w:val="00797957"/>
    <w:rsid w:val="007A009C"/>
    <w:rsid w:val="007A02CF"/>
    <w:rsid w:val="007A0774"/>
    <w:rsid w:val="007A088D"/>
    <w:rsid w:val="007A0CE2"/>
    <w:rsid w:val="007A0E98"/>
    <w:rsid w:val="007A1235"/>
    <w:rsid w:val="007A1B65"/>
    <w:rsid w:val="007A1CF0"/>
    <w:rsid w:val="007A21C7"/>
    <w:rsid w:val="007A24D3"/>
    <w:rsid w:val="007A2C14"/>
    <w:rsid w:val="007A2EDB"/>
    <w:rsid w:val="007A305D"/>
    <w:rsid w:val="007A366F"/>
    <w:rsid w:val="007A3940"/>
    <w:rsid w:val="007A3948"/>
    <w:rsid w:val="007A3D66"/>
    <w:rsid w:val="007A41F2"/>
    <w:rsid w:val="007A4245"/>
    <w:rsid w:val="007A436F"/>
    <w:rsid w:val="007A44CB"/>
    <w:rsid w:val="007A4B2B"/>
    <w:rsid w:val="007A4B84"/>
    <w:rsid w:val="007A4EA7"/>
    <w:rsid w:val="007A5180"/>
    <w:rsid w:val="007A5280"/>
    <w:rsid w:val="007A5378"/>
    <w:rsid w:val="007A5BDF"/>
    <w:rsid w:val="007A5E52"/>
    <w:rsid w:val="007A5E89"/>
    <w:rsid w:val="007A60C1"/>
    <w:rsid w:val="007A61A0"/>
    <w:rsid w:val="007A6315"/>
    <w:rsid w:val="007A639A"/>
    <w:rsid w:val="007A6430"/>
    <w:rsid w:val="007A6547"/>
    <w:rsid w:val="007A668C"/>
    <w:rsid w:val="007A6830"/>
    <w:rsid w:val="007A6C8C"/>
    <w:rsid w:val="007A6F71"/>
    <w:rsid w:val="007A74D6"/>
    <w:rsid w:val="007A7CEB"/>
    <w:rsid w:val="007A7E40"/>
    <w:rsid w:val="007A7EFC"/>
    <w:rsid w:val="007B0143"/>
    <w:rsid w:val="007B029B"/>
    <w:rsid w:val="007B02BE"/>
    <w:rsid w:val="007B0450"/>
    <w:rsid w:val="007B046C"/>
    <w:rsid w:val="007B094F"/>
    <w:rsid w:val="007B0ABE"/>
    <w:rsid w:val="007B0BC1"/>
    <w:rsid w:val="007B0D62"/>
    <w:rsid w:val="007B1629"/>
    <w:rsid w:val="007B1680"/>
    <w:rsid w:val="007B1713"/>
    <w:rsid w:val="007B1817"/>
    <w:rsid w:val="007B1DAB"/>
    <w:rsid w:val="007B1FBF"/>
    <w:rsid w:val="007B2199"/>
    <w:rsid w:val="007B24AE"/>
    <w:rsid w:val="007B283B"/>
    <w:rsid w:val="007B2936"/>
    <w:rsid w:val="007B29BF"/>
    <w:rsid w:val="007B2B4C"/>
    <w:rsid w:val="007B2EFE"/>
    <w:rsid w:val="007B332E"/>
    <w:rsid w:val="007B3435"/>
    <w:rsid w:val="007B3454"/>
    <w:rsid w:val="007B346D"/>
    <w:rsid w:val="007B44C7"/>
    <w:rsid w:val="007B4754"/>
    <w:rsid w:val="007B48AC"/>
    <w:rsid w:val="007B4A0D"/>
    <w:rsid w:val="007B50E1"/>
    <w:rsid w:val="007B50FB"/>
    <w:rsid w:val="007B5318"/>
    <w:rsid w:val="007B541C"/>
    <w:rsid w:val="007B5805"/>
    <w:rsid w:val="007B581F"/>
    <w:rsid w:val="007B5887"/>
    <w:rsid w:val="007B60B6"/>
    <w:rsid w:val="007B63B4"/>
    <w:rsid w:val="007B6665"/>
    <w:rsid w:val="007B67F2"/>
    <w:rsid w:val="007B6B02"/>
    <w:rsid w:val="007B6F3A"/>
    <w:rsid w:val="007B6FE6"/>
    <w:rsid w:val="007B773C"/>
    <w:rsid w:val="007B78C5"/>
    <w:rsid w:val="007B7CD3"/>
    <w:rsid w:val="007B7CE5"/>
    <w:rsid w:val="007B7D8C"/>
    <w:rsid w:val="007C02A1"/>
    <w:rsid w:val="007C0555"/>
    <w:rsid w:val="007C0691"/>
    <w:rsid w:val="007C0A8C"/>
    <w:rsid w:val="007C0ADB"/>
    <w:rsid w:val="007C0B5E"/>
    <w:rsid w:val="007C0D5A"/>
    <w:rsid w:val="007C0E36"/>
    <w:rsid w:val="007C0EC6"/>
    <w:rsid w:val="007C10D7"/>
    <w:rsid w:val="007C11C9"/>
    <w:rsid w:val="007C170E"/>
    <w:rsid w:val="007C17C9"/>
    <w:rsid w:val="007C1C15"/>
    <w:rsid w:val="007C1DAE"/>
    <w:rsid w:val="007C1E3F"/>
    <w:rsid w:val="007C1E56"/>
    <w:rsid w:val="007C22E4"/>
    <w:rsid w:val="007C2F09"/>
    <w:rsid w:val="007C3185"/>
    <w:rsid w:val="007C32EB"/>
    <w:rsid w:val="007C3674"/>
    <w:rsid w:val="007C39EE"/>
    <w:rsid w:val="007C3D73"/>
    <w:rsid w:val="007C3E39"/>
    <w:rsid w:val="007C42DF"/>
    <w:rsid w:val="007C45FD"/>
    <w:rsid w:val="007C46AF"/>
    <w:rsid w:val="007C4F17"/>
    <w:rsid w:val="007C4FE3"/>
    <w:rsid w:val="007C5460"/>
    <w:rsid w:val="007C5D04"/>
    <w:rsid w:val="007C6216"/>
    <w:rsid w:val="007C6294"/>
    <w:rsid w:val="007C660A"/>
    <w:rsid w:val="007C666B"/>
    <w:rsid w:val="007C6803"/>
    <w:rsid w:val="007C7311"/>
    <w:rsid w:val="007C7971"/>
    <w:rsid w:val="007C7E9B"/>
    <w:rsid w:val="007D0571"/>
    <w:rsid w:val="007D070A"/>
    <w:rsid w:val="007D083C"/>
    <w:rsid w:val="007D0F4E"/>
    <w:rsid w:val="007D1EBC"/>
    <w:rsid w:val="007D210B"/>
    <w:rsid w:val="007D2940"/>
    <w:rsid w:val="007D29B9"/>
    <w:rsid w:val="007D3756"/>
    <w:rsid w:val="007D3B45"/>
    <w:rsid w:val="007D3BE0"/>
    <w:rsid w:val="007D3D13"/>
    <w:rsid w:val="007D3EE6"/>
    <w:rsid w:val="007D420F"/>
    <w:rsid w:val="007D42E2"/>
    <w:rsid w:val="007D433D"/>
    <w:rsid w:val="007D4379"/>
    <w:rsid w:val="007D4572"/>
    <w:rsid w:val="007D46DE"/>
    <w:rsid w:val="007D4C75"/>
    <w:rsid w:val="007D4D2E"/>
    <w:rsid w:val="007D55B6"/>
    <w:rsid w:val="007D58C1"/>
    <w:rsid w:val="007D5C5E"/>
    <w:rsid w:val="007D5C7F"/>
    <w:rsid w:val="007D6114"/>
    <w:rsid w:val="007D61B8"/>
    <w:rsid w:val="007D6366"/>
    <w:rsid w:val="007D6544"/>
    <w:rsid w:val="007D6876"/>
    <w:rsid w:val="007D71DA"/>
    <w:rsid w:val="007D740B"/>
    <w:rsid w:val="007D758E"/>
    <w:rsid w:val="007D76CF"/>
    <w:rsid w:val="007D7905"/>
    <w:rsid w:val="007D79F5"/>
    <w:rsid w:val="007D7E6E"/>
    <w:rsid w:val="007E0010"/>
    <w:rsid w:val="007E01C1"/>
    <w:rsid w:val="007E0405"/>
    <w:rsid w:val="007E04DC"/>
    <w:rsid w:val="007E0BB1"/>
    <w:rsid w:val="007E0ED1"/>
    <w:rsid w:val="007E275C"/>
    <w:rsid w:val="007E2DE2"/>
    <w:rsid w:val="007E2FBA"/>
    <w:rsid w:val="007E2FD8"/>
    <w:rsid w:val="007E352E"/>
    <w:rsid w:val="007E393A"/>
    <w:rsid w:val="007E3A22"/>
    <w:rsid w:val="007E44AE"/>
    <w:rsid w:val="007E4685"/>
    <w:rsid w:val="007E48E9"/>
    <w:rsid w:val="007E4D06"/>
    <w:rsid w:val="007E50CD"/>
    <w:rsid w:val="007E51DE"/>
    <w:rsid w:val="007E55BE"/>
    <w:rsid w:val="007E57BA"/>
    <w:rsid w:val="007E5F16"/>
    <w:rsid w:val="007E623F"/>
    <w:rsid w:val="007E667D"/>
    <w:rsid w:val="007E6788"/>
    <w:rsid w:val="007E6D4C"/>
    <w:rsid w:val="007E7241"/>
    <w:rsid w:val="007E76D8"/>
    <w:rsid w:val="007E771D"/>
    <w:rsid w:val="007E7AFD"/>
    <w:rsid w:val="007F004C"/>
    <w:rsid w:val="007F1272"/>
    <w:rsid w:val="007F140C"/>
    <w:rsid w:val="007F1835"/>
    <w:rsid w:val="007F18D6"/>
    <w:rsid w:val="007F1AE3"/>
    <w:rsid w:val="007F250B"/>
    <w:rsid w:val="007F35FD"/>
    <w:rsid w:val="007F3894"/>
    <w:rsid w:val="007F38D5"/>
    <w:rsid w:val="007F3961"/>
    <w:rsid w:val="007F3AFE"/>
    <w:rsid w:val="007F3B9E"/>
    <w:rsid w:val="007F43E5"/>
    <w:rsid w:val="007F56EB"/>
    <w:rsid w:val="007F6435"/>
    <w:rsid w:val="007F64DD"/>
    <w:rsid w:val="007F6606"/>
    <w:rsid w:val="007F67B2"/>
    <w:rsid w:val="007F6DA3"/>
    <w:rsid w:val="007F6DBA"/>
    <w:rsid w:val="007F71D7"/>
    <w:rsid w:val="007F7393"/>
    <w:rsid w:val="007F78E9"/>
    <w:rsid w:val="007F78FC"/>
    <w:rsid w:val="007F7BEF"/>
    <w:rsid w:val="007F7E7C"/>
    <w:rsid w:val="007F7FDE"/>
    <w:rsid w:val="008001E7"/>
    <w:rsid w:val="00800375"/>
    <w:rsid w:val="00800504"/>
    <w:rsid w:val="00800B3B"/>
    <w:rsid w:val="00800C7A"/>
    <w:rsid w:val="00801498"/>
    <w:rsid w:val="008018EC"/>
    <w:rsid w:val="008024D6"/>
    <w:rsid w:val="00802A49"/>
    <w:rsid w:val="00802E2C"/>
    <w:rsid w:val="0080319D"/>
    <w:rsid w:val="0080380E"/>
    <w:rsid w:val="00803FA0"/>
    <w:rsid w:val="00804301"/>
    <w:rsid w:val="008048B9"/>
    <w:rsid w:val="00804A00"/>
    <w:rsid w:val="00804C2A"/>
    <w:rsid w:val="00804C35"/>
    <w:rsid w:val="00804C3B"/>
    <w:rsid w:val="00805581"/>
    <w:rsid w:val="0080576F"/>
    <w:rsid w:val="00805787"/>
    <w:rsid w:val="008057AF"/>
    <w:rsid w:val="00805E93"/>
    <w:rsid w:val="0080606C"/>
    <w:rsid w:val="00806717"/>
    <w:rsid w:val="00806720"/>
    <w:rsid w:val="0080692B"/>
    <w:rsid w:val="00806935"/>
    <w:rsid w:val="00806BBC"/>
    <w:rsid w:val="00806CE3"/>
    <w:rsid w:val="00806E4C"/>
    <w:rsid w:val="0080769A"/>
    <w:rsid w:val="00807758"/>
    <w:rsid w:val="00807D53"/>
    <w:rsid w:val="00810076"/>
    <w:rsid w:val="00810200"/>
    <w:rsid w:val="008106D2"/>
    <w:rsid w:val="008106F7"/>
    <w:rsid w:val="00810C19"/>
    <w:rsid w:val="00810CB8"/>
    <w:rsid w:val="00811911"/>
    <w:rsid w:val="00811966"/>
    <w:rsid w:val="00811BE6"/>
    <w:rsid w:val="00812825"/>
    <w:rsid w:val="008137A6"/>
    <w:rsid w:val="008137E4"/>
    <w:rsid w:val="0081387D"/>
    <w:rsid w:val="00813DAC"/>
    <w:rsid w:val="0081461F"/>
    <w:rsid w:val="00814906"/>
    <w:rsid w:val="00814AEB"/>
    <w:rsid w:val="008152E9"/>
    <w:rsid w:val="00815579"/>
    <w:rsid w:val="008155CD"/>
    <w:rsid w:val="008159FE"/>
    <w:rsid w:val="00815A8C"/>
    <w:rsid w:val="00816446"/>
    <w:rsid w:val="00816CBD"/>
    <w:rsid w:val="00816D68"/>
    <w:rsid w:val="0081754E"/>
    <w:rsid w:val="00817664"/>
    <w:rsid w:val="00817790"/>
    <w:rsid w:val="008178AF"/>
    <w:rsid w:val="00817A5F"/>
    <w:rsid w:val="00817BE8"/>
    <w:rsid w:val="00820427"/>
    <w:rsid w:val="0082098A"/>
    <w:rsid w:val="008210D4"/>
    <w:rsid w:val="00821112"/>
    <w:rsid w:val="00821609"/>
    <w:rsid w:val="00821990"/>
    <w:rsid w:val="008219DA"/>
    <w:rsid w:val="00822058"/>
    <w:rsid w:val="0082232D"/>
    <w:rsid w:val="008226D1"/>
    <w:rsid w:val="00822D49"/>
    <w:rsid w:val="0082309A"/>
    <w:rsid w:val="00823204"/>
    <w:rsid w:val="008237C0"/>
    <w:rsid w:val="00823855"/>
    <w:rsid w:val="0082387A"/>
    <w:rsid w:val="0082387B"/>
    <w:rsid w:val="00823988"/>
    <w:rsid w:val="00823BE8"/>
    <w:rsid w:val="00823C11"/>
    <w:rsid w:val="00823D2C"/>
    <w:rsid w:val="00824DFE"/>
    <w:rsid w:val="008255E4"/>
    <w:rsid w:val="00825A3B"/>
    <w:rsid w:val="00825DE4"/>
    <w:rsid w:val="00825E44"/>
    <w:rsid w:val="0082662A"/>
    <w:rsid w:val="00826672"/>
    <w:rsid w:val="00826812"/>
    <w:rsid w:val="00826E45"/>
    <w:rsid w:val="00827637"/>
    <w:rsid w:val="00827BCA"/>
    <w:rsid w:val="00827E7C"/>
    <w:rsid w:val="00830326"/>
    <w:rsid w:val="00830752"/>
    <w:rsid w:val="00830CE5"/>
    <w:rsid w:val="00830DB7"/>
    <w:rsid w:val="008315E0"/>
    <w:rsid w:val="0083189C"/>
    <w:rsid w:val="00831A99"/>
    <w:rsid w:val="00831B5E"/>
    <w:rsid w:val="00831C53"/>
    <w:rsid w:val="00831FCF"/>
    <w:rsid w:val="00832447"/>
    <w:rsid w:val="008324FE"/>
    <w:rsid w:val="008331F4"/>
    <w:rsid w:val="008334D0"/>
    <w:rsid w:val="008336CD"/>
    <w:rsid w:val="008337B2"/>
    <w:rsid w:val="00833DC0"/>
    <w:rsid w:val="008340EC"/>
    <w:rsid w:val="008342D3"/>
    <w:rsid w:val="0083457E"/>
    <w:rsid w:val="008349FC"/>
    <w:rsid w:val="00834A3F"/>
    <w:rsid w:val="00834BFA"/>
    <w:rsid w:val="00834CED"/>
    <w:rsid w:val="008350CB"/>
    <w:rsid w:val="0083517C"/>
    <w:rsid w:val="0083529E"/>
    <w:rsid w:val="00835726"/>
    <w:rsid w:val="00835CFB"/>
    <w:rsid w:val="00836FC9"/>
    <w:rsid w:val="008370BB"/>
    <w:rsid w:val="00837308"/>
    <w:rsid w:val="008373CD"/>
    <w:rsid w:val="0083745A"/>
    <w:rsid w:val="008379B5"/>
    <w:rsid w:val="00837A1F"/>
    <w:rsid w:val="00837AAF"/>
    <w:rsid w:val="00837D21"/>
    <w:rsid w:val="0084047A"/>
    <w:rsid w:val="0084086C"/>
    <w:rsid w:val="00840963"/>
    <w:rsid w:val="00840A53"/>
    <w:rsid w:val="00840B6C"/>
    <w:rsid w:val="00840C8E"/>
    <w:rsid w:val="00840E64"/>
    <w:rsid w:val="008410E6"/>
    <w:rsid w:val="00841186"/>
    <w:rsid w:val="008412D3"/>
    <w:rsid w:val="00841556"/>
    <w:rsid w:val="008416B5"/>
    <w:rsid w:val="0084197D"/>
    <w:rsid w:val="00842143"/>
    <w:rsid w:val="00842B1A"/>
    <w:rsid w:val="00842B31"/>
    <w:rsid w:val="00842C0A"/>
    <w:rsid w:val="008431B0"/>
    <w:rsid w:val="00843265"/>
    <w:rsid w:val="00843860"/>
    <w:rsid w:val="00843BCA"/>
    <w:rsid w:val="00844692"/>
    <w:rsid w:val="00844776"/>
    <w:rsid w:val="00844829"/>
    <w:rsid w:val="008448B9"/>
    <w:rsid w:val="00844C77"/>
    <w:rsid w:val="00844E46"/>
    <w:rsid w:val="00844F36"/>
    <w:rsid w:val="008452C7"/>
    <w:rsid w:val="00845D35"/>
    <w:rsid w:val="00845F24"/>
    <w:rsid w:val="0084600E"/>
    <w:rsid w:val="008463F9"/>
    <w:rsid w:val="008465E9"/>
    <w:rsid w:val="0084685E"/>
    <w:rsid w:val="00847738"/>
    <w:rsid w:val="008477D1"/>
    <w:rsid w:val="00847BA2"/>
    <w:rsid w:val="00847BE2"/>
    <w:rsid w:val="00847F2B"/>
    <w:rsid w:val="0085053D"/>
    <w:rsid w:val="00850554"/>
    <w:rsid w:val="0085090F"/>
    <w:rsid w:val="00850A01"/>
    <w:rsid w:val="00850B0D"/>
    <w:rsid w:val="00850EA1"/>
    <w:rsid w:val="008514F7"/>
    <w:rsid w:val="008515E2"/>
    <w:rsid w:val="0085187B"/>
    <w:rsid w:val="00851DA6"/>
    <w:rsid w:val="00851FD0"/>
    <w:rsid w:val="00852010"/>
    <w:rsid w:val="00852278"/>
    <w:rsid w:val="0085234A"/>
    <w:rsid w:val="008524FA"/>
    <w:rsid w:val="008531F0"/>
    <w:rsid w:val="00853365"/>
    <w:rsid w:val="0085345F"/>
    <w:rsid w:val="00853978"/>
    <w:rsid w:val="00853C13"/>
    <w:rsid w:val="00853F3D"/>
    <w:rsid w:val="00853FA3"/>
    <w:rsid w:val="0085411B"/>
    <w:rsid w:val="008549C6"/>
    <w:rsid w:val="00854CFB"/>
    <w:rsid w:val="00854F63"/>
    <w:rsid w:val="008553C8"/>
    <w:rsid w:val="00855465"/>
    <w:rsid w:val="0085567B"/>
    <w:rsid w:val="00855904"/>
    <w:rsid w:val="0085681E"/>
    <w:rsid w:val="008568A5"/>
    <w:rsid w:val="00856936"/>
    <w:rsid w:val="00856A07"/>
    <w:rsid w:val="00856D0E"/>
    <w:rsid w:val="00857051"/>
    <w:rsid w:val="00857A5D"/>
    <w:rsid w:val="00857BDA"/>
    <w:rsid w:val="00857D67"/>
    <w:rsid w:val="00857EB5"/>
    <w:rsid w:val="00857FA2"/>
    <w:rsid w:val="0086031D"/>
    <w:rsid w:val="00860646"/>
    <w:rsid w:val="00860ACB"/>
    <w:rsid w:val="00860C53"/>
    <w:rsid w:val="00860E86"/>
    <w:rsid w:val="00860EEC"/>
    <w:rsid w:val="0086199D"/>
    <w:rsid w:val="00861AA4"/>
    <w:rsid w:val="00861BDD"/>
    <w:rsid w:val="00861DD8"/>
    <w:rsid w:val="00862019"/>
    <w:rsid w:val="008626F4"/>
    <w:rsid w:val="00862EB1"/>
    <w:rsid w:val="00863136"/>
    <w:rsid w:val="00863229"/>
    <w:rsid w:val="00863259"/>
    <w:rsid w:val="0086329B"/>
    <w:rsid w:val="008635E3"/>
    <w:rsid w:val="008636A9"/>
    <w:rsid w:val="00863807"/>
    <w:rsid w:val="00863C73"/>
    <w:rsid w:val="00863E7A"/>
    <w:rsid w:val="00864750"/>
    <w:rsid w:val="00864E0D"/>
    <w:rsid w:val="0086529D"/>
    <w:rsid w:val="0086567D"/>
    <w:rsid w:val="00865A12"/>
    <w:rsid w:val="00865FC3"/>
    <w:rsid w:val="0086613F"/>
    <w:rsid w:val="00866681"/>
    <w:rsid w:val="008669DC"/>
    <w:rsid w:val="00866BCA"/>
    <w:rsid w:val="00866BCC"/>
    <w:rsid w:val="00866D47"/>
    <w:rsid w:val="00866FB7"/>
    <w:rsid w:val="00866FC2"/>
    <w:rsid w:val="008676C4"/>
    <w:rsid w:val="008677A7"/>
    <w:rsid w:val="0086787A"/>
    <w:rsid w:val="0086795C"/>
    <w:rsid w:val="00867C63"/>
    <w:rsid w:val="0087045B"/>
    <w:rsid w:val="008704C5"/>
    <w:rsid w:val="00870C00"/>
    <w:rsid w:val="00870D33"/>
    <w:rsid w:val="00871ADC"/>
    <w:rsid w:val="00871EC1"/>
    <w:rsid w:val="00872A7E"/>
    <w:rsid w:val="00872F0F"/>
    <w:rsid w:val="00872F39"/>
    <w:rsid w:val="00872FEC"/>
    <w:rsid w:val="00873A7B"/>
    <w:rsid w:val="00873E6D"/>
    <w:rsid w:val="00874335"/>
    <w:rsid w:val="00874389"/>
    <w:rsid w:val="00874A85"/>
    <w:rsid w:val="00874C5C"/>
    <w:rsid w:val="008754E7"/>
    <w:rsid w:val="008759C9"/>
    <w:rsid w:val="00875C48"/>
    <w:rsid w:val="00875E04"/>
    <w:rsid w:val="0087627A"/>
    <w:rsid w:val="008762EB"/>
    <w:rsid w:val="008763B2"/>
    <w:rsid w:val="00876AFE"/>
    <w:rsid w:val="00876B77"/>
    <w:rsid w:val="008773D1"/>
    <w:rsid w:val="008778BD"/>
    <w:rsid w:val="00877C53"/>
    <w:rsid w:val="008802D0"/>
    <w:rsid w:val="008806DB"/>
    <w:rsid w:val="008816B8"/>
    <w:rsid w:val="008816F5"/>
    <w:rsid w:val="0088187B"/>
    <w:rsid w:val="00881AF8"/>
    <w:rsid w:val="00881D34"/>
    <w:rsid w:val="008820BA"/>
    <w:rsid w:val="00882313"/>
    <w:rsid w:val="0088249D"/>
    <w:rsid w:val="00882ABC"/>
    <w:rsid w:val="00882AE5"/>
    <w:rsid w:val="00883D09"/>
    <w:rsid w:val="00883F99"/>
    <w:rsid w:val="0088438B"/>
    <w:rsid w:val="008846B6"/>
    <w:rsid w:val="008849EF"/>
    <w:rsid w:val="00884F32"/>
    <w:rsid w:val="00885638"/>
    <w:rsid w:val="00885CF8"/>
    <w:rsid w:val="00885F72"/>
    <w:rsid w:val="0088605C"/>
    <w:rsid w:val="008861DA"/>
    <w:rsid w:val="00886BCE"/>
    <w:rsid w:val="00886F15"/>
    <w:rsid w:val="0088702D"/>
    <w:rsid w:val="00887226"/>
    <w:rsid w:val="008876AD"/>
    <w:rsid w:val="008879EB"/>
    <w:rsid w:val="00887A29"/>
    <w:rsid w:val="00890B67"/>
    <w:rsid w:val="00890EA1"/>
    <w:rsid w:val="008913C9"/>
    <w:rsid w:val="008913CB"/>
    <w:rsid w:val="008918A4"/>
    <w:rsid w:val="00891B47"/>
    <w:rsid w:val="00891ECD"/>
    <w:rsid w:val="0089211C"/>
    <w:rsid w:val="00892713"/>
    <w:rsid w:val="00892A39"/>
    <w:rsid w:val="00892A6A"/>
    <w:rsid w:val="00892E97"/>
    <w:rsid w:val="00893142"/>
    <w:rsid w:val="00893459"/>
    <w:rsid w:val="008935A9"/>
    <w:rsid w:val="00893CE1"/>
    <w:rsid w:val="00894565"/>
    <w:rsid w:val="008945C3"/>
    <w:rsid w:val="00894BE9"/>
    <w:rsid w:val="00894E38"/>
    <w:rsid w:val="00894FE8"/>
    <w:rsid w:val="008952E0"/>
    <w:rsid w:val="00895438"/>
    <w:rsid w:val="0089552D"/>
    <w:rsid w:val="008955B1"/>
    <w:rsid w:val="00895615"/>
    <w:rsid w:val="008956B6"/>
    <w:rsid w:val="00895758"/>
    <w:rsid w:val="008957D7"/>
    <w:rsid w:val="00895B14"/>
    <w:rsid w:val="00895CAE"/>
    <w:rsid w:val="00896156"/>
    <w:rsid w:val="00896202"/>
    <w:rsid w:val="0089681B"/>
    <w:rsid w:val="008971AC"/>
    <w:rsid w:val="0089781E"/>
    <w:rsid w:val="00897834"/>
    <w:rsid w:val="008979D4"/>
    <w:rsid w:val="00897BA0"/>
    <w:rsid w:val="00897C00"/>
    <w:rsid w:val="008A0039"/>
    <w:rsid w:val="008A00E4"/>
    <w:rsid w:val="008A036F"/>
    <w:rsid w:val="008A0512"/>
    <w:rsid w:val="008A05AC"/>
    <w:rsid w:val="008A0849"/>
    <w:rsid w:val="008A0C03"/>
    <w:rsid w:val="008A0E7A"/>
    <w:rsid w:val="008A0F71"/>
    <w:rsid w:val="008A10A4"/>
    <w:rsid w:val="008A10D5"/>
    <w:rsid w:val="008A142C"/>
    <w:rsid w:val="008A1487"/>
    <w:rsid w:val="008A1777"/>
    <w:rsid w:val="008A17CC"/>
    <w:rsid w:val="008A19D5"/>
    <w:rsid w:val="008A1BF9"/>
    <w:rsid w:val="008A1C9B"/>
    <w:rsid w:val="008A1DB1"/>
    <w:rsid w:val="008A200B"/>
    <w:rsid w:val="008A2498"/>
    <w:rsid w:val="008A27D9"/>
    <w:rsid w:val="008A297E"/>
    <w:rsid w:val="008A2B94"/>
    <w:rsid w:val="008A2C4D"/>
    <w:rsid w:val="008A2ED7"/>
    <w:rsid w:val="008A3155"/>
    <w:rsid w:val="008A31D5"/>
    <w:rsid w:val="008A3353"/>
    <w:rsid w:val="008A3585"/>
    <w:rsid w:val="008A3862"/>
    <w:rsid w:val="008A38D6"/>
    <w:rsid w:val="008A3AFB"/>
    <w:rsid w:val="008A3EEF"/>
    <w:rsid w:val="008A3F34"/>
    <w:rsid w:val="008A404B"/>
    <w:rsid w:val="008A4115"/>
    <w:rsid w:val="008A45DF"/>
    <w:rsid w:val="008A4900"/>
    <w:rsid w:val="008A4EFF"/>
    <w:rsid w:val="008A503C"/>
    <w:rsid w:val="008A51A9"/>
    <w:rsid w:val="008A57DE"/>
    <w:rsid w:val="008A5FD8"/>
    <w:rsid w:val="008A647C"/>
    <w:rsid w:val="008A66EA"/>
    <w:rsid w:val="008A6955"/>
    <w:rsid w:val="008A69CF"/>
    <w:rsid w:val="008A744A"/>
    <w:rsid w:val="008A7871"/>
    <w:rsid w:val="008A7AE1"/>
    <w:rsid w:val="008A7FA4"/>
    <w:rsid w:val="008B0194"/>
    <w:rsid w:val="008B01A4"/>
    <w:rsid w:val="008B0282"/>
    <w:rsid w:val="008B09AD"/>
    <w:rsid w:val="008B0EDD"/>
    <w:rsid w:val="008B0FBA"/>
    <w:rsid w:val="008B1110"/>
    <w:rsid w:val="008B12A9"/>
    <w:rsid w:val="008B2009"/>
    <w:rsid w:val="008B2325"/>
    <w:rsid w:val="008B2DAF"/>
    <w:rsid w:val="008B35CD"/>
    <w:rsid w:val="008B388B"/>
    <w:rsid w:val="008B397E"/>
    <w:rsid w:val="008B3FFC"/>
    <w:rsid w:val="008B4014"/>
    <w:rsid w:val="008B43C6"/>
    <w:rsid w:val="008B4635"/>
    <w:rsid w:val="008B4C14"/>
    <w:rsid w:val="008B4D93"/>
    <w:rsid w:val="008B51B6"/>
    <w:rsid w:val="008B5357"/>
    <w:rsid w:val="008B54C0"/>
    <w:rsid w:val="008B5B62"/>
    <w:rsid w:val="008B5F8C"/>
    <w:rsid w:val="008B5FAE"/>
    <w:rsid w:val="008B625C"/>
    <w:rsid w:val="008B6355"/>
    <w:rsid w:val="008B636F"/>
    <w:rsid w:val="008B63DD"/>
    <w:rsid w:val="008B68B4"/>
    <w:rsid w:val="008B70AA"/>
    <w:rsid w:val="008B73E0"/>
    <w:rsid w:val="008B740A"/>
    <w:rsid w:val="008B76F6"/>
    <w:rsid w:val="008B77AB"/>
    <w:rsid w:val="008C004B"/>
    <w:rsid w:val="008C00FA"/>
    <w:rsid w:val="008C0531"/>
    <w:rsid w:val="008C0576"/>
    <w:rsid w:val="008C085D"/>
    <w:rsid w:val="008C0965"/>
    <w:rsid w:val="008C15D4"/>
    <w:rsid w:val="008C19AE"/>
    <w:rsid w:val="008C1F3E"/>
    <w:rsid w:val="008C2019"/>
    <w:rsid w:val="008C206C"/>
    <w:rsid w:val="008C28D7"/>
    <w:rsid w:val="008C32C7"/>
    <w:rsid w:val="008C3937"/>
    <w:rsid w:val="008C41DE"/>
    <w:rsid w:val="008C48E9"/>
    <w:rsid w:val="008C4C94"/>
    <w:rsid w:val="008C4F3F"/>
    <w:rsid w:val="008C5108"/>
    <w:rsid w:val="008C510F"/>
    <w:rsid w:val="008C5C57"/>
    <w:rsid w:val="008C5EE2"/>
    <w:rsid w:val="008C64D9"/>
    <w:rsid w:val="008C69A8"/>
    <w:rsid w:val="008C6B38"/>
    <w:rsid w:val="008C6C80"/>
    <w:rsid w:val="008C7187"/>
    <w:rsid w:val="008C72AA"/>
    <w:rsid w:val="008C769A"/>
    <w:rsid w:val="008C7991"/>
    <w:rsid w:val="008C7B76"/>
    <w:rsid w:val="008C7E64"/>
    <w:rsid w:val="008D0142"/>
    <w:rsid w:val="008D0890"/>
    <w:rsid w:val="008D0976"/>
    <w:rsid w:val="008D0A3C"/>
    <w:rsid w:val="008D175D"/>
    <w:rsid w:val="008D1870"/>
    <w:rsid w:val="008D1FA3"/>
    <w:rsid w:val="008D26EB"/>
    <w:rsid w:val="008D27CF"/>
    <w:rsid w:val="008D293B"/>
    <w:rsid w:val="008D2A25"/>
    <w:rsid w:val="008D2DB3"/>
    <w:rsid w:val="008D31AA"/>
    <w:rsid w:val="008D33EF"/>
    <w:rsid w:val="008D3BB1"/>
    <w:rsid w:val="008D3BD7"/>
    <w:rsid w:val="008D3F36"/>
    <w:rsid w:val="008D4213"/>
    <w:rsid w:val="008D42B5"/>
    <w:rsid w:val="008D43ED"/>
    <w:rsid w:val="008D44F9"/>
    <w:rsid w:val="008D481C"/>
    <w:rsid w:val="008D48CC"/>
    <w:rsid w:val="008D4A41"/>
    <w:rsid w:val="008D4BD1"/>
    <w:rsid w:val="008D4F8C"/>
    <w:rsid w:val="008D512C"/>
    <w:rsid w:val="008D5198"/>
    <w:rsid w:val="008D523B"/>
    <w:rsid w:val="008D579F"/>
    <w:rsid w:val="008D586B"/>
    <w:rsid w:val="008D61A0"/>
    <w:rsid w:val="008D6312"/>
    <w:rsid w:val="008D63CB"/>
    <w:rsid w:val="008D65B3"/>
    <w:rsid w:val="008D675E"/>
    <w:rsid w:val="008D6C4B"/>
    <w:rsid w:val="008D6DF9"/>
    <w:rsid w:val="008D72CF"/>
    <w:rsid w:val="008D74E1"/>
    <w:rsid w:val="008E0048"/>
    <w:rsid w:val="008E02BA"/>
    <w:rsid w:val="008E034B"/>
    <w:rsid w:val="008E090C"/>
    <w:rsid w:val="008E0E23"/>
    <w:rsid w:val="008E0F4D"/>
    <w:rsid w:val="008E0FEE"/>
    <w:rsid w:val="008E1278"/>
    <w:rsid w:val="008E161E"/>
    <w:rsid w:val="008E18ED"/>
    <w:rsid w:val="008E1EB7"/>
    <w:rsid w:val="008E27EE"/>
    <w:rsid w:val="008E2866"/>
    <w:rsid w:val="008E2957"/>
    <w:rsid w:val="008E29F1"/>
    <w:rsid w:val="008E2B60"/>
    <w:rsid w:val="008E2DD4"/>
    <w:rsid w:val="008E3642"/>
    <w:rsid w:val="008E3BD1"/>
    <w:rsid w:val="008E3D75"/>
    <w:rsid w:val="008E3E05"/>
    <w:rsid w:val="008E4405"/>
    <w:rsid w:val="008E46E1"/>
    <w:rsid w:val="008E481F"/>
    <w:rsid w:val="008E485A"/>
    <w:rsid w:val="008E4B0C"/>
    <w:rsid w:val="008E4CA8"/>
    <w:rsid w:val="008E4DB6"/>
    <w:rsid w:val="008E4FE8"/>
    <w:rsid w:val="008E50DD"/>
    <w:rsid w:val="008E5589"/>
    <w:rsid w:val="008E578B"/>
    <w:rsid w:val="008E5A14"/>
    <w:rsid w:val="008E654B"/>
    <w:rsid w:val="008E67CD"/>
    <w:rsid w:val="008E6992"/>
    <w:rsid w:val="008E6E07"/>
    <w:rsid w:val="008E6EE3"/>
    <w:rsid w:val="008E76ED"/>
    <w:rsid w:val="008E77EC"/>
    <w:rsid w:val="008F0933"/>
    <w:rsid w:val="008F0C46"/>
    <w:rsid w:val="008F0D8E"/>
    <w:rsid w:val="008F0E4B"/>
    <w:rsid w:val="008F110B"/>
    <w:rsid w:val="008F196D"/>
    <w:rsid w:val="008F1BF8"/>
    <w:rsid w:val="008F1E1C"/>
    <w:rsid w:val="008F1E71"/>
    <w:rsid w:val="008F223F"/>
    <w:rsid w:val="008F26EF"/>
    <w:rsid w:val="008F2F8E"/>
    <w:rsid w:val="008F3523"/>
    <w:rsid w:val="008F3F93"/>
    <w:rsid w:val="008F4236"/>
    <w:rsid w:val="008F4249"/>
    <w:rsid w:val="008F45E2"/>
    <w:rsid w:val="008F464E"/>
    <w:rsid w:val="008F4EFB"/>
    <w:rsid w:val="008F573C"/>
    <w:rsid w:val="008F5E81"/>
    <w:rsid w:val="008F6044"/>
    <w:rsid w:val="008F6759"/>
    <w:rsid w:val="008F6A6F"/>
    <w:rsid w:val="008F6B43"/>
    <w:rsid w:val="008F6FB5"/>
    <w:rsid w:val="008F727D"/>
    <w:rsid w:val="008F7319"/>
    <w:rsid w:val="008F7797"/>
    <w:rsid w:val="008F7A5D"/>
    <w:rsid w:val="008F7C03"/>
    <w:rsid w:val="008F7C50"/>
    <w:rsid w:val="008F7D45"/>
    <w:rsid w:val="008F7DAC"/>
    <w:rsid w:val="008F7DC9"/>
    <w:rsid w:val="0090029D"/>
    <w:rsid w:val="00900372"/>
    <w:rsid w:val="00900D74"/>
    <w:rsid w:val="00900FE7"/>
    <w:rsid w:val="0090102B"/>
    <w:rsid w:val="00901097"/>
    <w:rsid w:val="009016C8"/>
    <w:rsid w:val="00901A09"/>
    <w:rsid w:val="00901E79"/>
    <w:rsid w:val="009023CB"/>
    <w:rsid w:val="0090258D"/>
    <w:rsid w:val="00902725"/>
    <w:rsid w:val="00902AE7"/>
    <w:rsid w:val="00902BE1"/>
    <w:rsid w:val="00902FC6"/>
    <w:rsid w:val="0090302F"/>
    <w:rsid w:val="00903064"/>
    <w:rsid w:val="009030B3"/>
    <w:rsid w:val="00903112"/>
    <w:rsid w:val="0090341E"/>
    <w:rsid w:val="00903876"/>
    <w:rsid w:val="00903889"/>
    <w:rsid w:val="00903A1A"/>
    <w:rsid w:val="00903E16"/>
    <w:rsid w:val="00904025"/>
    <w:rsid w:val="00904155"/>
    <w:rsid w:val="009043BA"/>
    <w:rsid w:val="00904576"/>
    <w:rsid w:val="0090464F"/>
    <w:rsid w:val="0090479E"/>
    <w:rsid w:val="0090516A"/>
    <w:rsid w:val="009053C8"/>
    <w:rsid w:val="0090554A"/>
    <w:rsid w:val="00905858"/>
    <w:rsid w:val="009059B4"/>
    <w:rsid w:val="00905C71"/>
    <w:rsid w:val="0090611C"/>
    <w:rsid w:val="009063FE"/>
    <w:rsid w:val="009066FF"/>
    <w:rsid w:val="0090695F"/>
    <w:rsid w:val="00906A58"/>
    <w:rsid w:val="00906DF6"/>
    <w:rsid w:val="00906E8C"/>
    <w:rsid w:val="00907058"/>
    <w:rsid w:val="0090728F"/>
    <w:rsid w:val="009076E9"/>
    <w:rsid w:val="00907C4F"/>
    <w:rsid w:val="009104A3"/>
    <w:rsid w:val="009104C9"/>
    <w:rsid w:val="009105CC"/>
    <w:rsid w:val="009109DD"/>
    <w:rsid w:val="0091121B"/>
    <w:rsid w:val="00911225"/>
    <w:rsid w:val="00911522"/>
    <w:rsid w:val="009118B0"/>
    <w:rsid w:val="0091204F"/>
    <w:rsid w:val="0091226A"/>
    <w:rsid w:val="00912563"/>
    <w:rsid w:val="009126F7"/>
    <w:rsid w:val="00912AD4"/>
    <w:rsid w:val="00912BCC"/>
    <w:rsid w:val="00912BFD"/>
    <w:rsid w:val="0091397A"/>
    <w:rsid w:val="009139BF"/>
    <w:rsid w:val="00914481"/>
    <w:rsid w:val="009149A0"/>
    <w:rsid w:val="00914B1C"/>
    <w:rsid w:val="00914DF9"/>
    <w:rsid w:val="00914FA4"/>
    <w:rsid w:val="009150DC"/>
    <w:rsid w:val="00915266"/>
    <w:rsid w:val="00915810"/>
    <w:rsid w:val="00915851"/>
    <w:rsid w:val="00915D11"/>
    <w:rsid w:val="009161E2"/>
    <w:rsid w:val="00916230"/>
    <w:rsid w:val="0091647D"/>
    <w:rsid w:val="00916669"/>
    <w:rsid w:val="00916856"/>
    <w:rsid w:val="00916915"/>
    <w:rsid w:val="00916A08"/>
    <w:rsid w:val="00917246"/>
    <w:rsid w:val="009173F8"/>
    <w:rsid w:val="00917D20"/>
    <w:rsid w:val="00920463"/>
    <w:rsid w:val="009204BD"/>
    <w:rsid w:val="009209AE"/>
    <w:rsid w:val="00920D33"/>
    <w:rsid w:val="00920FF6"/>
    <w:rsid w:val="009210B4"/>
    <w:rsid w:val="009217AB"/>
    <w:rsid w:val="009217D0"/>
    <w:rsid w:val="0092190D"/>
    <w:rsid w:val="0092220A"/>
    <w:rsid w:val="00922430"/>
    <w:rsid w:val="009225CD"/>
    <w:rsid w:val="0092272C"/>
    <w:rsid w:val="009228BE"/>
    <w:rsid w:val="00922A20"/>
    <w:rsid w:val="00922AB0"/>
    <w:rsid w:val="00922E3D"/>
    <w:rsid w:val="00922ED3"/>
    <w:rsid w:val="00923572"/>
    <w:rsid w:val="009236CF"/>
    <w:rsid w:val="00923C4E"/>
    <w:rsid w:val="00924936"/>
    <w:rsid w:val="00924B1E"/>
    <w:rsid w:val="00924B4D"/>
    <w:rsid w:val="00924D63"/>
    <w:rsid w:val="009251BF"/>
    <w:rsid w:val="00925818"/>
    <w:rsid w:val="00925989"/>
    <w:rsid w:val="00925CDA"/>
    <w:rsid w:val="00926249"/>
    <w:rsid w:val="009263B2"/>
    <w:rsid w:val="00926861"/>
    <w:rsid w:val="00926A0F"/>
    <w:rsid w:val="00926B58"/>
    <w:rsid w:val="00926D23"/>
    <w:rsid w:val="00926F94"/>
    <w:rsid w:val="009270E9"/>
    <w:rsid w:val="00927275"/>
    <w:rsid w:val="00927283"/>
    <w:rsid w:val="00927296"/>
    <w:rsid w:val="0092742D"/>
    <w:rsid w:val="0092761D"/>
    <w:rsid w:val="00927948"/>
    <w:rsid w:val="009301A2"/>
    <w:rsid w:val="009306F1"/>
    <w:rsid w:val="00931CCE"/>
    <w:rsid w:val="00931F3C"/>
    <w:rsid w:val="00932323"/>
    <w:rsid w:val="0093240B"/>
    <w:rsid w:val="00932843"/>
    <w:rsid w:val="009328FC"/>
    <w:rsid w:val="00932AF9"/>
    <w:rsid w:val="009331EB"/>
    <w:rsid w:val="00933AD2"/>
    <w:rsid w:val="00933FBD"/>
    <w:rsid w:val="00934248"/>
    <w:rsid w:val="0093474E"/>
    <w:rsid w:val="00934D9F"/>
    <w:rsid w:val="00934E3E"/>
    <w:rsid w:val="00934E5A"/>
    <w:rsid w:val="009359B8"/>
    <w:rsid w:val="00935A42"/>
    <w:rsid w:val="00935BDA"/>
    <w:rsid w:val="00935BFA"/>
    <w:rsid w:val="00935F7D"/>
    <w:rsid w:val="00936450"/>
    <w:rsid w:val="009366C4"/>
    <w:rsid w:val="00936976"/>
    <w:rsid w:val="00936C09"/>
    <w:rsid w:val="00936CA6"/>
    <w:rsid w:val="00936D62"/>
    <w:rsid w:val="00937237"/>
    <w:rsid w:val="0093741E"/>
    <w:rsid w:val="00937717"/>
    <w:rsid w:val="009401CB"/>
    <w:rsid w:val="009401D9"/>
    <w:rsid w:val="00940453"/>
    <w:rsid w:val="009406C6"/>
    <w:rsid w:val="0094072B"/>
    <w:rsid w:val="009408CE"/>
    <w:rsid w:val="009409C4"/>
    <w:rsid w:val="00940D21"/>
    <w:rsid w:val="009411A9"/>
    <w:rsid w:val="00941BE1"/>
    <w:rsid w:val="00941CE6"/>
    <w:rsid w:val="009420F5"/>
    <w:rsid w:val="009423AA"/>
    <w:rsid w:val="00942448"/>
    <w:rsid w:val="00942E22"/>
    <w:rsid w:val="00942E37"/>
    <w:rsid w:val="00942FA2"/>
    <w:rsid w:val="00942FDE"/>
    <w:rsid w:val="009436F5"/>
    <w:rsid w:val="00943A85"/>
    <w:rsid w:val="00943D59"/>
    <w:rsid w:val="00944008"/>
    <w:rsid w:val="00944052"/>
    <w:rsid w:val="009440B8"/>
    <w:rsid w:val="009449E4"/>
    <w:rsid w:val="00944A85"/>
    <w:rsid w:val="00944B8D"/>
    <w:rsid w:val="00945057"/>
    <w:rsid w:val="009457AD"/>
    <w:rsid w:val="009458D4"/>
    <w:rsid w:val="00945D51"/>
    <w:rsid w:val="009460B6"/>
    <w:rsid w:val="009463D9"/>
    <w:rsid w:val="00946CAA"/>
    <w:rsid w:val="00946D6D"/>
    <w:rsid w:val="009472A3"/>
    <w:rsid w:val="00947409"/>
    <w:rsid w:val="009477AF"/>
    <w:rsid w:val="009477CE"/>
    <w:rsid w:val="00947B70"/>
    <w:rsid w:val="0095028E"/>
    <w:rsid w:val="009504E1"/>
    <w:rsid w:val="00950BC9"/>
    <w:rsid w:val="009510AF"/>
    <w:rsid w:val="009512F7"/>
    <w:rsid w:val="00951581"/>
    <w:rsid w:val="009515E3"/>
    <w:rsid w:val="009517F4"/>
    <w:rsid w:val="00951B7A"/>
    <w:rsid w:val="00951D09"/>
    <w:rsid w:val="00951E14"/>
    <w:rsid w:val="009521A4"/>
    <w:rsid w:val="00952C57"/>
    <w:rsid w:val="00952CA6"/>
    <w:rsid w:val="0095312E"/>
    <w:rsid w:val="009532C7"/>
    <w:rsid w:val="00953CBE"/>
    <w:rsid w:val="0095494B"/>
    <w:rsid w:val="00954A5A"/>
    <w:rsid w:val="0095541D"/>
    <w:rsid w:val="00955B55"/>
    <w:rsid w:val="00955B7C"/>
    <w:rsid w:val="00955FCD"/>
    <w:rsid w:val="0095612C"/>
    <w:rsid w:val="00956438"/>
    <w:rsid w:val="009566B2"/>
    <w:rsid w:val="0095677B"/>
    <w:rsid w:val="00956992"/>
    <w:rsid w:val="009569F7"/>
    <w:rsid w:val="009569FC"/>
    <w:rsid w:val="00956A52"/>
    <w:rsid w:val="00956D52"/>
    <w:rsid w:val="00957359"/>
    <w:rsid w:val="009573D2"/>
    <w:rsid w:val="009575C7"/>
    <w:rsid w:val="009577B7"/>
    <w:rsid w:val="0096060E"/>
    <w:rsid w:val="0096070C"/>
    <w:rsid w:val="00960AEC"/>
    <w:rsid w:val="00960B9D"/>
    <w:rsid w:val="00960E58"/>
    <w:rsid w:val="009610DD"/>
    <w:rsid w:val="009615BB"/>
    <w:rsid w:val="009619D3"/>
    <w:rsid w:val="00961A18"/>
    <w:rsid w:val="00962232"/>
    <w:rsid w:val="00962D59"/>
    <w:rsid w:val="00963596"/>
    <w:rsid w:val="00963CD2"/>
    <w:rsid w:val="00964B7C"/>
    <w:rsid w:val="00964B90"/>
    <w:rsid w:val="0096519C"/>
    <w:rsid w:val="0096535B"/>
    <w:rsid w:val="00965594"/>
    <w:rsid w:val="00965E72"/>
    <w:rsid w:val="00966016"/>
    <w:rsid w:val="00966126"/>
    <w:rsid w:val="00966275"/>
    <w:rsid w:val="009662FF"/>
    <w:rsid w:val="0096651A"/>
    <w:rsid w:val="00966C4F"/>
    <w:rsid w:val="00967494"/>
    <w:rsid w:val="009700B7"/>
    <w:rsid w:val="009702CD"/>
    <w:rsid w:val="00970A89"/>
    <w:rsid w:val="00970B98"/>
    <w:rsid w:val="00970CDC"/>
    <w:rsid w:val="0097103B"/>
    <w:rsid w:val="0097184A"/>
    <w:rsid w:val="00971E67"/>
    <w:rsid w:val="0097211C"/>
    <w:rsid w:val="00972423"/>
    <w:rsid w:val="00972874"/>
    <w:rsid w:val="009728C0"/>
    <w:rsid w:val="00972E9C"/>
    <w:rsid w:val="0097327A"/>
    <w:rsid w:val="009732F6"/>
    <w:rsid w:val="00973411"/>
    <w:rsid w:val="0097397E"/>
    <w:rsid w:val="009740B3"/>
    <w:rsid w:val="00974150"/>
    <w:rsid w:val="009741E2"/>
    <w:rsid w:val="0097467C"/>
    <w:rsid w:val="00974942"/>
    <w:rsid w:val="00974C1B"/>
    <w:rsid w:val="00974EC1"/>
    <w:rsid w:val="0097544F"/>
    <w:rsid w:val="00975628"/>
    <w:rsid w:val="00976289"/>
    <w:rsid w:val="0097679C"/>
    <w:rsid w:val="00976842"/>
    <w:rsid w:val="00976D68"/>
    <w:rsid w:val="00976E37"/>
    <w:rsid w:val="00976F97"/>
    <w:rsid w:val="00977020"/>
    <w:rsid w:val="009770F4"/>
    <w:rsid w:val="0097722F"/>
    <w:rsid w:val="00977460"/>
    <w:rsid w:val="00977BC0"/>
    <w:rsid w:val="00977CFC"/>
    <w:rsid w:val="00977DF7"/>
    <w:rsid w:val="00977FC3"/>
    <w:rsid w:val="00980152"/>
    <w:rsid w:val="0098072C"/>
    <w:rsid w:val="00980872"/>
    <w:rsid w:val="00980B35"/>
    <w:rsid w:val="00980E3E"/>
    <w:rsid w:val="00980F06"/>
    <w:rsid w:val="00980F6A"/>
    <w:rsid w:val="00981063"/>
    <w:rsid w:val="00981120"/>
    <w:rsid w:val="00981121"/>
    <w:rsid w:val="00981713"/>
    <w:rsid w:val="00981BC0"/>
    <w:rsid w:val="0098251C"/>
    <w:rsid w:val="00982645"/>
    <w:rsid w:val="009829D7"/>
    <w:rsid w:val="00982B72"/>
    <w:rsid w:val="009834BD"/>
    <w:rsid w:val="009834CE"/>
    <w:rsid w:val="0098357C"/>
    <w:rsid w:val="00983806"/>
    <w:rsid w:val="00983A37"/>
    <w:rsid w:val="00983FAC"/>
    <w:rsid w:val="0098474D"/>
    <w:rsid w:val="00984851"/>
    <w:rsid w:val="00984888"/>
    <w:rsid w:val="009850CB"/>
    <w:rsid w:val="009851FB"/>
    <w:rsid w:val="009855ED"/>
    <w:rsid w:val="009858B3"/>
    <w:rsid w:val="00986013"/>
    <w:rsid w:val="00986489"/>
    <w:rsid w:val="009866D0"/>
    <w:rsid w:val="00986856"/>
    <w:rsid w:val="00986B45"/>
    <w:rsid w:val="00986B54"/>
    <w:rsid w:val="00987091"/>
    <w:rsid w:val="00987163"/>
    <w:rsid w:val="009874CC"/>
    <w:rsid w:val="00987672"/>
    <w:rsid w:val="00990F8E"/>
    <w:rsid w:val="009914C8"/>
    <w:rsid w:val="009921A0"/>
    <w:rsid w:val="0099246D"/>
    <w:rsid w:val="00992C1D"/>
    <w:rsid w:val="00992D2A"/>
    <w:rsid w:val="00992EFE"/>
    <w:rsid w:val="00992F81"/>
    <w:rsid w:val="009930C7"/>
    <w:rsid w:val="00993311"/>
    <w:rsid w:val="009935C7"/>
    <w:rsid w:val="009936E3"/>
    <w:rsid w:val="009940F7"/>
    <w:rsid w:val="0099445C"/>
    <w:rsid w:val="00994551"/>
    <w:rsid w:val="009946B0"/>
    <w:rsid w:val="0099497A"/>
    <w:rsid w:val="009949C7"/>
    <w:rsid w:val="009954AF"/>
    <w:rsid w:val="00995773"/>
    <w:rsid w:val="00995F9A"/>
    <w:rsid w:val="009962B2"/>
    <w:rsid w:val="009963DF"/>
    <w:rsid w:val="009967B3"/>
    <w:rsid w:val="00996ADC"/>
    <w:rsid w:val="00996BC4"/>
    <w:rsid w:val="00996C13"/>
    <w:rsid w:val="00996C72"/>
    <w:rsid w:val="00996F43"/>
    <w:rsid w:val="0099711B"/>
    <w:rsid w:val="009973E8"/>
    <w:rsid w:val="00997698"/>
    <w:rsid w:val="00997832"/>
    <w:rsid w:val="00997C0B"/>
    <w:rsid w:val="009A0107"/>
    <w:rsid w:val="009A01F4"/>
    <w:rsid w:val="009A0452"/>
    <w:rsid w:val="009A0B56"/>
    <w:rsid w:val="009A0CA5"/>
    <w:rsid w:val="009A0F70"/>
    <w:rsid w:val="009A2401"/>
    <w:rsid w:val="009A2445"/>
    <w:rsid w:val="009A2546"/>
    <w:rsid w:val="009A2729"/>
    <w:rsid w:val="009A2915"/>
    <w:rsid w:val="009A296D"/>
    <w:rsid w:val="009A2DE6"/>
    <w:rsid w:val="009A306C"/>
    <w:rsid w:val="009A319A"/>
    <w:rsid w:val="009A323C"/>
    <w:rsid w:val="009A342D"/>
    <w:rsid w:val="009A34A9"/>
    <w:rsid w:val="009A368D"/>
    <w:rsid w:val="009A37A9"/>
    <w:rsid w:val="009A37BE"/>
    <w:rsid w:val="009A37D4"/>
    <w:rsid w:val="009A3926"/>
    <w:rsid w:val="009A3B49"/>
    <w:rsid w:val="009A3BD1"/>
    <w:rsid w:val="009A3D00"/>
    <w:rsid w:val="009A3D2C"/>
    <w:rsid w:val="009A41EE"/>
    <w:rsid w:val="009A4444"/>
    <w:rsid w:val="009A4660"/>
    <w:rsid w:val="009A4801"/>
    <w:rsid w:val="009A48E2"/>
    <w:rsid w:val="009A49BF"/>
    <w:rsid w:val="009A4C4A"/>
    <w:rsid w:val="009A529E"/>
    <w:rsid w:val="009A5475"/>
    <w:rsid w:val="009A5ECE"/>
    <w:rsid w:val="009A5FA8"/>
    <w:rsid w:val="009A607C"/>
    <w:rsid w:val="009A6152"/>
    <w:rsid w:val="009A6377"/>
    <w:rsid w:val="009A65E6"/>
    <w:rsid w:val="009A66FA"/>
    <w:rsid w:val="009A685E"/>
    <w:rsid w:val="009A68A6"/>
    <w:rsid w:val="009A6CBF"/>
    <w:rsid w:val="009A6E95"/>
    <w:rsid w:val="009A76BA"/>
    <w:rsid w:val="009A7E4B"/>
    <w:rsid w:val="009B00A2"/>
    <w:rsid w:val="009B0E91"/>
    <w:rsid w:val="009B114D"/>
    <w:rsid w:val="009B1627"/>
    <w:rsid w:val="009B16E6"/>
    <w:rsid w:val="009B17CD"/>
    <w:rsid w:val="009B1B6E"/>
    <w:rsid w:val="009B2189"/>
    <w:rsid w:val="009B22F4"/>
    <w:rsid w:val="009B2547"/>
    <w:rsid w:val="009B27E0"/>
    <w:rsid w:val="009B2A2B"/>
    <w:rsid w:val="009B2B5E"/>
    <w:rsid w:val="009B2F1C"/>
    <w:rsid w:val="009B321B"/>
    <w:rsid w:val="009B32CC"/>
    <w:rsid w:val="009B33D2"/>
    <w:rsid w:val="009B33E1"/>
    <w:rsid w:val="009B3D1A"/>
    <w:rsid w:val="009B42DA"/>
    <w:rsid w:val="009B4BBB"/>
    <w:rsid w:val="009B4DCD"/>
    <w:rsid w:val="009B5023"/>
    <w:rsid w:val="009B5946"/>
    <w:rsid w:val="009B5B6E"/>
    <w:rsid w:val="009B6495"/>
    <w:rsid w:val="009B691A"/>
    <w:rsid w:val="009B7067"/>
    <w:rsid w:val="009B7082"/>
    <w:rsid w:val="009B712E"/>
    <w:rsid w:val="009B717A"/>
    <w:rsid w:val="009B75E5"/>
    <w:rsid w:val="009B75EF"/>
    <w:rsid w:val="009B784B"/>
    <w:rsid w:val="009B79CF"/>
    <w:rsid w:val="009B7C1F"/>
    <w:rsid w:val="009C07EF"/>
    <w:rsid w:val="009C0DEE"/>
    <w:rsid w:val="009C0ED4"/>
    <w:rsid w:val="009C0F66"/>
    <w:rsid w:val="009C13B1"/>
    <w:rsid w:val="009C1DE2"/>
    <w:rsid w:val="009C24A0"/>
    <w:rsid w:val="009C270C"/>
    <w:rsid w:val="009C2A00"/>
    <w:rsid w:val="009C2AF4"/>
    <w:rsid w:val="009C2EF2"/>
    <w:rsid w:val="009C30FB"/>
    <w:rsid w:val="009C3C10"/>
    <w:rsid w:val="009C3CE1"/>
    <w:rsid w:val="009C455B"/>
    <w:rsid w:val="009C4654"/>
    <w:rsid w:val="009C4AA5"/>
    <w:rsid w:val="009C4BAD"/>
    <w:rsid w:val="009C4BC7"/>
    <w:rsid w:val="009C4EDA"/>
    <w:rsid w:val="009C515B"/>
    <w:rsid w:val="009C55ED"/>
    <w:rsid w:val="009C5E2E"/>
    <w:rsid w:val="009C67B0"/>
    <w:rsid w:val="009C6DED"/>
    <w:rsid w:val="009C7203"/>
    <w:rsid w:val="009C73AF"/>
    <w:rsid w:val="009C741F"/>
    <w:rsid w:val="009C78F0"/>
    <w:rsid w:val="009C7C4C"/>
    <w:rsid w:val="009C7DFC"/>
    <w:rsid w:val="009C7E58"/>
    <w:rsid w:val="009D00A0"/>
    <w:rsid w:val="009D03CF"/>
    <w:rsid w:val="009D044D"/>
    <w:rsid w:val="009D04B8"/>
    <w:rsid w:val="009D0D1C"/>
    <w:rsid w:val="009D127D"/>
    <w:rsid w:val="009D144C"/>
    <w:rsid w:val="009D16E5"/>
    <w:rsid w:val="009D1AD0"/>
    <w:rsid w:val="009D2532"/>
    <w:rsid w:val="009D27B3"/>
    <w:rsid w:val="009D2DBE"/>
    <w:rsid w:val="009D2E18"/>
    <w:rsid w:val="009D3017"/>
    <w:rsid w:val="009D3043"/>
    <w:rsid w:val="009D3207"/>
    <w:rsid w:val="009D329A"/>
    <w:rsid w:val="009D3340"/>
    <w:rsid w:val="009D37B6"/>
    <w:rsid w:val="009D3DF2"/>
    <w:rsid w:val="009D4056"/>
    <w:rsid w:val="009D4215"/>
    <w:rsid w:val="009D43FC"/>
    <w:rsid w:val="009D4470"/>
    <w:rsid w:val="009D45EB"/>
    <w:rsid w:val="009D4727"/>
    <w:rsid w:val="009D47F7"/>
    <w:rsid w:val="009D4B5A"/>
    <w:rsid w:val="009D4E50"/>
    <w:rsid w:val="009D502B"/>
    <w:rsid w:val="009D5814"/>
    <w:rsid w:val="009D589B"/>
    <w:rsid w:val="009D5AEB"/>
    <w:rsid w:val="009D5C91"/>
    <w:rsid w:val="009D5D31"/>
    <w:rsid w:val="009D5E96"/>
    <w:rsid w:val="009D5F45"/>
    <w:rsid w:val="009D645B"/>
    <w:rsid w:val="009D6579"/>
    <w:rsid w:val="009D696F"/>
    <w:rsid w:val="009D72A0"/>
    <w:rsid w:val="009D72F5"/>
    <w:rsid w:val="009D7466"/>
    <w:rsid w:val="009D754F"/>
    <w:rsid w:val="009E03FE"/>
    <w:rsid w:val="009E0FDE"/>
    <w:rsid w:val="009E1480"/>
    <w:rsid w:val="009E1824"/>
    <w:rsid w:val="009E1BCF"/>
    <w:rsid w:val="009E1C27"/>
    <w:rsid w:val="009E1D0A"/>
    <w:rsid w:val="009E1E9C"/>
    <w:rsid w:val="009E3651"/>
    <w:rsid w:val="009E36CD"/>
    <w:rsid w:val="009E39F0"/>
    <w:rsid w:val="009E3A4C"/>
    <w:rsid w:val="009E3B28"/>
    <w:rsid w:val="009E3B40"/>
    <w:rsid w:val="009E3B4C"/>
    <w:rsid w:val="009E3BB5"/>
    <w:rsid w:val="009E3D4D"/>
    <w:rsid w:val="009E3FB6"/>
    <w:rsid w:val="009E3FCE"/>
    <w:rsid w:val="009E41C3"/>
    <w:rsid w:val="009E426F"/>
    <w:rsid w:val="009E444E"/>
    <w:rsid w:val="009E4625"/>
    <w:rsid w:val="009E4910"/>
    <w:rsid w:val="009E4B4B"/>
    <w:rsid w:val="009E4F50"/>
    <w:rsid w:val="009E51E1"/>
    <w:rsid w:val="009E5A30"/>
    <w:rsid w:val="009E66CB"/>
    <w:rsid w:val="009E6A1E"/>
    <w:rsid w:val="009E6FBE"/>
    <w:rsid w:val="009E787D"/>
    <w:rsid w:val="009E7898"/>
    <w:rsid w:val="009E7DF1"/>
    <w:rsid w:val="009E7E9A"/>
    <w:rsid w:val="009F016B"/>
    <w:rsid w:val="009F0977"/>
    <w:rsid w:val="009F09FE"/>
    <w:rsid w:val="009F0A96"/>
    <w:rsid w:val="009F0C76"/>
    <w:rsid w:val="009F1054"/>
    <w:rsid w:val="009F17C3"/>
    <w:rsid w:val="009F2EF0"/>
    <w:rsid w:val="009F30AD"/>
    <w:rsid w:val="009F315F"/>
    <w:rsid w:val="009F36BD"/>
    <w:rsid w:val="009F3E97"/>
    <w:rsid w:val="009F4068"/>
    <w:rsid w:val="009F4227"/>
    <w:rsid w:val="009F432E"/>
    <w:rsid w:val="009F4439"/>
    <w:rsid w:val="009F458B"/>
    <w:rsid w:val="009F497D"/>
    <w:rsid w:val="009F4DC1"/>
    <w:rsid w:val="009F5644"/>
    <w:rsid w:val="009F5829"/>
    <w:rsid w:val="009F5CA3"/>
    <w:rsid w:val="009F6020"/>
    <w:rsid w:val="009F61F0"/>
    <w:rsid w:val="009F6582"/>
    <w:rsid w:val="009F69E8"/>
    <w:rsid w:val="009F6FA5"/>
    <w:rsid w:val="009F7135"/>
    <w:rsid w:val="009F7ED6"/>
    <w:rsid w:val="009F7F9E"/>
    <w:rsid w:val="00A000F9"/>
    <w:rsid w:val="00A00102"/>
    <w:rsid w:val="00A0039A"/>
    <w:rsid w:val="00A00423"/>
    <w:rsid w:val="00A00C37"/>
    <w:rsid w:val="00A00F59"/>
    <w:rsid w:val="00A0104A"/>
    <w:rsid w:val="00A010D4"/>
    <w:rsid w:val="00A01423"/>
    <w:rsid w:val="00A0164B"/>
    <w:rsid w:val="00A01D39"/>
    <w:rsid w:val="00A01E7E"/>
    <w:rsid w:val="00A01F72"/>
    <w:rsid w:val="00A0250E"/>
    <w:rsid w:val="00A02AB2"/>
    <w:rsid w:val="00A0352C"/>
    <w:rsid w:val="00A0377D"/>
    <w:rsid w:val="00A03AD0"/>
    <w:rsid w:val="00A04231"/>
    <w:rsid w:val="00A0496D"/>
    <w:rsid w:val="00A04979"/>
    <w:rsid w:val="00A04B5B"/>
    <w:rsid w:val="00A05737"/>
    <w:rsid w:val="00A05944"/>
    <w:rsid w:val="00A05C5C"/>
    <w:rsid w:val="00A060A3"/>
    <w:rsid w:val="00A06342"/>
    <w:rsid w:val="00A06B50"/>
    <w:rsid w:val="00A06C56"/>
    <w:rsid w:val="00A06DE6"/>
    <w:rsid w:val="00A07055"/>
    <w:rsid w:val="00A07384"/>
    <w:rsid w:val="00A078D1"/>
    <w:rsid w:val="00A07B18"/>
    <w:rsid w:val="00A10508"/>
    <w:rsid w:val="00A107DB"/>
    <w:rsid w:val="00A10F39"/>
    <w:rsid w:val="00A115A2"/>
    <w:rsid w:val="00A1183C"/>
    <w:rsid w:val="00A1195B"/>
    <w:rsid w:val="00A119EC"/>
    <w:rsid w:val="00A11F24"/>
    <w:rsid w:val="00A120B7"/>
    <w:rsid w:val="00A1245A"/>
    <w:rsid w:val="00A12534"/>
    <w:rsid w:val="00A1261D"/>
    <w:rsid w:val="00A12BD7"/>
    <w:rsid w:val="00A1337E"/>
    <w:rsid w:val="00A13935"/>
    <w:rsid w:val="00A13B9D"/>
    <w:rsid w:val="00A13DB1"/>
    <w:rsid w:val="00A140E8"/>
    <w:rsid w:val="00A145F6"/>
    <w:rsid w:val="00A1487E"/>
    <w:rsid w:val="00A148A0"/>
    <w:rsid w:val="00A149C6"/>
    <w:rsid w:val="00A15143"/>
    <w:rsid w:val="00A15541"/>
    <w:rsid w:val="00A15907"/>
    <w:rsid w:val="00A15DE6"/>
    <w:rsid w:val="00A15EDD"/>
    <w:rsid w:val="00A16173"/>
    <w:rsid w:val="00A164C3"/>
    <w:rsid w:val="00A16782"/>
    <w:rsid w:val="00A169D1"/>
    <w:rsid w:val="00A16ED3"/>
    <w:rsid w:val="00A16FCE"/>
    <w:rsid w:val="00A173B9"/>
    <w:rsid w:val="00A17784"/>
    <w:rsid w:val="00A17841"/>
    <w:rsid w:val="00A1785A"/>
    <w:rsid w:val="00A200F1"/>
    <w:rsid w:val="00A2012A"/>
    <w:rsid w:val="00A20DCF"/>
    <w:rsid w:val="00A20DD4"/>
    <w:rsid w:val="00A20FC4"/>
    <w:rsid w:val="00A2111E"/>
    <w:rsid w:val="00A21534"/>
    <w:rsid w:val="00A21FD7"/>
    <w:rsid w:val="00A22727"/>
    <w:rsid w:val="00A22A86"/>
    <w:rsid w:val="00A22E55"/>
    <w:rsid w:val="00A23130"/>
    <w:rsid w:val="00A238CE"/>
    <w:rsid w:val="00A2398B"/>
    <w:rsid w:val="00A23A63"/>
    <w:rsid w:val="00A2492D"/>
    <w:rsid w:val="00A24B42"/>
    <w:rsid w:val="00A2507F"/>
    <w:rsid w:val="00A25119"/>
    <w:rsid w:val="00A251E2"/>
    <w:rsid w:val="00A25871"/>
    <w:rsid w:val="00A259E7"/>
    <w:rsid w:val="00A25AFB"/>
    <w:rsid w:val="00A25AFC"/>
    <w:rsid w:val="00A25B47"/>
    <w:rsid w:val="00A25CDD"/>
    <w:rsid w:val="00A25F2F"/>
    <w:rsid w:val="00A26098"/>
    <w:rsid w:val="00A261F1"/>
    <w:rsid w:val="00A26620"/>
    <w:rsid w:val="00A266D3"/>
    <w:rsid w:val="00A27100"/>
    <w:rsid w:val="00A2717D"/>
    <w:rsid w:val="00A27934"/>
    <w:rsid w:val="00A305D5"/>
    <w:rsid w:val="00A3064E"/>
    <w:rsid w:val="00A30732"/>
    <w:rsid w:val="00A31624"/>
    <w:rsid w:val="00A31673"/>
    <w:rsid w:val="00A31D72"/>
    <w:rsid w:val="00A324D7"/>
    <w:rsid w:val="00A32A5C"/>
    <w:rsid w:val="00A32BE5"/>
    <w:rsid w:val="00A32C34"/>
    <w:rsid w:val="00A32F8C"/>
    <w:rsid w:val="00A33057"/>
    <w:rsid w:val="00A336A0"/>
    <w:rsid w:val="00A33966"/>
    <w:rsid w:val="00A33D03"/>
    <w:rsid w:val="00A3455B"/>
    <w:rsid w:val="00A347EC"/>
    <w:rsid w:val="00A34A12"/>
    <w:rsid w:val="00A34A3F"/>
    <w:rsid w:val="00A34C41"/>
    <w:rsid w:val="00A35D9A"/>
    <w:rsid w:val="00A35F26"/>
    <w:rsid w:val="00A366E5"/>
    <w:rsid w:val="00A368D7"/>
    <w:rsid w:val="00A36A9D"/>
    <w:rsid w:val="00A36DBB"/>
    <w:rsid w:val="00A36F7F"/>
    <w:rsid w:val="00A3719D"/>
    <w:rsid w:val="00A37483"/>
    <w:rsid w:val="00A377A5"/>
    <w:rsid w:val="00A37FC3"/>
    <w:rsid w:val="00A400D5"/>
    <w:rsid w:val="00A408C5"/>
    <w:rsid w:val="00A408E9"/>
    <w:rsid w:val="00A40BAA"/>
    <w:rsid w:val="00A40DAE"/>
    <w:rsid w:val="00A40DB2"/>
    <w:rsid w:val="00A4158E"/>
    <w:rsid w:val="00A41645"/>
    <w:rsid w:val="00A4194C"/>
    <w:rsid w:val="00A41984"/>
    <w:rsid w:val="00A41C19"/>
    <w:rsid w:val="00A42403"/>
    <w:rsid w:val="00A428A4"/>
    <w:rsid w:val="00A428EA"/>
    <w:rsid w:val="00A42928"/>
    <w:rsid w:val="00A42B09"/>
    <w:rsid w:val="00A42DF9"/>
    <w:rsid w:val="00A43276"/>
    <w:rsid w:val="00A43370"/>
    <w:rsid w:val="00A43D34"/>
    <w:rsid w:val="00A43DBB"/>
    <w:rsid w:val="00A440B7"/>
    <w:rsid w:val="00A444B1"/>
    <w:rsid w:val="00A44500"/>
    <w:rsid w:val="00A44644"/>
    <w:rsid w:val="00A44B08"/>
    <w:rsid w:val="00A44D68"/>
    <w:rsid w:val="00A44FC0"/>
    <w:rsid w:val="00A45347"/>
    <w:rsid w:val="00A4548E"/>
    <w:rsid w:val="00A45844"/>
    <w:rsid w:val="00A45A1B"/>
    <w:rsid w:val="00A45B67"/>
    <w:rsid w:val="00A45FE5"/>
    <w:rsid w:val="00A460B6"/>
    <w:rsid w:val="00A460FE"/>
    <w:rsid w:val="00A465E3"/>
    <w:rsid w:val="00A4749F"/>
    <w:rsid w:val="00A4750F"/>
    <w:rsid w:val="00A47849"/>
    <w:rsid w:val="00A47C55"/>
    <w:rsid w:val="00A506B8"/>
    <w:rsid w:val="00A5132B"/>
    <w:rsid w:val="00A5143E"/>
    <w:rsid w:val="00A5181A"/>
    <w:rsid w:val="00A51C82"/>
    <w:rsid w:val="00A51DB3"/>
    <w:rsid w:val="00A5332F"/>
    <w:rsid w:val="00A5345C"/>
    <w:rsid w:val="00A53786"/>
    <w:rsid w:val="00A53FBD"/>
    <w:rsid w:val="00A54632"/>
    <w:rsid w:val="00A54A0E"/>
    <w:rsid w:val="00A54FD0"/>
    <w:rsid w:val="00A5541F"/>
    <w:rsid w:val="00A5562A"/>
    <w:rsid w:val="00A558D5"/>
    <w:rsid w:val="00A558EA"/>
    <w:rsid w:val="00A55AC3"/>
    <w:rsid w:val="00A55B16"/>
    <w:rsid w:val="00A55EDB"/>
    <w:rsid w:val="00A55F48"/>
    <w:rsid w:val="00A55FCA"/>
    <w:rsid w:val="00A560B9"/>
    <w:rsid w:val="00A56522"/>
    <w:rsid w:val="00A566F3"/>
    <w:rsid w:val="00A56892"/>
    <w:rsid w:val="00A5710F"/>
    <w:rsid w:val="00A577C4"/>
    <w:rsid w:val="00A5783D"/>
    <w:rsid w:val="00A60377"/>
    <w:rsid w:val="00A6056D"/>
    <w:rsid w:val="00A6066B"/>
    <w:rsid w:val="00A60A7E"/>
    <w:rsid w:val="00A6119E"/>
    <w:rsid w:val="00A61297"/>
    <w:rsid w:val="00A613DC"/>
    <w:rsid w:val="00A616CA"/>
    <w:rsid w:val="00A61C49"/>
    <w:rsid w:val="00A61FAB"/>
    <w:rsid w:val="00A6200D"/>
    <w:rsid w:val="00A62285"/>
    <w:rsid w:val="00A6314F"/>
    <w:rsid w:val="00A63594"/>
    <w:rsid w:val="00A63668"/>
    <w:rsid w:val="00A637D2"/>
    <w:rsid w:val="00A638A6"/>
    <w:rsid w:val="00A638BD"/>
    <w:rsid w:val="00A638E9"/>
    <w:rsid w:val="00A64159"/>
    <w:rsid w:val="00A642FF"/>
    <w:rsid w:val="00A6452E"/>
    <w:rsid w:val="00A64571"/>
    <w:rsid w:val="00A646A2"/>
    <w:rsid w:val="00A64C1E"/>
    <w:rsid w:val="00A64F13"/>
    <w:rsid w:val="00A651E7"/>
    <w:rsid w:val="00A65438"/>
    <w:rsid w:val="00A65581"/>
    <w:rsid w:val="00A65DCC"/>
    <w:rsid w:val="00A65F9C"/>
    <w:rsid w:val="00A66C0F"/>
    <w:rsid w:val="00A66EF8"/>
    <w:rsid w:val="00A67A2B"/>
    <w:rsid w:val="00A67C26"/>
    <w:rsid w:val="00A700EF"/>
    <w:rsid w:val="00A70179"/>
    <w:rsid w:val="00A7018E"/>
    <w:rsid w:val="00A70418"/>
    <w:rsid w:val="00A70C8B"/>
    <w:rsid w:val="00A70CA9"/>
    <w:rsid w:val="00A71043"/>
    <w:rsid w:val="00A71408"/>
    <w:rsid w:val="00A716FB"/>
    <w:rsid w:val="00A71AC7"/>
    <w:rsid w:val="00A71BB4"/>
    <w:rsid w:val="00A71D90"/>
    <w:rsid w:val="00A71EAC"/>
    <w:rsid w:val="00A71F3F"/>
    <w:rsid w:val="00A7208C"/>
    <w:rsid w:val="00A7220F"/>
    <w:rsid w:val="00A7229B"/>
    <w:rsid w:val="00A726A4"/>
    <w:rsid w:val="00A7284B"/>
    <w:rsid w:val="00A72AC0"/>
    <w:rsid w:val="00A72B22"/>
    <w:rsid w:val="00A72E91"/>
    <w:rsid w:val="00A736AB"/>
    <w:rsid w:val="00A73C38"/>
    <w:rsid w:val="00A73DED"/>
    <w:rsid w:val="00A73FD3"/>
    <w:rsid w:val="00A7417F"/>
    <w:rsid w:val="00A74272"/>
    <w:rsid w:val="00A74616"/>
    <w:rsid w:val="00A74806"/>
    <w:rsid w:val="00A74AB4"/>
    <w:rsid w:val="00A74AF5"/>
    <w:rsid w:val="00A75020"/>
    <w:rsid w:val="00A751A9"/>
    <w:rsid w:val="00A758ED"/>
    <w:rsid w:val="00A75A71"/>
    <w:rsid w:val="00A76007"/>
    <w:rsid w:val="00A76127"/>
    <w:rsid w:val="00A761A6"/>
    <w:rsid w:val="00A761C3"/>
    <w:rsid w:val="00A7625C"/>
    <w:rsid w:val="00A764C4"/>
    <w:rsid w:val="00A766D3"/>
    <w:rsid w:val="00A7682D"/>
    <w:rsid w:val="00A775A2"/>
    <w:rsid w:val="00A779EA"/>
    <w:rsid w:val="00A77C36"/>
    <w:rsid w:val="00A77CF3"/>
    <w:rsid w:val="00A80237"/>
    <w:rsid w:val="00A80BA0"/>
    <w:rsid w:val="00A80D6F"/>
    <w:rsid w:val="00A80EC7"/>
    <w:rsid w:val="00A81C00"/>
    <w:rsid w:val="00A81DCD"/>
    <w:rsid w:val="00A820D4"/>
    <w:rsid w:val="00A82637"/>
    <w:rsid w:val="00A82C59"/>
    <w:rsid w:val="00A82D0F"/>
    <w:rsid w:val="00A8384F"/>
    <w:rsid w:val="00A83A05"/>
    <w:rsid w:val="00A83BBA"/>
    <w:rsid w:val="00A83F4E"/>
    <w:rsid w:val="00A84350"/>
    <w:rsid w:val="00A8442B"/>
    <w:rsid w:val="00A844CB"/>
    <w:rsid w:val="00A849F0"/>
    <w:rsid w:val="00A8507F"/>
    <w:rsid w:val="00A85457"/>
    <w:rsid w:val="00A85C62"/>
    <w:rsid w:val="00A861AF"/>
    <w:rsid w:val="00A861E6"/>
    <w:rsid w:val="00A86306"/>
    <w:rsid w:val="00A86438"/>
    <w:rsid w:val="00A8649D"/>
    <w:rsid w:val="00A864C4"/>
    <w:rsid w:val="00A868BE"/>
    <w:rsid w:val="00A868FB"/>
    <w:rsid w:val="00A86950"/>
    <w:rsid w:val="00A86978"/>
    <w:rsid w:val="00A86D3A"/>
    <w:rsid w:val="00A86FCF"/>
    <w:rsid w:val="00A86FEE"/>
    <w:rsid w:val="00A875AB"/>
    <w:rsid w:val="00A87CFB"/>
    <w:rsid w:val="00A87D81"/>
    <w:rsid w:val="00A87FD2"/>
    <w:rsid w:val="00A906B7"/>
    <w:rsid w:val="00A9079E"/>
    <w:rsid w:val="00A9080F"/>
    <w:rsid w:val="00A91F6B"/>
    <w:rsid w:val="00A9248A"/>
    <w:rsid w:val="00A928F2"/>
    <w:rsid w:val="00A92B5B"/>
    <w:rsid w:val="00A92C8F"/>
    <w:rsid w:val="00A932DA"/>
    <w:rsid w:val="00A93906"/>
    <w:rsid w:val="00A93AF3"/>
    <w:rsid w:val="00A942C4"/>
    <w:rsid w:val="00A944A7"/>
    <w:rsid w:val="00A9460B"/>
    <w:rsid w:val="00A9478F"/>
    <w:rsid w:val="00A94BEC"/>
    <w:rsid w:val="00A94C16"/>
    <w:rsid w:val="00A94D2B"/>
    <w:rsid w:val="00A954EA"/>
    <w:rsid w:val="00A9569F"/>
    <w:rsid w:val="00A9580B"/>
    <w:rsid w:val="00A95B7A"/>
    <w:rsid w:val="00A95C38"/>
    <w:rsid w:val="00A95C3D"/>
    <w:rsid w:val="00A96195"/>
    <w:rsid w:val="00A9626B"/>
    <w:rsid w:val="00A966A2"/>
    <w:rsid w:val="00A96B65"/>
    <w:rsid w:val="00A96D43"/>
    <w:rsid w:val="00A96E96"/>
    <w:rsid w:val="00A97105"/>
    <w:rsid w:val="00A97E0D"/>
    <w:rsid w:val="00A97E1D"/>
    <w:rsid w:val="00AA01B6"/>
    <w:rsid w:val="00AA0282"/>
    <w:rsid w:val="00AA0308"/>
    <w:rsid w:val="00AA0383"/>
    <w:rsid w:val="00AA08B0"/>
    <w:rsid w:val="00AA0A4C"/>
    <w:rsid w:val="00AA0BBC"/>
    <w:rsid w:val="00AA0D03"/>
    <w:rsid w:val="00AA1405"/>
    <w:rsid w:val="00AA14D1"/>
    <w:rsid w:val="00AA1D1A"/>
    <w:rsid w:val="00AA1D23"/>
    <w:rsid w:val="00AA2620"/>
    <w:rsid w:val="00AA27FF"/>
    <w:rsid w:val="00AA286D"/>
    <w:rsid w:val="00AA2A80"/>
    <w:rsid w:val="00AA3040"/>
    <w:rsid w:val="00AA369C"/>
    <w:rsid w:val="00AA375B"/>
    <w:rsid w:val="00AA3837"/>
    <w:rsid w:val="00AA4445"/>
    <w:rsid w:val="00AA4951"/>
    <w:rsid w:val="00AA5274"/>
    <w:rsid w:val="00AA53F0"/>
    <w:rsid w:val="00AA5432"/>
    <w:rsid w:val="00AA54A1"/>
    <w:rsid w:val="00AA5C14"/>
    <w:rsid w:val="00AA61B8"/>
    <w:rsid w:val="00AA62CD"/>
    <w:rsid w:val="00AA667D"/>
    <w:rsid w:val="00AA66BE"/>
    <w:rsid w:val="00AA68CA"/>
    <w:rsid w:val="00AA6A13"/>
    <w:rsid w:val="00AA7067"/>
    <w:rsid w:val="00AA70D0"/>
    <w:rsid w:val="00AA743A"/>
    <w:rsid w:val="00AA7730"/>
    <w:rsid w:val="00AA7E6B"/>
    <w:rsid w:val="00AB01C0"/>
    <w:rsid w:val="00AB07DC"/>
    <w:rsid w:val="00AB094F"/>
    <w:rsid w:val="00AB0B36"/>
    <w:rsid w:val="00AB0EF0"/>
    <w:rsid w:val="00AB1208"/>
    <w:rsid w:val="00AB129A"/>
    <w:rsid w:val="00AB1C24"/>
    <w:rsid w:val="00AB1DCD"/>
    <w:rsid w:val="00AB294C"/>
    <w:rsid w:val="00AB2AD4"/>
    <w:rsid w:val="00AB2F5E"/>
    <w:rsid w:val="00AB32D7"/>
    <w:rsid w:val="00AB37FF"/>
    <w:rsid w:val="00AB3AD4"/>
    <w:rsid w:val="00AB3EC8"/>
    <w:rsid w:val="00AB3FA3"/>
    <w:rsid w:val="00AB45B6"/>
    <w:rsid w:val="00AB4D2C"/>
    <w:rsid w:val="00AB53AC"/>
    <w:rsid w:val="00AB551B"/>
    <w:rsid w:val="00AB5AA6"/>
    <w:rsid w:val="00AB5CC7"/>
    <w:rsid w:val="00AB5F92"/>
    <w:rsid w:val="00AB6083"/>
    <w:rsid w:val="00AB629A"/>
    <w:rsid w:val="00AB647E"/>
    <w:rsid w:val="00AB65E9"/>
    <w:rsid w:val="00AB688A"/>
    <w:rsid w:val="00AB68D6"/>
    <w:rsid w:val="00AB69BE"/>
    <w:rsid w:val="00AB6D17"/>
    <w:rsid w:val="00AB7340"/>
    <w:rsid w:val="00AB7DE9"/>
    <w:rsid w:val="00AC03C5"/>
    <w:rsid w:val="00AC0A0C"/>
    <w:rsid w:val="00AC0CB0"/>
    <w:rsid w:val="00AC14FB"/>
    <w:rsid w:val="00AC1656"/>
    <w:rsid w:val="00AC18A5"/>
    <w:rsid w:val="00AC1E29"/>
    <w:rsid w:val="00AC21C2"/>
    <w:rsid w:val="00AC22AD"/>
    <w:rsid w:val="00AC2A40"/>
    <w:rsid w:val="00AC2AFF"/>
    <w:rsid w:val="00AC2D3B"/>
    <w:rsid w:val="00AC2F53"/>
    <w:rsid w:val="00AC302F"/>
    <w:rsid w:val="00AC367B"/>
    <w:rsid w:val="00AC3881"/>
    <w:rsid w:val="00AC3ACC"/>
    <w:rsid w:val="00AC3AF4"/>
    <w:rsid w:val="00AC3B78"/>
    <w:rsid w:val="00AC40B6"/>
    <w:rsid w:val="00AC4652"/>
    <w:rsid w:val="00AC4E80"/>
    <w:rsid w:val="00AC5359"/>
    <w:rsid w:val="00AC5563"/>
    <w:rsid w:val="00AC66B9"/>
    <w:rsid w:val="00AC68BC"/>
    <w:rsid w:val="00AC699B"/>
    <w:rsid w:val="00AC6D6D"/>
    <w:rsid w:val="00AC6F7B"/>
    <w:rsid w:val="00AC6FEC"/>
    <w:rsid w:val="00AC73AE"/>
    <w:rsid w:val="00AC742D"/>
    <w:rsid w:val="00AC7767"/>
    <w:rsid w:val="00AC7F45"/>
    <w:rsid w:val="00AC7FAC"/>
    <w:rsid w:val="00AD070C"/>
    <w:rsid w:val="00AD0D2F"/>
    <w:rsid w:val="00AD198E"/>
    <w:rsid w:val="00AD1AA3"/>
    <w:rsid w:val="00AD1C4A"/>
    <w:rsid w:val="00AD2012"/>
    <w:rsid w:val="00AD2173"/>
    <w:rsid w:val="00AD223A"/>
    <w:rsid w:val="00AD265B"/>
    <w:rsid w:val="00AD2A86"/>
    <w:rsid w:val="00AD2DD7"/>
    <w:rsid w:val="00AD3180"/>
    <w:rsid w:val="00AD35AA"/>
    <w:rsid w:val="00AD388C"/>
    <w:rsid w:val="00AD4418"/>
    <w:rsid w:val="00AD4485"/>
    <w:rsid w:val="00AD4544"/>
    <w:rsid w:val="00AD4594"/>
    <w:rsid w:val="00AD524D"/>
    <w:rsid w:val="00AD53E8"/>
    <w:rsid w:val="00AD5C3E"/>
    <w:rsid w:val="00AD5DC0"/>
    <w:rsid w:val="00AD6099"/>
    <w:rsid w:val="00AD6254"/>
    <w:rsid w:val="00AD778B"/>
    <w:rsid w:val="00AD790F"/>
    <w:rsid w:val="00AD7A99"/>
    <w:rsid w:val="00AD7C31"/>
    <w:rsid w:val="00AD7E91"/>
    <w:rsid w:val="00AD7FFB"/>
    <w:rsid w:val="00AE014D"/>
    <w:rsid w:val="00AE129F"/>
    <w:rsid w:val="00AE1339"/>
    <w:rsid w:val="00AE1778"/>
    <w:rsid w:val="00AE1C29"/>
    <w:rsid w:val="00AE1DDD"/>
    <w:rsid w:val="00AE26C5"/>
    <w:rsid w:val="00AE2873"/>
    <w:rsid w:val="00AE2945"/>
    <w:rsid w:val="00AE33C0"/>
    <w:rsid w:val="00AE33F4"/>
    <w:rsid w:val="00AE3D2F"/>
    <w:rsid w:val="00AE3E1A"/>
    <w:rsid w:val="00AE3E26"/>
    <w:rsid w:val="00AE416B"/>
    <w:rsid w:val="00AE42FF"/>
    <w:rsid w:val="00AE4631"/>
    <w:rsid w:val="00AE4671"/>
    <w:rsid w:val="00AE4A6B"/>
    <w:rsid w:val="00AE4C01"/>
    <w:rsid w:val="00AE4D71"/>
    <w:rsid w:val="00AE4DFB"/>
    <w:rsid w:val="00AE51B1"/>
    <w:rsid w:val="00AE5251"/>
    <w:rsid w:val="00AE54C8"/>
    <w:rsid w:val="00AE578A"/>
    <w:rsid w:val="00AE5A15"/>
    <w:rsid w:val="00AE5AA8"/>
    <w:rsid w:val="00AE5ABA"/>
    <w:rsid w:val="00AE5AC4"/>
    <w:rsid w:val="00AE5AFC"/>
    <w:rsid w:val="00AE5C44"/>
    <w:rsid w:val="00AE5E30"/>
    <w:rsid w:val="00AE5E49"/>
    <w:rsid w:val="00AE6E82"/>
    <w:rsid w:val="00AE78F4"/>
    <w:rsid w:val="00AF053C"/>
    <w:rsid w:val="00AF07E5"/>
    <w:rsid w:val="00AF0BD1"/>
    <w:rsid w:val="00AF0CDC"/>
    <w:rsid w:val="00AF0FFB"/>
    <w:rsid w:val="00AF109C"/>
    <w:rsid w:val="00AF1359"/>
    <w:rsid w:val="00AF1503"/>
    <w:rsid w:val="00AF15A1"/>
    <w:rsid w:val="00AF163C"/>
    <w:rsid w:val="00AF16BA"/>
    <w:rsid w:val="00AF1810"/>
    <w:rsid w:val="00AF22CF"/>
    <w:rsid w:val="00AF2F9E"/>
    <w:rsid w:val="00AF300D"/>
    <w:rsid w:val="00AF3407"/>
    <w:rsid w:val="00AF443F"/>
    <w:rsid w:val="00AF4576"/>
    <w:rsid w:val="00AF4823"/>
    <w:rsid w:val="00AF4B46"/>
    <w:rsid w:val="00AF4FED"/>
    <w:rsid w:val="00AF53D2"/>
    <w:rsid w:val="00AF5E7C"/>
    <w:rsid w:val="00AF5F42"/>
    <w:rsid w:val="00AF6209"/>
    <w:rsid w:val="00AF6233"/>
    <w:rsid w:val="00AF64C9"/>
    <w:rsid w:val="00AF68BA"/>
    <w:rsid w:val="00AF6B1C"/>
    <w:rsid w:val="00AF6D89"/>
    <w:rsid w:val="00AF6E90"/>
    <w:rsid w:val="00AF726F"/>
    <w:rsid w:val="00AF7900"/>
    <w:rsid w:val="00AF7C6F"/>
    <w:rsid w:val="00AF7CCE"/>
    <w:rsid w:val="00AF7D9A"/>
    <w:rsid w:val="00AF7FD2"/>
    <w:rsid w:val="00B003AA"/>
    <w:rsid w:val="00B003EA"/>
    <w:rsid w:val="00B00B54"/>
    <w:rsid w:val="00B00CE5"/>
    <w:rsid w:val="00B00F26"/>
    <w:rsid w:val="00B00FB9"/>
    <w:rsid w:val="00B01136"/>
    <w:rsid w:val="00B0122C"/>
    <w:rsid w:val="00B012E6"/>
    <w:rsid w:val="00B0192C"/>
    <w:rsid w:val="00B01AE2"/>
    <w:rsid w:val="00B02473"/>
    <w:rsid w:val="00B02F62"/>
    <w:rsid w:val="00B03033"/>
    <w:rsid w:val="00B03108"/>
    <w:rsid w:val="00B03129"/>
    <w:rsid w:val="00B0337D"/>
    <w:rsid w:val="00B03498"/>
    <w:rsid w:val="00B0356B"/>
    <w:rsid w:val="00B03582"/>
    <w:rsid w:val="00B035F8"/>
    <w:rsid w:val="00B0371C"/>
    <w:rsid w:val="00B037EC"/>
    <w:rsid w:val="00B03C0C"/>
    <w:rsid w:val="00B0477C"/>
    <w:rsid w:val="00B04D8B"/>
    <w:rsid w:val="00B05558"/>
    <w:rsid w:val="00B05571"/>
    <w:rsid w:val="00B059FF"/>
    <w:rsid w:val="00B06791"/>
    <w:rsid w:val="00B06E1B"/>
    <w:rsid w:val="00B06F4E"/>
    <w:rsid w:val="00B0757E"/>
    <w:rsid w:val="00B07812"/>
    <w:rsid w:val="00B07982"/>
    <w:rsid w:val="00B10345"/>
    <w:rsid w:val="00B10938"/>
    <w:rsid w:val="00B1096B"/>
    <w:rsid w:val="00B10970"/>
    <w:rsid w:val="00B10CAC"/>
    <w:rsid w:val="00B10D6A"/>
    <w:rsid w:val="00B112AA"/>
    <w:rsid w:val="00B11745"/>
    <w:rsid w:val="00B11873"/>
    <w:rsid w:val="00B11D24"/>
    <w:rsid w:val="00B12439"/>
    <w:rsid w:val="00B12BDE"/>
    <w:rsid w:val="00B12D14"/>
    <w:rsid w:val="00B13099"/>
    <w:rsid w:val="00B1365D"/>
    <w:rsid w:val="00B13956"/>
    <w:rsid w:val="00B13D03"/>
    <w:rsid w:val="00B14073"/>
    <w:rsid w:val="00B141DE"/>
    <w:rsid w:val="00B14759"/>
    <w:rsid w:val="00B14A77"/>
    <w:rsid w:val="00B15C81"/>
    <w:rsid w:val="00B1675F"/>
    <w:rsid w:val="00B1679F"/>
    <w:rsid w:val="00B1689A"/>
    <w:rsid w:val="00B1691E"/>
    <w:rsid w:val="00B16937"/>
    <w:rsid w:val="00B170CD"/>
    <w:rsid w:val="00B174E4"/>
    <w:rsid w:val="00B17BA9"/>
    <w:rsid w:val="00B17E2E"/>
    <w:rsid w:val="00B17E54"/>
    <w:rsid w:val="00B17F0A"/>
    <w:rsid w:val="00B2038B"/>
    <w:rsid w:val="00B20774"/>
    <w:rsid w:val="00B209A5"/>
    <w:rsid w:val="00B20B01"/>
    <w:rsid w:val="00B20B3C"/>
    <w:rsid w:val="00B20CE3"/>
    <w:rsid w:val="00B21F67"/>
    <w:rsid w:val="00B220B1"/>
    <w:rsid w:val="00B222ED"/>
    <w:rsid w:val="00B22684"/>
    <w:rsid w:val="00B22F18"/>
    <w:rsid w:val="00B2343F"/>
    <w:rsid w:val="00B24221"/>
    <w:rsid w:val="00B2428C"/>
    <w:rsid w:val="00B245B8"/>
    <w:rsid w:val="00B248AB"/>
    <w:rsid w:val="00B249B3"/>
    <w:rsid w:val="00B24ABF"/>
    <w:rsid w:val="00B250D6"/>
    <w:rsid w:val="00B2571C"/>
    <w:rsid w:val="00B2578A"/>
    <w:rsid w:val="00B2597A"/>
    <w:rsid w:val="00B25B45"/>
    <w:rsid w:val="00B25E34"/>
    <w:rsid w:val="00B26182"/>
    <w:rsid w:val="00B26347"/>
    <w:rsid w:val="00B26729"/>
    <w:rsid w:val="00B272DD"/>
    <w:rsid w:val="00B27A1E"/>
    <w:rsid w:val="00B27F9C"/>
    <w:rsid w:val="00B30396"/>
    <w:rsid w:val="00B30B91"/>
    <w:rsid w:val="00B31496"/>
    <w:rsid w:val="00B3159D"/>
    <w:rsid w:val="00B31C13"/>
    <w:rsid w:val="00B31D61"/>
    <w:rsid w:val="00B3240E"/>
    <w:rsid w:val="00B32427"/>
    <w:rsid w:val="00B33210"/>
    <w:rsid w:val="00B3392C"/>
    <w:rsid w:val="00B3445B"/>
    <w:rsid w:val="00B3447E"/>
    <w:rsid w:val="00B344F9"/>
    <w:rsid w:val="00B3491C"/>
    <w:rsid w:val="00B34993"/>
    <w:rsid w:val="00B34CAB"/>
    <w:rsid w:val="00B35506"/>
    <w:rsid w:val="00B356F4"/>
    <w:rsid w:val="00B3581B"/>
    <w:rsid w:val="00B3591F"/>
    <w:rsid w:val="00B35B75"/>
    <w:rsid w:val="00B35CDE"/>
    <w:rsid w:val="00B35EB3"/>
    <w:rsid w:val="00B361EC"/>
    <w:rsid w:val="00B36309"/>
    <w:rsid w:val="00B365CB"/>
    <w:rsid w:val="00B3667E"/>
    <w:rsid w:val="00B36B15"/>
    <w:rsid w:val="00B36BF0"/>
    <w:rsid w:val="00B371E9"/>
    <w:rsid w:val="00B3732F"/>
    <w:rsid w:val="00B37560"/>
    <w:rsid w:val="00B3759C"/>
    <w:rsid w:val="00B379EC"/>
    <w:rsid w:val="00B37D91"/>
    <w:rsid w:val="00B402F3"/>
    <w:rsid w:val="00B40CDF"/>
    <w:rsid w:val="00B40E32"/>
    <w:rsid w:val="00B40E50"/>
    <w:rsid w:val="00B417A7"/>
    <w:rsid w:val="00B417EC"/>
    <w:rsid w:val="00B41B5B"/>
    <w:rsid w:val="00B41BA1"/>
    <w:rsid w:val="00B41BEF"/>
    <w:rsid w:val="00B41DBE"/>
    <w:rsid w:val="00B42980"/>
    <w:rsid w:val="00B42E3C"/>
    <w:rsid w:val="00B42F39"/>
    <w:rsid w:val="00B432E2"/>
    <w:rsid w:val="00B4331F"/>
    <w:rsid w:val="00B433B8"/>
    <w:rsid w:val="00B43B3F"/>
    <w:rsid w:val="00B4412D"/>
    <w:rsid w:val="00B4461B"/>
    <w:rsid w:val="00B44668"/>
    <w:rsid w:val="00B447D5"/>
    <w:rsid w:val="00B4533E"/>
    <w:rsid w:val="00B45C07"/>
    <w:rsid w:val="00B45FDA"/>
    <w:rsid w:val="00B46217"/>
    <w:rsid w:val="00B4677F"/>
    <w:rsid w:val="00B468A9"/>
    <w:rsid w:val="00B46AD6"/>
    <w:rsid w:val="00B4740B"/>
    <w:rsid w:val="00B47646"/>
    <w:rsid w:val="00B4769E"/>
    <w:rsid w:val="00B4791C"/>
    <w:rsid w:val="00B47C97"/>
    <w:rsid w:val="00B5007B"/>
    <w:rsid w:val="00B50434"/>
    <w:rsid w:val="00B50645"/>
    <w:rsid w:val="00B507D7"/>
    <w:rsid w:val="00B508BB"/>
    <w:rsid w:val="00B50D06"/>
    <w:rsid w:val="00B51797"/>
    <w:rsid w:val="00B51A80"/>
    <w:rsid w:val="00B525A4"/>
    <w:rsid w:val="00B526B5"/>
    <w:rsid w:val="00B528DF"/>
    <w:rsid w:val="00B52D79"/>
    <w:rsid w:val="00B52E88"/>
    <w:rsid w:val="00B52F4B"/>
    <w:rsid w:val="00B532A9"/>
    <w:rsid w:val="00B539CF"/>
    <w:rsid w:val="00B53A49"/>
    <w:rsid w:val="00B53BF3"/>
    <w:rsid w:val="00B53DCE"/>
    <w:rsid w:val="00B53E1B"/>
    <w:rsid w:val="00B53EEC"/>
    <w:rsid w:val="00B53F9D"/>
    <w:rsid w:val="00B549C7"/>
    <w:rsid w:val="00B54C1D"/>
    <w:rsid w:val="00B54E06"/>
    <w:rsid w:val="00B54E1B"/>
    <w:rsid w:val="00B5523D"/>
    <w:rsid w:val="00B554D6"/>
    <w:rsid w:val="00B55A98"/>
    <w:rsid w:val="00B55B6D"/>
    <w:rsid w:val="00B55C8D"/>
    <w:rsid w:val="00B55FB9"/>
    <w:rsid w:val="00B5637B"/>
    <w:rsid w:val="00B5680C"/>
    <w:rsid w:val="00B56CE4"/>
    <w:rsid w:val="00B56D34"/>
    <w:rsid w:val="00B56EC6"/>
    <w:rsid w:val="00B5750A"/>
    <w:rsid w:val="00B575C2"/>
    <w:rsid w:val="00B60259"/>
    <w:rsid w:val="00B609D4"/>
    <w:rsid w:val="00B60E56"/>
    <w:rsid w:val="00B610C1"/>
    <w:rsid w:val="00B61454"/>
    <w:rsid w:val="00B61785"/>
    <w:rsid w:val="00B6196E"/>
    <w:rsid w:val="00B62002"/>
    <w:rsid w:val="00B62064"/>
    <w:rsid w:val="00B620BF"/>
    <w:rsid w:val="00B6239E"/>
    <w:rsid w:val="00B62686"/>
    <w:rsid w:val="00B62B60"/>
    <w:rsid w:val="00B62B72"/>
    <w:rsid w:val="00B62CBB"/>
    <w:rsid w:val="00B62F0F"/>
    <w:rsid w:val="00B62FC4"/>
    <w:rsid w:val="00B63582"/>
    <w:rsid w:val="00B63C55"/>
    <w:rsid w:val="00B64168"/>
    <w:rsid w:val="00B64253"/>
    <w:rsid w:val="00B64297"/>
    <w:rsid w:val="00B6511D"/>
    <w:rsid w:val="00B65768"/>
    <w:rsid w:val="00B65E73"/>
    <w:rsid w:val="00B667A3"/>
    <w:rsid w:val="00B66C14"/>
    <w:rsid w:val="00B66C3D"/>
    <w:rsid w:val="00B670D1"/>
    <w:rsid w:val="00B671B7"/>
    <w:rsid w:val="00B672E0"/>
    <w:rsid w:val="00B67660"/>
    <w:rsid w:val="00B677C7"/>
    <w:rsid w:val="00B67BD5"/>
    <w:rsid w:val="00B67E0C"/>
    <w:rsid w:val="00B702C3"/>
    <w:rsid w:val="00B703A0"/>
    <w:rsid w:val="00B70625"/>
    <w:rsid w:val="00B7085B"/>
    <w:rsid w:val="00B7104D"/>
    <w:rsid w:val="00B712FD"/>
    <w:rsid w:val="00B71720"/>
    <w:rsid w:val="00B71A1B"/>
    <w:rsid w:val="00B71D56"/>
    <w:rsid w:val="00B72153"/>
    <w:rsid w:val="00B7241D"/>
    <w:rsid w:val="00B72C64"/>
    <w:rsid w:val="00B739B7"/>
    <w:rsid w:val="00B74A02"/>
    <w:rsid w:val="00B74CA9"/>
    <w:rsid w:val="00B74E76"/>
    <w:rsid w:val="00B75037"/>
    <w:rsid w:val="00B75282"/>
    <w:rsid w:val="00B75B19"/>
    <w:rsid w:val="00B75CE0"/>
    <w:rsid w:val="00B75CE3"/>
    <w:rsid w:val="00B760D9"/>
    <w:rsid w:val="00B761BC"/>
    <w:rsid w:val="00B76A10"/>
    <w:rsid w:val="00B76DBB"/>
    <w:rsid w:val="00B774DC"/>
    <w:rsid w:val="00B77887"/>
    <w:rsid w:val="00B77935"/>
    <w:rsid w:val="00B77948"/>
    <w:rsid w:val="00B77B08"/>
    <w:rsid w:val="00B77BB0"/>
    <w:rsid w:val="00B800C0"/>
    <w:rsid w:val="00B807C2"/>
    <w:rsid w:val="00B80844"/>
    <w:rsid w:val="00B81792"/>
    <w:rsid w:val="00B81BF7"/>
    <w:rsid w:val="00B81E41"/>
    <w:rsid w:val="00B822D0"/>
    <w:rsid w:val="00B82442"/>
    <w:rsid w:val="00B82646"/>
    <w:rsid w:val="00B82ADB"/>
    <w:rsid w:val="00B82B18"/>
    <w:rsid w:val="00B82C23"/>
    <w:rsid w:val="00B82C96"/>
    <w:rsid w:val="00B82FD0"/>
    <w:rsid w:val="00B83212"/>
    <w:rsid w:val="00B83656"/>
    <w:rsid w:val="00B83694"/>
    <w:rsid w:val="00B83BF4"/>
    <w:rsid w:val="00B83D9D"/>
    <w:rsid w:val="00B83F14"/>
    <w:rsid w:val="00B84192"/>
    <w:rsid w:val="00B843A6"/>
    <w:rsid w:val="00B8471E"/>
    <w:rsid w:val="00B85435"/>
    <w:rsid w:val="00B86316"/>
    <w:rsid w:val="00B8637B"/>
    <w:rsid w:val="00B86B3E"/>
    <w:rsid w:val="00B87530"/>
    <w:rsid w:val="00B87711"/>
    <w:rsid w:val="00B877CB"/>
    <w:rsid w:val="00B87998"/>
    <w:rsid w:val="00B908DD"/>
    <w:rsid w:val="00B90976"/>
    <w:rsid w:val="00B90DDE"/>
    <w:rsid w:val="00B90DEE"/>
    <w:rsid w:val="00B90F22"/>
    <w:rsid w:val="00B90F27"/>
    <w:rsid w:val="00B912AF"/>
    <w:rsid w:val="00B913EE"/>
    <w:rsid w:val="00B91750"/>
    <w:rsid w:val="00B917FE"/>
    <w:rsid w:val="00B91AD3"/>
    <w:rsid w:val="00B92051"/>
    <w:rsid w:val="00B92594"/>
    <w:rsid w:val="00B927A2"/>
    <w:rsid w:val="00B92AFA"/>
    <w:rsid w:val="00B92AFE"/>
    <w:rsid w:val="00B93168"/>
    <w:rsid w:val="00B931C4"/>
    <w:rsid w:val="00B9332D"/>
    <w:rsid w:val="00B937E2"/>
    <w:rsid w:val="00B939E4"/>
    <w:rsid w:val="00B94A69"/>
    <w:rsid w:val="00B94CD3"/>
    <w:rsid w:val="00B95163"/>
    <w:rsid w:val="00B955C0"/>
    <w:rsid w:val="00B95DF4"/>
    <w:rsid w:val="00B95E17"/>
    <w:rsid w:val="00B95F3A"/>
    <w:rsid w:val="00B96EC5"/>
    <w:rsid w:val="00B9780D"/>
    <w:rsid w:val="00B97B40"/>
    <w:rsid w:val="00B97E84"/>
    <w:rsid w:val="00B97EAF"/>
    <w:rsid w:val="00BA0757"/>
    <w:rsid w:val="00BA147D"/>
    <w:rsid w:val="00BA1AB1"/>
    <w:rsid w:val="00BA1D8A"/>
    <w:rsid w:val="00BA244F"/>
    <w:rsid w:val="00BA24F5"/>
    <w:rsid w:val="00BA25D2"/>
    <w:rsid w:val="00BA2D9F"/>
    <w:rsid w:val="00BA2F62"/>
    <w:rsid w:val="00BA310C"/>
    <w:rsid w:val="00BA384F"/>
    <w:rsid w:val="00BA39DE"/>
    <w:rsid w:val="00BA3E2D"/>
    <w:rsid w:val="00BA447A"/>
    <w:rsid w:val="00BA4804"/>
    <w:rsid w:val="00BA4AC7"/>
    <w:rsid w:val="00BA4CFF"/>
    <w:rsid w:val="00BA4D5C"/>
    <w:rsid w:val="00BA4D67"/>
    <w:rsid w:val="00BA4F68"/>
    <w:rsid w:val="00BA625E"/>
    <w:rsid w:val="00BA6560"/>
    <w:rsid w:val="00BA6B53"/>
    <w:rsid w:val="00BA6BEE"/>
    <w:rsid w:val="00BA7B02"/>
    <w:rsid w:val="00BA7C3F"/>
    <w:rsid w:val="00BB0223"/>
    <w:rsid w:val="00BB0870"/>
    <w:rsid w:val="00BB0B67"/>
    <w:rsid w:val="00BB0C93"/>
    <w:rsid w:val="00BB0D43"/>
    <w:rsid w:val="00BB0EFF"/>
    <w:rsid w:val="00BB0F83"/>
    <w:rsid w:val="00BB11A9"/>
    <w:rsid w:val="00BB1200"/>
    <w:rsid w:val="00BB124E"/>
    <w:rsid w:val="00BB2CB3"/>
    <w:rsid w:val="00BB2DC9"/>
    <w:rsid w:val="00BB2E9F"/>
    <w:rsid w:val="00BB3385"/>
    <w:rsid w:val="00BB3944"/>
    <w:rsid w:val="00BB3B7F"/>
    <w:rsid w:val="00BB40A6"/>
    <w:rsid w:val="00BB42DF"/>
    <w:rsid w:val="00BB43B3"/>
    <w:rsid w:val="00BB44C6"/>
    <w:rsid w:val="00BB452B"/>
    <w:rsid w:val="00BB4639"/>
    <w:rsid w:val="00BB463F"/>
    <w:rsid w:val="00BB48EF"/>
    <w:rsid w:val="00BB4A2C"/>
    <w:rsid w:val="00BB4B2C"/>
    <w:rsid w:val="00BB4B79"/>
    <w:rsid w:val="00BB4C34"/>
    <w:rsid w:val="00BB50A1"/>
    <w:rsid w:val="00BB51FB"/>
    <w:rsid w:val="00BB5371"/>
    <w:rsid w:val="00BB5C04"/>
    <w:rsid w:val="00BB62D4"/>
    <w:rsid w:val="00BB69DC"/>
    <w:rsid w:val="00BB6F49"/>
    <w:rsid w:val="00BB715D"/>
    <w:rsid w:val="00BB725F"/>
    <w:rsid w:val="00BB78CC"/>
    <w:rsid w:val="00BB7BE1"/>
    <w:rsid w:val="00BB7D88"/>
    <w:rsid w:val="00BC01EF"/>
    <w:rsid w:val="00BC0206"/>
    <w:rsid w:val="00BC044D"/>
    <w:rsid w:val="00BC064B"/>
    <w:rsid w:val="00BC0A5D"/>
    <w:rsid w:val="00BC0AB6"/>
    <w:rsid w:val="00BC1465"/>
    <w:rsid w:val="00BC15E3"/>
    <w:rsid w:val="00BC1C13"/>
    <w:rsid w:val="00BC2801"/>
    <w:rsid w:val="00BC2C44"/>
    <w:rsid w:val="00BC3507"/>
    <w:rsid w:val="00BC3790"/>
    <w:rsid w:val="00BC3C5B"/>
    <w:rsid w:val="00BC4048"/>
    <w:rsid w:val="00BC4419"/>
    <w:rsid w:val="00BC4884"/>
    <w:rsid w:val="00BC4985"/>
    <w:rsid w:val="00BC4995"/>
    <w:rsid w:val="00BC4C11"/>
    <w:rsid w:val="00BC4CBC"/>
    <w:rsid w:val="00BC5909"/>
    <w:rsid w:val="00BC5A82"/>
    <w:rsid w:val="00BC6100"/>
    <w:rsid w:val="00BC6211"/>
    <w:rsid w:val="00BC622B"/>
    <w:rsid w:val="00BC6295"/>
    <w:rsid w:val="00BC664F"/>
    <w:rsid w:val="00BC6718"/>
    <w:rsid w:val="00BC70C1"/>
    <w:rsid w:val="00BC767C"/>
    <w:rsid w:val="00BC78A6"/>
    <w:rsid w:val="00BC7AA4"/>
    <w:rsid w:val="00BC7B6F"/>
    <w:rsid w:val="00BC7C14"/>
    <w:rsid w:val="00BC7E55"/>
    <w:rsid w:val="00BD04AE"/>
    <w:rsid w:val="00BD07A6"/>
    <w:rsid w:val="00BD0AE1"/>
    <w:rsid w:val="00BD135A"/>
    <w:rsid w:val="00BD1FBB"/>
    <w:rsid w:val="00BD1FD7"/>
    <w:rsid w:val="00BD260E"/>
    <w:rsid w:val="00BD270A"/>
    <w:rsid w:val="00BD2F6F"/>
    <w:rsid w:val="00BD31D7"/>
    <w:rsid w:val="00BD322E"/>
    <w:rsid w:val="00BD36A4"/>
    <w:rsid w:val="00BD4C89"/>
    <w:rsid w:val="00BD4D70"/>
    <w:rsid w:val="00BD4FD4"/>
    <w:rsid w:val="00BD53EE"/>
    <w:rsid w:val="00BD56CE"/>
    <w:rsid w:val="00BD57E2"/>
    <w:rsid w:val="00BD5C39"/>
    <w:rsid w:val="00BD6034"/>
    <w:rsid w:val="00BD64E8"/>
    <w:rsid w:val="00BD66CC"/>
    <w:rsid w:val="00BD688B"/>
    <w:rsid w:val="00BD6A3F"/>
    <w:rsid w:val="00BD6B64"/>
    <w:rsid w:val="00BD7939"/>
    <w:rsid w:val="00BD7C5E"/>
    <w:rsid w:val="00BD7CCA"/>
    <w:rsid w:val="00BD7D1C"/>
    <w:rsid w:val="00BD7E75"/>
    <w:rsid w:val="00BE001F"/>
    <w:rsid w:val="00BE01DD"/>
    <w:rsid w:val="00BE08E3"/>
    <w:rsid w:val="00BE0BA7"/>
    <w:rsid w:val="00BE1C35"/>
    <w:rsid w:val="00BE20FA"/>
    <w:rsid w:val="00BE279A"/>
    <w:rsid w:val="00BE27D8"/>
    <w:rsid w:val="00BE2A9E"/>
    <w:rsid w:val="00BE317E"/>
    <w:rsid w:val="00BE31AE"/>
    <w:rsid w:val="00BE3572"/>
    <w:rsid w:val="00BE3807"/>
    <w:rsid w:val="00BE4075"/>
    <w:rsid w:val="00BE48C6"/>
    <w:rsid w:val="00BE4C09"/>
    <w:rsid w:val="00BE4DDB"/>
    <w:rsid w:val="00BE53F2"/>
    <w:rsid w:val="00BE559E"/>
    <w:rsid w:val="00BE570B"/>
    <w:rsid w:val="00BE5738"/>
    <w:rsid w:val="00BE5B72"/>
    <w:rsid w:val="00BE5FF3"/>
    <w:rsid w:val="00BE6039"/>
    <w:rsid w:val="00BE61B9"/>
    <w:rsid w:val="00BE61DB"/>
    <w:rsid w:val="00BE62A5"/>
    <w:rsid w:val="00BE63F1"/>
    <w:rsid w:val="00BE677A"/>
    <w:rsid w:val="00BE6CDA"/>
    <w:rsid w:val="00BE6D2D"/>
    <w:rsid w:val="00BE6E10"/>
    <w:rsid w:val="00BE7200"/>
    <w:rsid w:val="00BE7310"/>
    <w:rsid w:val="00BE7357"/>
    <w:rsid w:val="00BE77D9"/>
    <w:rsid w:val="00BE7B9B"/>
    <w:rsid w:val="00BF06B1"/>
    <w:rsid w:val="00BF06D2"/>
    <w:rsid w:val="00BF0A0C"/>
    <w:rsid w:val="00BF0CAB"/>
    <w:rsid w:val="00BF0D0E"/>
    <w:rsid w:val="00BF0D6E"/>
    <w:rsid w:val="00BF0FB9"/>
    <w:rsid w:val="00BF1339"/>
    <w:rsid w:val="00BF1345"/>
    <w:rsid w:val="00BF1B3D"/>
    <w:rsid w:val="00BF1C8C"/>
    <w:rsid w:val="00BF1F5A"/>
    <w:rsid w:val="00BF24AE"/>
    <w:rsid w:val="00BF2609"/>
    <w:rsid w:val="00BF2FCA"/>
    <w:rsid w:val="00BF30E5"/>
    <w:rsid w:val="00BF31A8"/>
    <w:rsid w:val="00BF3357"/>
    <w:rsid w:val="00BF3DF5"/>
    <w:rsid w:val="00BF4570"/>
    <w:rsid w:val="00BF45D9"/>
    <w:rsid w:val="00BF48FD"/>
    <w:rsid w:val="00BF4AD5"/>
    <w:rsid w:val="00BF510E"/>
    <w:rsid w:val="00BF535B"/>
    <w:rsid w:val="00BF56A0"/>
    <w:rsid w:val="00BF56B9"/>
    <w:rsid w:val="00BF6129"/>
    <w:rsid w:val="00BF6783"/>
    <w:rsid w:val="00BF74F6"/>
    <w:rsid w:val="00BF75E7"/>
    <w:rsid w:val="00C000BD"/>
    <w:rsid w:val="00C001AE"/>
    <w:rsid w:val="00C00473"/>
    <w:rsid w:val="00C01421"/>
    <w:rsid w:val="00C015DD"/>
    <w:rsid w:val="00C01EAB"/>
    <w:rsid w:val="00C01F7F"/>
    <w:rsid w:val="00C0209A"/>
    <w:rsid w:val="00C0209C"/>
    <w:rsid w:val="00C02626"/>
    <w:rsid w:val="00C027E6"/>
    <w:rsid w:val="00C02AEF"/>
    <w:rsid w:val="00C02DDF"/>
    <w:rsid w:val="00C02F1C"/>
    <w:rsid w:val="00C03082"/>
    <w:rsid w:val="00C03198"/>
    <w:rsid w:val="00C031A8"/>
    <w:rsid w:val="00C031F0"/>
    <w:rsid w:val="00C033CB"/>
    <w:rsid w:val="00C036B4"/>
    <w:rsid w:val="00C038A6"/>
    <w:rsid w:val="00C03913"/>
    <w:rsid w:val="00C040AC"/>
    <w:rsid w:val="00C041D9"/>
    <w:rsid w:val="00C0466C"/>
    <w:rsid w:val="00C048A5"/>
    <w:rsid w:val="00C052C2"/>
    <w:rsid w:val="00C05815"/>
    <w:rsid w:val="00C05A51"/>
    <w:rsid w:val="00C05FC4"/>
    <w:rsid w:val="00C062EA"/>
    <w:rsid w:val="00C0645D"/>
    <w:rsid w:val="00C065A6"/>
    <w:rsid w:val="00C06C15"/>
    <w:rsid w:val="00C0719A"/>
    <w:rsid w:val="00C100EF"/>
    <w:rsid w:val="00C10236"/>
    <w:rsid w:val="00C10604"/>
    <w:rsid w:val="00C10822"/>
    <w:rsid w:val="00C1086B"/>
    <w:rsid w:val="00C11064"/>
    <w:rsid w:val="00C11690"/>
    <w:rsid w:val="00C11758"/>
    <w:rsid w:val="00C119D5"/>
    <w:rsid w:val="00C11AB5"/>
    <w:rsid w:val="00C11BA0"/>
    <w:rsid w:val="00C11C8C"/>
    <w:rsid w:val="00C11FB8"/>
    <w:rsid w:val="00C120C1"/>
    <w:rsid w:val="00C123B3"/>
    <w:rsid w:val="00C124DE"/>
    <w:rsid w:val="00C125E7"/>
    <w:rsid w:val="00C12C59"/>
    <w:rsid w:val="00C1333A"/>
    <w:rsid w:val="00C1345C"/>
    <w:rsid w:val="00C13855"/>
    <w:rsid w:val="00C14035"/>
    <w:rsid w:val="00C141F2"/>
    <w:rsid w:val="00C14242"/>
    <w:rsid w:val="00C1431A"/>
    <w:rsid w:val="00C14356"/>
    <w:rsid w:val="00C14420"/>
    <w:rsid w:val="00C1483F"/>
    <w:rsid w:val="00C149AE"/>
    <w:rsid w:val="00C1500B"/>
    <w:rsid w:val="00C158A2"/>
    <w:rsid w:val="00C15B69"/>
    <w:rsid w:val="00C16101"/>
    <w:rsid w:val="00C16338"/>
    <w:rsid w:val="00C164DF"/>
    <w:rsid w:val="00C168F2"/>
    <w:rsid w:val="00C168F3"/>
    <w:rsid w:val="00C169F2"/>
    <w:rsid w:val="00C17772"/>
    <w:rsid w:val="00C1784C"/>
    <w:rsid w:val="00C17916"/>
    <w:rsid w:val="00C17D38"/>
    <w:rsid w:val="00C17E58"/>
    <w:rsid w:val="00C201E2"/>
    <w:rsid w:val="00C20677"/>
    <w:rsid w:val="00C2091E"/>
    <w:rsid w:val="00C20FE1"/>
    <w:rsid w:val="00C2136C"/>
    <w:rsid w:val="00C21B31"/>
    <w:rsid w:val="00C223E2"/>
    <w:rsid w:val="00C2296B"/>
    <w:rsid w:val="00C22E1F"/>
    <w:rsid w:val="00C22E7A"/>
    <w:rsid w:val="00C23276"/>
    <w:rsid w:val="00C232AE"/>
    <w:rsid w:val="00C233EF"/>
    <w:rsid w:val="00C23A3F"/>
    <w:rsid w:val="00C23E59"/>
    <w:rsid w:val="00C2444B"/>
    <w:rsid w:val="00C24A0B"/>
    <w:rsid w:val="00C24A43"/>
    <w:rsid w:val="00C24F1C"/>
    <w:rsid w:val="00C24F67"/>
    <w:rsid w:val="00C256C1"/>
    <w:rsid w:val="00C26386"/>
    <w:rsid w:val="00C265CF"/>
    <w:rsid w:val="00C26E2C"/>
    <w:rsid w:val="00C27020"/>
    <w:rsid w:val="00C27088"/>
    <w:rsid w:val="00C27163"/>
    <w:rsid w:val="00C272F8"/>
    <w:rsid w:val="00C2731E"/>
    <w:rsid w:val="00C27474"/>
    <w:rsid w:val="00C275FD"/>
    <w:rsid w:val="00C27D75"/>
    <w:rsid w:val="00C27D8C"/>
    <w:rsid w:val="00C27DC2"/>
    <w:rsid w:val="00C301BB"/>
    <w:rsid w:val="00C30791"/>
    <w:rsid w:val="00C30992"/>
    <w:rsid w:val="00C309DC"/>
    <w:rsid w:val="00C30C03"/>
    <w:rsid w:val="00C30E7B"/>
    <w:rsid w:val="00C3128D"/>
    <w:rsid w:val="00C315DB"/>
    <w:rsid w:val="00C31A39"/>
    <w:rsid w:val="00C324C7"/>
    <w:rsid w:val="00C3256E"/>
    <w:rsid w:val="00C32819"/>
    <w:rsid w:val="00C32987"/>
    <w:rsid w:val="00C32C12"/>
    <w:rsid w:val="00C33AF7"/>
    <w:rsid w:val="00C33BBA"/>
    <w:rsid w:val="00C33F2F"/>
    <w:rsid w:val="00C341EB"/>
    <w:rsid w:val="00C3475F"/>
    <w:rsid w:val="00C34AF3"/>
    <w:rsid w:val="00C34D23"/>
    <w:rsid w:val="00C34FC6"/>
    <w:rsid w:val="00C35287"/>
    <w:rsid w:val="00C359CF"/>
    <w:rsid w:val="00C35C23"/>
    <w:rsid w:val="00C36108"/>
    <w:rsid w:val="00C36212"/>
    <w:rsid w:val="00C362DF"/>
    <w:rsid w:val="00C366B2"/>
    <w:rsid w:val="00C368C5"/>
    <w:rsid w:val="00C36998"/>
    <w:rsid w:val="00C3758A"/>
    <w:rsid w:val="00C402F8"/>
    <w:rsid w:val="00C40399"/>
    <w:rsid w:val="00C406F3"/>
    <w:rsid w:val="00C41044"/>
    <w:rsid w:val="00C4118B"/>
    <w:rsid w:val="00C4131B"/>
    <w:rsid w:val="00C41635"/>
    <w:rsid w:val="00C4177A"/>
    <w:rsid w:val="00C4182A"/>
    <w:rsid w:val="00C41984"/>
    <w:rsid w:val="00C41AD6"/>
    <w:rsid w:val="00C41DE7"/>
    <w:rsid w:val="00C41E7B"/>
    <w:rsid w:val="00C422E2"/>
    <w:rsid w:val="00C424BE"/>
    <w:rsid w:val="00C424E8"/>
    <w:rsid w:val="00C42AE9"/>
    <w:rsid w:val="00C42CFC"/>
    <w:rsid w:val="00C42F5B"/>
    <w:rsid w:val="00C4366B"/>
    <w:rsid w:val="00C43931"/>
    <w:rsid w:val="00C44008"/>
    <w:rsid w:val="00C44118"/>
    <w:rsid w:val="00C44738"/>
    <w:rsid w:val="00C44BE9"/>
    <w:rsid w:val="00C45E23"/>
    <w:rsid w:val="00C45FF7"/>
    <w:rsid w:val="00C461EF"/>
    <w:rsid w:val="00C46338"/>
    <w:rsid w:val="00C46BA9"/>
    <w:rsid w:val="00C471A7"/>
    <w:rsid w:val="00C471F5"/>
    <w:rsid w:val="00C47638"/>
    <w:rsid w:val="00C4766D"/>
    <w:rsid w:val="00C479F8"/>
    <w:rsid w:val="00C47A12"/>
    <w:rsid w:val="00C47BF1"/>
    <w:rsid w:val="00C47E67"/>
    <w:rsid w:val="00C50CBB"/>
    <w:rsid w:val="00C51A00"/>
    <w:rsid w:val="00C51A9E"/>
    <w:rsid w:val="00C51B57"/>
    <w:rsid w:val="00C51D34"/>
    <w:rsid w:val="00C51E0A"/>
    <w:rsid w:val="00C52CC4"/>
    <w:rsid w:val="00C52D7D"/>
    <w:rsid w:val="00C53439"/>
    <w:rsid w:val="00C53841"/>
    <w:rsid w:val="00C53A22"/>
    <w:rsid w:val="00C5402A"/>
    <w:rsid w:val="00C54416"/>
    <w:rsid w:val="00C545A1"/>
    <w:rsid w:val="00C546A6"/>
    <w:rsid w:val="00C54968"/>
    <w:rsid w:val="00C54A04"/>
    <w:rsid w:val="00C54F9E"/>
    <w:rsid w:val="00C550F8"/>
    <w:rsid w:val="00C5566A"/>
    <w:rsid w:val="00C55979"/>
    <w:rsid w:val="00C55D29"/>
    <w:rsid w:val="00C5614E"/>
    <w:rsid w:val="00C56474"/>
    <w:rsid w:val="00C56500"/>
    <w:rsid w:val="00C56672"/>
    <w:rsid w:val="00C56B56"/>
    <w:rsid w:val="00C56C8C"/>
    <w:rsid w:val="00C57212"/>
    <w:rsid w:val="00C57309"/>
    <w:rsid w:val="00C5737D"/>
    <w:rsid w:val="00C574F2"/>
    <w:rsid w:val="00C577D8"/>
    <w:rsid w:val="00C60252"/>
    <w:rsid w:val="00C603C5"/>
    <w:rsid w:val="00C603EE"/>
    <w:rsid w:val="00C6105C"/>
    <w:rsid w:val="00C61549"/>
    <w:rsid w:val="00C617CF"/>
    <w:rsid w:val="00C61802"/>
    <w:rsid w:val="00C61824"/>
    <w:rsid w:val="00C619F9"/>
    <w:rsid w:val="00C61B31"/>
    <w:rsid w:val="00C61DA3"/>
    <w:rsid w:val="00C6211E"/>
    <w:rsid w:val="00C62200"/>
    <w:rsid w:val="00C62322"/>
    <w:rsid w:val="00C6247C"/>
    <w:rsid w:val="00C6257A"/>
    <w:rsid w:val="00C625CD"/>
    <w:rsid w:val="00C62752"/>
    <w:rsid w:val="00C630F3"/>
    <w:rsid w:val="00C6323E"/>
    <w:rsid w:val="00C63ABE"/>
    <w:rsid w:val="00C653AE"/>
    <w:rsid w:val="00C65615"/>
    <w:rsid w:val="00C65730"/>
    <w:rsid w:val="00C6614F"/>
    <w:rsid w:val="00C66381"/>
    <w:rsid w:val="00C66395"/>
    <w:rsid w:val="00C665C5"/>
    <w:rsid w:val="00C669C4"/>
    <w:rsid w:val="00C6748E"/>
    <w:rsid w:val="00C6785F"/>
    <w:rsid w:val="00C67E91"/>
    <w:rsid w:val="00C67EFA"/>
    <w:rsid w:val="00C700C4"/>
    <w:rsid w:val="00C70519"/>
    <w:rsid w:val="00C7077D"/>
    <w:rsid w:val="00C707D6"/>
    <w:rsid w:val="00C70A8B"/>
    <w:rsid w:val="00C70B5F"/>
    <w:rsid w:val="00C70D3E"/>
    <w:rsid w:val="00C70DC8"/>
    <w:rsid w:val="00C70E75"/>
    <w:rsid w:val="00C715A8"/>
    <w:rsid w:val="00C7193F"/>
    <w:rsid w:val="00C71AD3"/>
    <w:rsid w:val="00C72272"/>
    <w:rsid w:val="00C723DB"/>
    <w:rsid w:val="00C72592"/>
    <w:rsid w:val="00C725CF"/>
    <w:rsid w:val="00C72868"/>
    <w:rsid w:val="00C72ABA"/>
    <w:rsid w:val="00C72F73"/>
    <w:rsid w:val="00C73371"/>
    <w:rsid w:val="00C73417"/>
    <w:rsid w:val="00C7341D"/>
    <w:rsid w:val="00C7346B"/>
    <w:rsid w:val="00C734B1"/>
    <w:rsid w:val="00C73595"/>
    <w:rsid w:val="00C736FC"/>
    <w:rsid w:val="00C73717"/>
    <w:rsid w:val="00C73A28"/>
    <w:rsid w:val="00C73C6E"/>
    <w:rsid w:val="00C742EF"/>
    <w:rsid w:val="00C7455E"/>
    <w:rsid w:val="00C745A5"/>
    <w:rsid w:val="00C750EC"/>
    <w:rsid w:val="00C75750"/>
    <w:rsid w:val="00C757A9"/>
    <w:rsid w:val="00C75BA0"/>
    <w:rsid w:val="00C763F8"/>
    <w:rsid w:val="00C764AB"/>
    <w:rsid w:val="00C766C6"/>
    <w:rsid w:val="00C7695E"/>
    <w:rsid w:val="00C76AB9"/>
    <w:rsid w:val="00C7701D"/>
    <w:rsid w:val="00C77451"/>
    <w:rsid w:val="00C77E67"/>
    <w:rsid w:val="00C80273"/>
    <w:rsid w:val="00C80382"/>
    <w:rsid w:val="00C80442"/>
    <w:rsid w:val="00C80B7E"/>
    <w:rsid w:val="00C80C03"/>
    <w:rsid w:val="00C80D01"/>
    <w:rsid w:val="00C80E5C"/>
    <w:rsid w:val="00C81607"/>
    <w:rsid w:val="00C81673"/>
    <w:rsid w:val="00C81896"/>
    <w:rsid w:val="00C818EB"/>
    <w:rsid w:val="00C82713"/>
    <w:rsid w:val="00C82AE1"/>
    <w:rsid w:val="00C82C95"/>
    <w:rsid w:val="00C82F98"/>
    <w:rsid w:val="00C83105"/>
    <w:rsid w:val="00C83624"/>
    <w:rsid w:val="00C836C9"/>
    <w:rsid w:val="00C83CE5"/>
    <w:rsid w:val="00C84013"/>
    <w:rsid w:val="00C843F7"/>
    <w:rsid w:val="00C8440B"/>
    <w:rsid w:val="00C84433"/>
    <w:rsid w:val="00C84529"/>
    <w:rsid w:val="00C845CB"/>
    <w:rsid w:val="00C8470F"/>
    <w:rsid w:val="00C84953"/>
    <w:rsid w:val="00C84960"/>
    <w:rsid w:val="00C84B3B"/>
    <w:rsid w:val="00C84B46"/>
    <w:rsid w:val="00C84BA1"/>
    <w:rsid w:val="00C84CA4"/>
    <w:rsid w:val="00C84D8A"/>
    <w:rsid w:val="00C850BD"/>
    <w:rsid w:val="00C85290"/>
    <w:rsid w:val="00C859E7"/>
    <w:rsid w:val="00C861ED"/>
    <w:rsid w:val="00C86265"/>
    <w:rsid w:val="00C86517"/>
    <w:rsid w:val="00C869F7"/>
    <w:rsid w:val="00C86ECC"/>
    <w:rsid w:val="00C86FCF"/>
    <w:rsid w:val="00C874B3"/>
    <w:rsid w:val="00C87F28"/>
    <w:rsid w:val="00C90114"/>
    <w:rsid w:val="00C90BF7"/>
    <w:rsid w:val="00C90DC1"/>
    <w:rsid w:val="00C90F11"/>
    <w:rsid w:val="00C91167"/>
    <w:rsid w:val="00C911D8"/>
    <w:rsid w:val="00C91205"/>
    <w:rsid w:val="00C91372"/>
    <w:rsid w:val="00C9141D"/>
    <w:rsid w:val="00C91729"/>
    <w:rsid w:val="00C91749"/>
    <w:rsid w:val="00C918D6"/>
    <w:rsid w:val="00C91C99"/>
    <w:rsid w:val="00C91D7B"/>
    <w:rsid w:val="00C920E3"/>
    <w:rsid w:val="00C9252C"/>
    <w:rsid w:val="00C92735"/>
    <w:rsid w:val="00C92D86"/>
    <w:rsid w:val="00C92DF5"/>
    <w:rsid w:val="00C93114"/>
    <w:rsid w:val="00C9329B"/>
    <w:rsid w:val="00C9388F"/>
    <w:rsid w:val="00C93C6E"/>
    <w:rsid w:val="00C93CFC"/>
    <w:rsid w:val="00C942F4"/>
    <w:rsid w:val="00C9492B"/>
    <w:rsid w:val="00C94B2C"/>
    <w:rsid w:val="00C94F10"/>
    <w:rsid w:val="00C9526B"/>
    <w:rsid w:val="00C955A8"/>
    <w:rsid w:val="00C95C67"/>
    <w:rsid w:val="00C95D2F"/>
    <w:rsid w:val="00C95DB2"/>
    <w:rsid w:val="00C95EC0"/>
    <w:rsid w:val="00C96262"/>
    <w:rsid w:val="00C9676B"/>
    <w:rsid w:val="00C967E2"/>
    <w:rsid w:val="00C968C1"/>
    <w:rsid w:val="00C96A25"/>
    <w:rsid w:val="00C96BA0"/>
    <w:rsid w:val="00C96C19"/>
    <w:rsid w:val="00C96E0A"/>
    <w:rsid w:val="00C97134"/>
    <w:rsid w:val="00CA0305"/>
    <w:rsid w:val="00CA05A8"/>
    <w:rsid w:val="00CA06F2"/>
    <w:rsid w:val="00CA0D26"/>
    <w:rsid w:val="00CA0F3E"/>
    <w:rsid w:val="00CA1219"/>
    <w:rsid w:val="00CA128F"/>
    <w:rsid w:val="00CA1684"/>
    <w:rsid w:val="00CA1C0A"/>
    <w:rsid w:val="00CA1D3D"/>
    <w:rsid w:val="00CA1EE5"/>
    <w:rsid w:val="00CA2388"/>
    <w:rsid w:val="00CA2C2A"/>
    <w:rsid w:val="00CA3041"/>
    <w:rsid w:val="00CA34CB"/>
    <w:rsid w:val="00CA3C9F"/>
    <w:rsid w:val="00CA3D03"/>
    <w:rsid w:val="00CA3F1D"/>
    <w:rsid w:val="00CA4029"/>
    <w:rsid w:val="00CA44F1"/>
    <w:rsid w:val="00CA4ACC"/>
    <w:rsid w:val="00CA4C6E"/>
    <w:rsid w:val="00CA4FAE"/>
    <w:rsid w:val="00CA51B8"/>
    <w:rsid w:val="00CA5472"/>
    <w:rsid w:val="00CA5493"/>
    <w:rsid w:val="00CA56CF"/>
    <w:rsid w:val="00CA5832"/>
    <w:rsid w:val="00CA5E46"/>
    <w:rsid w:val="00CA5F07"/>
    <w:rsid w:val="00CA63DF"/>
    <w:rsid w:val="00CA6BBA"/>
    <w:rsid w:val="00CA6D3D"/>
    <w:rsid w:val="00CA6D4B"/>
    <w:rsid w:val="00CA6F20"/>
    <w:rsid w:val="00CA6FA3"/>
    <w:rsid w:val="00CA71D6"/>
    <w:rsid w:val="00CA726A"/>
    <w:rsid w:val="00CA75A8"/>
    <w:rsid w:val="00CA7606"/>
    <w:rsid w:val="00CA773E"/>
    <w:rsid w:val="00CA78A7"/>
    <w:rsid w:val="00CA7B13"/>
    <w:rsid w:val="00CA7B28"/>
    <w:rsid w:val="00CA7D72"/>
    <w:rsid w:val="00CB02BA"/>
    <w:rsid w:val="00CB03F1"/>
    <w:rsid w:val="00CB041B"/>
    <w:rsid w:val="00CB05A6"/>
    <w:rsid w:val="00CB0BD5"/>
    <w:rsid w:val="00CB0D9A"/>
    <w:rsid w:val="00CB1502"/>
    <w:rsid w:val="00CB1A46"/>
    <w:rsid w:val="00CB1D23"/>
    <w:rsid w:val="00CB1F4C"/>
    <w:rsid w:val="00CB21DA"/>
    <w:rsid w:val="00CB241F"/>
    <w:rsid w:val="00CB27C6"/>
    <w:rsid w:val="00CB2CEC"/>
    <w:rsid w:val="00CB2DC9"/>
    <w:rsid w:val="00CB344F"/>
    <w:rsid w:val="00CB380C"/>
    <w:rsid w:val="00CB3B35"/>
    <w:rsid w:val="00CB3D8E"/>
    <w:rsid w:val="00CB3DB9"/>
    <w:rsid w:val="00CB3FB5"/>
    <w:rsid w:val="00CB4BDA"/>
    <w:rsid w:val="00CB4E8C"/>
    <w:rsid w:val="00CB4EB7"/>
    <w:rsid w:val="00CB50CC"/>
    <w:rsid w:val="00CB50F3"/>
    <w:rsid w:val="00CB588F"/>
    <w:rsid w:val="00CB59E1"/>
    <w:rsid w:val="00CB5B95"/>
    <w:rsid w:val="00CB5D0B"/>
    <w:rsid w:val="00CB652D"/>
    <w:rsid w:val="00CB6563"/>
    <w:rsid w:val="00CB672D"/>
    <w:rsid w:val="00CB6A7C"/>
    <w:rsid w:val="00CB6A8D"/>
    <w:rsid w:val="00CB7127"/>
    <w:rsid w:val="00CB74FC"/>
    <w:rsid w:val="00CC006A"/>
    <w:rsid w:val="00CC0467"/>
    <w:rsid w:val="00CC06AF"/>
    <w:rsid w:val="00CC0942"/>
    <w:rsid w:val="00CC0BDB"/>
    <w:rsid w:val="00CC0C61"/>
    <w:rsid w:val="00CC0F0E"/>
    <w:rsid w:val="00CC1069"/>
    <w:rsid w:val="00CC1625"/>
    <w:rsid w:val="00CC172E"/>
    <w:rsid w:val="00CC1D32"/>
    <w:rsid w:val="00CC1FCC"/>
    <w:rsid w:val="00CC2008"/>
    <w:rsid w:val="00CC2A8C"/>
    <w:rsid w:val="00CC2BA9"/>
    <w:rsid w:val="00CC3344"/>
    <w:rsid w:val="00CC33A1"/>
    <w:rsid w:val="00CC3ED1"/>
    <w:rsid w:val="00CC40A1"/>
    <w:rsid w:val="00CC48B8"/>
    <w:rsid w:val="00CC48BF"/>
    <w:rsid w:val="00CC4C27"/>
    <w:rsid w:val="00CC4EDF"/>
    <w:rsid w:val="00CC5194"/>
    <w:rsid w:val="00CC5369"/>
    <w:rsid w:val="00CC5897"/>
    <w:rsid w:val="00CC58A3"/>
    <w:rsid w:val="00CC5A0C"/>
    <w:rsid w:val="00CC5BCE"/>
    <w:rsid w:val="00CC5C7D"/>
    <w:rsid w:val="00CC5D3B"/>
    <w:rsid w:val="00CC5F43"/>
    <w:rsid w:val="00CC6214"/>
    <w:rsid w:val="00CC648E"/>
    <w:rsid w:val="00CC65C3"/>
    <w:rsid w:val="00CC6C90"/>
    <w:rsid w:val="00CC6C9D"/>
    <w:rsid w:val="00CC6DB0"/>
    <w:rsid w:val="00CC726B"/>
    <w:rsid w:val="00CC75CA"/>
    <w:rsid w:val="00CC7648"/>
    <w:rsid w:val="00CC7B12"/>
    <w:rsid w:val="00CC7F4B"/>
    <w:rsid w:val="00CD0C5E"/>
    <w:rsid w:val="00CD0E28"/>
    <w:rsid w:val="00CD11FB"/>
    <w:rsid w:val="00CD15D3"/>
    <w:rsid w:val="00CD1698"/>
    <w:rsid w:val="00CD17E6"/>
    <w:rsid w:val="00CD1B60"/>
    <w:rsid w:val="00CD1C67"/>
    <w:rsid w:val="00CD1C7E"/>
    <w:rsid w:val="00CD2343"/>
    <w:rsid w:val="00CD2AE1"/>
    <w:rsid w:val="00CD354A"/>
    <w:rsid w:val="00CD3AD0"/>
    <w:rsid w:val="00CD4159"/>
    <w:rsid w:val="00CD425D"/>
    <w:rsid w:val="00CD4BC1"/>
    <w:rsid w:val="00CD4C00"/>
    <w:rsid w:val="00CD4C73"/>
    <w:rsid w:val="00CD4E9D"/>
    <w:rsid w:val="00CD4EC3"/>
    <w:rsid w:val="00CD5014"/>
    <w:rsid w:val="00CD52C7"/>
    <w:rsid w:val="00CD53DF"/>
    <w:rsid w:val="00CD573F"/>
    <w:rsid w:val="00CD592E"/>
    <w:rsid w:val="00CD6111"/>
    <w:rsid w:val="00CD6B3A"/>
    <w:rsid w:val="00CD6D79"/>
    <w:rsid w:val="00CD7947"/>
    <w:rsid w:val="00CD7D31"/>
    <w:rsid w:val="00CE0B74"/>
    <w:rsid w:val="00CE0C8C"/>
    <w:rsid w:val="00CE1216"/>
    <w:rsid w:val="00CE122D"/>
    <w:rsid w:val="00CE13E3"/>
    <w:rsid w:val="00CE22C6"/>
    <w:rsid w:val="00CE26F7"/>
    <w:rsid w:val="00CE27D3"/>
    <w:rsid w:val="00CE30AA"/>
    <w:rsid w:val="00CE3194"/>
    <w:rsid w:val="00CE323F"/>
    <w:rsid w:val="00CE330E"/>
    <w:rsid w:val="00CE3A2C"/>
    <w:rsid w:val="00CE3BD1"/>
    <w:rsid w:val="00CE3C35"/>
    <w:rsid w:val="00CE3E1B"/>
    <w:rsid w:val="00CE40A5"/>
    <w:rsid w:val="00CE4322"/>
    <w:rsid w:val="00CE44D3"/>
    <w:rsid w:val="00CE4607"/>
    <w:rsid w:val="00CE49DF"/>
    <w:rsid w:val="00CE4D5E"/>
    <w:rsid w:val="00CE50D5"/>
    <w:rsid w:val="00CE538C"/>
    <w:rsid w:val="00CE53A0"/>
    <w:rsid w:val="00CE55FC"/>
    <w:rsid w:val="00CE5A44"/>
    <w:rsid w:val="00CE5AE4"/>
    <w:rsid w:val="00CE5E94"/>
    <w:rsid w:val="00CE5FFD"/>
    <w:rsid w:val="00CE60D0"/>
    <w:rsid w:val="00CE659B"/>
    <w:rsid w:val="00CE65C3"/>
    <w:rsid w:val="00CE6724"/>
    <w:rsid w:val="00CE6A1B"/>
    <w:rsid w:val="00CE6A3C"/>
    <w:rsid w:val="00CE6C11"/>
    <w:rsid w:val="00CE6E0D"/>
    <w:rsid w:val="00CE72EB"/>
    <w:rsid w:val="00CE757C"/>
    <w:rsid w:val="00CE76A5"/>
    <w:rsid w:val="00CE76DE"/>
    <w:rsid w:val="00CE7796"/>
    <w:rsid w:val="00CF0784"/>
    <w:rsid w:val="00CF0A44"/>
    <w:rsid w:val="00CF0F01"/>
    <w:rsid w:val="00CF1608"/>
    <w:rsid w:val="00CF17C8"/>
    <w:rsid w:val="00CF194A"/>
    <w:rsid w:val="00CF1C16"/>
    <w:rsid w:val="00CF2512"/>
    <w:rsid w:val="00CF2B2B"/>
    <w:rsid w:val="00CF2FE2"/>
    <w:rsid w:val="00CF31E2"/>
    <w:rsid w:val="00CF3301"/>
    <w:rsid w:val="00CF33A8"/>
    <w:rsid w:val="00CF376F"/>
    <w:rsid w:val="00CF3951"/>
    <w:rsid w:val="00CF3CE2"/>
    <w:rsid w:val="00CF4087"/>
    <w:rsid w:val="00CF43D7"/>
    <w:rsid w:val="00CF4990"/>
    <w:rsid w:val="00CF4B76"/>
    <w:rsid w:val="00CF4C1F"/>
    <w:rsid w:val="00CF4C95"/>
    <w:rsid w:val="00CF4F2D"/>
    <w:rsid w:val="00CF511A"/>
    <w:rsid w:val="00CF6412"/>
    <w:rsid w:val="00CF6630"/>
    <w:rsid w:val="00CF663D"/>
    <w:rsid w:val="00CF7026"/>
    <w:rsid w:val="00CF7723"/>
    <w:rsid w:val="00CF7834"/>
    <w:rsid w:val="00CF78F4"/>
    <w:rsid w:val="00CF7E80"/>
    <w:rsid w:val="00CF7E9E"/>
    <w:rsid w:val="00D000EF"/>
    <w:rsid w:val="00D0010F"/>
    <w:rsid w:val="00D0144D"/>
    <w:rsid w:val="00D01621"/>
    <w:rsid w:val="00D0189C"/>
    <w:rsid w:val="00D018F6"/>
    <w:rsid w:val="00D01908"/>
    <w:rsid w:val="00D02283"/>
    <w:rsid w:val="00D02341"/>
    <w:rsid w:val="00D02673"/>
    <w:rsid w:val="00D02930"/>
    <w:rsid w:val="00D02CCD"/>
    <w:rsid w:val="00D02D10"/>
    <w:rsid w:val="00D02D63"/>
    <w:rsid w:val="00D03826"/>
    <w:rsid w:val="00D04096"/>
    <w:rsid w:val="00D04154"/>
    <w:rsid w:val="00D0442C"/>
    <w:rsid w:val="00D04635"/>
    <w:rsid w:val="00D04A8C"/>
    <w:rsid w:val="00D04ECF"/>
    <w:rsid w:val="00D04EF9"/>
    <w:rsid w:val="00D05143"/>
    <w:rsid w:val="00D056E7"/>
    <w:rsid w:val="00D058A4"/>
    <w:rsid w:val="00D05C98"/>
    <w:rsid w:val="00D0608A"/>
    <w:rsid w:val="00D06243"/>
    <w:rsid w:val="00D062BC"/>
    <w:rsid w:val="00D063D6"/>
    <w:rsid w:val="00D06596"/>
    <w:rsid w:val="00D065D0"/>
    <w:rsid w:val="00D06658"/>
    <w:rsid w:val="00D0669D"/>
    <w:rsid w:val="00D06964"/>
    <w:rsid w:val="00D06A05"/>
    <w:rsid w:val="00D06F84"/>
    <w:rsid w:val="00D07331"/>
    <w:rsid w:val="00D07A45"/>
    <w:rsid w:val="00D07B8B"/>
    <w:rsid w:val="00D07CDB"/>
    <w:rsid w:val="00D07E7D"/>
    <w:rsid w:val="00D07FB7"/>
    <w:rsid w:val="00D10128"/>
    <w:rsid w:val="00D1017C"/>
    <w:rsid w:val="00D102EA"/>
    <w:rsid w:val="00D1064F"/>
    <w:rsid w:val="00D106C9"/>
    <w:rsid w:val="00D10AA6"/>
    <w:rsid w:val="00D1133E"/>
    <w:rsid w:val="00D12260"/>
    <w:rsid w:val="00D122D1"/>
    <w:rsid w:val="00D123D0"/>
    <w:rsid w:val="00D12639"/>
    <w:rsid w:val="00D12947"/>
    <w:rsid w:val="00D129EE"/>
    <w:rsid w:val="00D12B94"/>
    <w:rsid w:val="00D12D48"/>
    <w:rsid w:val="00D132FA"/>
    <w:rsid w:val="00D1364C"/>
    <w:rsid w:val="00D13711"/>
    <w:rsid w:val="00D137D2"/>
    <w:rsid w:val="00D13B43"/>
    <w:rsid w:val="00D13B52"/>
    <w:rsid w:val="00D13F0A"/>
    <w:rsid w:val="00D142E4"/>
    <w:rsid w:val="00D1451C"/>
    <w:rsid w:val="00D145E6"/>
    <w:rsid w:val="00D14769"/>
    <w:rsid w:val="00D14839"/>
    <w:rsid w:val="00D14952"/>
    <w:rsid w:val="00D14A21"/>
    <w:rsid w:val="00D14AB1"/>
    <w:rsid w:val="00D15863"/>
    <w:rsid w:val="00D15A66"/>
    <w:rsid w:val="00D15C3C"/>
    <w:rsid w:val="00D15CFD"/>
    <w:rsid w:val="00D15F4E"/>
    <w:rsid w:val="00D160DC"/>
    <w:rsid w:val="00D16338"/>
    <w:rsid w:val="00D16E4B"/>
    <w:rsid w:val="00D16E64"/>
    <w:rsid w:val="00D16FBF"/>
    <w:rsid w:val="00D17580"/>
    <w:rsid w:val="00D20033"/>
    <w:rsid w:val="00D201FE"/>
    <w:rsid w:val="00D20567"/>
    <w:rsid w:val="00D205F7"/>
    <w:rsid w:val="00D20756"/>
    <w:rsid w:val="00D21020"/>
    <w:rsid w:val="00D213B7"/>
    <w:rsid w:val="00D21445"/>
    <w:rsid w:val="00D215C9"/>
    <w:rsid w:val="00D21785"/>
    <w:rsid w:val="00D2197A"/>
    <w:rsid w:val="00D223F0"/>
    <w:rsid w:val="00D22FCC"/>
    <w:rsid w:val="00D234B1"/>
    <w:rsid w:val="00D238A2"/>
    <w:rsid w:val="00D238E2"/>
    <w:rsid w:val="00D23B41"/>
    <w:rsid w:val="00D23F97"/>
    <w:rsid w:val="00D24707"/>
    <w:rsid w:val="00D24A38"/>
    <w:rsid w:val="00D24A74"/>
    <w:rsid w:val="00D24B5B"/>
    <w:rsid w:val="00D24D63"/>
    <w:rsid w:val="00D24E86"/>
    <w:rsid w:val="00D253A8"/>
    <w:rsid w:val="00D2568E"/>
    <w:rsid w:val="00D25752"/>
    <w:rsid w:val="00D257B9"/>
    <w:rsid w:val="00D25C74"/>
    <w:rsid w:val="00D25E75"/>
    <w:rsid w:val="00D25F47"/>
    <w:rsid w:val="00D26261"/>
    <w:rsid w:val="00D265D5"/>
    <w:rsid w:val="00D267EA"/>
    <w:rsid w:val="00D2697A"/>
    <w:rsid w:val="00D26CB4"/>
    <w:rsid w:val="00D27D17"/>
    <w:rsid w:val="00D27FFE"/>
    <w:rsid w:val="00D30133"/>
    <w:rsid w:val="00D3019F"/>
    <w:rsid w:val="00D30A15"/>
    <w:rsid w:val="00D30AEB"/>
    <w:rsid w:val="00D30FE9"/>
    <w:rsid w:val="00D3169F"/>
    <w:rsid w:val="00D318A0"/>
    <w:rsid w:val="00D31CE2"/>
    <w:rsid w:val="00D32517"/>
    <w:rsid w:val="00D327C7"/>
    <w:rsid w:val="00D32816"/>
    <w:rsid w:val="00D32D6C"/>
    <w:rsid w:val="00D32FFC"/>
    <w:rsid w:val="00D33742"/>
    <w:rsid w:val="00D33C5A"/>
    <w:rsid w:val="00D33C9B"/>
    <w:rsid w:val="00D33CFC"/>
    <w:rsid w:val="00D34396"/>
    <w:rsid w:val="00D343F9"/>
    <w:rsid w:val="00D34A5D"/>
    <w:rsid w:val="00D34A72"/>
    <w:rsid w:val="00D34C68"/>
    <w:rsid w:val="00D34E32"/>
    <w:rsid w:val="00D34FE4"/>
    <w:rsid w:val="00D352B9"/>
    <w:rsid w:val="00D35551"/>
    <w:rsid w:val="00D35C31"/>
    <w:rsid w:val="00D35D0E"/>
    <w:rsid w:val="00D35E17"/>
    <w:rsid w:val="00D363CA"/>
    <w:rsid w:val="00D369A4"/>
    <w:rsid w:val="00D369A6"/>
    <w:rsid w:val="00D36D7D"/>
    <w:rsid w:val="00D36E3A"/>
    <w:rsid w:val="00D372AC"/>
    <w:rsid w:val="00D3770C"/>
    <w:rsid w:val="00D40467"/>
    <w:rsid w:val="00D4097B"/>
    <w:rsid w:val="00D40E00"/>
    <w:rsid w:val="00D410DE"/>
    <w:rsid w:val="00D412E0"/>
    <w:rsid w:val="00D41A6E"/>
    <w:rsid w:val="00D42186"/>
    <w:rsid w:val="00D42488"/>
    <w:rsid w:val="00D424F5"/>
    <w:rsid w:val="00D42674"/>
    <w:rsid w:val="00D42A04"/>
    <w:rsid w:val="00D42DB0"/>
    <w:rsid w:val="00D434AA"/>
    <w:rsid w:val="00D43807"/>
    <w:rsid w:val="00D43ACA"/>
    <w:rsid w:val="00D43BE2"/>
    <w:rsid w:val="00D43C9E"/>
    <w:rsid w:val="00D43D3D"/>
    <w:rsid w:val="00D442F4"/>
    <w:rsid w:val="00D44623"/>
    <w:rsid w:val="00D449C4"/>
    <w:rsid w:val="00D44F96"/>
    <w:rsid w:val="00D4524A"/>
    <w:rsid w:val="00D45641"/>
    <w:rsid w:val="00D4578E"/>
    <w:rsid w:val="00D458EF"/>
    <w:rsid w:val="00D45A24"/>
    <w:rsid w:val="00D45B99"/>
    <w:rsid w:val="00D46680"/>
    <w:rsid w:val="00D4692D"/>
    <w:rsid w:val="00D46A3A"/>
    <w:rsid w:val="00D46EE2"/>
    <w:rsid w:val="00D47F8B"/>
    <w:rsid w:val="00D504D0"/>
    <w:rsid w:val="00D50732"/>
    <w:rsid w:val="00D507DA"/>
    <w:rsid w:val="00D50A32"/>
    <w:rsid w:val="00D50D92"/>
    <w:rsid w:val="00D510CB"/>
    <w:rsid w:val="00D512FE"/>
    <w:rsid w:val="00D513A7"/>
    <w:rsid w:val="00D515E8"/>
    <w:rsid w:val="00D51877"/>
    <w:rsid w:val="00D518C2"/>
    <w:rsid w:val="00D518FB"/>
    <w:rsid w:val="00D51AA0"/>
    <w:rsid w:val="00D51B18"/>
    <w:rsid w:val="00D522FC"/>
    <w:rsid w:val="00D523C2"/>
    <w:rsid w:val="00D52D71"/>
    <w:rsid w:val="00D536B5"/>
    <w:rsid w:val="00D53A53"/>
    <w:rsid w:val="00D540CD"/>
    <w:rsid w:val="00D54233"/>
    <w:rsid w:val="00D5459A"/>
    <w:rsid w:val="00D54873"/>
    <w:rsid w:val="00D553AD"/>
    <w:rsid w:val="00D5544A"/>
    <w:rsid w:val="00D556BF"/>
    <w:rsid w:val="00D55A51"/>
    <w:rsid w:val="00D55AD7"/>
    <w:rsid w:val="00D55F85"/>
    <w:rsid w:val="00D55F9B"/>
    <w:rsid w:val="00D56129"/>
    <w:rsid w:val="00D563E8"/>
    <w:rsid w:val="00D5652E"/>
    <w:rsid w:val="00D568AB"/>
    <w:rsid w:val="00D576D7"/>
    <w:rsid w:val="00D57BC3"/>
    <w:rsid w:val="00D57BCE"/>
    <w:rsid w:val="00D600F1"/>
    <w:rsid w:val="00D6015C"/>
    <w:rsid w:val="00D6018C"/>
    <w:rsid w:val="00D6060D"/>
    <w:rsid w:val="00D6076E"/>
    <w:rsid w:val="00D60D3C"/>
    <w:rsid w:val="00D610C4"/>
    <w:rsid w:val="00D6132F"/>
    <w:rsid w:val="00D6141A"/>
    <w:rsid w:val="00D6144B"/>
    <w:rsid w:val="00D614FD"/>
    <w:rsid w:val="00D615B4"/>
    <w:rsid w:val="00D6178F"/>
    <w:rsid w:val="00D61A97"/>
    <w:rsid w:val="00D61D18"/>
    <w:rsid w:val="00D62189"/>
    <w:rsid w:val="00D6222B"/>
    <w:rsid w:val="00D62250"/>
    <w:rsid w:val="00D6257B"/>
    <w:rsid w:val="00D630CE"/>
    <w:rsid w:val="00D6310C"/>
    <w:rsid w:val="00D632F1"/>
    <w:rsid w:val="00D6352F"/>
    <w:rsid w:val="00D635E7"/>
    <w:rsid w:val="00D63A2C"/>
    <w:rsid w:val="00D6413E"/>
    <w:rsid w:val="00D64656"/>
    <w:rsid w:val="00D647A6"/>
    <w:rsid w:val="00D65340"/>
    <w:rsid w:val="00D65584"/>
    <w:rsid w:val="00D659EF"/>
    <w:rsid w:val="00D65C8C"/>
    <w:rsid w:val="00D66AC3"/>
    <w:rsid w:val="00D67247"/>
    <w:rsid w:val="00D674B2"/>
    <w:rsid w:val="00D67866"/>
    <w:rsid w:val="00D67CF6"/>
    <w:rsid w:val="00D706CC"/>
    <w:rsid w:val="00D713E3"/>
    <w:rsid w:val="00D71A53"/>
    <w:rsid w:val="00D71E43"/>
    <w:rsid w:val="00D72753"/>
    <w:rsid w:val="00D728A1"/>
    <w:rsid w:val="00D73808"/>
    <w:rsid w:val="00D73961"/>
    <w:rsid w:val="00D73E51"/>
    <w:rsid w:val="00D743DF"/>
    <w:rsid w:val="00D7487D"/>
    <w:rsid w:val="00D749A9"/>
    <w:rsid w:val="00D74BEC"/>
    <w:rsid w:val="00D74CCF"/>
    <w:rsid w:val="00D74D90"/>
    <w:rsid w:val="00D751E8"/>
    <w:rsid w:val="00D7544D"/>
    <w:rsid w:val="00D7571B"/>
    <w:rsid w:val="00D75786"/>
    <w:rsid w:val="00D75988"/>
    <w:rsid w:val="00D75B82"/>
    <w:rsid w:val="00D75D33"/>
    <w:rsid w:val="00D76019"/>
    <w:rsid w:val="00D76427"/>
    <w:rsid w:val="00D766C2"/>
    <w:rsid w:val="00D769B1"/>
    <w:rsid w:val="00D774D6"/>
    <w:rsid w:val="00D777E3"/>
    <w:rsid w:val="00D77C89"/>
    <w:rsid w:val="00D80A76"/>
    <w:rsid w:val="00D80C3F"/>
    <w:rsid w:val="00D80C4A"/>
    <w:rsid w:val="00D80D67"/>
    <w:rsid w:val="00D80E8E"/>
    <w:rsid w:val="00D81217"/>
    <w:rsid w:val="00D8202E"/>
    <w:rsid w:val="00D82C1C"/>
    <w:rsid w:val="00D82E81"/>
    <w:rsid w:val="00D83078"/>
    <w:rsid w:val="00D8367C"/>
    <w:rsid w:val="00D83C49"/>
    <w:rsid w:val="00D83F41"/>
    <w:rsid w:val="00D84009"/>
    <w:rsid w:val="00D8407B"/>
    <w:rsid w:val="00D848F4"/>
    <w:rsid w:val="00D84981"/>
    <w:rsid w:val="00D84C11"/>
    <w:rsid w:val="00D85183"/>
    <w:rsid w:val="00D8537A"/>
    <w:rsid w:val="00D85472"/>
    <w:rsid w:val="00D856B6"/>
    <w:rsid w:val="00D856C6"/>
    <w:rsid w:val="00D85889"/>
    <w:rsid w:val="00D85B66"/>
    <w:rsid w:val="00D869F8"/>
    <w:rsid w:val="00D86F42"/>
    <w:rsid w:val="00D8752D"/>
    <w:rsid w:val="00D8798C"/>
    <w:rsid w:val="00D87DA0"/>
    <w:rsid w:val="00D87F61"/>
    <w:rsid w:val="00D9014F"/>
    <w:rsid w:val="00D904F5"/>
    <w:rsid w:val="00D9055A"/>
    <w:rsid w:val="00D908D8"/>
    <w:rsid w:val="00D90AC9"/>
    <w:rsid w:val="00D90C6C"/>
    <w:rsid w:val="00D90CEF"/>
    <w:rsid w:val="00D90F16"/>
    <w:rsid w:val="00D90F5F"/>
    <w:rsid w:val="00D90F68"/>
    <w:rsid w:val="00D91255"/>
    <w:rsid w:val="00D91282"/>
    <w:rsid w:val="00D91559"/>
    <w:rsid w:val="00D91982"/>
    <w:rsid w:val="00D91AC9"/>
    <w:rsid w:val="00D91CA7"/>
    <w:rsid w:val="00D91D4B"/>
    <w:rsid w:val="00D9207C"/>
    <w:rsid w:val="00D9218D"/>
    <w:rsid w:val="00D92565"/>
    <w:rsid w:val="00D92635"/>
    <w:rsid w:val="00D927FE"/>
    <w:rsid w:val="00D92A26"/>
    <w:rsid w:val="00D92DCD"/>
    <w:rsid w:val="00D92FC1"/>
    <w:rsid w:val="00D9345A"/>
    <w:rsid w:val="00D93581"/>
    <w:rsid w:val="00D938DA"/>
    <w:rsid w:val="00D93E9C"/>
    <w:rsid w:val="00D9433C"/>
    <w:rsid w:val="00D9442A"/>
    <w:rsid w:val="00D94A2C"/>
    <w:rsid w:val="00D94B9B"/>
    <w:rsid w:val="00D94F49"/>
    <w:rsid w:val="00D95083"/>
    <w:rsid w:val="00D9541D"/>
    <w:rsid w:val="00D95700"/>
    <w:rsid w:val="00D95870"/>
    <w:rsid w:val="00D95A63"/>
    <w:rsid w:val="00D95E0E"/>
    <w:rsid w:val="00D95E1B"/>
    <w:rsid w:val="00D96028"/>
    <w:rsid w:val="00D96096"/>
    <w:rsid w:val="00D960EA"/>
    <w:rsid w:val="00D96145"/>
    <w:rsid w:val="00D961E5"/>
    <w:rsid w:val="00D9641B"/>
    <w:rsid w:val="00D96655"/>
    <w:rsid w:val="00D96CB4"/>
    <w:rsid w:val="00D96CE1"/>
    <w:rsid w:val="00D96DE3"/>
    <w:rsid w:val="00D9737F"/>
    <w:rsid w:val="00D97483"/>
    <w:rsid w:val="00D97657"/>
    <w:rsid w:val="00D976B4"/>
    <w:rsid w:val="00D97779"/>
    <w:rsid w:val="00D978B7"/>
    <w:rsid w:val="00D97A7B"/>
    <w:rsid w:val="00D97F8B"/>
    <w:rsid w:val="00DA0FA1"/>
    <w:rsid w:val="00DA1133"/>
    <w:rsid w:val="00DA11CC"/>
    <w:rsid w:val="00DA146F"/>
    <w:rsid w:val="00DA147E"/>
    <w:rsid w:val="00DA1509"/>
    <w:rsid w:val="00DA1536"/>
    <w:rsid w:val="00DA1716"/>
    <w:rsid w:val="00DA2498"/>
    <w:rsid w:val="00DA2720"/>
    <w:rsid w:val="00DA27E8"/>
    <w:rsid w:val="00DA28BD"/>
    <w:rsid w:val="00DA2A64"/>
    <w:rsid w:val="00DA2C33"/>
    <w:rsid w:val="00DA2F2C"/>
    <w:rsid w:val="00DA2FC1"/>
    <w:rsid w:val="00DA2FE0"/>
    <w:rsid w:val="00DA3021"/>
    <w:rsid w:val="00DA4261"/>
    <w:rsid w:val="00DA44D6"/>
    <w:rsid w:val="00DA4856"/>
    <w:rsid w:val="00DA49EC"/>
    <w:rsid w:val="00DA4DD2"/>
    <w:rsid w:val="00DA54B3"/>
    <w:rsid w:val="00DA5566"/>
    <w:rsid w:val="00DA580A"/>
    <w:rsid w:val="00DA59F7"/>
    <w:rsid w:val="00DA6420"/>
    <w:rsid w:val="00DA6AD6"/>
    <w:rsid w:val="00DA6B54"/>
    <w:rsid w:val="00DA6BE1"/>
    <w:rsid w:val="00DA6D37"/>
    <w:rsid w:val="00DA6E3E"/>
    <w:rsid w:val="00DA6E49"/>
    <w:rsid w:val="00DA6FB8"/>
    <w:rsid w:val="00DA7348"/>
    <w:rsid w:val="00DA75C6"/>
    <w:rsid w:val="00DA779F"/>
    <w:rsid w:val="00DA781C"/>
    <w:rsid w:val="00DA7B7C"/>
    <w:rsid w:val="00DA7E09"/>
    <w:rsid w:val="00DA7F30"/>
    <w:rsid w:val="00DA7FBF"/>
    <w:rsid w:val="00DB0091"/>
    <w:rsid w:val="00DB06BD"/>
    <w:rsid w:val="00DB0CB4"/>
    <w:rsid w:val="00DB1383"/>
    <w:rsid w:val="00DB1795"/>
    <w:rsid w:val="00DB1D31"/>
    <w:rsid w:val="00DB1EFF"/>
    <w:rsid w:val="00DB203C"/>
    <w:rsid w:val="00DB24D3"/>
    <w:rsid w:val="00DB2665"/>
    <w:rsid w:val="00DB2747"/>
    <w:rsid w:val="00DB31C7"/>
    <w:rsid w:val="00DB38A6"/>
    <w:rsid w:val="00DB38C9"/>
    <w:rsid w:val="00DB3C84"/>
    <w:rsid w:val="00DB4319"/>
    <w:rsid w:val="00DB46B0"/>
    <w:rsid w:val="00DB50E4"/>
    <w:rsid w:val="00DB580D"/>
    <w:rsid w:val="00DB5865"/>
    <w:rsid w:val="00DB5FFC"/>
    <w:rsid w:val="00DB6398"/>
    <w:rsid w:val="00DB6560"/>
    <w:rsid w:val="00DB65BD"/>
    <w:rsid w:val="00DB6600"/>
    <w:rsid w:val="00DB67EF"/>
    <w:rsid w:val="00DB6EF5"/>
    <w:rsid w:val="00DB702A"/>
    <w:rsid w:val="00DB7105"/>
    <w:rsid w:val="00DB719C"/>
    <w:rsid w:val="00DB7C9E"/>
    <w:rsid w:val="00DB7DDC"/>
    <w:rsid w:val="00DB7F8C"/>
    <w:rsid w:val="00DC0045"/>
    <w:rsid w:val="00DC028D"/>
    <w:rsid w:val="00DC06D3"/>
    <w:rsid w:val="00DC0706"/>
    <w:rsid w:val="00DC086E"/>
    <w:rsid w:val="00DC0AB6"/>
    <w:rsid w:val="00DC1561"/>
    <w:rsid w:val="00DC1A93"/>
    <w:rsid w:val="00DC1D22"/>
    <w:rsid w:val="00DC1F02"/>
    <w:rsid w:val="00DC2667"/>
    <w:rsid w:val="00DC28C1"/>
    <w:rsid w:val="00DC2A61"/>
    <w:rsid w:val="00DC2BD3"/>
    <w:rsid w:val="00DC2D31"/>
    <w:rsid w:val="00DC379C"/>
    <w:rsid w:val="00DC37E2"/>
    <w:rsid w:val="00DC3B91"/>
    <w:rsid w:val="00DC3D9A"/>
    <w:rsid w:val="00DC3E33"/>
    <w:rsid w:val="00DC4386"/>
    <w:rsid w:val="00DC45F4"/>
    <w:rsid w:val="00DC4B04"/>
    <w:rsid w:val="00DC4D12"/>
    <w:rsid w:val="00DC523C"/>
    <w:rsid w:val="00DC5443"/>
    <w:rsid w:val="00DC555B"/>
    <w:rsid w:val="00DC66E1"/>
    <w:rsid w:val="00DC6729"/>
    <w:rsid w:val="00DC68A5"/>
    <w:rsid w:val="00DC6CD1"/>
    <w:rsid w:val="00DC6FF8"/>
    <w:rsid w:val="00DC779A"/>
    <w:rsid w:val="00DC7AC0"/>
    <w:rsid w:val="00DC7F82"/>
    <w:rsid w:val="00DD034C"/>
    <w:rsid w:val="00DD07E4"/>
    <w:rsid w:val="00DD0EED"/>
    <w:rsid w:val="00DD1706"/>
    <w:rsid w:val="00DD197E"/>
    <w:rsid w:val="00DD1A37"/>
    <w:rsid w:val="00DD1FD4"/>
    <w:rsid w:val="00DD2089"/>
    <w:rsid w:val="00DD2273"/>
    <w:rsid w:val="00DD2368"/>
    <w:rsid w:val="00DD24D4"/>
    <w:rsid w:val="00DD3058"/>
    <w:rsid w:val="00DD3128"/>
    <w:rsid w:val="00DD34AA"/>
    <w:rsid w:val="00DD398C"/>
    <w:rsid w:val="00DD39D8"/>
    <w:rsid w:val="00DD3C39"/>
    <w:rsid w:val="00DD3D25"/>
    <w:rsid w:val="00DD48E0"/>
    <w:rsid w:val="00DD4BDE"/>
    <w:rsid w:val="00DD4C8B"/>
    <w:rsid w:val="00DD551E"/>
    <w:rsid w:val="00DD56D5"/>
    <w:rsid w:val="00DD5A33"/>
    <w:rsid w:val="00DD5D71"/>
    <w:rsid w:val="00DD6268"/>
    <w:rsid w:val="00DD626D"/>
    <w:rsid w:val="00DD6897"/>
    <w:rsid w:val="00DD6DB3"/>
    <w:rsid w:val="00DD6EC7"/>
    <w:rsid w:val="00DD73CF"/>
    <w:rsid w:val="00DD788C"/>
    <w:rsid w:val="00DD7C4B"/>
    <w:rsid w:val="00DE0232"/>
    <w:rsid w:val="00DE04AC"/>
    <w:rsid w:val="00DE0C6A"/>
    <w:rsid w:val="00DE122C"/>
    <w:rsid w:val="00DE160C"/>
    <w:rsid w:val="00DE179C"/>
    <w:rsid w:val="00DE19AF"/>
    <w:rsid w:val="00DE19F9"/>
    <w:rsid w:val="00DE1A87"/>
    <w:rsid w:val="00DE1B39"/>
    <w:rsid w:val="00DE1E8A"/>
    <w:rsid w:val="00DE1F15"/>
    <w:rsid w:val="00DE1FDD"/>
    <w:rsid w:val="00DE20EC"/>
    <w:rsid w:val="00DE22A3"/>
    <w:rsid w:val="00DE2366"/>
    <w:rsid w:val="00DE31E6"/>
    <w:rsid w:val="00DE3212"/>
    <w:rsid w:val="00DE3352"/>
    <w:rsid w:val="00DE337D"/>
    <w:rsid w:val="00DE374D"/>
    <w:rsid w:val="00DE39F3"/>
    <w:rsid w:val="00DE3B4C"/>
    <w:rsid w:val="00DE3BAC"/>
    <w:rsid w:val="00DE42DE"/>
    <w:rsid w:val="00DE445B"/>
    <w:rsid w:val="00DE4594"/>
    <w:rsid w:val="00DE4B28"/>
    <w:rsid w:val="00DE517F"/>
    <w:rsid w:val="00DE531F"/>
    <w:rsid w:val="00DE542D"/>
    <w:rsid w:val="00DE5478"/>
    <w:rsid w:val="00DE596F"/>
    <w:rsid w:val="00DE5A85"/>
    <w:rsid w:val="00DE5C99"/>
    <w:rsid w:val="00DE5CB4"/>
    <w:rsid w:val="00DE5D6E"/>
    <w:rsid w:val="00DE5EAF"/>
    <w:rsid w:val="00DE5ECC"/>
    <w:rsid w:val="00DE64B7"/>
    <w:rsid w:val="00DE68E9"/>
    <w:rsid w:val="00DE6EED"/>
    <w:rsid w:val="00DE721C"/>
    <w:rsid w:val="00DE7309"/>
    <w:rsid w:val="00DE7534"/>
    <w:rsid w:val="00DF021E"/>
    <w:rsid w:val="00DF03C0"/>
    <w:rsid w:val="00DF04F0"/>
    <w:rsid w:val="00DF073B"/>
    <w:rsid w:val="00DF1176"/>
    <w:rsid w:val="00DF149D"/>
    <w:rsid w:val="00DF17C7"/>
    <w:rsid w:val="00DF190E"/>
    <w:rsid w:val="00DF1F9E"/>
    <w:rsid w:val="00DF22FE"/>
    <w:rsid w:val="00DF2657"/>
    <w:rsid w:val="00DF287B"/>
    <w:rsid w:val="00DF2CAA"/>
    <w:rsid w:val="00DF37EC"/>
    <w:rsid w:val="00DF382E"/>
    <w:rsid w:val="00DF3B1E"/>
    <w:rsid w:val="00DF3C1F"/>
    <w:rsid w:val="00DF3E30"/>
    <w:rsid w:val="00DF48A0"/>
    <w:rsid w:val="00DF4A2A"/>
    <w:rsid w:val="00DF4C51"/>
    <w:rsid w:val="00DF5356"/>
    <w:rsid w:val="00DF5CB9"/>
    <w:rsid w:val="00DF6513"/>
    <w:rsid w:val="00DF6F08"/>
    <w:rsid w:val="00DF6FC7"/>
    <w:rsid w:val="00DF7346"/>
    <w:rsid w:val="00DF7B6B"/>
    <w:rsid w:val="00DF7BF7"/>
    <w:rsid w:val="00E00063"/>
    <w:rsid w:val="00E003D1"/>
    <w:rsid w:val="00E00BE8"/>
    <w:rsid w:val="00E00F8F"/>
    <w:rsid w:val="00E014F5"/>
    <w:rsid w:val="00E01960"/>
    <w:rsid w:val="00E01B55"/>
    <w:rsid w:val="00E01FCF"/>
    <w:rsid w:val="00E0267E"/>
    <w:rsid w:val="00E031AF"/>
    <w:rsid w:val="00E038C8"/>
    <w:rsid w:val="00E03D84"/>
    <w:rsid w:val="00E03DFE"/>
    <w:rsid w:val="00E0461A"/>
    <w:rsid w:val="00E0462D"/>
    <w:rsid w:val="00E04A9F"/>
    <w:rsid w:val="00E05267"/>
    <w:rsid w:val="00E052A3"/>
    <w:rsid w:val="00E0588B"/>
    <w:rsid w:val="00E058B6"/>
    <w:rsid w:val="00E058FD"/>
    <w:rsid w:val="00E05C5A"/>
    <w:rsid w:val="00E066B3"/>
    <w:rsid w:val="00E06737"/>
    <w:rsid w:val="00E06989"/>
    <w:rsid w:val="00E06F33"/>
    <w:rsid w:val="00E07090"/>
    <w:rsid w:val="00E0722B"/>
    <w:rsid w:val="00E07801"/>
    <w:rsid w:val="00E07863"/>
    <w:rsid w:val="00E0794A"/>
    <w:rsid w:val="00E07E78"/>
    <w:rsid w:val="00E102D4"/>
    <w:rsid w:val="00E10C39"/>
    <w:rsid w:val="00E10CE1"/>
    <w:rsid w:val="00E11168"/>
    <w:rsid w:val="00E112E4"/>
    <w:rsid w:val="00E119EB"/>
    <w:rsid w:val="00E1203C"/>
    <w:rsid w:val="00E1204D"/>
    <w:rsid w:val="00E121CA"/>
    <w:rsid w:val="00E125B4"/>
    <w:rsid w:val="00E129BC"/>
    <w:rsid w:val="00E129DB"/>
    <w:rsid w:val="00E13383"/>
    <w:rsid w:val="00E13568"/>
    <w:rsid w:val="00E13877"/>
    <w:rsid w:val="00E139C1"/>
    <w:rsid w:val="00E13BFB"/>
    <w:rsid w:val="00E13C90"/>
    <w:rsid w:val="00E14068"/>
    <w:rsid w:val="00E143DA"/>
    <w:rsid w:val="00E14521"/>
    <w:rsid w:val="00E14789"/>
    <w:rsid w:val="00E14EBF"/>
    <w:rsid w:val="00E15291"/>
    <w:rsid w:val="00E153AA"/>
    <w:rsid w:val="00E15467"/>
    <w:rsid w:val="00E1631F"/>
    <w:rsid w:val="00E1665B"/>
    <w:rsid w:val="00E16D8E"/>
    <w:rsid w:val="00E16E10"/>
    <w:rsid w:val="00E171A0"/>
    <w:rsid w:val="00E17762"/>
    <w:rsid w:val="00E17DAE"/>
    <w:rsid w:val="00E2052E"/>
    <w:rsid w:val="00E20AC9"/>
    <w:rsid w:val="00E20B3E"/>
    <w:rsid w:val="00E20C15"/>
    <w:rsid w:val="00E20C3A"/>
    <w:rsid w:val="00E20CA0"/>
    <w:rsid w:val="00E20FBD"/>
    <w:rsid w:val="00E21049"/>
    <w:rsid w:val="00E21246"/>
    <w:rsid w:val="00E212BE"/>
    <w:rsid w:val="00E2132A"/>
    <w:rsid w:val="00E214C2"/>
    <w:rsid w:val="00E218CB"/>
    <w:rsid w:val="00E222EE"/>
    <w:rsid w:val="00E22D3D"/>
    <w:rsid w:val="00E23625"/>
    <w:rsid w:val="00E23D6A"/>
    <w:rsid w:val="00E23E66"/>
    <w:rsid w:val="00E241B8"/>
    <w:rsid w:val="00E24A8B"/>
    <w:rsid w:val="00E24BB4"/>
    <w:rsid w:val="00E24F8F"/>
    <w:rsid w:val="00E25494"/>
    <w:rsid w:val="00E255CD"/>
    <w:rsid w:val="00E2569D"/>
    <w:rsid w:val="00E25C57"/>
    <w:rsid w:val="00E25DC3"/>
    <w:rsid w:val="00E262D3"/>
    <w:rsid w:val="00E2645B"/>
    <w:rsid w:val="00E26BF0"/>
    <w:rsid w:val="00E2707B"/>
    <w:rsid w:val="00E270C1"/>
    <w:rsid w:val="00E27393"/>
    <w:rsid w:val="00E27743"/>
    <w:rsid w:val="00E277D6"/>
    <w:rsid w:val="00E279A1"/>
    <w:rsid w:val="00E27C4C"/>
    <w:rsid w:val="00E27D94"/>
    <w:rsid w:val="00E27E21"/>
    <w:rsid w:val="00E312A1"/>
    <w:rsid w:val="00E317C5"/>
    <w:rsid w:val="00E31A0B"/>
    <w:rsid w:val="00E31D7D"/>
    <w:rsid w:val="00E3227F"/>
    <w:rsid w:val="00E322FE"/>
    <w:rsid w:val="00E324B0"/>
    <w:rsid w:val="00E3270F"/>
    <w:rsid w:val="00E3381D"/>
    <w:rsid w:val="00E33A39"/>
    <w:rsid w:val="00E33A98"/>
    <w:rsid w:val="00E33ABE"/>
    <w:rsid w:val="00E33DB6"/>
    <w:rsid w:val="00E33DE3"/>
    <w:rsid w:val="00E343D3"/>
    <w:rsid w:val="00E345CC"/>
    <w:rsid w:val="00E347DD"/>
    <w:rsid w:val="00E34F12"/>
    <w:rsid w:val="00E35384"/>
    <w:rsid w:val="00E355DB"/>
    <w:rsid w:val="00E35C37"/>
    <w:rsid w:val="00E35C58"/>
    <w:rsid w:val="00E35DBE"/>
    <w:rsid w:val="00E3635A"/>
    <w:rsid w:val="00E363C3"/>
    <w:rsid w:val="00E36412"/>
    <w:rsid w:val="00E3662D"/>
    <w:rsid w:val="00E36D98"/>
    <w:rsid w:val="00E36F33"/>
    <w:rsid w:val="00E36FDB"/>
    <w:rsid w:val="00E37258"/>
    <w:rsid w:val="00E3747B"/>
    <w:rsid w:val="00E40070"/>
    <w:rsid w:val="00E4026A"/>
    <w:rsid w:val="00E40998"/>
    <w:rsid w:val="00E40B68"/>
    <w:rsid w:val="00E40C02"/>
    <w:rsid w:val="00E40F05"/>
    <w:rsid w:val="00E4107F"/>
    <w:rsid w:val="00E411B1"/>
    <w:rsid w:val="00E41255"/>
    <w:rsid w:val="00E4178D"/>
    <w:rsid w:val="00E417C6"/>
    <w:rsid w:val="00E4217E"/>
    <w:rsid w:val="00E421FC"/>
    <w:rsid w:val="00E427F0"/>
    <w:rsid w:val="00E429B9"/>
    <w:rsid w:val="00E42CFE"/>
    <w:rsid w:val="00E42D96"/>
    <w:rsid w:val="00E4310D"/>
    <w:rsid w:val="00E43201"/>
    <w:rsid w:val="00E434E0"/>
    <w:rsid w:val="00E43DB4"/>
    <w:rsid w:val="00E444E8"/>
    <w:rsid w:val="00E445E8"/>
    <w:rsid w:val="00E44725"/>
    <w:rsid w:val="00E44F8C"/>
    <w:rsid w:val="00E45128"/>
    <w:rsid w:val="00E45604"/>
    <w:rsid w:val="00E4617E"/>
    <w:rsid w:val="00E46317"/>
    <w:rsid w:val="00E46C4D"/>
    <w:rsid w:val="00E46D23"/>
    <w:rsid w:val="00E47747"/>
    <w:rsid w:val="00E47871"/>
    <w:rsid w:val="00E47EAB"/>
    <w:rsid w:val="00E5003B"/>
    <w:rsid w:val="00E5025D"/>
    <w:rsid w:val="00E50267"/>
    <w:rsid w:val="00E50609"/>
    <w:rsid w:val="00E50A7E"/>
    <w:rsid w:val="00E50D04"/>
    <w:rsid w:val="00E50DED"/>
    <w:rsid w:val="00E50ECC"/>
    <w:rsid w:val="00E510CC"/>
    <w:rsid w:val="00E51A18"/>
    <w:rsid w:val="00E51A6E"/>
    <w:rsid w:val="00E51E34"/>
    <w:rsid w:val="00E5233B"/>
    <w:rsid w:val="00E52BC3"/>
    <w:rsid w:val="00E52BF8"/>
    <w:rsid w:val="00E52E58"/>
    <w:rsid w:val="00E531AA"/>
    <w:rsid w:val="00E531D9"/>
    <w:rsid w:val="00E5324B"/>
    <w:rsid w:val="00E537A4"/>
    <w:rsid w:val="00E538D6"/>
    <w:rsid w:val="00E53E9F"/>
    <w:rsid w:val="00E53EB5"/>
    <w:rsid w:val="00E541A8"/>
    <w:rsid w:val="00E54568"/>
    <w:rsid w:val="00E54678"/>
    <w:rsid w:val="00E5478B"/>
    <w:rsid w:val="00E54CED"/>
    <w:rsid w:val="00E55085"/>
    <w:rsid w:val="00E550CC"/>
    <w:rsid w:val="00E5528D"/>
    <w:rsid w:val="00E552A5"/>
    <w:rsid w:val="00E5535E"/>
    <w:rsid w:val="00E55624"/>
    <w:rsid w:val="00E5573E"/>
    <w:rsid w:val="00E557A5"/>
    <w:rsid w:val="00E55956"/>
    <w:rsid w:val="00E55A06"/>
    <w:rsid w:val="00E55A4F"/>
    <w:rsid w:val="00E55D74"/>
    <w:rsid w:val="00E5666E"/>
    <w:rsid w:val="00E56825"/>
    <w:rsid w:val="00E56F2D"/>
    <w:rsid w:val="00E570C4"/>
    <w:rsid w:val="00E573FF"/>
    <w:rsid w:val="00E57D4B"/>
    <w:rsid w:val="00E57E0F"/>
    <w:rsid w:val="00E601B9"/>
    <w:rsid w:val="00E60784"/>
    <w:rsid w:val="00E60E9B"/>
    <w:rsid w:val="00E6115B"/>
    <w:rsid w:val="00E61620"/>
    <w:rsid w:val="00E6196D"/>
    <w:rsid w:val="00E61DFF"/>
    <w:rsid w:val="00E622C6"/>
    <w:rsid w:val="00E6268C"/>
    <w:rsid w:val="00E626F2"/>
    <w:rsid w:val="00E62AC2"/>
    <w:rsid w:val="00E62BBB"/>
    <w:rsid w:val="00E62BDA"/>
    <w:rsid w:val="00E6382C"/>
    <w:rsid w:val="00E639E7"/>
    <w:rsid w:val="00E63F9D"/>
    <w:rsid w:val="00E63FA2"/>
    <w:rsid w:val="00E640BC"/>
    <w:rsid w:val="00E64364"/>
    <w:rsid w:val="00E64617"/>
    <w:rsid w:val="00E64A32"/>
    <w:rsid w:val="00E64D22"/>
    <w:rsid w:val="00E64F56"/>
    <w:rsid w:val="00E6522E"/>
    <w:rsid w:val="00E65647"/>
    <w:rsid w:val="00E65BEE"/>
    <w:rsid w:val="00E65CA3"/>
    <w:rsid w:val="00E65DF0"/>
    <w:rsid w:val="00E6627A"/>
    <w:rsid w:val="00E66553"/>
    <w:rsid w:val="00E66AFA"/>
    <w:rsid w:val="00E66D9B"/>
    <w:rsid w:val="00E67038"/>
    <w:rsid w:val="00E675AE"/>
    <w:rsid w:val="00E67AC3"/>
    <w:rsid w:val="00E67DE4"/>
    <w:rsid w:val="00E67E75"/>
    <w:rsid w:val="00E7035C"/>
    <w:rsid w:val="00E70575"/>
    <w:rsid w:val="00E70819"/>
    <w:rsid w:val="00E7091B"/>
    <w:rsid w:val="00E70B5D"/>
    <w:rsid w:val="00E70D64"/>
    <w:rsid w:val="00E70F33"/>
    <w:rsid w:val="00E719CE"/>
    <w:rsid w:val="00E71A03"/>
    <w:rsid w:val="00E71CBA"/>
    <w:rsid w:val="00E71CEF"/>
    <w:rsid w:val="00E71E67"/>
    <w:rsid w:val="00E72645"/>
    <w:rsid w:val="00E72D38"/>
    <w:rsid w:val="00E72F52"/>
    <w:rsid w:val="00E731A2"/>
    <w:rsid w:val="00E731D8"/>
    <w:rsid w:val="00E73452"/>
    <w:rsid w:val="00E73872"/>
    <w:rsid w:val="00E73ACD"/>
    <w:rsid w:val="00E73E88"/>
    <w:rsid w:val="00E7403B"/>
    <w:rsid w:val="00E745D3"/>
    <w:rsid w:val="00E74864"/>
    <w:rsid w:val="00E74906"/>
    <w:rsid w:val="00E74C5F"/>
    <w:rsid w:val="00E74DCD"/>
    <w:rsid w:val="00E751EE"/>
    <w:rsid w:val="00E7543E"/>
    <w:rsid w:val="00E75D72"/>
    <w:rsid w:val="00E76351"/>
    <w:rsid w:val="00E76D6C"/>
    <w:rsid w:val="00E7775A"/>
    <w:rsid w:val="00E779CE"/>
    <w:rsid w:val="00E779DF"/>
    <w:rsid w:val="00E77B1D"/>
    <w:rsid w:val="00E77DBC"/>
    <w:rsid w:val="00E77E83"/>
    <w:rsid w:val="00E77F1F"/>
    <w:rsid w:val="00E8030B"/>
    <w:rsid w:val="00E8038F"/>
    <w:rsid w:val="00E8048A"/>
    <w:rsid w:val="00E8099A"/>
    <w:rsid w:val="00E809E0"/>
    <w:rsid w:val="00E80A04"/>
    <w:rsid w:val="00E80C20"/>
    <w:rsid w:val="00E80C87"/>
    <w:rsid w:val="00E80D50"/>
    <w:rsid w:val="00E81304"/>
    <w:rsid w:val="00E818B4"/>
    <w:rsid w:val="00E8256F"/>
    <w:rsid w:val="00E83093"/>
    <w:rsid w:val="00E83213"/>
    <w:rsid w:val="00E83560"/>
    <w:rsid w:val="00E837C9"/>
    <w:rsid w:val="00E83CEB"/>
    <w:rsid w:val="00E83D9E"/>
    <w:rsid w:val="00E84132"/>
    <w:rsid w:val="00E8418E"/>
    <w:rsid w:val="00E849EB"/>
    <w:rsid w:val="00E84C49"/>
    <w:rsid w:val="00E84EF1"/>
    <w:rsid w:val="00E8502D"/>
    <w:rsid w:val="00E85B6C"/>
    <w:rsid w:val="00E85D49"/>
    <w:rsid w:val="00E87001"/>
    <w:rsid w:val="00E873F4"/>
    <w:rsid w:val="00E876D9"/>
    <w:rsid w:val="00E90240"/>
    <w:rsid w:val="00E906F2"/>
    <w:rsid w:val="00E907DF"/>
    <w:rsid w:val="00E908B2"/>
    <w:rsid w:val="00E908B3"/>
    <w:rsid w:val="00E9091A"/>
    <w:rsid w:val="00E90988"/>
    <w:rsid w:val="00E909E4"/>
    <w:rsid w:val="00E90E62"/>
    <w:rsid w:val="00E90FDA"/>
    <w:rsid w:val="00E9104B"/>
    <w:rsid w:val="00E9133B"/>
    <w:rsid w:val="00E915A7"/>
    <w:rsid w:val="00E915F5"/>
    <w:rsid w:val="00E9167A"/>
    <w:rsid w:val="00E9168B"/>
    <w:rsid w:val="00E91930"/>
    <w:rsid w:val="00E93051"/>
    <w:rsid w:val="00E93320"/>
    <w:rsid w:val="00E9349C"/>
    <w:rsid w:val="00E93BFC"/>
    <w:rsid w:val="00E93E8F"/>
    <w:rsid w:val="00E94101"/>
    <w:rsid w:val="00E943D6"/>
    <w:rsid w:val="00E94F18"/>
    <w:rsid w:val="00E95AC7"/>
    <w:rsid w:val="00E96166"/>
    <w:rsid w:val="00E96365"/>
    <w:rsid w:val="00E964D4"/>
    <w:rsid w:val="00E969E8"/>
    <w:rsid w:val="00E96D7F"/>
    <w:rsid w:val="00E96E50"/>
    <w:rsid w:val="00E970A0"/>
    <w:rsid w:val="00E97251"/>
    <w:rsid w:val="00E9734B"/>
    <w:rsid w:val="00E976C4"/>
    <w:rsid w:val="00E97B6E"/>
    <w:rsid w:val="00E97D71"/>
    <w:rsid w:val="00E97F0A"/>
    <w:rsid w:val="00E97FD8"/>
    <w:rsid w:val="00EA006F"/>
    <w:rsid w:val="00EA068C"/>
    <w:rsid w:val="00EA0C76"/>
    <w:rsid w:val="00EA0D23"/>
    <w:rsid w:val="00EA0E3A"/>
    <w:rsid w:val="00EA0EC6"/>
    <w:rsid w:val="00EA12CC"/>
    <w:rsid w:val="00EA209E"/>
    <w:rsid w:val="00EA23B1"/>
    <w:rsid w:val="00EA249E"/>
    <w:rsid w:val="00EA2620"/>
    <w:rsid w:val="00EA281D"/>
    <w:rsid w:val="00EA2C51"/>
    <w:rsid w:val="00EA32E1"/>
    <w:rsid w:val="00EA3A3F"/>
    <w:rsid w:val="00EA3A51"/>
    <w:rsid w:val="00EA3B16"/>
    <w:rsid w:val="00EA45DE"/>
    <w:rsid w:val="00EA469D"/>
    <w:rsid w:val="00EA49F6"/>
    <w:rsid w:val="00EA58CF"/>
    <w:rsid w:val="00EA5C84"/>
    <w:rsid w:val="00EA5E9E"/>
    <w:rsid w:val="00EA5ECD"/>
    <w:rsid w:val="00EA6103"/>
    <w:rsid w:val="00EA6127"/>
    <w:rsid w:val="00EA62EC"/>
    <w:rsid w:val="00EA64F0"/>
    <w:rsid w:val="00EA6796"/>
    <w:rsid w:val="00EA685A"/>
    <w:rsid w:val="00EA6E01"/>
    <w:rsid w:val="00EA6EB5"/>
    <w:rsid w:val="00EA6EFA"/>
    <w:rsid w:val="00EA6FB6"/>
    <w:rsid w:val="00EA7164"/>
    <w:rsid w:val="00EA718C"/>
    <w:rsid w:val="00EA785D"/>
    <w:rsid w:val="00EA7FBA"/>
    <w:rsid w:val="00EB03F0"/>
    <w:rsid w:val="00EB04D0"/>
    <w:rsid w:val="00EB0738"/>
    <w:rsid w:val="00EB0D6F"/>
    <w:rsid w:val="00EB180C"/>
    <w:rsid w:val="00EB1A9A"/>
    <w:rsid w:val="00EB1EBC"/>
    <w:rsid w:val="00EB2007"/>
    <w:rsid w:val="00EB2537"/>
    <w:rsid w:val="00EB279B"/>
    <w:rsid w:val="00EB29DB"/>
    <w:rsid w:val="00EB2B44"/>
    <w:rsid w:val="00EB2C27"/>
    <w:rsid w:val="00EB2E6C"/>
    <w:rsid w:val="00EB309F"/>
    <w:rsid w:val="00EB37BA"/>
    <w:rsid w:val="00EB38A5"/>
    <w:rsid w:val="00EB4068"/>
    <w:rsid w:val="00EB4327"/>
    <w:rsid w:val="00EB43FA"/>
    <w:rsid w:val="00EB4559"/>
    <w:rsid w:val="00EB4641"/>
    <w:rsid w:val="00EB4A7E"/>
    <w:rsid w:val="00EB4C55"/>
    <w:rsid w:val="00EB5B0C"/>
    <w:rsid w:val="00EB5C65"/>
    <w:rsid w:val="00EB6DF9"/>
    <w:rsid w:val="00EB7344"/>
    <w:rsid w:val="00EB7D90"/>
    <w:rsid w:val="00EB7ED1"/>
    <w:rsid w:val="00EC0E3D"/>
    <w:rsid w:val="00EC12F1"/>
    <w:rsid w:val="00EC1320"/>
    <w:rsid w:val="00EC161E"/>
    <w:rsid w:val="00EC1651"/>
    <w:rsid w:val="00EC1705"/>
    <w:rsid w:val="00EC1720"/>
    <w:rsid w:val="00EC182E"/>
    <w:rsid w:val="00EC19E6"/>
    <w:rsid w:val="00EC1B15"/>
    <w:rsid w:val="00EC1EE2"/>
    <w:rsid w:val="00EC1FA7"/>
    <w:rsid w:val="00EC2563"/>
    <w:rsid w:val="00EC2C1F"/>
    <w:rsid w:val="00EC2D79"/>
    <w:rsid w:val="00EC30A5"/>
    <w:rsid w:val="00EC3141"/>
    <w:rsid w:val="00EC3187"/>
    <w:rsid w:val="00EC383D"/>
    <w:rsid w:val="00EC38AB"/>
    <w:rsid w:val="00EC40BC"/>
    <w:rsid w:val="00EC42AB"/>
    <w:rsid w:val="00EC4341"/>
    <w:rsid w:val="00EC4482"/>
    <w:rsid w:val="00EC4815"/>
    <w:rsid w:val="00EC49DB"/>
    <w:rsid w:val="00EC4BA6"/>
    <w:rsid w:val="00EC4BD8"/>
    <w:rsid w:val="00EC4DFA"/>
    <w:rsid w:val="00EC4F00"/>
    <w:rsid w:val="00EC59C4"/>
    <w:rsid w:val="00EC5ABE"/>
    <w:rsid w:val="00EC5F10"/>
    <w:rsid w:val="00EC60BC"/>
    <w:rsid w:val="00EC66AE"/>
    <w:rsid w:val="00EC7079"/>
    <w:rsid w:val="00EC71FF"/>
    <w:rsid w:val="00EC7231"/>
    <w:rsid w:val="00EC7E73"/>
    <w:rsid w:val="00ED0125"/>
    <w:rsid w:val="00ED046D"/>
    <w:rsid w:val="00ED04E3"/>
    <w:rsid w:val="00ED0E8D"/>
    <w:rsid w:val="00ED1365"/>
    <w:rsid w:val="00ED1A93"/>
    <w:rsid w:val="00ED1D42"/>
    <w:rsid w:val="00ED1F18"/>
    <w:rsid w:val="00ED1F49"/>
    <w:rsid w:val="00ED2152"/>
    <w:rsid w:val="00ED2444"/>
    <w:rsid w:val="00ED2D38"/>
    <w:rsid w:val="00ED2DAB"/>
    <w:rsid w:val="00ED38CD"/>
    <w:rsid w:val="00ED3B5C"/>
    <w:rsid w:val="00ED3BD7"/>
    <w:rsid w:val="00ED3C37"/>
    <w:rsid w:val="00ED3D20"/>
    <w:rsid w:val="00ED4311"/>
    <w:rsid w:val="00ED4596"/>
    <w:rsid w:val="00ED45EE"/>
    <w:rsid w:val="00ED4C1F"/>
    <w:rsid w:val="00ED4FAC"/>
    <w:rsid w:val="00ED5197"/>
    <w:rsid w:val="00ED53EB"/>
    <w:rsid w:val="00ED583D"/>
    <w:rsid w:val="00ED59E8"/>
    <w:rsid w:val="00ED59FA"/>
    <w:rsid w:val="00ED5B93"/>
    <w:rsid w:val="00ED6078"/>
    <w:rsid w:val="00ED6131"/>
    <w:rsid w:val="00ED6280"/>
    <w:rsid w:val="00ED66DF"/>
    <w:rsid w:val="00ED6903"/>
    <w:rsid w:val="00ED6B28"/>
    <w:rsid w:val="00ED6B76"/>
    <w:rsid w:val="00ED6B7C"/>
    <w:rsid w:val="00ED78C0"/>
    <w:rsid w:val="00ED7B2B"/>
    <w:rsid w:val="00ED7F06"/>
    <w:rsid w:val="00ED7FBF"/>
    <w:rsid w:val="00EE095E"/>
    <w:rsid w:val="00EE1101"/>
    <w:rsid w:val="00EE1160"/>
    <w:rsid w:val="00EE1380"/>
    <w:rsid w:val="00EE15E2"/>
    <w:rsid w:val="00EE1918"/>
    <w:rsid w:val="00EE1940"/>
    <w:rsid w:val="00EE1B95"/>
    <w:rsid w:val="00EE1D68"/>
    <w:rsid w:val="00EE1F2F"/>
    <w:rsid w:val="00EE275F"/>
    <w:rsid w:val="00EE2E28"/>
    <w:rsid w:val="00EE30BB"/>
    <w:rsid w:val="00EE397A"/>
    <w:rsid w:val="00EE3B28"/>
    <w:rsid w:val="00EE3C6F"/>
    <w:rsid w:val="00EE3CE3"/>
    <w:rsid w:val="00EE3D3D"/>
    <w:rsid w:val="00EE4706"/>
    <w:rsid w:val="00EE4A93"/>
    <w:rsid w:val="00EE4DD1"/>
    <w:rsid w:val="00EE4E03"/>
    <w:rsid w:val="00EE5321"/>
    <w:rsid w:val="00EE54F9"/>
    <w:rsid w:val="00EE5777"/>
    <w:rsid w:val="00EE5894"/>
    <w:rsid w:val="00EE5BB0"/>
    <w:rsid w:val="00EE5F88"/>
    <w:rsid w:val="00EE603D"/>
    <w:rsid w:val="00EE6466"/>
    <w:rsid w:val="00EE6A52"/>
    <w:rsid w:val="00EE6A84"/>
    <w:rsid w:val="00EE6AEC"/>
    <w:rsid w:val="00EE6CC2"/>
    <w:rsid w:val="00EE6DA4"/>
    <w:rsid w:val="00EE74A1"/>
    <w:rsid w:val="00EE7533"/>
    <w:rsid w:val="00EE7AC7"/>
    <w:rsid w:val="00EE7CDB"/>
    <w:rsid w:val="00EE7E69"/>
    <w:rsid w:val="00EF0213"/>
    <w:rsid w:val="00EF0CFE"/>
    <w:rsid w:val="00EF0D6F"/>
    <w:rsid w:val="00EF0F66"/>
    <w:rsid w:val="00EF0FFA"/>
    <w:rsid w:val="00EF1145"/>
    <w:rsid w:val="00EF1483"/>
    <w:rsid w:val="00EF1AAD"/>
    <w:rsid w:val="00EF1BA0"/>
    <w:rsid w:val="00EF1E88"/>
    <w:rsid w:val="00EF2442"/>
    <w:rsid w:val="00EF2BB4"/>
    <w:rsid w:val="00EF2FF0"/>
    <w:rsid w:val="00EF347C"/>
    <w:rsid w:val="00EF36C2"/>
    <w:rsid w:val="00EF392E"/>
    <w:rsid w:val="00EF3FFF"/>
    <w:rsid w:val="00EF4189"/>
    <w:rsid w:val="00EF4484"/>
    <w:rsid w:val="00EF4552"/>
    <w:rsid w:val="00EF4B02"/>
    <w:rsid w:val="00EF4B7C"/>
    <w:rsid w:val="00EF51ED"/>
    <w:rsid w:val="00EF53C8"/>
    <w:rsid w:val="00EF5D72"/>
    <w:rsid w:val="00EF5E67"/>
    <w:rsid w:val="00EF5EC4"/>
    <w:rsid w:val="00EF6DDB"/>
    <w:rsid w:val="00EF71B1"/>
    <w:rsid w:val="00EF728F"/>
    <w:rsid w:val="00EF76CB"/>
    <w:rsid w:val="00EF77F3"/>
    <w:rsid w:val="00EF788F"/>
    <w:rsid w:val="00EF7A86"/>
    <w:rsid w:val="00EF7C42"/>
    <w:rsid w:val="00F00528"/>
    <w:rsid w:val="00F006CE"/>
    <w:rsid w:val="00F007FC"/>
    <w:rsid w:val="00F00A64"/>
    <w:rsid w:val="00F00DB4"/>
    <w:rsid w:val="00F00F6A"/>
    <w:rsid w:val="00F0167E"/>
    <w:rsid w:val="00F01B8B"/>
    <w:rsid w:val="00F021EA"/>
    <w:rsid w:val="00F021F4"/>
    <w:rsid w:val="00F025B3"/>
    <w:rsid w:val="00F026A7"/>
    <w:rsid w:val="00F03095"/>
    <w:rsid w:val="00F03292"/>
    <w:rsid w:val="00F033C4"/>
    <w:rsid w:val="00F03C5E"/>
    <w:rsid w:val="00F0424E"/>
    <w:rsid w:val="00F047E7"/>
    <w:rsid w:val="00F04B76"/>
    <w:rsid w:val="00F04E0B"/>
    <w:rsid w:val="00F04EAE"/>
    <w:rsid w:val="00F05740"/>
    <w:rsid w:val="00F05759"/>
    <w:rsid w:val="00F05B3F"/>
    <w:rsid w:val="00F05C0F"/>
    <w:rsid w:val="00F05F84"/>
    <w:rsid w:val="00F060BE"/>
    <w:rsid w:val="00F06274"/>
    <w:rsid w:val="00F068C1"/>
    <w:rsid w:val="00F069CC"/>
    <w:rsid w:val="00F06D00"/>
    <w:rsid w:val="00F06F18"/>
    <w:rsid w:val="00F0722C"/>
    <w:rsid w:val="00F07240"/>
    <w:rsid w:val="00F072D3"/>
    <w:rsid w:val="00F078B6"/>
    <w:rsid w:val="00F07B27"/>
    <w:rsid w:val="00F10611"/>
    <w:rsid w:val="00F10968"/>
    <w:rsid w:val="00F10CA3"/>
    <w:rsid w:val="00F111AB"/>
    <w:rsid w:val="00F11381"/>
    <w:rsid w:val="00F116A2"/>
    <w:rsid w:val="00F1203A"/>
    <w:rsid w:val="00F120E4"/>
    <w:rsid w:val="00F12673"/>
    <w:rsid w:val="00F126D5"/>
    <w:rsid w:val="00F12ECB"/>
    <w:rsid w:val="00F13931"/>
    <w:rsid w:val="00F13A73"/>
    <w:rsid w:val="00F13CD1"/>
    <w:rsid w:val="00F13DD5"/>
    <w:rsid w:val="00F13FDF"/>
    <w:rsid w:val="00F1416D"/>
    <w:rsid w:val="00F148A2"/>
    <w:rsid w:val="00F148E3"/>
    <w:rsid w:val="00F14AD5"/>
    <w:rsid w:val="00F14AF4"/>
    <w:rsid w:val="00F14E0F"/>
    <w:rsid w:val="00F150FF"/>
    <w:rsid w:val="00F152B0"/>
    <w:rsid w:val="00F15612"/>
    <w:rsid w:val="00F15771"/>
    <w:rsid w:val="00F157EF"/>
    <w:rsid w:val="00F1581A"/>
    <w:rsid w:val="00F158C1"/>
    <w:rsid w:val="00F15A03"/>
    <w:rsid w:val="00F1606D"/>
    <w:rsid w:val="00F16133"/>
    <w:rsid w:val="00F16993"/>
    <w:rsid w:val="00F16B29"/>
    <w:rsid w:val="00F16D6A"/>
    <w:rsid w:val="00F16F9D"/>
    <w:rsid w:val="00F17258"/>
    <w:rsid w:val="00F20094"/>
    <w:rsid w:val="00F200AB"/>
    <w:rsid w:val="00F20243"/>
    <w:rsid w:val="00F2041E"/>
    <w:rsid w:val="00F209A5"/>
    <w:rsid w:val="00F20B1B"/>
    <w:rsid w:val="00F20C1F"/>
    <w:rsid w:val="00F20C99"/>
    <w:rsid w:val="00F20E01"/>
    <w:rsid w:val="00F219E2"/>
    <w:rsid w:val="00F21A48"/>
    <w:rsid w:val="00F21C69"/>
    <w:rsid w:val="00F21E8D"/>
    <w:rsid w:val="00F22365"/>
    <w:rsid w:val="00F22ED7"/>
    <w:rsid w:val="00F23BFE"/>
    <w:rsid w:val="00F23C78"/>
    <w:rsid w:val="00F24263"/>
    <w:rsid w:val="00F246CD"/>
    <w:rsid w:val="00F24FBC"/>
    <w:rsid w:val="00F2524C"/>
    <w:rsid w:val="00F25414"/>
    <w:rsid w:val="00F25E4C"/>
    <w:rsid w:val="00F261FB"/>
    <w:rsid w:val="00F26402"/>
    <w:rsid w:val="00F26548"/>
    <w:rsid w:val="00F27618"/>
    <w:rsid w:val="00F27650"/>
    <w:rsid w:val="00F278AF"/>
    <w:rsid w:val="00F27D49"/>
    <w:rsid w:val="00F301D8"/>
    <w:rsid w:val="00F30230"/>
    <w:rsid w:val="00F30445"/>
    <w:rsid w:val="00F30C6D"/>
    <w:rsid w:val="00F30D47"/>
    <w:rsid w:val="00F30F5D"/>
    <w:rsid w:val="00F3167E"/>
    <w:rsid w:val="00F3190A"/>
    <w:rsid w:val="00F31A1F"/>
    <w:rsid w:val="00F31E2A"/>
    <w:rsid w:val="00F31FFB"/>
    <w:rsid w:val="00F3263F"/>
    <w:rsid w:val="00F328CF"/>
    <w:rsid w:val="00F329F2"/>
    <w:rsid w:val="00F32A53"/>
    <w:rsid w:val="00F32C12"/>
    <w:rsid w:val="00F330A6"/>
    <w:rsid w:val="00F33464"/>
    <w:rsid w:val="00F3376E"/>
    <w:rsid w:val="00F33C4B"/>
    <w:rsid w:val="00F33CAD"/>
    <w:rsid w:val="00F341DB"/>
    <w:rsid w:val="00F348E2"/>
    <w:rsid w:val="00F34D43"/>
    <w:rsid w:val="00F34E3D"/>
    <w:rsid w:val="00F34FC3"/>
    <w:rsid w:val="00F352CF"/>
    <w:rsid w:val="00F35B98"/>
    <w:rsid w:val="00F367E4"/>
    <w:rsid w:val="00F3680A"/>
    <w:rsid w:val="00F3698C"/>
    <w:rsid w:val="00F36B59"/>
    <w:rsid w:val="00F36CE0"/>
    <w:rsid w:val="00F36E8C"/>
    <w:rsid w:val="00F36FC6"/>
    <w:rsid w:val="00F37370"/>
    <w:rsid w:val="00F374DF"/>
    <w:rsid w:val="00F375B2"/>
    <w:rsid w:val="00F37701"/>
    <w:rsid w:val="00F378B0"/>
    <w:rsid w:val="00F37AE7"/>
    <w:rsid w:val="00F37BF7"/>
    <w:rsid w:val="00F37F0D"/>
    <w:rsid w:val="00F37F3F"/>
    <w:rsid w:val="00F40F0B"/>
    <w:rsid w:val="00F40FBE"/>
    <w:rsid w:val="00F41AB3"/>
    <w:rsid w:val="00F41AD3"/>
    <w:rsid w:val="00F41D92"/>
    <w:rsid w:val="00F423B7"/>
    <w:rsid w:val="00F423E0"/>
    <w:rsid w:val="00F424ED"/>
    <w:rsid w:val="00F42756"/>
    <w:rsid w:val="00F4287C"/>
    <w:rsid w:val="00F428AB"/>
    <w:rsid w:val="00F43895"/>
    <w:rsid w:val="00F438C6"/>
    <w:rsid w:val="00F43BB6"/>
    <w:rsid w:val="00F43D0B"/>
    <w:rsid w:val="00F43D88"/>
    <w:rsid w:val="00F43DAD"/>
    <w:rsid w:val="00F43DE0"/>
    <w:rsid w:val="00F43EE3"/>
    <w:rsid w:val="00F43FD1"/>
    <w:rsid w:val="00F441E6"/>
    <w:rsid w:val="00F44259"/>
    <w:rsid w:val="00F44422"/>
    <w:rsid w:val="00F448BB"/>
    <w:rsid w:val="00F44976"/>
    <w:rsid w:val="00F44A4C"/>
    <w:rsid w:val="00F44EF9"/>
    <w:rsid w:val="00F45260"/>
    <w:rsid w:val="00F4580E"/>
    <w:rsid w:val="00F45AE9"/>
    <w:rsid w:val="00F45AED"/>
    <w:rsid w:val="00F45CD1"/>
    <w:rsid w:val="00F45D95"/>
    <w:rsid w:val="00F46190"/>
    <w:rsid w:val="00F467F6"/>
    <w:rsid w:val="00F4690F"/>
    <w:rsid w:val="00F46DEB"/>
    <w:rsid w:val="00F46E65"/>
    <w:rsid w:val="00F4733C"/>
    <w:rsid w:val="00F47493"/>
    <w:rsid w:val="00F47511"/>
    <w:rsid w:val="00F47B9C"/>
    <w:rsid w:val="00F47C6E"/>
    <w:rsid w:val="00F47CF5"/>
    <w:rsid w:val="00F47ED8"/>
    <w:rsid w:val="00F47FC4"/>
    <w:rsid w:val="00F50363"/>
    <w:rsid w:val="00F5098D"/>
    <w:rsid w:val="00F50F8D"/>
    <w:rsid w:val="00F5122B"/>
    <w:rsid w:val="00F51634"/>
    <w:rsid w:val="00F51B0E"/>
    <w:rsid w:val="00F51D5A"/>
    <w:rsid w:val="00F522CD"/>
    <w:rsid w:val="00F524D4"/>
    <w:rsid w:val="00F528A4"/>
    <w:rsid w:val="00F52D8B"/>
    <w:rsid w:val="00F53DEF"/>
    <w:rsid w:val="00F54313"/>
    <w:rsid w:val="00F545CB"/>
    <w:rsid w:val="00F546AF"/>
    <w:rsid w:val="00F54702"/>
    <w:rsid w:val="00F54766"/>
    <w:rsid w:val="00F54811"/>
    <w:rsid w:val="00F548D5"/>
    <w:rsid w:val="00F549F5"/>
    <w:rsid w:val="00F55C8F"/>
    <w:rsid w:val="00F56110"/>
    <w:rsid w:val="00F562A9"/>
    <w:rsid w:val="00F563B5"/>
    <w:rsid w:val="00F565C9"/>
    <w:rsid w:val="00F567AA"/>
    <w:rsid w:val="00F56A53"/>
    <w:rsid w:val="00F56AC1"/>
    <w:rsid w:val="00F56FC1"/>
    <w:rsid w:val="00F57156"/>
    <w:rsid w:val="00F5720A"/>
    <w:rsid w:val="00F578AE"/>
    <w:rsid w:val="00F579F8"/>
    <w:rsid w:val="00F57A56"/>
    <w:rsid w:val="00F57C41"/>
    <w:rsid w:val="00F57C8C"/>
    <w:rsid w:val="00F57DA4"/>
    <w:rsid w:val="00F57E5C"/>
    <w:rsid w:val="00F60067"/>
    <w:rsid w:val="00F600C2"/>
    <w:rsid w:val="00F60572"/>
    <w:rsid w:val="00F6066A"/>
    <w:rsid w:val="00F60688"/>
    <w:rsid w:val="00F6069F"/>
    <w:rsid w:val="00F6087D"/>
    <w:rsid w:val="00F609A7"/>
    <w:rsid w:val="00F61172"/>
    <w:rsid w:val="00F623B7"/>
    <w:rsid w:val="00F6240A"/>
    <w:rsid w:val="00F62551"/>
    <w:rsid w:val="00F626E4"/>
    <w:rsid w:val="00F62E8A"/>
    <w:rsid w:val="00F636A2"/>
    <w:rsid w:val="00F6386C"/>
    <w:rsid w:val="00F63E98"/>
    <w:rsid w:val="00F63EFC"/>
    <w:rsid w:val="00F640F8"/>
    <w:rsid w:val="00F644DC"/>
    <w:rsid w:val="00F6498B"/>
    <w:rsid w:val="00F64EB7"/>
    <w:rsid w:val="00F64FF1"/>
    <w:rsid w:val="00F6568C"/>
    <w:rsid w:val="00F656FA"/>
    <w:rsid w:val="00F65881"/>
    <w:rsid w:val="00F65E04"/>
    <w:rsid w:val="00F65E56"/>
    <w:rsid w:val="00F669D2"/>
    <w:rsid w:val="00F66B99"/>
    <w:rsid w:val="00F6731C"/>
    <w:rsid w:val="00F67661"/>
    <w:rsid w:val="00F67761"/>
    <w:rsid w:val="00F67EFB"/>
    <w:rsid w:val="00F700ED"/>
    <w:rsid w:val="00F7085A"/>
    <w:rsid w:val="00F7094E"/>
    <w:rsid w:val="00F709BE"/>
    <w:rsid w:val="00F70C47"/>
    <w:rsid w:val="00F70D53"/>
    <w:rsid w:val="00F70EF4"/>
    <w:rsid w:val="00F719F8"/>
    <w:rsid w:val="00F71B52"/>
    <w:rsid w:val="00F71DA4"/>
    <w:rsid w:val="00F71FD6"/>
    <w:rsid w:val="00F72053"/>
    <w:rsid w:val="00F72323"/>
    <w:rsid w:val="00F7259E"/>
    <w:rsid w:val="00F72862"/>
    <w:rsid w:val="00F729BA"/>
    <w:rsid w:val="00F72DF0"/>
    <w:rsid w:val="00F731EE"/>
    <w:rsid w:val="00F73536"/>
    <w:rsid w:val="00F739BC"/>
    <w:rsid w:val="00F7407E"/>
    <w:rsid w:val="00F7453A"/>
    <w:rsid w:val="00F74605"/>
    <w:rsid w:val="00F74C59"/>
    <w:rsid w:val="00F754A0"/>
    <w:rsid w:val="00F7556D"/>
    <w:rsid w:val="00F75650"/>
    <w:rsid w:val="00F75EC5"/>
    <w:rsid w:val="00F763C5"/>
    <w:rsid w:val="00F763FC"/>
    <w:rsid w:val="00F76CFC"/>
    <w:rsid w:val="00F77294"/>
    <w:rsid w:val="00F77484"/>
    <w:rsid w:val="00F775B9"/>
    <w:rsid w:val="00F77B61"/>
    <w:rsid w:val="00F80072"/>
    <w:rsid w:val="00F8036B"/>
    <w:rsid w:val="00F80569"/>
    <w:rsid w:val="00F8093E"/>
    <w:rsid w:val="00F80ED1"/>
    <w:rsid w:val="00F8115E"/>
    <w:rsid w:val="00F813D9"/>
    <w:rsid w:val="00F8181D"/>
    <w:rsid w:val="00F818A2"/>
    <w:rsid w:val="00F81C7D"/>
    <w:rsid w:val="00F81DBA"/>
    <w:rsid w:val="00F8215B"/>
    <w:rsid w:val="00F82373"/>
    <w:rsid w:val="00F8244F"/>
    <w:rsid w:val="00F82A16"/>
    <w:rsid w:val="00F82D79"/>
    <w:rsid w:val="00F8327B"/>
    <w:rsid w:val="00F834D5"/>
    <w:rsid w:val="00F83AE8"/>
    <w:rsid w:val="00F83BB1"/>
    <w:rsid w:val="00F83F99"/>
    <w:rsid w:val="00F8405C"/>
    <w:rsid w:val="00F840E3"/>
    <w:rsid w:val="00F84744"/>
    <w:rsid w:val="00F84C13"/>
    <w:rsid w:val="00F8515C"/>
    <w:rsid w:val="00F85400"/>
    <w:rsid w:val="00F858CE"/>
    <w:rsid w:val="00F858D0"/>
    <w:rsid w:val="00F85C6D"/>
    <w:rsid w:val="00F85E71"/>
    <w:rsid w:val="00F85EC3"/>
    <w:rsid w:val="00F86209"/>
    <w:rsid w:val="00F86511"/>
    <w:rsid w:val="00F86896"/>
    <w:rsid w:val="00F869AB"/>
    <w:rsid w:val="00F869FB"/>
    <w:rsid w:val="00F86A0B"/>
    <w:rsid w:val="00F8774D"/>
    <w:rsid w:val="00F87891"/>
    <w:rsid w:val="00F87A19"/>
    <w:rsid w:val="00F87DB8"/>
    <w:rsid w:val="00F900FD"/>
    <w:rsid w:val="00F91064"/>
    <w:rsid w:val="00F911DF"/>
    <w:rsid w:val="00F91AB7"/>
    <w:rsid w:val="00F91B1B"/>
    <w:rsid w:val="00F91F14"/>
    <w:rsid w:val="00F91FBA"/>
    <w:rsid w:val="00F9212D"/>
    <w:rsid w:val="00F92186"/>
    <w:rsid w:val="00F92384"/>
    <w:rsid w:val="00F92608"/>
    <w:rsid w:val="00F9276A"/>
    <w:rsid w:val="00F92AF9"/>
    <w:rsid w:val="00F94325"/>
    <w:rsid w:val="00F94535"/>
    <w:rsid w:val="00F946B3"/>
    <w:rsid w:val="00F94856"/>
    <w:rsid w:val="00F95010"/>
    <w:rsid w:val="00F95062"/>
    <w:rsid w:val="00F95437"/>
    <w:rsid w:val="00F95509"/>
    <w:rsid w:val="00F95726"/>
    <w:rsid w:val="00F959A2"/>
    <w:rsid w:val="00F95C2F"/>
    <w:rsid w:val="00F95F3E"/>
    <w:rsid w:val="00F9632E"/>
    <w:rsid w:val="00F96D45"/>
    <w:rsid w:val="00F96D7E"/>
    <w:rsid w:val="00F97080"/>
    <w:rsid w:val="00F97126"/>
    <w:rsid w:val="00F9776B"/>
    <w:rsid w:val="00F977E9"/>
    <w:rsid w:val="00F97823"/>
    <w:rsid w:val="00F97AAB"/>
    <w:rsid w:val="00F97AF4"/>
    <w:rsid w:val="00FA0164"/>
    <w:rsid w:val="00FA062E"/>
    <w:rsid w:val="00FA0971"/>
    <w:rsid w:val="00FA0B15"/>
    <w:rsid w:val="00FA0E8B"/>
    <w:rsid w:val="00FA112D"/>
    <w:rsid w:val="00FA1F49"/>
    <w:rsid w:val="00FA211E"/>
    <w:rsid w:val="00FA2567"/>
    <w:rsid w:val="00FA279B"/>
    <w:rsid w:val="00FA2B3E"/>
    <w:rsid w:val="00FA2B5A"/>
    <w:rsid w:val="00FA2B85"/>
    <w:rsid w:val="00FA32F1"/>
    <w:rsid w:val="00FA3423"/>
    <w:rsid w:val="00FA343D"/>
    <w:rsid w:val="00FA3BA4"/>
    <w:rsid w:val="00FA3BF2"/>
    <w:rsid w:val="00FA3E2E"/>
    <w:rsid w:val="00FA3EEC"/>
    <w:rsid w:val="00FA46A8"/>
    <w:rsid w:val="00FA46B9"/>
    <w:rsid w:val="00FA4762"/>
    <w:rsid w:val="00FA4837"/>
    <w:rsid w:val="00FA4929"/>
    <w:rsid w:val="00FA4E5D"/>
    <w:rsid w:val="00FA567B"/>
    <w:rsid w:val="00FA6720"/>
    <w:rsid w:val="00FA67EA"/>
    <w:rsid w:val="00FA6AE7"/>
    <w:rsid w:val="00FA6B84"/>
    <w:rsid w:val="00FA6C3C"/>
    <w:rsid w:val="00FA6DF7"/>
    <w:rsid w:val="00FA6E61"/>
    <w:rsid w:val="00FA6F83"/>
    <w:rsid w:val="00FA7316"/>
    <w:rsid w:val="00FA7734"/>
    <w:rsid w:val="00FA7E95"/>
    <w:rsid w:val="00FB05BE"/>
    <w:rsid w:val="00FB06D0"/>
    <w:rsid w:val="00FB09F8"/>
    <w:rsid w:val="00FB0D65"/>
    <w:rsid w:val="00FB1577"/>
    <w:rsid w:val="00FB15B5"/>
    <w:rsid w:val="00FB18D4"/>
    <w:rsid w:val="00FB19FE"/>
    <w:rsid w:val="00FB1D08"/>
    <w:rsid w:val="00FB1ED4"/>
    <w:rsid w:val="00FB2463"/>
    <w:rsid w:val="00FB31D5"/>
    <w:rsid w:val="00FB3490"/>
    <w:rsid w:val="00FB46A3"/>
    <w:rsid w:val="00FB4AD1"/>
    <w:rsid w:val="00FB4AF5"/>
    <w:rsid w:val="00FB4ED5"/>
    <w:rsid w:val="00FB50B5"/>
    <w:rsid w:val="00FB524F"/>
    <w:rsid w:val="00FB5501"/>
    <w:rsid w:val="00FB5AAB"/>
    <w:rsid w:val="00FB5B3E"/>
    <w:rsid w:val="00FB5CA5"/>
    <w:rsid w:val="00FB5D19"/>
    <w:rsid w:val="00FB5D9D"/>
    <w:rsid w:val="00FB6533"/>
    <w:rsid w:val="00FB6701"/>
    <w:rsid w:val="00FB6D54"/>
    <w:rsid w:val="00FB709B"/>
    <w:rsid w:val="00FB72A0"/>
    <w:rsid w:val="00FB757F"/>
    <w:rsid w:val="00FB7F80"/>
    <w:rsid w:val="00FC0139"/>
    <w:rsid w:val="00FC04D3"/>
    <w:rsid w:val="00FC088C"/>
    <w:rsid w:val="00FC0EF2"/>
    <w:rsid w:val="00FC1037"/>
    <w:rsid w:val="00FC10CD"/>
    <w:rsid w:val="00FC1755"/>
    <w:rsid w:val="00FC17FE"/>
    <w:rsid w:val="00FC1952"/>
    <w:rsid w:val="00FC1CE9"/>
    <w:rsid w:val="00FC2021"/>
    <w:rsid w:val="00FC20CA"/>
    <w:rsid w:val="00FC22FE"/>
    <w:rsid w:val="00FC23A8"/>
    <w:rsid w:val="00FC2532"/>
    <w:rsid w:val="00FC2576"/>
    <w:rsid w:val="00FC31EB"/>
    <w:rsid w:val="00FC345B"/>
    <w:rsid w:val="00FC359E"/>
    <w:rsid w:val="00FC3849"/>
    <w:rsid w:val="00FC3D60"/>
    <w:rsid w:val="00FC4645"/>
    <w:rsid w:val="00FC4874"/>
    <w:rsid w:val="00FC4C18"/>
    <w:rsid w:val="00FC5254"/>
    <w:rsid w:val="00FC5961"/>
    <w:rsid w:val="00FC5AF2"/>
    <w:rsid w:val="00FC5BD6"/>
    <w:rsid w:val="00FC6718"/>
    <w:rsid w:val="00FC7E2C"/>
    <w:rsid w:val="00FC7F2C"/>
    <w:rsid w:val="00FD018C"/>
    <w:rsid w:val="00FD06EA"/>
    <w:rsid w:val="00FD08C3"/>
    <w:rsid w:val="00FD0E8F"/>
    <w:rsid w:val="00FD1070"/>
    <w:rsid w:val="00FD129A"/>
    <w:rsid w:val="00FD16CD"/>
    <w:rsid w:val="00FD1760"/>
    <w:rsid w:val="00FD1B56"/>
    <w:rsid w:val="00FD1E5A"/>
    <w:rsid w:val="00FD1FFE"/>
    <w:rsid w:val="00FD20A0"/>
    <w:rsid w:val="00FD22BF"/>
    <w:rsid w:val="00FD2340"/>
    <w:rsid w:val="00FD2451"/>
    <w:rsid w:val="00FD301E"/>
    <w:rsid w:val="00FD33E4"/>
    <w:rsid w:val="00FD3750"/>
    <w:rsid w:val="00FD38AC"/>
    <w:rsid w:val="00FD3FD5"/>
    <w:rsid w:val="00FD43F5"/>
    <w:rsid w:val="00FD468B"/>
    <w:rsid w:val="00FD47EC"/>
    <w:rsid w:val="00FD48F9"/>
    <w:rsid w:val="00FD4B28"/>
    <w:rsid w:val="00FD4E54"/>
    <w:rsid w:val="00FD4FD7"/>
    <w:rsid w:val="00FD5074"/>
    <w:rsid w:val="00FD5727"/>
    <w:rsid w:val="00FD67BB"/>
    <w:rsid w:val="00FD70BC"/>
    <w:rsid w:val="00FD72C8"/>
    <w:rsid w:val="00FD78DF"/>
    <w:rsid w:val="00FD7905"/>
    <w:rsid w:val="00FD7A80"/>
    <w:rsid w:val="00FD7BEE"/>
    <w:rsid w:val="00FD7DD1"/>
    <w:rsid w:val="00FD7FEC"/>
    <w:rsid w:val="00FE012A"/>
    <w:rsid w:val="00FE0427"/>
    <w:rsid w:val="00FE04ED"/>
    <w:rsid w:val="00FE078A"/>
    <w:rsid w:val="00FE0908"/>
    <w:rsid w:val="00FE091D"/>
    <w:rsid w:val="00FE095B"/>
    <w:rsid w:val="00FE0C02"/>
    <w:rsid w:val="00FE0C6F"/>
    <w:rsid w:val="00FE0D99"/>
    <w:rsid w:val="00FE0E31"/>
    <w:rsid w:val="00FE0E3B"/>
    <w:rsid w:val="00FE13BE"/>
    <w:rsid w:val="00FE1BE5"/>
    <w:rsid w:val="00FE1C50"/>
    <w:rsid w:val="00FE2227"/>
    <w:rsid w:val="00FE2236"/>
    <w:rsid w:val="00FE252E"/>
    <w:rsid w:val="00FE2534"/>
    <w:rsid w:val="00FE2591"/>
    <w:rsid w:val="00FE2CC3"/>
    <w:rsid w:val="00FE31AF"/>
    <w:rsid w:val="00FE3B29"/>
    <w:rsid w:val="00FE3F64"/>
    <w:rsid w:val="00FE4334"/>
    <w:rsid w:val="00FE44B9"/>
    <w:rsid w:val="00FE46E9"/>
    <w:rsid w:val="00FE4EFD"/>
    <w:rsid w:val="00FE5394"/>
    <w:rsid w:val="00FE5B5B"/>
    <w:rsid w:val="00FE5F4D"/>
    <w:rsid w:val="00FE61F4"/>
    <w:rsid w:val="00FE621F"/>
    <w:rsid w:val="00FE67C8"/>
    <w:rsid w:val="00FE69B5"/>
    <w:rsid w:val="00FE7014"/>
    <w:rsid w:val="00FE7443"/>
    <w:rsid w:val="00FE75C5"/>
    <w:rsid w:val="00FE79C4"/>
    <w:rsid w:val="00FE7B13"/>
    <w:rsid w:val="00FF03E9"/>
    <w:rsid w:val="00FF0EA6"/>
    <w:rsid w:val="00FF14DE"/>
    <w:rsid w:val="00FF15B5"/>
    <w:rsid w:val="00FF1A5F"/>
    <w:rsid w:val="00FF1D35"/>
    <w:rsid w:val="00FF1F5A"/>
    <w:rsid w:val="00FF2734"/>
    <w:rsid w:val="00FF2870"/>
    <w:rsid w:val="00FF2F9F"/>
    <w:rsid w:val="00FF3012"/>
    <w:rsid w:val="00FF338B"/>
    <w:rsid w:val="00FF359A"/>
    <w:rsid w:val="00FF38C0"/>
    <w:rsid w:val="00FF3B91"/>
    <w:rsid w:val="00FF3EE1"/>
    <w:rsid w:val="00FF4347"/>
    <w:rsid w:val="00FF47C6"/>
    <w:rsid w:val="00FF5153"/>
    <w:rsid w:val="00FF53A0"/>
    <w:rsid w:val="00FF56B3"/>
    <w:rsid w:val="00FF57CF"/>
    <w:rsid w:val="00FF57F2"/>
    <w:rsid w:val="00FF5C91"/>
    <w:rsid w:val="00FF5D1E"/>
    <w:rsid w:val="00FF5EC1"/>
    <w:rsid w:val="00FF68BE"/>
    <w:rsid w:val="00FF6F96"/>
    <w:rsid w:val="00FF724C"/>
    <w:rsid w:val="00FF73AF"/>
    <w:rsid w:val="00FF784D"/>
    <w:rsid w:val="00FF7BE4"/>
    <w:rsid w:val="00FF7C53"/>
    <w:rsid w:val="00FF7DC6"/>
    <w:rsid w:val="00FF7F73"/>
    <w:rsid w:val="048472F8"/>
    <w:rsid w:val="154696E9"/>
    <w:rsid w:val="30CF18B4"/>
    <w:rsid w:val="44143EF8"/>
    <w:rsid w:val="4F2BFC6C"/>
    <w:rsid w:val="59D10EA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9F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44F2F"/>
    <w:pPr>
      <w:spacing w:after="120"/>
      <w:jc w:val="both"/>
    </w:pPr>
    <w:rPr>
      <w:rFonts w:ascii="Arial" w:hAnsi="Arial" w:cs="Arial"/>
      <w:sz w:val="22"/>
      <w:szCs w:val="22"/>
    </w:rPr>
  </w:style>
  <w:style w:type="paragraph" w:styleId="Nadpis1">
    <w:name w:val="heading 1"/>
    <w:aliases w:val="kapitola1,1,kapitola,Za A.,Za A,Kapitola,Muj nadpis,Nadpis 1 Char Char Char Char,05_Nadpis 1"/>
    <w:basedOn w:val="Normln"/>
    <w:next w:val="Normln"/>
    <w:uiPriority w:val="9"/>
    <w:qFormat/>
    <w:rsid w:val="00265655"/>
    <w:pPr>
      <w:keepNext/>
      <w:numPr>
        <w:numId w:val="40"/>
      </w:numPr>
      <w:spacing w:before="360" w:after="240"/>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qFormat/>
    <w:rsid w:val="00C91749"/>
    <w:pPr>
      <w:keepNext/>
      <w:numPr>
        <w:ilvl w:val="1"/>
        <w:numId w:val="40"/>
      </w:numPr>
      <w:spacing w:before="320" w:after="200"/>
      <w:outlineLvl w:val="1"/>
    </w:pPr>
    <w:rPr>
      <w:b/>
      <w:caps/>
      <w:sz w:val="26"/>
    </w:rPr>
  </w:style>
  <w:style w:type="paragraph" w:styleId="Nadpis3">
    <w:name w:val="heading 3"/>
    <w:aliases w:val="kapitola3,Clanek,Podclanek,3,podclanek,Nadpis 3 velká písmena,Titul1,07_Nadpis 3"/>
    <w:basedOn w:val="Normln"/>
    <w:next w:val="Normln"/>
    <w:link w:val="Nadpis3Char"/>
    <w:qFormat/>
    <w:rsid w:val="00C22E7A"/>
    <w:pPr>
      <w:keepNext/>
      <w:numPr>
        <w:ilvl w:val="2"/>
        <w:numId w:val="40"/>
      </w:numPr>
      <w:spacing w:before="280" w:after="160"/>
      <w:outlineLvl w:val="2"/>
    </w:pPr>
    <w:rPr>
      <w:b/>
      <w:caps/>
    </w:rPr>
  </w:style>
  <w:style w:type="paragraph" w:styleId="Nadpis4">
    <w:name w:val="heading 4"/>
    <w:aliases w:val="4,Char Char,08_Nadpis 4, Char"/>
    <w:basedOn w:val="Nadpis5"/>
    <w:next w:val="Normln"/>
    <w:link w:val="Nadpis4Char1"/>
    <w:qFormat/>
    <w:rsid w:val="003B1FB0"/>
    <w:pPr>
      <w:keepNext/>
      <w:numPr>
        <w:ilvl w:val="3"/>
      </w:numPr>
      <w:outlineLvl w:val="3"/>
    </w:pPr>
    <w:rPr>
      <w:rFonts w:eastAsia="Arial Unicode MS"/>
      <w:color w:val="000000"/>
    </w:rPr>
  </w:style>
  <w:style w:type="paragraph" w:styleId="Nadpis5">
    <w:name w:val="heading 5"/>
    <w:aliases w:val="Za a)"/>
    <w:basedOn w:val="Normln"/>
    <w:next w:val="Normln"/>
    <w:qFormat/>
    <w:rsid w:val="00386D30"/>
    <w:pPr>
      <w:numPr>
        <w:ilvl w:val="4"/>
        <w:numId w:val="40"/>
      </w:numPr>
      <w:spacing w:before="120"/>
      <w:outlineLvl w:val="4"/>
    </w:pPr>
    <w:rPr>
      <w:rFonts w:ascii="Arial (WE)" w:hAnsi="Arial (WE)"/>
      <w:b/>
    </w:rPr>
  </w:style>
  <w:style w:type="paragraph" w:styleId="Nadpis6">
    <w:name w:val="heading 6"/>
    <w:basedOn w:val="Normln"/>
    <w:next w:val="Normln"/>
    <w:qFormat/>
    <w:rsid w:val="00C91749"/>
    <w:pPr>
      <w:numPr>
        <w:ilvl w:val="5"/>
        <w:numId w:val="27"/>
      </w:numPr>
      <w:outlineLvl w:val="5"/>
    </w:pPr>
    <w:rPr>
      <w:rFonts w:ascii="Arial (WE)" w:hAnsi="Arial (WE)"/>
      <w:smallCaps/>
      <w:u w:val="single"/>
    </w:rPr>
  </w:style>
  <w:style w:type="paragraph" w:styleId="Nadpis7">
    <w:name w:val="heading 7"/>
    <w:aliases w:val="T7"/>
    <w:basedOn w:val="Normln"/>
    <w:next w:val="Normln"/>
    <w:qFormat/>
    <w:rsid w:val="00C91749"/>
    <w:pPr>
      <w:numPr>
        <w:ilvl w:val="6"/>
        <w:numId w:val="40"/>
      </w:numPr>
      <w:spacing w:before="240"/>
      <w:outlineLvl w:val="6"/>
    </w:pPr>
    <w:rPr>
      <w:rFonts w:ascii="Arial (WE)" w:hAnsi="Arial (WE)"/>
      <w:sz w:val="20"/>
    </w:rPr>
  </w:style>
  <w:style w:type="paragraph" w:styleId="Nadpis8">
    <w:name w:val="heading 8"/>
    <w:aliases w:val="T8"/>
    <w:basedOn w:val="Normln"/>
    <w:next w:val="Normln"/>
    <w:qFormat/>
    <w:rsid w:val="00C91749"/>
    <w:pPr>
      <w:numPr>
        <w:ilvl w:val="7"/>
        <w:numId w:val="40"/>
      </w:numPr>
      <w:spacing w:before="240"/>
      <w:outlineLvl w:val="7"/>
    </w:pPr>
    <w:rPr>
      <w:rFonts w:ascii="Arial (WE)" w:hAnsi="Arial (WE)"/>
      <w:i/>
      <w:sz w:val="20"/>
    </w:rPr>
  </w:style>
  <w:style w:type="paragraph" w:styleId="Nadpis9">
    <w:name w:val="heading 9"/>
    <w:aliases w:val="T9,Příloha"/>
    <w:basedOn w:val="Normln"/>
    <w:next w:val="Normln"/>
    <w:qFormat/>
    <w:rsid w:val="00C91749"/>
    <w:pPr>
      <w:numPr>
        <w:ilvl w:val="8"/>
        <w:numId w:val="40"/>
      </w:numPr>
      <w:spacing w:before="24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2C36D4"/>
    <w:rPr>
      <w:rFonts w:ascii="Arial" w:hAnsi="Arial" w:cs="Arial"/>
      <w:b/>
      <w:caps/>
      <w:sz w:val="26"/>
      <w:szCs w:val="24"/>
    </w:rPr>
  </w:style>
  <w:style w:type="character" w:customStyle="1" w:styleId="Nadpis3Char">
    <w:name w:val="Nadpis 3 Char"/>
    <w:aliases w:val="kapitola3 Char,Clanek Char,Podclanek Char,3 Char,podclanek Char,Nadpis 3 velká písmena Char,Titul1 Char,07_Nadpis 3 Char"/>
    <w:link w:val="Nadpis3"/>
    <w:rsid w:val="004C2ABF"/>
    <w:rPr>
      <w:rFonts w:ascii="Arial" w:hAnsi="Arial" w:cs="Arial"/>
      <w:b/>
      <w:caps/>
      <w:sz w:val="24"/>
      <w:szCs w:val="24"/>
    </w:rPr>
  </w:style>
  <w:style w:type="character" w:customStyle="1" w:styleId="Nadpis4Char1">
    <w:name w:val="Nadpis 4 Char1"/>
    <w:aliases w:val="4 Char,Char Char Char,08_Nadpis 4 Char, Char Char"/>
    <w:link w:val="Nadpis4"/>
    <w:locked/>
    <w:rsid w:val="003B1FB0"/>
    <w:rPr>
      <w:rFonts w:ascii="Arial (WE)" w:eastAsia="Arial Unicode MS" w:hAnsi="Arial (WE)" w:cs="Arial"/>
      <w:b/>
      <w:color w:val="000000"/>
      <w:sz w:val="22"/>
      <w:szCs w:val="22"/>
    </w:rPr>
  </w:style>
  <w:style w:type="paragraph" w:customStyle="1" w:styleId="Bod">
    <w:name w:val="Bod"/>
    <w:basedOn w:val="Normln"/>
    <w:qFormat/>
    <w:rsid w:val="00265655"/>
    <w:pPr>
      <w:numPr>
        <w:numId w:val="1"/>
      </w:numPr>
    </w:pPr>
  </w:style>
  <w:style w:type="paragraph" w:customStyle="1" w:styleId="Odrka">
    <w:name w:val="Odrážka"/>
    <w:basedOn w:val="Normln"/>
    <w:link w:val="OdrkaCharChar"/>
    <w:qFormat/>
    <w:rsid w:val="00265655"/>
    <w:pPr>
      <w:numPr>
        <w:numId w:val="3"/>
      </w:numPr>
      <w:spacing w:after="60"/>
    </w:pPr>
    <w:rPr>
      <w:lang w:val="x-none" w:eastAsia="x-none"/>
    </w:rPr>
  </w:style>
  <w:style w:type="character" w:customStyle="1" w:styleId="OdrkaCharChar">
    <w:name w:val="Odrážka Char Char"/>
    <w:link w:val="Odrka"/>
    <w:rsid w:val="00E909E4"/>
    <w:rPr>
      <w:rFonts w:ascii="Arial" w:hAnsi="Arial" w:cs="Arial"/>
      <w:sz w:val="22"/>
      <w:szCs w:val="22"/>
      <w:lang w:val="x-none" w:eastAsia="x-none"/>
    </w:rPr>
  </w:style>
  <w:style w:type="paragraph" w:styleId="Zpat">
    <w:name w:val="footer"/>
    <w:basedOn w:val="Normln"/>
    <w:link w:val="ZpatChar"/>
    <w:pPr>
      <w:pBdr>
        <w:top w:val="single" w:sz="6" w:space="4" w:color="auto"/>
      </w:pBdr>
      <w:tabs>
        <w:tab w:val="center" w:pos="4820"/>
        <w:tab w:val="right" w:pos="9781"/>
      </w:tabs>
      <w:spacing w:after="60"/>
    </w:pPr>
    <w:rPr>
      <w:sz w:val="18"/>
    </w:rPr>
  </w:style>
  <w:style w:type="character" w:customStyle="1" w:styleId="ZpatChar">
    <w:name w:val="Zápatí Char"/>
    <w:link w:val="Zpat"/>
    <w:rsid w:val="00F86A0B"/>
    <w:rPr>
      <w:rFonts w:ascii="Arial" w:hAnsi="Arial"/>
      <w:kern w:val="28"/>
      <w:sz w:val="18"/>
      <w:lang w:val="cs-CZ" w:eastAsia="cs-CZ" w:bidi="ar-SA"/>
    </w:rPr>
  </w:style>
  <w:style w:type="paragraph" w:styleId="Podtitul">
    <w:name w:val="Subtitle"/>
    <w:basedOn w:val="Normln"/>
    <w:link w:val="PodtitulChar"/>
    <w:qFormat/>
    <w:pPr>
      <w:keepNext/>
      <w:spacing w:before="120"/>
    </w:pPr>
    <w:rPr>
      <w:b/>
    </w:rPr>
  </w:style>
  <w:style w:type="character" w:customStyle="1" w:styleId="PodtitulChar">
    <w:name w:val="Podtitul Char"/>
    <w:link w:val="Podtitul"/>
    <w:rsid w:val="001632E1"/>
    <w:rPr>
      <w:rFonts w:ascii="Arial" w:hAnsi="Arial"/>
      <w:b/>
      <w:kern w:val="28"/>
      <w:sz w:val="22"/>
      <w:lang w:val="cs-CZ" w:eastAsia="cs-CZ" w:bidi="ar-SA"/>
    </w:rPr>
  </w:style>
  <w:style w:type="paragraph" w:styleId="Zhlav">
    <w:name w:val="header"/>
    <w:basedOn w:val="Normln"/>
    <w:pPr>
      <w:pBdr>
        <w:bottom w:val="single" w:sz="6" w:space="6" w:color="auto"/>
      </w:pBdr>
      <w:spacing w:after="60"/>
      <w:jc w:val="center"/>
    </w:pPr>
    <w:rPr>
      <w:sz w:val="18"/>
    </w:rPr>
  </w:style>
  <w:style w:type="character" w:styleId="slostrnky">
    <w:name w:val="page number"/>
    <w:basedOn w:val="Standardnpsmoodstavce"/>
  </w:style>
  <w:style w:type="paragraph" w:styleId="Obsah1">
    <w:name w:val="toc 1"/>
    <w:basedOn w:val="Normln"/>
    <w:next w:val="Normln"/>
    <w:autoRedefine/>
    <w:uiPriority w:val="39"/>
    <w:rsid w:val="000C765B"/>
    <w:pPr>
      <w:tabs>
        <w:tab w:val="left" w:pos="567"/>
        <w:tab w:val="left" w:pos="1134"/>
        <w:tab w:val="right" w:leader="dot" w:pos="9498"/>
      </w:tabs>
      <w:spacing w:before="240"/>
    </w:pPr>
    <w:rPr>
      <w:b/>
      <w:caps/>
      <w:noProof/>
    </w:rPr>
  </w:style>
  <w:style w:type="paragraph" w:styleId="Obsah2">
    <w:name w:val="toc 2"/>
    <w:basedOn w:val="Normln"/>
    <w:next w:val="Normln"/>
    <w:autoRedefine/>
    <w:uiPriority w:val="39"/>
    <w:rsid w:val="00EC5F10"/>
    <w:pPr>
      <w:tabs>
        <w:tab w:val="left" w:pos="1276"/>
        <w:tab w:val="right" w:leader="dot" w:pos="9498"/>
      </w:tabs>
      <w:ind w:left="1276" w:hanging="709"/>
    </w:pPr>
    <w:rPr>
      <w:noProof/>
    </w:rPr>
  </w:style>
  <w:style w:type="paragraph" w:styleId="Obsah3">
    <w:name w:val="toc 3"/>
    <w:basedOn w:val="Normln"/>
    <w:next w:val="Normln"/>
    <w:autoRedefine/>
    <w:uiPriority w:val="39"/>
    <w:rsid w:val="00B12D14"/>
    <w:pPr>
      <w:tabs>
        <w:tab w:val="left" w:pos="1134"/>
        <w:tab w:val="left" w:pos="1985"/>
        <w:tab w:val="right" w:leader="dot" w:pos="9498"/>
      </w:tabs>
      <w:ind w:left="1985" w:hanging="851"/>
    </w:pPr>
    <w:rPr>
      <w:noProof/>
    </w:rPr>
  </w:style>
  <w:style w:type="paragraph" w:styleId="Obsah4">
    <w:name w:val="toc 4"/>
    <w:basedOn w:val="Normln"/>
    <w:next w:val="Normln"/>
    <w:autoRedefine/>
    <w:uiPriority w:val="39"/>
    <w:rsid w:val="00B12D14"/>
    <w:pPr>
      <w:tabs>
        <w:tab w:val="left" w:pos="2552"/>
        <w:tab w:val="right" w:leader="dot" w:pos="9498"/>
      </w:tabs>
      <w:ind w:left="2552" w:hanging="1134"/>
    </w:pPr>
    <w:rPr>
      <w:noProof/>
    </w:rPr>
  </w:style>
  <w:style w:type="paragraph" w:styleId="Zkladntextodsazen2">
    <w:name w:val="Body Text Indent 2"/>
    <w:basedOn w:val="Normln"/>
    <w:pPr>
      <w:spacing w:line="480" w:lineRule="auto"/>
      <w:ind w:left="283"/>
    </w:pPr>
  </w:style>
  <w:style w:type="paragraph" w:styleId="Obsah5">
    <w:name w:val="toc 5"/>
    <w:basedOn w:val="Normln"/>
    <w:next w:val="Normln"/>
    <w:uiPriority w:val="39"/>
    <w:pPr>
      <w:ind w:left="880"/>
    </w:pPr>
  </w:style>
  <w:style w:type="paragraph" w:styleId="Obsah6">
    <w:name w:val="toc 6"/>
    <w:basedOn w:val="Normln"/>
    <w:next w:val="Normln"/>
    <w:uiPriority w:val="39"/>
    <w:pPr>
      <w:ind w:left="1100"/>
    </w:pPr>
  </w:style>
  <w:style w:type="paragraph" w:styleId="Obsah7">
    <w:name w:val="toc 7"/>
    <w:basedOn w:val="Normln"/>
    <w:next w:val="Normln"/>
    <w:uiPriority w:val="39"/>
    <w:pPr>
      <w:ind w:left="1320"/>
    </w:pPr>
  </w:style>
  <w:style w:type="paragraph" w:styleId="Obsah8">
    <w:name w:val="toc 8"/>
    <w:basedOn w:val="Normln"/>
    <w:next w:val="Normln"/>
    <w:uiPriority w:val="39"/>
    <w:pPr>
      <w:ind w:left="1540"/>
    </w:pPr>
  </w:style>
  <w:style w:type="paragraph" w:styleId="Obsah9">
    <w:name w:val="toc 9"/>
    <w:basedOn w:val="Normln"/>
    <w:next w:val="Normln"/>
    <w:uiPriority w:val="39"/>
    <w:pPr>
      <w:ind w:left="1760"/>
    </w:pPr>
  </w:style>
  <w:style w:type="paragraph" w:styleId="Zkladntext">
    <w:name w:val="Body Text"/>
    <w:basedOn w:val="Normln"/>
    <w:pPr>
      <w:spacing w:before="60"/>
    </w:pPr>
  </w:style>
  <w:style w:type="paragraph" w:customStyle="1" w:styleId="Odstavec">
    <w:name w:val="Odstavec"/>
    <w:basedOn w:val="Normln"/>
    <w:link w:val="OdstavecChar3"/>
    <w:qFormat/>
    <w:rsid w:val="00C84013"/>
    <w:pPr>
      <w:spacing w:before="120"/>
    </w:pPr>
  </w:style>
  <w:style w:type="character" w:customStyle="1" w:styleId="OdstavecChar3">
    <w:name w:val="Odstavec Char3"/>
    <w:link w:val="Odstavec"/>
    <w:rsid w:val="00C84013"/>
    <w:rPr>
      <w:rFonts w:ascii="Arial" w:hAnsi="Arial" w:cs="Arial"/>
      <w:sz w:val="22"/>
      <w:szCs w:val="22"/>
    </w:rPr>
  </w:style>
  <w:style w:type="paragraph" w:styleId="Zkladntext2">
    <w:name w:val="Body Text 2"/>
    <w:basedOn w:val="Normln"/>
    <w:pPr>
      <w:spacing w:line="480" w:lineRule="auto"/>
    </w:pPr>
  </w:style>
  <w:style w:type="paragraph" w:styleId="Zkladntextodsazen">
    <w:name w:val="Body Text Indent"/>
    <w:basedOn w:val="Normln"/>
    <w:pPr>
      <w:ind w:left="283"/>
    </w:pPr>
  </w:style>
  <w:style w:type="paragraph" w:styleId="Pokraovnseznamu">
    <w:name w:val="List Continue"/>
    <w:basedOn w:val="Normln"/>
    <w:pPr>
      <w:ind w:left="283"/>
    </w:pPr>
  </w:style>
  <w:style w:type="paragraph" w:styleId="Zkladntextodsazen3">
    <w:name w:val="Body Text Indent 3"/>
    <w:basedOn w:val="Normln"/>
    <w:pPr>
      <w:spacing w:line="240" w:lineRule="atLeast"/>
      <w:ind w:left="284"/>
    </w:pPr>
  </w:style>
  <w:style w:type="paragraph" w:customStyle="1" w:styleId="Odrka1">
    <w:name w:val="Odrážka 1"/>
    <w:basedOn w:val="Normln"/>
    <w:uiPriority w:val="99"/>
    <w:rsid w:val="00265655"/>
    <w:pPr>
      <w:numPr>
        <w:numId w:val="2"/>
      </w:numPr>
      <w:tabs>
        <w:tab w:val="left" w:pos="567"/>
      </w:tabs>
    </w:p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rPr>
  </w:style>
  <w:style w:type="paragraph" w:styleId="Pedmtkomente">
    <w:name w:val="annotation subject"/>
    <w:basedOn w:val="Textkomente"/>
    <w:next w:val="Textkomente"/>
    <w:semiHidden/>
    <w:rPr>
      <w:b/>
      <w:bCs/>
    </w:rPr>
  </w:style>
  <w:style w:type="character" w:customStyle="1" w:styleId="OdrkaChar">
    <w:name w:val="Odrážka Char"/>
    <w:rPr>
      <w:rFonts w:ascii="Arial" w:hAnsi="Arial"/>
      <w:kern w:val="28"/>
      <w:sz w:val="22"/>
      <w:lang w:val="cs-CZ" w:eastAsia="cs-CZ" w:bidi="ar-SA"/>
    </w:rPr>
  </w:style>
  <w:style w:type="character" w:customStyle="1" w:styleId="Nadpis4Char">
    <w:name w:val="Nadpis 4 Char"/>
    <w:rPr>
      <w:rFonts w:ascii="Arial" w:hAnsi="Arial"/>
      <w:b/>
      <w:caps/>
      <w:kern w:val="28"/>
      <w:sz w:val="22"/>
      <w:lang w:val="cs-CZ" w:eastAsia="cs-CZ" w:bidi="ar-SA"/>
    </w:rPr>
  </w:style>
  <w:style w:type="character" w:customStyle="1" w:styleId="PodnadpisChar">
    <w:name w:val="Podnadpis Char"/>
    <w:rPr>
      <w:rFonts w:ascii="Arial" w:hAnsi="Arial"/>
      <w:b/>
      <w:kern w:val="28"/>
      <w:sz w:val="22"/>
      <w:lang w:val="cs-CZ" w:eastAsia="cs-CZ" w:bidi="ar-SA"/>
    </w:rPr>
  </w:style>
  <w:style w:type="character" w:customStyle="1" w:styleId="OdstavecChar">
    <w:name w:val="Odstavec Char"/>
    <w:rPr>
      <w:rFonts w:ascii="Arial" w:hAnsi="Arial"/>
      <w:kern w:val="28"/>
      <w:sz w:val="22"/>
      <w:lang w:val="cs-CZ" w:eastAsia="cs-CZ" w:bidi="ar-SA"/>
    </w:rPr>
  </w:style>
  <w:style w:type="paragraph" w:customStyle="1" w:styleId="Odstavec0">
    <w:name w:val="Odstavec0"/>
    <w:basedOn w:val="Normln"/>
    <w:pPr>
      <w:keepLines/>
      <w:tabs>
        <w:tab w:val="left" w:pos="680"/>
      </w:tabs>
      <w:spacing w:before="240"/>
      <w:ind w:left="680" w:hanging="680"/>
    </w:pPr>
  </w:style>
  <w:style w:type="character" w:customStyle="1" w:styleId="OdrkaChar1">
    <w:name w:val="Odrážka Char1"/>
    <w:rPr>
      <w:rFonts w:ascii="Arial" w:hAnsi="Arial"/>
      <w:kern w:val="28"/>
      <w:sz w:val="22"/>
      <w:lang w:val="cs-CZ" w:eastAsia="cs-CZ" w:bidi="ar-SA"/>
    </w:rPr>
  </w:style>
  <w:style w:type="paragraph" w:customStyle="1" w:styleId="n111-">
    <w:name w:val="n 1.1.1 -"/>
    <w:basedOn w:val="Normln"/>
    <w:rsid w:val="00ED046D"/>
    <w:pPr>
      <w:spacing w:before="120" w:line="240" w:lineRule="atLeast"/>
      <w:ind w:left="709" w:hanging="142"/>
    </w:pPr>
    <w:rPr>
      <w:rFonts w:ascii="Times New Roman" w:hAnsi="Times New Roman"/>
    </w:rPr>
  </w:style>
  <w:style w:type="paragraph" w:customStyle="1" w:styleId="n11">
    <w:name w:val="n 1.1"/>
    <w:basedOn w:val="Normln"/>
    <w:rsid w:val="00ED046D"/>
    <w:pPr>
      <w:spacing w:before="240" w:line="240" w:lineRule="atLeast"/>
      <w:ind w:left="397" w:hanging="397"/>
    </w:pPr>
    <w:rPr>
      <w:rFonts w:ascii="Times New Roman" w:hAnsi="Times New Roman"/>
    </w:rPr>
  </w:style>
  <w:style w:type="paragraph" w:customStyle="1" w:styleId="b">
    <w:name w:val="b)"/>
    <w:basedOn w:val="n11"/>
    <w:rsid w:val="00ED046D"/>
    <w:pPr>
      <w:ind w:left="567" w:hanging="284"/>
    </w:pPr>
  </w:style>
  <w:style w:type="character" w:styleId="Znakapoznpodarou">
    <w:name w:val="footnote reference"/>
    <w:semiHidden/>
    <w:rsid w:val="00797957"/>
    <w:rPr>
      <w:position w:val="6"/>
      <w:sz w:val="16"/>
    </w:rPr>
  </w:style>
  <w:style w:type="paragraph" w:customStyle="1" w:styleId="Textparagrafu">
    <w:name w:val="Text paragrafu"/>
    <w:basedOn w:val="Normln"/>
    <w:next w:val="Normln"/>
    <w:rsid w:val="00BB2DC9"/>
    <w:pPr>
      <w:autoSpaceDE w:val="0"/>
      <w:autoSpaceDN w:val="0"/>
      <w:adjustRightInd w:val="0"/>
    </w:pPr>
    <w:rPr>
      <w:rFonts w:ascii="HHFBMM+TimesNewRoman,Bold" w:hAnsi="HHFBMM+TimesNewRoman,Bold"/>
    </w:rPr>
  </w:style>
  <w:style w:type="paragraph" w:customStyle="1" w:styleId="Textodstavce">
    <w:name w:val="Text odstavce"/>
    <w:basedOn w:val="Normln"/>
    <w:rsid w:val="00265655"/>
    <w:pPr>
      <w:numPr>
        <w:numId w:val="4"/>
      </w:numPr>
      <w:tabs>
        <w:tab w:val="left" w:pos="851"/>
      </w:tabs>
      <w:spacing w:before="120"/>
      <w:outlineLvl w:val="6"/>
    </w:pPr>
    <w:rPr>
      <w:rFonts w:ascii="Times New Roman" w:hAnsi="Times New Roman"/>
    </w:rPr>
  </w:style>
  <w:style w:type="paragraph" w:customStyle="1" w:styleId="Textbodu">
    <w:name w:val="Text bodu"/>
    <w:basedOn w:val="Normln"/>
    <w:rsid w:val="003772D1"/>
    <w:pPr>
      <w:tabs>
        <w:tab w:val="num" w:pos="851"/>
      </w:tabs>
      <w:ind w:left="851" w:hanging="426"/>
      <w:outlineLvl w:val="8"/>
    </w:pPr>
    <w:rPr>
      <w:rFonts w:ascii="Times New Roman" w:hAnsi="Times New Roman"/>
    </w:rPr>
  </w:style>
  <w:style w:type="paragraph" w:customStyle="1" w:styleId="Textpsmene">
    <w:name w:val="Text písmene"/>
    <w:basedOn w:val="Normln"/>
    <w:rsid w:val="003772D1"/>
    <w:pPr>
      <w:tabs>
        <w:tab w:val="num" w:pos="425"/>
      </w:tabs>
      <w:ind w:left="425" w:hanging="425"/>
      <w:outlineLvl w:val="7"/>
    </w:pPr>
    <w:rPr>
      <w:rFonts w:ascii="Times New Roman" w:hAnsi="Times New Roman"/>
    </w:rPr>
  </w:style>
  <w:style w:type="paragraph" w:customStyle="1" w:styleId="Rozvrendokumentu">
    <w:name w:val="Rozvržení dokumentu"/>
    <w:basedOn w:val="Normln"/>
    <w:semiHidden/>
    <w:rsid w:val="0039277F"/>
    <w:pPr>
      <w:shd w:val="clear" w:color="auto" w:fill="000080"/>
    </w:pPr>
    <w:rPr>
      <w:rFonts w:ascii="Tahoma" w:hAnsi="Tahoma" w:cs="Tahoma"/>
      <w:sz w:val="20"/>
    </w:rPr>
  </w:style>
  <w:style w:type="paragraph" w:customStyle="1" w:styleId="StylZkladntextPalatinoLinotype14bTunzarovnnna">
    <w:name w:val="Styl Základní text + Palatino Linotype 14 b. Tučné zarovnání na..."/>
    <w:basedOn w:val="Zkladntext"/>
    <w:rsid w:val="00793DD4"/>
    <w:pPr>
      <w:spacing w:before="0"/>
      <w:jc w:val="center"/>
    </w:pPr>
    <w:rPr>
      <w:rFonts w:ascii="Palatino Linotype" w:hAnsi="Palatino Linotype"/>
      <w:b/>
      <w:bCs/>
      <w:sz w:val="28"/>
    </w:rPr>
  </w:style>
  <w:style w:type="paragraph" w:customStyle="1" w:styleId="StylZkladntextPalatinoLinotype16bTunzarovnnna">
    <w:name w:val="Styl Základní text + Palatino Linotype 16 b. Tučné zarovnání na..."/>
    <w:basedOn w:val="Zkladntext"/>
    <w:rsid w:val="00793DD4"/>
    <w:pPr>
      <w:spacing w:before="0"/>
      <w:jc w:val="center"/>
    </w:pPr>
    <w:rPr>
      <w:rFonts w:ascii="Palatino Linotype" w:hAnsi="Palatino Linotype"/>
      <w:b/>
      <w:bCs/>
      <w:sz w:val="32"/>
    </w:rPr>
  </w:style>
  <w:style w:type="paragraph" w:customStyle="1" w:styleId="SVP-bodovodrka">
    <w:name w:val="SVP-bodová odrážka"/>
    <w:basedOn w:val="Normln"/>
    <w:rsid w:val="00D434AA"/>
    <w:pPr>
      <w:numPr>
        <w:ilvl w:val="1"/>
        <w:numId w:val="5"/>
      </w:numPr>
    </w:pPr>
  </w:style>
  <w:style w:type="paragraph" w:customStyle="1" w:styleId="odst1">
    <w:name w:val="odst1"/>
    <w:basedOn w:val="Normln"/>
    <w:rsid w:val="00806CE3"/>
    <w:pPr>
      <w:spacing w:before="40"/>
      <w:ind w:left="57"/>
    </w:pPr>
    <w:rPr>
      <w:i/>
      <w:sz w:val="20"/>
    </w:rPr>
  </w:style>
  <w:style w:type="paragraph" w:customStyle="1" w:styleId="StylNadpis9TimesNewRomanAutomatickPed6b">
    <w:name w:val="Styl Nadpis 9 + Times New Roman Automatická Před:  6 b."/>
    <w:basedOn w:val="Nadpis9"/>
    <w:rsid w:val="004F2851"/>
    <w:pPr>
      <w:keepNext/>
      <w:numPr>
        <w:ilvl w:val="0"/>
        <w:numId w:val="0"/>
      </w:numPr>
      <w:spacing w:before="120"/>
      <w:jc w:val="left"/>
    </w:pPr>
    <w:rPr>
      <w:rFonts w:ascii="Times New Roman" w:hAnsi="Times New Roman"/>
      <w:b/>
      <w:bCs/>
      <w:i w:val="0"/>
      <w:sz w:val="24"/>
    </w:rPr>
  </w:style>
  <w:style w:type="paragraph" w:customStyle="1" w:styleId="Odrka0">
    <w:name w:val="Odráka"/>
    <w:basedOn w:val="Normln"/>
    <w:rsid w:val="00444CD9"/>
    <w:pPr>
      <w:widowControl w:val="0"/>
      <w:tabs>
        <w:tab w:val="left" w:pos="284"/>
        <w:tab w:val="left" w:pos="5670"/>
      </w:tabs>
      <w:spacing w:before="60" w:after="60"/>
      <w:ind w:left="284" w:hanging="284"/>
    </w:pPr>
    <w:rPr>
      <w:sz w:val="20"/>
      <w:lang w:val="en-US"/>
    </w:rPr>
  </w:style>
  <w:style w:type="paragraph" w:customStyle="1" w:styleId="BodyText21">
    <w:name w:val="Body Text 21"/>
    <w:basedOn w:val="Normln"/>
    <w:rsid w:val="00444CD9"/>
    <w:pPr>
      <w:widowControl w:val="0"/>
      <w:spacing w:before="60" w:after="60"/>
      <w:ind w:left="426"/>
    </w:pPr>
    <w:rPr>
      <w:sz w:val="20"/>
      <w:lang w:val="en-US"/>
    </w:rPr>
  </w:style>
  <w:style w:type="character" w:styleId="Hypertextovodkaz">
    <w:name w:val="Hyperlink"/>
    <w:uiPriority w:val="99"/>
    <w:rsid w:val="00444CD9"/>
    <w:rPr>
      <w:color w:val="0000FF"/>
      <w:u w:val="single"/>
    </w:rPr>
  </w:style>
  <w:style w:type="character" w:customStyle="1" w:styleId="BodChar">
    <w:name w:val="Bod Char"/>
    <w:rsid w:val="00444CD9"/>
    <w:rPr>
      <w:rFonts w:ascii="Arial" w:hAnsi="Arial"/>
      <w:kern w:val="28"/>
      <w:lang w:val="en-US" w:eastAsia="cs-CZ" w:bidi="ar-SA"/>
    </w:rPr>
  </w:style>
  <w:style w:type="character" w:customStyle="1" w:styleId="CharChar15">
    <w:name w:val="Char Char15"/>
    <w:rsid w:val="00444CD9"/>
    <w:rPr>
      <w:rFonts w:ascii="Arial" w:hAnsi="Arial"/>
      <w:b/>
      <w:caps/>
      <w:kern w:val="28"/>
      <w:sz w:val="28"/>
      <w:lang w:val="en-US"/>
    </w:rPr>
  </w:style>
  <w:style w:type="character" w:customStyle="1" w:styleId="CharChar14">
    <w:name w:val="Char Char14"/>
    <w:rsid w:val="00444CD9"/>
    <w:rPr>
      <w:rFonts w:ascii="Arial" w:hAnsi="Arial"/>
      <w:b/>
      <w:caps/>
      <w:kern w:val="28"/>
      <w:sz w:val="26"/>
    </w:rPr>
  </w:style>
  <w:style w:type="character" w:customStyle="1" w:styleId="CharChar13">
    <w:name w:val="Char Char13"/>
    <w:rsid w:val="00444CD9"/>
    <w:rPr>
      <w:rFonts w:ascii="Arial" w:hAnsi="Arial"/>
      <w:b/>
      <w:caps/>
      <w:kern w:val="28"/>
      <w:sz w:val="24"/>
    </w:rPr>
  </w:style>
  <w:style w:type="character" w:customStyle="1" w:styleId="CharChar12">
    <w:name w:val="Char Char12"/>
    <w:rsid w:val="00444CD9"/>
    <w:rPr>
      <w:rFonts w:ascii="Arial" w:hAnsi="Arial"/>
      <w:b/>
      <w:caps/>
      <w:kern w:val="28"/>
      <w:sz w:val="22"/>
      <w:lang w:val="en-US"/>
    </w:rPr>
  </w:style>
  <w:style w:type="character" w:customStyle="1" w:styleId="CharChar11">
    <w:name w:val="Char Char11"/>
    <w:rsid w:val="00444CD9"/>
    <w:rPr>
      <w:rFonts w:ascii="Arial (WE)" w:hAnsi="Arial (WE)"/>
      <w:kern w:val="28"/>
      <w:sz w:val="22"/>
      <w:lang w:val="en-US"/>
    </w:rPr>
  </w:style>
  <w:style w:type="character" w:customStyle="1" w:styleId="CharChar10">
    <w:name w:val="Char Char10"/>
    <w:rsid w:val="00444CD9"/>
    <w:rPr>
      <w:rFonts w:ascii="Arial (WE)" w:hAnsi="Arial (WE)"/>
      <w:i/>
      <w:kern w:val="28"/>
      <w:sz w:val="22"/>
      <w:lang w:val="en-US"/>
    </w:rPr>
  </w:style>
  <w:style w:type="character" w:customStyle="1" w:styleId="CharChar9">
    <w:name w:val="Char Char9"/>
    <w:rsid w:val="00444CD9"/>
    <w:rPr>
      <w:rFonts w:ascii="Arial (WE)" w:hAnsi="Arial (WE)"/>
      <w:kern w:val="28"/>
      <w:lang w:val="en-US"/>
    </w:rPr>
  </w:style>
  <w:style w:type="character" w:customStyle="1" w:styleId="CharChar8">
    <w:name w:val="Char Char8"/>
    <w:rsid w:val="00444CD9"/>
    <w:rPr>
      <w:rFonts w:ascii="Arial (WE)" w:hAnsi="Arial (WE)"/>
      <w:i/>
      <w:kern w:val="28"/>
      <w:lang w:val="en-US"/>
    </w:rPr>
  </w:style>
  <w:style w:type="character" w:customStyle="1" w:styleId="CharChar7">
    <w:name w:val="Char Char7"/>
    <w:rsid w:val="00444CD9"/>
    <w:rPr>
      <w:rFonts w:ascii="Arial (WE)" w:hAnsi="Arial (WE)"/>
      <w:i/>
      <w:kern w:val="28"/>
      <w:sz w:val="18"/>
      <w:lang w:val="en-US"/>
    </w:rPr>
  </w:style>
  <w:style w:type="character" w:customStyle="1" w:styleId="CharChar6">
    <w:name w:val="Char Char6"/>
    <w:rsid w:val="00444CD9"/>
    <w:rPr>
      <w:rFonts w:ascii="Arial" w:hAnsi="Arial"/>
      <w:kern w:val="28"/>
      <w:sz w:val="18"/>
      <w:lang w:val="en-US"/>
    </w:rPr>
  </w:style>
  <w:style w:type="character" w:customStyle="1" w:styleId="CharChar4">
    <w:name w:val="Char Char4"/>
    <w:rsid w:val="00444CD9"/>
    <w:rPr>
      <w:rFonts w:ascii="Arial" w:hAnsi="Arial"/>
      <w:kern w:val="28"/>
    </w:rPr>
  </w:style>
  <w:style w:type="character" w:customStyle="1" w:styleId="CharChar3">
    <w:name w:val="Char Char3"/>
    <w:rsid w:val="00444CD9"/>
    <w:rPr>
      <w:rFonts w:ascii="Arial" w:hAnsi="Arial"/>
      <w:kern w:val="28"/>
    </w:rPr>
  </w:style>
  <w:style w:type="character" w:customStyle="1" w:styleId="CharChar2">
    <w:name w:val="Char Char2"/>
    <w:rsid w:val="00444CD9"/>
    <w:rPr>
      <w:rFonts w:ascii="Arial" w:hAnsi="Arial" w:cs="Arial"/>
      <w:kern w:val="28"/>
    </w:rPr>
  </w:style>
  <w:style w:type="paragraph" w:styleId="Normlnodsazen">
    <w:name w:val="Normal Indent"/>
    <w:basedOn w:val="Normln"/>
    <w:rsid w:val="009569FC"/>
    <w:pPr>
      <w:ind w:left="708"/>
    </w:pPr>
  </w:style>
  <w:style w:type="paragraph" w:styleId="Rejstk5">
    <w:name w:val="index 5"/>
    <w:basedOn w:val="Normln"/>
    <w:next w:val="Normln"/>
    <w:semiHidden/>
    <w:rsid w:val="009569FC"/>
    <w:pPr>
      <w:ind w:left="1132"/>
    </w:pPr>
  </w:style>
  <w:style w:type="paragraph" w:customStyle="1" w:styleId="odsazen">
    <w:name w:val="odsazení"/>
    <w:basedOn w:val="Normln"/>
    <w:rsid w:val="009569FC"/>
    <w:pPr>
      <w:keepLines/>
      <w:spacing w:before="120"/>
      <w:ind w:left="680"/>
    </w:pPr>
  </w:style>
  <w:style w:type="paragraph" w:customStyle="1" w:styleId="odstavec1">
    <w:name w:val="odstavec1"/>
    <w:basedOn w:val="Normln"/>
    <w:next w:val="Normln"/>
    <w:rsid w:val="009569FC"/>
    <w:pPr>
      <w:keepLines/>
      <w:tabs>
        <w:tab w:val="left" w:pos="1361"/>
      </w:tabs>
      <w:spacing w:before="120"/>
      <w:ind w:left="1360" w:hanging="680"/>
    </w:pPr>
  </w:style>
  <w:style w:type="paragraph" w:customStyle="1" w:styleId="odstavec2">
    <w:name w:val="odstavec2"/>
    <w:basedOn w:val="Normln"/>
    <w:rsid w:val="009569FC"/>
    <w:pPr>
      <w:keepLines/>
      <w:tabs>
        <w:tab w:val="left" w:pos="2041"/>
      </w:tabs>
      <w:spacing w:before="120"/>
      <w:ind w:left="2041" w:hanging="680"/>
    </w:pPr>
  </w:style>
  <w:style w:type="paragraph" w:customStyle="1" w:styleId="Odsazen2">
    <w:name w:val="Odsazení2"/>
    <w:basedOn w:val="Normln"/>
    <w:rsid w:val="009569FC"/>
    <w:pPr>
      <w:tabs>
        <w:tab w:val="left" w:pos="709"/>
        <w:tab w:val="left" w:pos="1418"/>
      </w:tabs>
      <w:spacing w:before="120"/>
      <w:ind w:left="1361"/>
    </w:pPr>
    <w:rPr>
      <w:lang w:val="en-GB"/>
    </w:rPr>
  </w:style>
  <w:style w:type="paragraph" w:customStyle="1" w:styleId="mal">
    <w:name w:val="malý"/>
    <w:basedOn w:val="Normln"/>
    <w:rsid w:val="009569FC"/>
    <w:pPr>
      <w:spacing w:before="240" w:line="240" w:lineRule="atLeast"/>
      <w:ind w:left="1361" w:hanging="680"/>
    </w:pPr>
  </w:style>
  <w:style w:type="paragraph" w:customStyle="1" w:styleId="Normalbezzalom">
    <w:name w:val="Normal bez zalom"/>
    <w:basedOn w:val="Normln"/>
    <w:rsid w:val="009569FC"/>
    <w:pPr>
      <w:spacing w:before="240"/>
      <w:ind w:left="680"/>
    </w:pPr>
  </w:style>
  <w:style w:type="paragraph" w:customStyle="1" w:styleId="supermal">
    <w:name w:val="super malý"/>
    <w:basedOn w:val="mal"/>
    <w:rsid w:val="009569FC"/>
    <w:pPr>
      <w:ind w:left="2041"/>
    </w:pPr>
  </w:style>
  <w:style w:type="paragraph" w:customStyle="1" w:styleId="odstavcea">
    <w:name w:val="odstavce (a)"/>
    <w:basedOn w:val="Normln"/>
    <w:rsid w:val="009569FC"/>
    <w:pPr>
      <w:spacing w:before="120" w:line="360" w:lineRule="atLeast"/>
      <w:ind w:left="1361" w:right="-483" w:hanging="680"/>
    </w:pPr>
  </w:style>
  <w:style w:type="paragraph" w:customStyle="1" w:styleId="Norma">
    <w:name w:val="Norma"/>
    <w:basedOn w:val="Normln"/>
    <w:rsid w:val="009569FC"/>
    <w:pPr>
      <w:spacing w:before="240"/>
      <w:ind w:right="-483" w:firstLine="680"/>
    </w:pPr>
    <w:rPr>
      <w:rFonts w:ascii="Sans Serif PS" w:hAnsi="Sans Serif PS"/>
    </w:rPr>
  </w:style>
  <w:style w:type="paragraph" w:customStyle="1" w:styleId="Nor">
    <w:name w:val="Nor"/>
    <w:basedOn w:val="Norma"/>
    <w:rsid w:val="009569FC"/>
    <w:pPr>
      <w:spacing w:before="0"/>
    </w:pPr>
  </w:style>
  <w:style w:type="paragraph" w:customStyle="1" w:styleId="Normalodsazenab">
    <w:name w:val="Normal odsazený ab"/>
    <w:basedOn w:val="Normlnodsazen"/>
    <w:rsid w:val="009569FC"/>
    <w:pPr>
      <w:spacing w:before="240"/>
      <w:ind w:left="1361" w:right="-483" w:hanging="680"/>
    </w:pPr>
    <w:rPr>
      <w:rFonts w:ascii="Sans Serif PS" w:hAnsi="Sans Serif PS"/>
    </w:rPr>
  </w:style>
  <w:style w:type="paragraph" w:customStyle="1" w:styleId="odstavec3">
    <w:name w:val="odstavec3"/>
    <w:basedOn w:val="odstavec2"/>
    <w:rsid w:val="009569FC"/>
    <w:pPr>
      <w:ind w:left="1134" w:hanging="425"/>
    </w:pPr>
    <w:rPr>
      <w:b/>
    </w:rPr>
  </w:style>
  <w:style w:type="paragraph" w:customStyle="1" w:styleId="Normalodsaz">
    <w:name w:val="Normal odsaz"/>
    <w:basedOn w:val="Normlnodsazen"/>
    <w:rsid w:val="009569FC"/>
    <w:pPr>
      <w:spacing w:before="120"/>
      <w:ind w:left="680" w:right="-483"/>
    </w:pPr>
    <w:rPr>
      <w:rFonts w:ascii="Sans Serif PS" w:hAnsi="Sans Serif PS"/>
    </w:rPr>
  </w:style>
  <w:style w:type="paragraph" w:customStyle="1" w:styleId="Normalodsazenaaaa">
    <w:name w:val="Normal odsazený aaaa"/>
    <w:basedOn w:val="Normalodsazenab"/>
    <w:rsid w:val="009569FC"/>
    <w:pPr>
      <w:ind w:left="2041"/>
    </w:pPr>
  </w:style>
  <w:style w:type="paragraph" w:customStyle="1" w:styleId="nadpisyvp">
    <w:name w:val="nadpisyvp"/>
    <w:basedOn w:val="Normln"/>
    <w:rsid w:val="009569FC"/>
    <w:pPr>
      <w:spacing w:before="240" w:line="360" w:lineRule="atLeast"/>
      <w:ind w:left="680"/>
    </w:pPr>
    <w:rPr>
      <w:b/>
      <w:caps/>
      <w:u w:val="single"/>
    </w:rPr>
  </w:style>
  <w:style w:type="paragraph" w:customStyle="1" w:styleId="Nadp11">
    <w:name w:val="Nadp1.1*"/>
    <w:basedOn w:val="Normln"/>
    <w:rsid w:val="009569FC"/>
    <w:pPr>
      <w:spacing w:before="240"/>
      <w:ind w:left="680" w:hanging="680"/>
    </w:pPr>
    <w:rPr>
      <w:b/>
      <w:caps/>
      <w:u w:val="single"/>
    </w:rPr>
  </w:style>
  <w:style w:type="paragraph" w:customStyle="1" w:styleId="norml">
    <w:name w:val="norml"/>
    <w:basedOn w:val="Normln"/>
    <w:rsid w:val="009569FC"/>
    <w:pPr>
      <w:spacing w:before="240" w:line="360" w:lineRule="atLeast"/>
      <w:ind w:left="680" w:right="-483"/>
    </w:pPr>
  </w:style>
  <w:style w:type="paragraph" w:customStyle="1" w:styleId="Odsazen3">
    <w:name w:val="Odsazení3"/>
    <w:basedOn w:val="Odsazen2"/>
    <w:rsid w:val="009569FC"/>
    <w:pPr>
      <w:tabs>
        <w:tab w:val="clear" w:pos="709"/>
        <w:tab w:val="clear" w:pos="1418"/>
        <w:tab w:val="left" w:pos="680"/>
        <w:tab w:val="left" w:pos="1361"/>
      </w:tabs>
      <w:spacing w:before="0"/>
      <w:ind w:left="2041"/>
    </w:pPr>
    <w:rPr>
      <w:lang w:val="cs-CZ"/>
    </w:rPr>
  </w:style>
  <w:style w:type="paragraph" w:customStyle="1" w:styleId="Normal1">
    <w:name w:val="Normal 1"/>
    <w:basedOn w:val="Normln"/>
    <w:rsid w:val="009569FC"/>
    <w:pPr>
      <w:spacing w:line="360" w:lineRule="atLeast"/>
      <w:ind w:left="1560" w:right="-6" w:hanging="709"/>
    </w:pPr>
    <w:rPr>
      <w:sz w:val="26"/>
    </w:rPr>
  </w:style>
  <w:style w:type="paragraph" w:customStyle="1" w:styleId="11">
    <w:name w:val="1.1."/>
    <w:basedOn w:val="Normln"/>
    <w:rsid w:val="009569FC"/>
    <w:pPr>
      <w:spacing w:line="360" w:lineRule="atLeast"/>
      <w:ind w:left="1560" w:right="-6" w:hanging="709"/>
    </w:pPr>
    <w:rPr>
      <w:sz w:val="28"/>
    </w:rPr>
  </w:style>
  <w:style w:type="paragraph" w:customStyle="1" w:styleId="Pokus">
    <w:name w:val="Pokus"/>
    <w:basedOn w:val="Normln"/>
    <w:rsid w:val="009569FC"/>
    <w:pPr>
      <w:tabs>
        <w:tab w:val="left" w:pos="1418"/>
      </w:tabs>
      <w:spacing w:before="120"/>
      <w:ind w:left="1418" w:hanging="1418"/>
    </w:pPr>
    <w:rPr>
      <w:rFonts w:ascii="Times New Roman" w:hAnsi="Times New Roman"/>
    </w:rPr>
  </w:style>
  <w:style w:type="paragraph" w:customStyle="1" w:styleId="Odrazit">
    <w:name w:val="Odrazit"/>
    <w:basedOn w:val="Odstavec0"/>
    <w:rsid w:val="009569FC"/>
    <w:pPr>
      <w:ind w:left="1361" w:hanging="1361"/>
    </w:pPr>
    <w:rPr>
      <w:kern w:val="28"/>
    </w:rPr>
  </w:style>
  <w:style w:type="paragraph" w:customStyle="1" w:styleId="Normal10">
    <w:name w:val="Normal1"/>
    <w:basedOn w:val="Normln"/>
    <w:rsid w:val="009569FC"/>
    <w:pPr>
      <w:spacing w:before="120"/>
      <w:ind w:left="284"/>
    </w:pPr>
    <w:rPr>
      <w:rFonts w:ascii="Times New Roman" w:hAnsi="Times New Roman"/>
    </w:rPr>
  </w:style>
  <w:style w:type="paragraph" w:customStyle="1" w:styleId="Normal2">
    <w:name w:val="Normal2"/>
    <w:basedOn w:val="Normln"/>
    <w:rsid w:val="009569FC"/>
    <w:pPr>
      <w:spacing w:before="120"/>
      <w:ind w:left="454"/>
    </w:pPr>
    <w:rPr>
      <w:rFonts w:ascii="Times New Roman" w:hAnsi="Times New Roman"/>
    </w:rPr>
  </w:style>
  <w:style w:type="paragraph" w:customStyle="1" w:styleId="Normal3">
    <w:name w:val="Normal3"/>
    <w:basedOn w:val="Normln"/>
    <w:rsid w:val="009569FC"/>
    <w:pPr>
      <w:spacing w:before="120"/>
      <w:ind w:left="624"/>
    </w:pPr>
    <w:rPr>
      <w:rFonts w:ascii="Times New Roman" w:hAnsi="Times New Roman"/>
    </w:rPr>
  </w:style>
  <w:style w:type="paragraph" w:customStyle="1" w:styleId="Normal1odst2">
    <w:name w:val="Normal1odst2"/>
    <w:basedOn w:val="Normal10"/>
    <w:rsid w:val="009569FC"/>
    <w:pPr>
      <w:spacing w:before="0"/>
      <w:ind w:left="737"/>
    </w:pPr>
  </w:style>
  <w:style w:type="paragraph" w:customStyle="1" w:styleId="Normal2odst1">
    <w:name w:val="Normal2odst1"/>
    <w:basedOn w:val="Normal2"/>
    <w:rsid w:val="009569FC"/>
    <w:pPr>
      <w:spacing w:before="0"/>
      <w:ind w:left="624"/>
    </w:pPr>
  </w:style>
  <w:style w:type="paragraph" w:customStyle="1" w:styleId="Normal1odst1">
    <w:name w:val="Normal1odst1"/>
    <w:basedOn w:val="Normal10"/>
    <w:rsid w:val="009569FC"/>
    <w:pPr>
      <w:spacing w:before="0"/>
      <w:ind w:left="454"/>
    </w:pPr>
  </w:style>
  <w:style w:type="paragraph" w:customStyle="1" w:styleId="Normal2odst2">
    <w:name w:val="Normal2odst2"/>
    <w:basedOn w:val="Normal2odst1"/>
    <w:rsid w:val="009569FC"/>
    <w:pPr>
      <w:ind w:left="907"/>
    </w:pPr>
  </w:style>
  <w:style w:type="paragraph" w:customStyle="1" w:styleId="Normal3odst1">
    <w:name w:val="Normal3odst1"/>
    <w:basedOn w:val="Normal3"/>
    <w:rsid w:val="009569FC"/>
    <w:pPr>
      <w:spacing w:before="0"/>
      <w:ind w:left="794"/>
    </w:pPr>
  </w:style>
  <w:style w:type="paragraph" w:customStyle="1" w:styleId="Normal3odst2">
    <w:name w:val="Normal3odst2"/>
    <w:basedOn w:val="Normal3odst1"/>
    <w:rsid w:val="009569FC"/>
    <w:pPr>
      <w:ind w:left="1077"/>
    </w:pPr>
  </w:style>
  <w:style w:type="paragraph" w:customStyle="1" w:styleId="odstavec10">
    <w:name w:val="odstavec 1"/>
    <w:basedOn w:val="Normln"/>
    <w:next w:val="Normln"/>
    <w:rsid w:val="009569FC"/>
    <w:pPr>
      <w:keepNext/>
      <w:keepLines/>
      <w:tabs>
        <w:tab w:val="left" w:pos="1361"/>
      </w:tabs>
      <w:ind w:left="1361" w:hanging="680"/>
    </w:pPr>
  </w:style>
  <w:style w:type="paragraph" w:customStyle="1" w:styleId="Odst10">
    <w:name w:val="Odst_1"/>
    <w:basedOn w:val="Normln"/>
    <w:rsid w:val="009569FC"/>
    <w:pPr>
      <w:keepLines/>
      <w:ind w:left="284"/>
    </w:pPr>
  </w:style>
  <w:style w:type="character" w:customStyle="1" w:styleId="Char2">
    <w:name w:val="Char2"/>
    <w:rsid w:val="009569FC"/>
    <w:rPr>
      <w:rFonts w:ascii="Arial" w:hAnsi="Arial"/>
      <w:b/>
      <w:caps/>
      <w:noProof/>
      <w:kern w:val="28"/>
      <w:sz w:val="26"/>
      <w:szCs w:val="26"/>
      <w:lang w:val="cs-CZ" w:eastAsia="cs-CZ" w:bidi="ar-SA"/>
    </w:rPr>
  </w:style>
  <w:style w:type="character" w:customStyle="1" w:styleId="Char1">
    <w:name w:val="Char1"/>
    <w:rsid w:val="009569FC"/>
    <w:rPr>
      <w:rFonts w:ascii="Arial" w:hAnsi="Arial"/>
      <w:b/>
      <w:caps/>
      <w:kern w:val="28"/>
      <w:sz w:val="24"/>
      <w:lang w:val="cs-CZ" w:eastAsia="cs-CZ" w:bidi="ar-SA"/>
    </w:rPr>
  </w:style>
  <w:style w:type="character" w:customStyle="1" w:styleId="Char">
    <w:name w:val="Char"/>
    <w:rsid w:val="009569FC"/>
    <w:rPr>
      <w:rFonts w:ascii="Arial" w:hAnsi="Arial"/>
      <w:b/>
      <w:caps/>
      <w:kern w:val="28"/>
      <w:sz w:val="22"/>
      <w:lang w:val="cs-CZ" w:eastAsia="cs-CZ" w:bidi="ar-SA"/>
    </w:rPr>
  </w:style>
  <w:style w:type="paragraph" w:customStyle="1" w:styleId="StylZarovnatdobloku">
    <w:name w:val="Styl Zarovnat do bloku"/>
    <w:basedOn w:val="Normln"/>
    <w:uiPriority w:val="99"/>
    <w:rsid w:val="009569FC"/>
  </w:style>
  <w:style w:type="paragraph" w:customStyle="1" w:styleId="StylOdrkaZarovnatdobloku">
    <w:name w:val="Styl Odrážka + Zarovnat do bloku"/>
    <w:basedOn w:val="Odrka"/>
    <w:rsid w:val="009569FC"/>
    <w:pPr>
      <w:tabs>
        <w:tab w:val="clear" w:pos="0"/>
        <w:tab w:val="num" w:pos="360"/>
      </w:tabs>
      <w:spacing w:after="120"/>
      <w:ind w:left="357" w:hanging="357"/>
    </w:pPr>
  </w:style>
  <w:style w:type="character" w:customStyle="1" w:styleId="Nadpis4CharChar">
    <w:name w:val="Nadpis 4;Char Char"/>
    <w:rsid w:val="009569FC"/>
    <w:rPr>
      <w:rFonts w:ascii="Arial" w:hAnsi="Arial"/>
      <w:b/>
      <w:caps/>
      <w:kern w:val="28"/>
      <w:sz w:val="22"/>
      <w:lang w:val="cs-CZ" w:eastAsia="cs-CZ" w:bidi="ar-SA"/>
    </w:rPr>
  </w:style>
  <w:style w:type="paragraph" w:customStyle="1" w:styleId="odstavec4">
    <w:name w:val="odstavec"/>
    <w:basedOn w:val="Normln"/>
    <w:rsid w:val="009569FC"/>
    <w:pPr>
      <w:ind w:left="851"/>
    </w:pPr>
    <w:rPr>
      <w:sz w:val="20"/>
      <w:lang w:eastAsia="en-US"/>
    </w:rPr>
  </w:style>
  <w:style w:type="paragraph" w:customStyle="1" w:styleId="BodyText31">
    <w:name w:val="Body Text 31"/>
    <w:basedOn w:val="Normln"/>
    <w:rsid w:val="009569FC"/>
    <w:rPr>
      <w:rFonts w:ascii="Times New Roman" w:hAnsi="Times New Roman"/>
    </w:rPr>
  </w:style>
  <w:style w:type="character" w:styleId="Sledovanodkaz">
    <w:name w:val="FollowedHyperlink"/>
    <w:rsid w:val="009569FC"/>
    <w:rPr>
      <w:color w:val="800080"/>
      <w:u w:val="single"/>
    </w:rPr>
  </w:style>
  <w:style w:type="character" w:customStyle="1" w:styleId="PodnadpisChar1">
    <w:name w:val="Podnadpis Char1"/>
    <w:rsid w:val="009569FC"/>
    <w:rPr>
      <w:rFonts w:ascii="Arial" w:hAnsi="Arial"/>
      <w:b/>
      <w:kern w:val="28"/>
      <w:sz w:val="22"/>
      <w:lang w:val="cs-CZ" w:eastAsia="cs-CZ" w:bidi="ar-SA"/>
    </w:rPr>
  </w:style>
  <w:style w:type="paragraph" w:styleId="Zkladntext3">
    <w:name w:val="Body Text 3"/>
    <w:basedOn w:val="Normln"/>
    <w:link w:val="Zkladntext3Char"/>
    <w:rsid w:val="009569FC"/>
  </w:style>
  <w:style w:type="character" w:customStyle="1" w:styleId="Zkladntext3Char">
    <w:name w:val="Základní text 3 Char"/>
    <w:link w:val="Zkladntext3"/>
    <w:rsid w:val="009569FC"/>
    <w:rPr>
      <w:rFonts w:ascii="Arial" w:hAnsi="Arial" w:cs="Arial"/>
      <w:sz w:val="24"/>
      <w:szCs w:val="24"/>
    </w:rPr>
  </w:style>
  <w:style w:type="character" w:customStyle="1" w:styleId="Char0">
    <w:name w:val="Char"/>
    <w:rsid w:val="00265655"/>
    <w:rPr>
      <w:rFonts w:ascii="Arial" w:hAnsi="Arial"/>
      <w:b/>
      <w:caps/>
      <w:kern w:val="28"/>
      <w:sz w:val="24"/>
      <w:lang w:val="cs-CZ" w:eastAsia="cs-CZ" w:bidi="ar-SA"/>
    </w:rPr>
  </w:style>
  <w:style w:type="character" w:customStyle="1" w:styleId="OdstavecChar1">
    <w:name w:val="Odstavec Char1"/>
    <w:rsid w:val="009569FC"/>
    <w:rPr>
      <w:rFonts w:ascii="Arial" w:hAnsi="Arial"/>
      <w:kern w:val="28"/>
      <w:sz w:val="22"/>
      <w:lang w:val="cs-CZ" w:eastAsia="cs-CZ" w:bidi="ar-SA"/>
    </w:rPr>
  </w:style>
  <w:style w:type="paragraph" w:styleId="Nzev">
    <w:name w:val="Title"/>
    <w:basedOn w:val="Normln"/>
    <w:qFormat/>
    <w:rsid w:val="009569FC"/>
    <w:pPr>
      <w:jc w:val="center"/>
    </w:pPr>
    <w:rPr>
      <w:b/>
      <w:bCs/>
      <w:caps/>
    </w:rPr>
  </w:style>
  <w:style w:type="paragraph" w:customStyle="1" w:styleId="Nadpis40">
    <w:name w:val="Nadpis_4"/>
    <w:basedOn w:val="Normln"/>
    <w:next w:val="Normln"/>
    <w:autoRedefine/>
    <w:rsid w:val="009569FC"/>
    <w:pPr>
      <w:widowControl w:val="0"/>
      <w:tabs>
        <w:tab w:val="num" w:pos="1506"/>
      </w:tabs>
      <w:ind w:left="1506" w:hanging="1080"/>
    </w:pPr>
    <w:rPr>
      <w:rFonts w:ascii="Times New Roman" w:hAnsi="Times New Roman"/>
      <w:snapToGrid w:val="0"/>
      <w:spacing w:val="24"/>
    </w:rPr>
  </w:style>
  <w:style w:type="paragraph" w:customStyle="1" w:styleId="Nadpis24">
    <w:name w:val="Nadpis 2_4"/>
    <w:basedOn w:val="Normln"/>
    <w:rsid w:val="009569FC"/>
    <w:rPr>
      <w:sz w:val="20"/>
    </w:rPr>
  </w:style>
  <w:style w:type="paragraph" w:customStyle="1" w:styleId="berschrift2Anfrage2">
    <w:name w:val="Überschrift 2.Anfrage 2"/>
    <w:basedOn w:val="Normln"/>
    <w:next w:val="Normln"/>
    <w:rsid w:val="009569FC"/>
    <w:pPr>
      <w:keepNext/>
      <w:tabs>
        <w:tab w:val="num" w:pos="576"/>
      </w:tabs>
      <w:spacing w:before="240" w:after="60"/>
      <w:ind w:left="576" w:hanging="576"/>
      <w:outlineLvl w:val="1"/>
    </w:pPr>
    <w:rPr>
      <w:rFonts w:ascii="Arial Fett" w:hAnsi="Arial Fett"/>
      <w:b/>
      <w:sz w:val="20"/>
      <w:lang w:val="en-GB" w:eastAsia="de-DE"/>
    </w:rPr>
  </w:style>
  <w:style w:type="paragraph" w:customStyle="1" w:styleId="FlietextAufz">
    <w:name w:val="Fließtext/Aufz."/>
    <w:basedOn w:val="Normln"/>
    <w:rsid w:val="009569FC"/>
    <w:rPr>
      <w:lang w:val="en-GB"/>
    </w:rPr>
  </w:style>
  <w:style w:type="paragraph" w:customStyle="1" w:styleId="Aufzspecial">
    <w:name w:val="Aufz. special"/>
    <w:basedOn w:val="Normln"/>
    <w:next w:val="Normln"/>
    <w:rsid w:val="009569FC"/>
    <w:pPr>
      <w:tabs>
        <w:tab w:val="left" w:pos="567"/>
        <w:tab w:val="left" w:pos="5387"/>
        <w:tab w:val="left" w:pos="6521"/>
        <w:tab w:val="left" w:pos="7371"/>
      </w:tabs>
      <w:ind w:left="283" w:hanging="283"/>
    </w:pPr>
    <w:rPr>
      <w:lang w:val="en-GB"/>
    </w:rPr>
  </w:style>
  <w:style w:type="paragraph" w:customStyle="1" w:styleId="Aufzhlungen">
    <w:name w:val="Aufzählungen"/>
    <w:basedOn w:val="FlietextAufz"/>
    <w:rsid w:val="009569FC"/>
    <w:pPr>
      <w:ind w:left="283" w:hanging="283"/>
    </w:pPr>
  </w:style>
  <w:style w:type="character" w:customStyle="1" w:styleId="Flietbold">
    <w:name w:val="Fließt. bold"/>
    <w:rsid w:val="009569FC"/>
    <w:rPr>
      <w:rFonts w:ascii="Arial" w:hAnsi="Arial"/>
      <w:b/>
      <w:color w:val="auto"/>
      <w:sz w:val="22"/>
      <w:u w:val="none"/>
      <w:vertAlign w:val="baseline"/>
    </w:rPr>
  </w:style>
  <w:style w:type="paragraph" w:customStyle="1" w:styleId="ek2">
    <w:name w:val="ek2"/>
    <w:basedOn w:val="Normln"/>
    <w:rsid w:val="009569FC"/>
    <w:pPr>
      <w:tabs>
        <w:tab w:val="left" w:pos="1702"/>
      </w:tabs>
      <w:ind w:left="1701"/>
    </w:pPr>
    <w:rPr>
      <w:sz w:val="26"/>
      <w:lang w:val="de-DE" w:eastAsia="de-DE"/>
    </w:rPr>
  </w:style>
  <w:style w:type="paragraph" w:customStyle="1" w:styleId="gk2">
    <w:name w:val="gk2"/>
    <w:basedOn w:val="Normln"/>
    <w:rsid w:val="009569FC"/>
    <w:pPr>
      <w:tabs>
        <w:tab w:val="left" w:pos="1134"/>
      </w:tabs>
      <w:ind w:left="1134"/>
    </w:pPr>
    <w:rPr>
      <w:lang w:val="de-DE" w:eastAsia="de-DE"/>
    </w:rPr>
  </w:style>
  <w:style w:type="paragraph" w:customStyle="1" w:styleId="berschrift3BBPHdl03">
    <w:name w:val="Überschrift 3.BBP_Hdl03"/>
    <w:basedOn w:val="Normln"/>
    <w:rsid w:val="009569FC"/>
    <w:pPr>
      <w:keepNext/>
      <w:spacing w:after="240"/>
      <w:outlineLvl w:val="2"/>
    </w:pPr>
    <w:rPr>
      <w:b/>
      <w:lang w:val="en-GB" w:eastAsia="de-DE"/>
    </w:rPr>
  </w:style>
  <w:style w:type="paragraph" w:customStyle="1" w:styleId="Text">
    <w:name w:val="Text"/>
    <w:aliases w:val="simple"/>
    <w:basedOn w:val="Normln"/>
    <w:rsid w:val="009569FC"/>
    <w:pPr>
      <w:widowControl w:val="0"/>
      <w:tabs>
        <w:tab w:val="left" w:pos="1296"/>
        <w:tab w:val="left" w:pos="1872"/>
        <w:tab w:val="left" w:pos="3024"/>
        <w:tab w:val="left" w:pos="4176"/>
        <w:tab w:val="left" w:pos="5328"/>
        <w:tab w:val="left" w:pos="6480"/>
        <w:tab w:val="left" w:pos="7488"/>
        <w:tab w:val="right" w:pos="9240"/>
      </w:tabs>
      <w:spacing w:before="40" w:after="80" w:line="240" w:lineRule="exact"/>
      <w:ind w:left="720"/>
    </w:pPr>
    <w:rPr>
      <w:lang w:val="en-GB"/>
    </w:rPr>
  </w:style>
  <w:style w:type="paragraph" w:customStyle="1" w:styleId="BodyText1">
    <w:name w:val="Body Text1"/>
    <w:rsid w:val="009569FC"/>
    <w:rPr>
      <w:rFonts w:ascii="Tms Rmn" w:hAnsi="Tms Rmn"/>
      <w:color w:val="000000"/>
      <w:sz w:val="24"/>
      <w:lang w:val="en-US"/>
    </w:rPr>
  </w:style>
  <w:style w:type="paragraph" w:customStyle="1" w:styleId="Bullets">
    <w:name w:val="Bullets"/>
    <w:rsid w:val="009569FC"/>
    <w:pPr>
      <w:spacing w:before="56" w:after="56"/>
      <w:ind w:left="1139"/>
      <w:jc w:val="both"/>
    </w:pPr>
    <w:rPr>
      <w:color w:val="000000"/>
      <w:sz w:val="24"/>
      <w:lang w:val="de-DE"/>
    </w:rPr>
  </w:style>
  <w:style w:type="paragraph" w:customStyle="1" w:styleId="Einrck1A">
    <w:name w:val="Einrück1A"/>
    <w:rsid w:val="009569FC"/>
    <w:pPr>
      <w:tabs>
        <w:tab w:val="left" w:pos="1134"/>
        <w:tab w:val="left" w:pos="1875"/>
        <w:tab w:val="left" w:pos="3420"/>
        <w:tab w:val="left" w:pos="5145"/>
        <w:tab w:val="left" w:pos="6840"/>
      </w:tabs>
      <w:spacing w:line="294" w:lineRule="atLeast"/>
      <w:ind w:left="1134" w:hanging="1134"/>
    </w:pPr>
    <w:rPr>
      <w:rFonts w:ascii="Helv" w:hAnsi="Helv"/>
      <w:snapToGrid w:val="0"/>
      <w:color w:val="000000"/>
      <w:sz w:val="22"/>
      <w:lang w:val="de-DE" w:eastAsia="de-DE"/>
    </w:rPr>
  </w:style>
  <w:style w:type="paragraph" w:customStyle="1" w:styleId="Vorgabetext">
    <w:name w:val="Vorgabetext"/>
    <w:basedOn w:val="Normln"/>
    <w:rsid w:val="009569FC"/>
    <w:rPr>
      <w:lang w:val="en-US"/>
    </w:rPr>
  </w:style>
  <w:style w:type="paragraph" w:customStyle="1" w:styleId="Einrck1">
    <w:name w:val="Einrück1"/>
    <w:rsid w:val="009569FC"/>
    <w:pPr>
      <w:spacing w:line="294" w:lineRule="atLeast"/>
    </w:pPr>
    <w:rPr>
      <w:rFonts w:ascii="Arial" w:hAnsi="Arial"/>
      <w:snapToGrid w:val="0"/>
      <w:color w:val="000000"/>
      <w:sz w:val="24"/>
      <w:lang w:val="de-DE" w:eastAsia="de-DE"/>
    </w:rPr>
  </w:style>
  <w:style w:type="paragraph" w:customStyle="1" w:styleId="berschrift">
    <w:name w:val="Überschrift"/>
    <w:rsid w:val="009569FC"/>
    <w:pPr>
      <w:spacing w:line="294" w:lineRule="atLeast"/>
    </w:pPr>
    <w:rPr>
      <w:rFonts w:ascii="Helv" w:hAnsi="Helv"/>
      <w:b/>
      <w:snapToGrid w:val="0"/>
      <w:color w:val="000000"/>
      <w:sz w:val="28"/>
      <w:u w:val="single"/>
      <w:lang w:val="de-DE" w:eastAsia="de-DE"/>
    </w:rPr>
  </w:style>
  <w:style w:type="paragraph" w:customStyle="1" w:styleId="berschrift0">
    <w:name w:val="überschrift"/>
    <w:rsid w:val="009569FC"/>
    <w:pPr>
      <w:spacing w:line="294" w:lineRule="atLeast"/>
    </w:pPr>
    <w:rPr>
      <w:rFonts w:ascii="Arial" w:hAnsi="Arial"/>
      <w:snapToGrid w:val="0"/>
      <w:color w:val="000000"/>
      <w:sz w:val="24"/>
      <w:lang w:val="de-DE" w:eastAsia="de-DE"/>
    </w:rPr>
  </w:style>
  <w:style w:type="paragraph" w:customStyle="1" w:styleId="Einrck2A">
    <w:name w:val="Einrück2A"/>
    <w:rsid w:val="009569FC"/>
    <w:pPr>
      <w:spacing w:line="294" w:lineRule="atLeast"/>
    </w:pPr>
    <w:rPr>
      <w:rFonts w:ascii="Arial" w:hAnsi="Arial"/>
      <w:snapToGrid w:val="0"/>
      <w:color w:val="000000"/>
      <w:sz w:val="24"/>
      <w:lang w:val="de-DE" w:eastAsia="de-DE"/>
    </w:rPr>
  </w:style>
  <w:style w:type="paragraph" w:customStyle="1" w:styleId="TechnDaten">
    <w:name w:val="Techn.Daten"/>
    <w:rsid w:val="009569FC"/>
    <w:pPr>
      <w:spacing w:line="294" w:lineRule="atLeast"/>
    </w:pPr>
    <w:rPr>
      <w:rFonts w:ascii="Arial" w:hAnsi="Arial"/>
      <w:snapToGrid w:val="0"/>
      <w:color w:val="000000"/>
      <w:sz w:val="24"/>
      <w:lang w:val="de-DE" w:eastAsia="de-DE"/>
    </w:rPr>
  </w:style>
  <w:style w:type="paragraph" w:customStyle="1" w:styleId="Zazen">
    <w:name w:val="Zařízení"/>
    <w:basedOn w:val="Normln"/>
    <w:rsid w:val="009569FC"/>
    <w:rPr>
      <w:rFonts w:ascii="Times New Roman" w:hAnsi="Times New Roman"/>
      <w:b/>
      <w:sz w:val="28"/>
      <w:u w:val="single"/>
    </w:rPr>
  </w:style>
  <w:style w:type="paragraph" w:customStyle="1" w:styleId="dajeodza">
    <w:name w:val="Údaje od zač."/>
    <w:basedOn w:val="Normln"/>
    <w:rsid w:val="009569FC"/>
    <w:pPr>
      <w:tabs>
        <w:tab w:val="left" w:pos="0"/>
        <w:tab w:val="right" w:pos="7230"/>
        <w:tab w:val="left" w:pos="7371"/>
      </w:tabs>
    </w:pPr>
    <w:rPr>
      <w:rFonts w:ascii="Times New Roman" w:hAnsi="Times New Roman"/>
    </w:rPr>
  </w:style>
  <w:style w:type="paragraph" w:customStyle="1" w:styleId="dajepos">
    <w:name w:val="Údaje pos."/>
    <w:basedOn w:val="dajeodza"/>
    <w:rsid w:val="009569FC"/>
    <w:pPr>
      <w:tabs>
        <w:tab w:val="clear" w:pos="0"/>
        <w:tab w:val="left" w:pos="1134"/>
      </w:tabs>
    </w:pPr>
  </w:style>
  <w:style w:type="paragraph" w:customStyle="1" w:styleId="Materily">
    <w:name w:val="Materiály"/>
    <w:basedOn w:val="Normln"/>
    <w:rsid w:val="009569FC"/>
    <w:pPr>
      <w:tabs>
        <w:tab w:val="left" w:pos="851"/>
        <w:tab w:val="left" w:pos="3402"/>
      </w:tabs>
    </w:pPr>
    <w:rPr>
      <w:rFonts w:ascii="Times New Roman" w:hAnsi="Times New Roman"/>
    </w:rPr>
  </w:style>
  <w:style w:type="paragraph" w:customStyle="1" w:styleId="Normln0">
    <w:name w:val="NormŕlnŐ"/>
    <w:rsid w:val="009569FC"/>
  </w:style>
  <w:style w:type="paragraph" w:customStyle="1" w:styleId="Zkladntextodsazen0">
    <w:name w:val="ZŕkladnŐ text odsazen?"/>
    <w:basedOn w:val="Normln0"/>
    <w:rsid w:val="009569FC"/>
    <w:pPr>
      <w:widowControl w:val="0"/>
      <w:tabs>
        <w:tab w:val="left" w:pos="-720"/>
        <w:tab w:val="left" w:pos="0"/>
        <w:tab w:val="left" w:pos="720"/>
        <w:tab w:val="left" w:pos="1440"/>
      </w:tabs>
      <w:suppressAutoHyphens/>
      <w:ind w:left="1418" w:hanging="1418"/>
    </w:pPr>
    <w:rPr>
      <w:rFonts w:ascii="Wingdings (L$)" w:hAnsi="Wingdings (L$)"/>
      <w:spacing w:val="-2"/>
    </w:rPr>
  </w:style>
  <w:style w:type="paragraph" w:customStyle="1" w:styleId="Zhlav0">
    <w:name w:val="ZŕhlavŐ"/>
    <w:basedOn w:val="Normln0"/>
    <w:rsid w:val="009569FC"/>
    <w:pPr>
      <w:tabs>
        <w:tab w:val="center" w:pos="4536"/>
        <w:tab w:val="right" w:pos="9072"/>
      </w:tabs>
    </w:pPr>
  </w:style>
  <w:style w:type="paragraph" w:customStyle="1" w:styleId="Normln1">
    <w:name w:val="Norm‡ln’"/>
    <w:rsid w:val="009569FC"/>
  </w:style>
  <w:style w:type="paragraph" w:customStyle="1" w:styleId="Zpat0">
    <w:name w:val="Z‡pat’"/>
    <w:basedOn w:val="Normln1"/>
    <w:rsid w:val="009569FC"/>
    <w:pPr>
      <w:tabs>
        <w:tab w:val="center" w:pos="4536"/>
        <w:tab w:val="right" w:pos="9072"/>
      </w:tabs>
    </w:pPr>
  </w:style>
  <w:style w:type="paragraph" w:customStyle="1" w:styleId="Zkladntextodsazen30">
    <w:name w:val="Z‡kladn’ text odsazen? 3"/>
    <w:basedOn w:val="Normln1"/>
    <w:rsid w:val="009569FC"/>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113"/>
      <w:jc w:val="both"/>
    </w:pPr>
    <w:rPr>
      <w:rFonts w:ascii="Wingdings (L$)" w:hAnsi="Wingdings (L$)"/>
    </w:rPr>
  </w:style>
  <w:style w:type="paragraph" w:customStyle="1" w:styleId="Zkladntext20">
    <w:name w:val="ZŕkladnŐ text 2"/>
    <w:basedOn w:val="Normln0"/>
    <w:rsid w:val="009569FC"/>
    <w:pPr>
      <w:widowControl w:val="0"/>
      <w:tabs>
        <w:tab w:val="left" w:pos="-720"/>
      </w:tabs>
      <w:suppressAutoHyphens/>
      <w:jc w:val="both"/>
    </w:pPr>
    <w:rPr>
      <w:rFonts w:ascii="Wingdings (L$)" w:hAnsi="Wingdings (L$)"/>
      <w:spacing w:val="-2"/>
    </w:rPr>
  </w:style>
  <w:style w:type="paragraph" w:customStyle="1" w:styleId="Namen">
    <w:name w:val="Namen"/>
    <w:basedOn w:val="Normln"/>
    <w:rsid w:val="009569FC"/>
    <w:pPr>
      <w:tabs>
        <w:tab w:val="left" w:pos="3402"/>
      </w:tabs>
      <w:spacing w:before="1200" w:line="270" w:lineRule="exact"/>
    </w:pPr>
    <w:rPr>
      <w:lang w:val="en-GB" w:eastAsia="de-DE"/>
    </w:rPr>
  </w:style>
  <w:style w:type="paragraph" w:customStyle="1" w:styleId="Anschrift">
    <w:name w:val="Anschrift"/>
    <w:basedOn w:val="Normln"/>
    <w:rsid w:val="009569FC"/>
    <w:pPr>
      <w:widowControl w:val="0"/>
      <w:tabs>
        <w:tab w:val="left" w:pos="4253"/>
      </w:tabs>
    </w:pPr>
    <w:rPr>
      <w:lang w:val="en-GB" w:eastAsia="de-DE"/>
    </w:rPr>
  </w:style>
  <w:style w:type="paragraph" w:customStyle="1" w:styleId="einrck2">
    <w:name w:val="einrück2"/>
    <w:basedOn w:val="Normln"/>
    <w:rsid w:val="009569FC"/>
    <w:pPr>
      <w:ind w:left="851" w:hanging="851"/>
    </w:pPr>
    <w:rPr>
      <w:rFonts w:ascii="Times New Roman" w:hAnsi="Times New Roman"/>
      <w:lang w:val="de-DE" w:eastAsia="de-DE"/>
    </w:rPr>
  </w:style>
  <w:style w:type="paragraph" w:customStyle="1" w:styleId="specifik">
    <w:name w:val="specifik"/>
    <w:basedOn w:val="Normln"/>
    <w:rsid w:val="009569FC"/>
    <w:pPr>
      <w:ind w:left="851"/>
    </w:pPr>
    <w:rPr>
      <w:rFonts w:ascii="Times New Roman" w:hAnsi="Times New Roman"/>
      <w:color w:val="000000"/>
      <w:kern w:val="20"/>
    </w:rPr>
  </w:style>
  <w:style w:type="paragraph" w:customStyle="1" w:styleId="Normln10">
    <w:name w:val="Normální1"/>
    <w:basedOn w:val="Normln"/>
    <w:rsid w:val="009569FC"/>
    <w:pPr>
      <w:widowControl w:val="0"/>
      <w:spacing w:before="120"/>
      <w:ind w:firstLine="709"/>
    </w:pPr>
  </w:style>
  <w:style w:type="paragraph" w:customStyle="1" w:styleId="Import0">
    <w:name w:val="Import 0"/>
    <w:basedOn w:val="Normln"/>
    <w:rsid w:val="009569F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65" w:lineRule="auto"/>
    </w:pPr>
  </w:style>
  <w:style w:type="character" w:styleId="KlvesniceHTML">
    <w:name w:val="HTML Keyboard"/>
    <w:rsid w:val="009569FC"/>
    <w:rPr>
      <w:rFonts w:ascii="Courier New" w:eastAsia="Times New Roman" w:hAnsi="Courier New" w:cs="Courier New"/>
      <w:sz w:val="20"/>
      <w:szCs w:val="20"/>
    </w:rPr>
  </w:style>
  <w:style w:type="character" w:customStyle="1" w:styleId="PodnadpisChar2">
    <w:name w:val="Podnadpis Char2"/>
    <w:rsid w:val="009569FC"/>
    <w:rPr>
      <w:rFonts w:ascii="Arial" w:hAnsi="Arial"/>
      <w:b/>
      <w:kern w:val="28"/>
      <w:sz w:val="22"/>
      <w:lang w:val="cs-CZ" w:eastAsia="cs-CZ" w:bidi="ar-SA"/>
    </w:rPr>
  </w:style>
  <w:style w:type="paragraph" w:customStyle="1" w:styleId="StylNadpis7ArialBlackLatinka24bLatinkaTunTma">
    <w:name w:val="Styl Nadpis 7 + Arial Black (Latinka) 24 b. (Latinka) Tučné Tma..."/>
    <w:basedOn w:val="Nadpis7"/>
    <w:rsid w:val="009569FC"/>
    <w:pPr>
      <w:numPr>
        <w:ilvl w:val="0"/>
        <w:numId w:val="0"/>
      </w:numPr>
      <w:tabs>
        <w:tab w:val="left" w:pos="1418"/>
        <w:tab w:val="decimal" w:leader="dot" w:pos="7088"/>
        <w:tab w:val="left" w:pos="7513"/>
      </w:tabs>
      <w:spacing w:before="0"/>
      <w:ind w:left="567" w:right="567"/>
      <w:jc w:val="center"/>
    </w:pPr>
    <w:rPr>
      <w:rFonts w:ascii="Arial Black" w:hAnsi="Arial Black"/>
      <w:b/>
      <w:smallCaps/>
      <w:color w:val="800000"/>
      <w:sz w:val="48"/>
      <w:szCs w:val="36"/>
      <w14:shadow w14:blurRad="50800" w14:dist="38100" w14:dir="2700000" w14:sx="100000" w14:sy="100000" w14:kx="0" w14:ky="0" w14:algn="tl">
        <w14:srgbClr w14:val="000000">
          <w14:alpha w14:val="60000"/>
        </w14:srgbClr>
      </w14:shadow>
    </w:rPr>
  </w:style>
  <w:style w:type="character" w:customStyle="1" w:styleId="Nadpis3CharChar">
    <w:name w:val="Nadpis 3 Char Char"/>
    <w:rsid w:val="009569FC"/>
    <w:rPr>
      <w:b/>
      <w:snapToGrid w:val="0"/>
      <w:sz w:val="22"/>
      <w:szCs w:val="22"/>
      <w:lang w:val="cs-CZ" w:eastAsia="cs-CZ" w:bidi="ar-SA"/>
    </w:rPr>
  </w:style>
  <w:style w:type="paragraph" w:customStyle="1" w:styleId="Tabulka">
    <w:name w:val="Tabulka"/>
    <w:basedOn w:val="Normln"/>
    <w:rsid w:val="009569FC"/>
    <w:pPr>
      <w:tabs>
        <w:tab w:val="left" w:pos="1418"/>
        <w:tab w:val="decimal" w:leader="dot" w:pos="7088"/>
        <w:tab w:val="left" w:pos="7513"/>
      </w:tabs>
      <w:spacing w:before="40"/>
      <w:jc w:val="center"/>
    </w:pPr>
    <w:rPr>
      <w:sz w:val="16"/>
      <w:szCs w:val="16"/>
    </w:rPr>
  </w:style>
  <w:style w:type="paragraph" w:customStyle="1" w:styleId="Popisek">
    <w:name w:val="Popisek"/>
    <w:basedOn w:val="Normln"/>
    <w:autoRedefine/>
    <w:rsid w:val="009569FC"/>
    <w:pPr>
      <w:tabs>
        <w:tab w:val="left" w:pos="1418"/>
        <w:tab w:val="decimal" w:leader="dot" w:pos="7088"/>
        <w:tab w:val="left" w:pos="7513"/>
      </w:tabs>
    </w:pPr>
    <w:rPr>
      <w:sz w:val="14"/>
      <w:szCs w:val="14"/>
    </w:rPr>
  </w:style>
  <w:style w:type="paragraph" w:customStyle="1" w:styleId="ttek">
    <w:name w:val="Štítek"/>
    <w:basedOn w:val="Normln"/>
    <w:autoRedefine/>
    <w:rsid w:val="009569FC"/>
    <w:pPr>
      <w:tabs>
        <w:tab w:val="left" w:pos="1418"/>
        <w:tab w:val="decimal" w:leader="dot" w:pos="7088"/>
        <w:tab w:val="left" w:pos="7513"/>
      </w:tabs>
      <w:jc w:val="right"/>
    </w:pPr>
    <w:rPr>
      <w:sz w:val="12"/>
      <w:szCs w:val="12"/>
    </w:rPr>
  </w:style>
  <w:style w:type="character" w:styleId="slodku">
    <w:name w:val="line number"/>
    <w:rsid w:val="009569FC"/>
    <w:rPr>
      <w:rFonts w:ascii="Arial" w:hAnsi="Arial"/>
    </w:rPr>
  </w:style>
  <w:style w:type="paragraph" w:customStyle="1" w:styleId="Tabulka1">
    <w:name w:val="Tabulka1"/>
    <w:basedOn w:val="Normln"/>
    <w:rsid w:val="009569FC"/>
    <w:pPr>
      <w:tabs>
        <w:tab w:val="left" w:pos="1418"/>
        <w:tab w:val="decimal" w:leader="dot" w:pos="7088"/>
        <w:tab w:val="left" w:pos="7513"/>
      </w:tabs>
      <w:ind w:left="142" w:hanging="142"/>
      <w:jc w:val="center"/>
    </w:pPr>
    <w:rPr>
      <w:sz w:val="14"/>
      <w:szCs w:val="14"/>
    </w:rPr>
  </w:style>
  <w:style w:type="paragraph" w:customStyle="1" w:styleId="TA1">
    <w:name w:val="TA1"/>
    <w:basedOn w:val="Nadpis5"/>
    <w:autoRedefine/>
    <w:rsid w:val="009569FC"/>
    <w:pPr>
      <w:numPr>
        <w:ilvl w:val="0"/>
        <w:numId w:val="0"/>
      </w:numPr>
      <w:tabs>
        <w:tab w:val="left" w:pos="1418"/>
        <w:tab w:val="decimal" w:leader="dot" w:pos="7088"/>
        <w:tab w:val="left" w:pos="7513"/>
      </w:tabs>
      <w:spacing w:before="0"/>
    </w:pPr>
    <w:rPr>
      <w:rFonts w:ascii="Arial" w:hAnsi="Arial"/>
      <w:b w:val="0"/>
      <w:i/>
      <w:iCs/>
      <w:sz w:val="18"/>
      <w:szCs w:val="18"/>
    </w:rPr>
  </w:style>
  <w:style w:type="paragraph" w:customStyle="1" w:styleId="Nadpis0">
    <w:name w:val="Nadpis0"/>
    <w:basedOn w:val="Normln"/>
    <w:next w:val="Normln"/>
    <w:autoRedefine/>
    <w:rsid w:val="009569FC"/>
    <w:pPr>
      <w:tabs>
        <w:tab w:val="left" w:pos="1418"/>
        <w:tab w:val="decimal" w:leader="dot" w:pos="7088"/>
        <w:tab w:val="left" w:pos="7513"/>
      </w:tabs>
      <w:ind w:left="851" w:right="510"/>
    </w:pPr>
    <w:rPr>
      <w:b/>
      <w:bCs/>
      <w:smallCaps/>
      <w:sz w:val="28"/>
      <w:szCs w:val="28"/>
      <w:u w:val="single"/>
    </w:rPr>
  </w:style>
  <w:style w:type="paragraph" w:customStyle="1" w:styleId="Nadpis00">
    <w:name w:val="Nadpis 0"/>
    <w:basedOn w:val="Nadpis1"/>
    <w:next w:val="Normln"/>
    <w:autoRedefine/>
    <w:rsid w:val="009569FC"/>
    <w:pPr>
      <w:numPr>
        <w:numId w:val="0"/>
      </w:numPr>
      <w:tabs>
        <w:tab w:val="left" w:pos="1418"/>
        <w:tab w:val="decimal" w:leader="dot" w:pos="7088"/>
        <w:tab w:val="left" w:pos="7513"/>
      </w:tabs>
      <w:spacing w:before="120" w:after="60"/>
      <w:ind w:left="907" w:right="510"/>
    </w:pPr>
    <w:rPr>
      <w:bCs/>
      <w:caps w:val="0"/>
      <w:smallCaps/>
      <w:spacing w:val="24"/>
      <w:sz w:val="32"/>
      <w:szCs w:val="32"/>
    </w:rPr>
  </w:style>
  <w:style w:type="paragraph" w:customStyle="1" w:styleId="Title1">
    <w:name w:val="Title1"/>
    <w:basedOn w:val="Normln"/>
    <w:rsid w:val="009569FC"/>
    <w:pPr>
      <w:tabs>
        <w:tab w:val="left" w:pos="1418"/>
        <w:tab w:val="left" w:pos="7088"/>
        <w:tab w:val="left" w:pos="7513"/>
        <w:tab w:val="decimal" w:leader="dot" w:pos="7797"/>
      </w:tabs>
      <w:ind w:left="34" w:right="510"/>
      <w:jc w:val="center"/>
    </w:pPr>
    <w:rPr>
      <w:rFonts w:ascii="Arial Black" w:hAnsi="Arial Black"/>
      <w:caps/>
      <w:color w:val="993300"/>
      <w:sz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ra">
    <w:name w:val="para"/>
    <w:basedOn w:val="Normln"/>
    <w:rsid w:val="009569FC"/>
    <w:pPr>
      <w:ind w:left="1134" w:right="510" w:hanging="1134"/>
    </w:pPr>
    <w:rPr>
      <w:rFonts w:ascii="Times New Roman" w:hAnsi="Times New Roman"/>
    </w:rPr>
  </w:style>
  <w:style w:type="paragraph" w:customStyle="1" w:styleId="Nadpis41">
    <w:name w:val="Nadpis4"/>
    <w:basedOn w:val="Normln"/>
    <w:next w:val="Normln"/>
    <w:rsid w:val="009569FC"/>
    <w:pPr>
      <w:tabs>
        <w:tab w:val="left" w:pos="1418"/>
        <w:tab w:val="decimal" w:leader="dot" w:pos="8080"/>
        <w:tab w:val="left" w:pos="8505"/>
      </w:tabs>
      <w:ind w:left="284" w:right="284"/>
    </w:pPr>
    <w:rPr>
      <w:rFonts w:eastAsia="SimSun"/>
      <w:i/>
      <w:u w:val="single"/>
    </w:rPr>
  </w:style>
  <w:style w:type="paragraph" w:customStyle="1" w:styleId="StylNadpis1DolevaVpravo005cmPed12b">
    <w:name w:val="Styl Nadpis 1 + Doleva Vpravo:  005 cm Před:  12 b."/>
    <w:basedOn w:val="Nadpis1"/>
    <w:autoRedefine/>
    <w:rsid w:val="009569FC"/>
    <w:pPr>
      <w:numPr>
        <w:numId w:val="0"/>
      </w:numPr>
      <w:tabs>
        <w:tab w:val="num" w:pos="0"/>
        <w:tab w:val="left" w:pos="1418"/>
        <w:tab w:val="decimal" w:leader="dot" w:pos="7088"/>
        <w:tab w:val="left" w:pos="7513"/>
      </w:tabs>
      <w:spacing w:before="240" w:after="60"/>
      <w:ind w:left="432" w:right="26" w:hanging="432"/>
    </w:pPr>
    <w:rPr>
      <w:bCs/>
      <w:caps w:val="0"/>
      <w:smallCaps/>
      <w:spacing w:val="24"/>
      <w:sz w:val="24"/>
    </w:rPr>
  </w:style>
  <w:style w:type="paragraph" w:customStyle="1" w:styleId="Pedsazen11">
    <w:name w:val="Předsazení 11"/>
    <w:basedOn w:val="Normln11"/>
    <w:rsid w:val="009569FC"/>
    <w:pPr>
      <w:ind w:left="454" w:hanging="454"/>
    </w:pPr>
  </w:style>
  <w:style w:type="paragraph" w:customStyle="1" w:styleId="Normln11">
    <w:name w:val="Normální11"/>
    <w:basedOn w:val="Normln"/>
    <w:rsid w:val="009569FC"/>
    <w:pPr>
      <w:spacing w:line="360" w:lineRule="auto"/>
      <w:ind w:firstLine="454"/>
    </w:pPr>
  </w:style>
  <w:style w:type="paragraph" w:customStyle="1" w:styleId="dka11">
    <w:name w:val="Řádka11"/>
    <w:basedOn w:val="Normln"/>
    <w:rsid w:val="009569FC"/>
    <w:pPr>
      <w:spacing w:line="360" w:lineRule="auto"/>
    </w:pPr>
  </w:style>
  <w:style w:type="paragraph" w:customStyle="1" w:styleId="Pedsazen110">
    <w:name w:val="Předsazení11"/>
    <w:basedOn w:val="Normln"/>
    <w:rsid w:val="009569FC"/>
    <w:pPr>
      <w:spacing w:line="360" w:lineRule="auto"/>
      <w:ind w:left="454" w:hanging="454"/>
    </w:pPr>
  </w:style>
  <w:style w:type="paragraph" w:customStyle="1" w:styleId="pkladyed">
    <w:name w:val="příklady šedě"/>
    <w:basedOn w:val="Normln"/>
    <w:autoRedefine/>
    <w:rsid w:val="009569FC"/>
    <w:pPr>
      <w:widowControl w:val="0"/>
    </w:pPr>
    <w:rPr>
      <w:sz w:val="18"/>
      <w:szCs w:val="18"/>
    </w:rPr>
  </w:style>
  <w:style w:type="paragraph" w:customStyle="1" w:styleId="NormlnTimesCyr">
    <w:name w:val="Normální TimesCyr"/>
    <w:basedOn w:val="Normln"/>
    <w:rsid w:val="009569FC"/>
    <w:rPr>
      <w:rFonts w:ascii="Times New Roman" w:hAnsi="Times New Roman"/>
    </w:rPr>
  </w:style>
  <w:style w:type="paragraph" w:customStyle="1" w:styleId="Vysvtlivka">
    <w:name w:val="Vysvětlivka"/>
    <w:basedOn w:val="Normln"/>
    <w:rsid w:val="009569FC"/>
    <w:pPr>
      <w:widowControl w:val="0"/>
      <w:spacing w:line="200" w:lineRule="atLeast"/>
    </w:pPr>
    <w:rPr>
      <w:sz w:val="18"/>
      <w:szCs w:val="18"/>
    </w:rPr>
  </w:style>
  <w:style w:type="paragraph" w:customStyle="1" w:styleId="Pedsazen">
    <w:name w:val="Předsazení"/>
    <w:basedOn w:val="Normln"/>
    <w:rsid w:val="009569FC"/>
    <w:pPr>
      <w:spacing w:line="360" w:lineRule="auto"/>
      <w:ind w:left="454" w:hanging="454"/>
    </w:pPr>
  </w:style>
  <w:style w:type="paragraph" w:customStyle="1" w:styleId="BodyTextIndent21">
    <w:name w:val="Body Text Indent 21"/>
    <w:basedOn w:val="Normln"/>
    <w:rsid w:val="009569FC"/>
    <w:pPr>
      <w:ind w:firstLine="708"/>
    </w:pPr>
  </w:style>
  <w:style w:type="paragraph" w:customStyle="1" w:styleId="StylNadpis3BezpodtrenVpravo005cmPed12bZa">
    <w:name w:val="Styl Nadpis 3 + Bez podtržení Vpravo:  005 cm Před:  12 b. Za:..."/>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pPr>
    <w:rPr>
      <w:caps w:val="0"/>
      <w:smallCaps/>
    </w:rPr>
  </w:style>
  <w:style w:type="paragraph" w:customStyle="1" w:styleId="StylNadpis2DolevaVpravo005cmPed12b">
    <w:name w:val="Styl Nadpis 2 + Doleva Vpravo:  005 cm Před:  12 b."/>
    <w:basedOn w:val="Nadpis2"/>
    <w:autoRedefine/>
    <w:rsid w:val="009569FC"/>
    <w:pPr>
      <w:numPr>
        <w:numId w:val="0"/>
      </w:numPr>
      <w:tabs>
        <w:tab w:val="num" w:pos="576"/>
        <w:tab w:val="left" w:pos="709"/>
        <w:tab w:val="left" w:pos="1418"/>
        <w:tab w:val="decimal" w:leader="dot" w:pos="7088"/>
        <w:tab w:val="left" w:pos="7513"/>
      </w:tabs>
      <w:spacing w:before="240" w:after="60"/>
      <w:ind w:left="576" w:right="26" w:hanging="576"/>
    </w:pPr>
    <w:rPr>
      <w:b w:val="0"/>
      <w:caps w:val="0"/>
      <w:smallCaps/>
      <w:spacing w:val="24"/>
      <w:sz w:val="22"/>
      <w:u w:val="single"/>
    </w:rPr>
  </w:style>
  <w:style w:type="paragraph" w:customStyle="1" w:styleId="StylNadpis4">
    <w:name w:val="Styl Nadpis 4"/>
    <w:aliases w:val="Char + Doleva Vpravo:  005 cm Před:  12 b."/>
    <w:basedOn w:val="Nadpis4"/>
    <w:autoRedefine/>
    <w:rsid w:val="009569FC"/>
    <w:pPr>
      <w:numPr>
        <w:numId w:val="0"/>
      </w:numPr>
      <w:tabs>
        <w:tab w:val="num" w:pos="864"/>
        <w:tab w:val="left" w:pos="1418"/>
        <w:tab w:val="decimal" w:leader="dot" w:pos="7088"/>
        <w:tab w:val="left" w:pos="7513"/>
      </w:tabs>
      <w:spacing w:after="60"/>
      <w:ind w:left="864" w:right="26" w:hanging="864"/>
    </w:pPr>
    <w:rPr>
      <w:b w:val="0"/>
      <w:i/>
      <w:iCs/>
      <w:caps/>
      <w:u w:val="single"/>
    </w:rPr>
  </w:style>
  <w:style w:type="paragraph" w:customStyle="1" w:styleId="StylNadpis3BezpodtrenDolevaVpravo005cmPed12">
    <w:name w:val="Styl Nadpis 3 + Bez podtržení Doleva Vpravo:  005 cm Před:  12..."/>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jc w:val="left"/>
    </w:pPr>
    <w:rPr>
      <w:caps w:val="0"/>
      <w:smallCaps/>
    </w:rPr>
  </w:style>
  <w:style w:type="paragraph" w:customStyle="1" w:styleId="StylNadpis3Bezpodtren">
    <w:name w:val="Styl Nadpis 3 + Bez podtržení"/>
    <w:basedOn w:val="Nadpis3"/>
    <w:autoRedefine/>
    <w:rsid w:val="009569FC"/>
    <w:pPr>
      <w:keepNext w:val="0"/>
      <w:numPr>
        <w:numId w:val="0"/>
      </w:numPr>
      <w:tabs>
        <w:tab w:val="num" w:pos="720"/>
        <w:tab w:val="left" w:pos="1418"/>
        <w:tab w:val="decimal" w:leader="dot" w:pos="7088"/>
        <w:tab w:val="left" w:pos="7513"/>
      </w:tabs>
      <w:spacing w:before="120" w:after="120"/>
      <w:ind w:left="720" w:right="510" w:hanging="720"/>
    </w:pPr>
    <w:rPr>
      <w:caps w:val="0"/>
      <w:smallCaps/>
    </w:rPr>
  </w:style>
  <w:style w:type="character" w:customStyle="1" w:styleId="Normln11Char">
    <w:name w:val="Normální11 Char"/>
    <w:rsid w:val="009569FC"/>
    <w:rPr>
      <w:rFonts w:ascii="Arial" w:hAnsi="Arial"/>
      <w:sz w:val="22"/>
      <w:lang w:val="cs-CZ" w:eastAsia="cs-CZ" w:bidi="ar-SA"/>
    </w:rPr>
  </w:style>
  <w:style w:type="paragraph" w:customStyle="1" w:styleId="StylNadpis3">
    <w:name w:val="Styl Nadpis 3"/>
    <w:aliases w:val="Nadpis 3 Char + 11 b."/>
    <w:basedOn w:val="Nadpis3"/>
    <w:autoRedefine/>
    <w:rsid w:val="009569FC"/>
    <w:pPr>
      <w:keepNext w:val="0"/>
      <w:widowControl w:val="0"/>
      <w:numPr>
        <w:ilvl w:val="0"/>
        <w:numId w:val="0"/>
      </w:numPr>
      <w:spacing w:before="0" w:after="0"/>
      <w:jc w:val="left"/>
    </w:pPr>
    <w:rPr>
      <w:rFonts w:ascii="Times New Roman" w:hAnsi="Times New Roman"/>
      <w:b w:val="0"/>
      <w:caps w:val="0"/>
      <w:snapToGrid w:val="0"/>
    </w:rPr>
  </w:style>
  <w:style w:type="paragraph" w:customStyle="1" w:styleId="Zklodsazen">
    <w:name w:val="Zákl_odsazený"/>
    <w:basedOn w:val="Zkladntext"/>
    <w:rsid w:val="009569FC"/>
    <w:pPr>
      <w:overflowPunct w:val="0"/>
      <w:autoSpaceDE w:val="0"/>
      <w:autoSpaceDN w:val="0"/>
      <w:adjustRightInd w:val="0"/>
      <w:spacing w:before="40" w:after="40"/>
      <w:ind w:left="170" w:hanging="170"/>
      <w:textAlignment w:val="baseline"/>
    </w:pPr>
  </w:style>
  <w:style w:type="paragraph" w:customStyle="1" w:styleId="tabulka0">
    <w:name w:val="tabulka"/>
    <w:basedOn w:val="Normln"/>
    <w:rsid w:val="009569FC"/>
    <w:pPr>
      <w:spacing w:before="20" w:after="20"/>
    </w:pPr>
    <w:rPr>
      <w:rFonts w:ascii="Times New Roman" w:hAnsi="Times New Roman"/>
      <w:bCs/>
      <w:sz w:val="20"/>
    </w:rPr>
  </w:style>
  <w:style w:type="paragraph" w:customStyle="1" w:styleId="Obsah">
    <w:name w:val="Obsah"/>
    <w:basedOn w:val="Nadpis1"/>
    <w:next w:val="Nadpis1"/>
    <w:rsid w:val="009569FC"/>
    <w:pPr>
      <w:pageBreakBefore/>
      <w:numPr>
        <w:ilvl w:val="3"/>
        <w:numId w:val="6"/>
      </w:numPr>
      <w:tabs>
        <w:tab w:val="clear" w:pos="1506"/>
      </w:tabs>
      <w:spacing w:before="320" w:after="80"/>
      <w:ind w:right="284"/>
      <w:outlineLvl w:val="9"/>
    </w:pPr>
    <w:rPr>
      <w:caps w:val="0"/>
      <w:sz w:val="24"/>
      <w:lang w:val="en-GB" w:eastAsia="en-US"/>
    </w:rPr>
  </w:style>
  <w:style w:type="paragraph" w:customStyle="1" w:styleId="Peds">
    <w:name w:val="Předs"/>
    <w:basedOn w:val="Normln"/>
    <w:rsid w:val="009569FC"/>
    <w:pPr>
      <w:spacing w:line="360" w:lineRule="auto"/>
      <w:ind w:left="737" w:hanging="737"/>
    </w:pPr>
    <w:rPr>
      <w:rFonts w:ascii="Times New Roman" w:hAnsi="Times New Roman"/>
    </w:rPr>
  </w:style>
  <w:style w:type="character" w:customStyle="1" w:styleId="odstavecChar0">
    <w:name w:val="odstavec Char"/>
    <w:rsid w:val="009569FC"/>
    <w:rPr>
      <w:rFonts w:ascii="Arial" w:hAnsi="Arial"/>
      <w:lang w:val="cs-CZ" w:eastAsia="en-US" w:bidi="ar-SA"/>
    </w:rPr>
  </w:style>
  <w:style w:type="character" w:customStyle="1" w:styleId="Nadpis1Char">
    <w:name w:val="Nadpis 1 Char"/>
    <w:uiPriority w:val="9"/>
    <w:rsid w:val="009569FC"/>
    <w:rPr>
      <w:rFonts w:ascii="Arial" w:hAnsi="Arial"/>
      <w:b/>
      <w:caps/>
      <w:kern w:val="28"/>
      <w:sz w:val="28"/>
    </w:rPr>
  </w:style>
  <w:style w:type="paragraph" w:styleId="FormtovanvHTML">
    <w:name w:val="HTML Preformatted"/>
    <w:basedOn w:val="Normln"/>
    <w:unhideWhenUsed/>
    <w:rsid w:val="00956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tovanvHTMLChar">
    <w:name w:val="Formátovaný v HTML Char"/>
    <w:rsid w:val="009569FC"/>
    <w:rPr>
      <w:rFonts w:ascii="Courier New" w:hAnsi="Courier New" w:cs="Courier New"/>
    </w:rPr>
  </w:style>
  <w:style w:type="paragraph" w:customStyle="1" w:styleId="StylNadpis4Vlevo0cmPedsazen152cm">
    <w:name w:val="Styl Nadpis 4 + Vlevo:  0 cm Předsazení:  152 cm"/>
    <w:basedOn w:val="Nadpis4"/>
    <w:rsid w:val="00265655"/>
    <w:pPr>
      <w:numPr>
        <w:numId w:val="7"/>
      </w:numPr>
      <w:spacing w:after="60"/>
    </w:pPr>
    <w:rPr>
      <w:bCs/>
      <w:caps/>
    </w:rPr>
  </w:style>
  <w:style w:type="paragraph" w:customStyle="1" w:styleId="StylNadpis2Zarovnatdobloku">
    <w:name w:val="Styl Nadpis 2 + Zarovnat do bloku"/>
    <w:basedOn w:val="Nadpis2"/>
    <w:rsid w:val="009569FC"/>
    <w:pPr>
      <w:keepNext w:val="0"/>
      <w:widowControl w:val="0"/>
      <w:numPr>
        <w:ilvl w:val="0"/>
        <w:numId w:val="0"/>
      </w:numPr>
      <w:spacing w:before="0" w:after="120"/>
      <w:ind w:left="644" w:hanging="360"/>
    </w:pPr>
    <w:rPr>
      <w:b w:val="0"/>
      <w:caps w:val="0"/>
      <w:sz w:val="22"/>
    </w:rPr>
  </w:style>
  <w:style w:type="paragraph" w:customStyle="1" w:styleId="NormlnodsazenNormlnodsazen1Normlnodsazen11Normlnodsazen12">
    <w:name w:val="Normální odsazený.Normální odsazený1.Normální odsazený11.Normální odsazený12"/>
    <w:basedOn w:val="Normln"/>
    <w:rsid w:val="009569FC"/>
    <w:pPr>
      <w:ind w:firstLine="851"/>
    </w:pPr>
    <w:rPr>
      <w:rFonts w:ascii="Times New Roman" w:hAnsi="Times New Roman"/>
    </w:rPr>
  </w:style>
  <w:style w:type="paragraph" w:customStyle="1" w:styleId="NadpisS1">
    <w:name w:val="Nadpis S1"/>
    <w:basedOn w:val="Nadpis1"/>
    <w:rsid w:val="00265655"/>
    <w:pPr>
      <w:numPr>
        <w:numId w:val="8"/>
      </w:numPr>
      <w:spacing w:before="480" w:after="360"/>
    </w:pPr>
    <w:rPr>
      <w:bCs/>
      <w:caps w:val="0"/>
      <w:sz w:val="32"/>
    </w:rPr>
  </w:style>
  <w:style w:type="paragraph" w:customStyle="1" w:styleId="NadpisS2">
    <w:name w:val="Nadpis S2"/>
    <w:basedOn w:val="Normln"/>
    <w:next w:val="NormlnodsazenNormlnodsazen1Normlnodsazen11Normlnodsazen12"/>
    <w:rsid w:val="009569FC"/>
    <w:pPr>
      <w:keepNext/>
      <w:numPr>
        <w:ilvl w:val="1"/>
        <w:numId w:val="8"/>
      </w:numPr>
      <w:spacing w:before="480" w:after="240"/>
      <w:outlineLvl w:val="1"/>
    </w:pPr>
    <w:rPr>
      <w:rFonts w:ascii="Times New Roman" w:hAnsi="Times New Roman"/>
      <w:b/>
      <w:sz w:val="28"/>
    </w:rPr>
  </w:style>
  <w:style w:type="paragraph" w:customStyle="1" w:styleId="NadpisS3">
    <w:name w:val="Nadpis S3"/>
    <w:basedOn w:val="NadpisS2"/>
    <w:next w:val="NormlnodsazenNormlnodsazen1Normlnodsazen11Normlnodsazen12"/>
    <w:rsid w:val="00265655"/>
    <w:pPr>
      <w:numPr>
        <w:ilvl w:val="2"/>
      </w:numPr>
      <w:tabs>
        <w:tab w:val="clear" w:pos="1080"/>
        <w:tab w:val="left" w:pos="680"/>
      </w:tabs>
    </w:pPr>
    <w:rPr>
      <w:bCs/>
      <w:sz w:val="24"/>
      <w:u w:val="single"/>
    </w:rPr>
  </w:style>
  <w:style w:type="paragraph" w:customStyle="1" w:styleId="Odrkaa">
    <w:name w:val="Odrážka a"/>
    <w:basedOn w:val="Normln"/>
    <w:rsid w:val="009569FC"/>
    <w:pPr>
      <w:tabs>
        <w:tab w:val="left" w:pos="425"/>
      </w:tabs>
    </w:pPr>
  </w:style>
  <w:style w:type="paragraph" w:customStyle="1" w:styleId="TPOPata">
    <w:name w:val="TPO Pata"/>
    <w:basedOn w:val="Normln"/>
    <w:uiPriority w:val="99"/>
    <w:rsid w:val="00265655"/>
    <w:pPr>
      <w:numPr>
        <w:numId w:val="9"/>
      </w:numPr>
      <w:tabs>
        <w:tab w:val="center" w:pos="4536"/>
        <w:tab w:val="right" w:pos="9639"/>
      </w:tabs>
      <w:overflowPunct w:val="0"/>
      <w:autoSpaceDE w:val="0"/>
      <w:autoSpaceDN w:val="0"/>
      <w:adjustRightInd w:val="0"/>
    </w:pPr>
  </w:style>
  <w:style w:type="paragraph" w:styleId="Normlnweb">
    <w:name w:val="Normal (Web)"/>
    <w:basedOn w:val="Normln"/>
    <w:rsid w:val="009569FC"/>
    <w:pPr>
      <w:spacing w:before="100" w:beforeAutospacing="1" w:after="100" w:afterAutospacing="1"/>
    </w:pPr>
    <w:rPr>
      <w:rFonts w:ascii="Times New Roman" w:hAnsi="Times New Roman"/>
    </w:rPr>
  </w:style>
  <w:style w:type="paragraph" w:styleId="Seznamsodrkami3">
    <w:name w:val="List Bullet 3"/>
    <w:basedOn w:val="Normln"/>
    <w:rsid w:val="00265655"/>
    <w:pPr>
      <w:numPr>
        <w:numId w:val="10"/>
      </w:numPr>
      <w:spacing w:before="120"/>
    </w:pPr>
    <w:rPr>
      <w:color w:val="000000"/>
    </w:rPr>
  </w:style>
  <w:style w:type="paragraph" w:customStyle="1" w:styleId="StylBodVlevo05cmPrvndek0cm">
    <w:name w:val="Styl Bod + Vlevo:  05 cm První řádek:  0 cm"/>
    <w:basedOn w:val="Bod"/>
    <w:rsid w:val="009569FC"/>
    <w:pPr>
      <w:numPr>
        <w:numId w:val="0"/>
      </w:numPr>
      <w:tabs>
        <w:tab w:val="num" w:pos="644"/>
      </w:tabs>
      <w:ind w:left="644" w:hanging="360"/>
    </w:pPr>
  </w:style>
  <w:style w:type="paragraph" w:customStyle="1" w:styleId="StylPrvndek125cm">
    <w:name w:val="Styl První řádek:  125 cm"/>
    <w:basedOn w:val="Normln"/>
    <w:rsid w:val="009569FC"/>
    <w:pPr>
      <w:ind w:firstLine="709"/>
    </w:pPr>
  </w:style>
  <w:style w:type="paragraph" w:customStyle="1" w:styleId="Zprava">
    <w:name w:val="Zprava"/>
    <w:basedOn w:val="Normln"/>
    <w:rsid w:val="009569FC"/>
    <w:pPr>
      <w:ind w:left="454" w:right="454"/>
    </w:pPr>
    <w:rPr>
      <w:rFonts w:ascii="Times New Roman" w:hAnsi="Times New Roman"/>
      <w:sz w:val="20"/>
    </w:rPr>
  </w:style>
  <w:style w:type="paragraph" w:customStyle="1" w:styleId="Styldkovnjednoduch">
    <w:name w:val="Styl Řádkování:  jednoduché"/>
    <w:basedOn w:val="Normln"/>
    <w:autoRedefine/>
    <w:rsid w:val="009569FC"/>
    <w:pPr>
      <w:spacing w:before="60"/>
    </w:pPr>
  </w:style>
  <w:style w:type="paragraph" w:customStyle="1" w:styleId="Zprva">
    <w:name w:val="Zpráva"/>
    <w:basedOn w:val="Normln"/>
    <w:rsid w:val="009569FC"/>
    <w:pPr>
      <w:ind w:left="454" w:right="454"/>
    </w:pPr>
    <w:rPr>
      <w:rFonts w:ascii="Times New Roman" w:hAnsi="Times New Roman"/>
      <w:sz w:val="20"/>
    </w:rPr>
  </w:style>
  <w:style w:type="paragraph" w:customStyle="1" w:styleId="Textodsazen">
    <w:name w:val="Text odsazený"/>
    <w:basedOn w:val="Text"/>
    <w:rsid w:val="00265655"/>
    <w:pPr>
      <w:widowControl/>
      <w:numPr>
        <w:numId w:val="11"/>
      </w:numPr>
      <w:tabs>
        <w:tab w:val="clear" w:pos="1296"/>
        <w:tab w:val="clear" w:pos="1872"/>
        <w:tab w:val="clear" w:pos="3024"/>
        <w:tab w:val="clear" w:pos="4176"/>
        <w:tab w:val="clear" w:pos="5328"/>
        <w:tab w:val="clear" w:pos="6480"/>
        <w:tab w:val="clear" w:pos="7488"/>
        <w:tab w:val="clear" w:pos="9240"/>
        <w:tab w:val="left" w:pos="5670"/>
      </w:tabs>
      <w:spacing w:before="120" w:after="0" w:line="264" w:lineRule="auto"/>
      <w:jc w:val="left"/>
    </w:pPr>
    <w:rPr>
      <w:snapToGrid w:val="0"/>
      <w:sz w:val="20"/>
      <w:lang w:val="cs-CZ"/>
    </w:rPr>
  </w:style>
  <w:style w:type="paragraph" w:customStyle="1" w:styleId="odrka10">
    <w:name w:val="odrážka1"/>
    <w:basedOn w:val="Normln"/>
    <w:rsid w:val="009569FC"/>
    <w:pPr>
      <w:keepNext/>
    </w:pPr>
    <w:rPr>
      <w:rFonts w:ascii="Times New Roman" w:hAnsi="Times New Roman"/>
    </w:rPr>
  </w:style>
  <w:style w:type="paragraph" w:customStyle="1" w:styleId="NormlnodsazenNormlnodsazen1Normlnodsazen11Normlnodsazen121">
    <w:name w:val="Normální odsazený.Normální odsazený1.Normální odsazený11.Normální odsazený121"/>
    <w:basedOn w:val="Normln"/>
    <w:rsid w:val="009569FC"/>
    <w:pPr>
      <w:ind w:firstLine="851"/>
    </w:pPr>
    <w:rPr>
      <w:rFonts w:ascii="Times New Roman" w:hAnsi="Times New Roman"/>
    </w:rPr>
  </w:style>
  <w:style w:type="character" w:customStyle="1" w:styleId="Pojem">
    <w:name w:val="Pojem"/>
    <w:rsid w:val="009569FC"/>
    <w:rPr>
      <w:smallCaps/>
    </w:rPr>
  </w:style>
  <w:style w:type="paragraph" w:customStyle="1" w:styleId="odrazka">
    <w:name w:val="odrazka"/>
    <w:basedOn w:val="Normln"/>
    <w:rsid w:val="009569FC"/>
    <w:rPr>
      <w:rFonts w:ascii="Times New Roman" w:hAnsi="Times New Roman"/>
    </w:rPr>
  </w:style>
  <w:style w:type="paragraph" w:customStyle="1" w:styleId="Odrazky">
    <w:name w:val="Odrazky"/>
    <w:basedOn w:val="Normln"/>
    <w:rsid w:val="009569FC"/>
    <w:rPr>
      <w:rFonts w:ascii="Times New Roman" w:hAnsi="Times New Roman"/>
    </w:rPr>
  </w:style>
  <w:style w:type="paragraph" w:customStyle="1" w:styleId="odrka2">
    <w:name w:val="odrážka_2"/>
    <w:basedOn w:val="Normal2"/>
    <w:rsid w:val="00265655"/>
    <w:pPr>
      <w:numPr>
        <w:numId w:val="12"/>
      </w:numPr>
      <w:overflowPunct w:val="0"/>
      <w:autoSpaceDE w:val="0"/>
      <w:autoSpaceDN w:val="0"/>
      <w:adjustRightInd w:val="0"/>
      <w:textAlignment w:val="baseline"/>
    </w:pPr>
    <w:rPr>
      <w:rFonts w:ascii="Arial" w:hAnsi="Arial"/>
    </w:rPr>
  </w:style>
  <w:style w:type="paragraph" w:customStyle="1" w:styleId="odrka3">
    <w:name w:val="odrážka3"/>
    <w:basedOn w:val="Normal3"/>
    <w:rsid w:val="00265655"/>
    <w:pPr>
      <w:numPr>
        <w:numId w:val="13"/>
      </w:numPr>
      <w:overflowPunct w:val="0"/>
      <w:autoSpaceDE w:val="0"/>
      <w:autoSpaceDN w:val="0"/>
      <w:adjustRightInd w:val="0"/>
      <w:textAlignment w:val="baseline"/>
    </w:pPr>
    <w:rPr>
      <w:rFonts w:ascii="Arial" w:hAnsi="Arial"/>
    </w:rPr>
  </w:style>
  <w:style w:type="paragraph" w:customStyle="1" w:styleId="odrka22">
    <w:name w:val="odrážka2_2"/>
    <w:basedOn w:val="odrka2"/>
    <w:rsid w:val="00265655"/>
    <w:pPr>
      <w:numPr>
        <w:numId w:val="14"/>
      </w:numPr>
    </w:pPr>
  </w:style>
  <w:style w:type="paragraph" w:customStyle="1" w:styleId="Koleko">
    <w:name w:val="Kolečko"/>
    <w:basedOn w:val="Bod"/>
    <w:rsid w:val="00265655"/>
    <w:pPr>
      <w:numPr>
        <w:numId w:val="16"/>
      </w:numPr>
    </w:pPr>
  </w:style>
  <w:style w:type="paragraph" w:customStyle="1" w:styleId="kosotverec">
    <w:name w:val="kosočtverec"/>
    <w:basedOn w:val="Normln"/>
    <w:rsid w:val="00265655"/>
    <w:pPr>
      <w:numPr>
        <w:numId w:val="15"/>
      </w:numPr>
    </w:pPr>
  </w:style>
  <w:style w:type="paragraph" w:customStyle="1" w:styleId="Znaka1">
    <w:name w:val="Značka 1"/>
    <w:rsid w:val="008669DC"/>
    <w:pPr>
      <w:ind w:left="576"/>
    </w:pPr>
    <w:rPr>
      <w:snapToGrid w:val="0"/>
      <w:color w:val="000000"/>
      <w:sz w:val="24"/>
    </w:rPr>
  </w:style>
  <w:style w:type="table" w:styleId="Mkatabulky">
    <w:name w:val="Table Grid"/>
    <w:basedOn w:val="Normlntabulka"/>
    <w:rsid w:val="002A2C91"/>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velkpsm12b">
    <w:name w:val="Nadpis 1 velká písm. + 12 b."/>
    <w:basedOn w:val="Normln"/>
    <w:autoRedefine/>
    <w:rsid w:val="003D7708"/>
    <w:pPr>
      <w:keepNext/>
      <w:spacing w:line="360" w:lineRule="auto"/>
      <w:ind w:left="1134" w:firstLine="709"/>
      <w:outlineLvl w:val="0"/>
    </w:pPr>
    <w:rPr>
      <w:b/>
      <w:bCs/>
      <w:caps/>
      <w:lang w:val="ru-RU" w:eastAsia="ru-RU"/>
    </w:rPr>
  </w:style>
  <w:style w:type="paragraph" w:customStyle="1" w:styleId="sl">
    <w:name w:val="Čísl"/>
    <w:basedOn w:val="Normln"/>
    <w:autoRedefine/>
    <w:rsid w:val="00265655"/>
    <w:pPr>
      <w:numPr>
        <w:numId w:val="17"/>
      </w:numPr>
      <w:tabs>
        <w:tab w:val="clear" w:pos="1418"/>
        <w:tab w:val="left" w:pos="720"/>
        <w:tab w:val="num" w:pos="1260"/>
        <w:tab w:val="decimal" w:leader="dot" w:pos="5670"/>
        <w:tab w:val="left" w:pos="6521"/>
      </w:tabs>
      <w:spacing w:after="80"/>
      <w:ind w:left="1260" w:right="482" w:hanging="360"/>
    </w:pPr>
  </w:style>
  <w:style w:type="paragraph" w:customStyle="1" w:styleId="odrka4">
    <w:name w:val="odrka"/>
    <w:basedOn w:val="Normln"/>
    <w:rsid w:val="009D127D"/>
    <w:pPr>
      <w:spacing w:before="100" w:beforeAutospacing="1" w:after="100" w:afterAutospacing="1"/>
    </w:pPr>
    <w:rPr>
      <w:rFonts w:ascii="Times New Roman" w:hAnsi="Times New Roman"/>
    </w:rPr>
  </w:style>
  <w:style w:type="paragraph" w:customStyle="1" w:styleId="Odrazkatvereek">
    <w:name w:val="Odrazka čtvereček"/>
    <w:basedOn w:val="Normln"/>
    <w:rsid w:val="00265655"/>
    <w:pPr>
      <w:numPr>
        <w:numId w:val="18"/>
      </w:numPr>
    </w:pPr>
    <w:rPr>
      <w:color w:val="000000"/>
    </w:rPr>
  </w:style>
  <w:style w:type="paragraph" w:styleId="Rejstk1">
    <w:name w:val="index 1"/>
    <w:basedOn w:val="Normln"/>
    <w:next w:val="Normln"/>
    <w:autoRedefine/>
    <w:semiHidden/>
    <w:rsid w:val="00723661"/>
    <w:pPr>
      <w:ind w:left="220" w:hanging="220"/>
    </w:pPr>
  </w:style>
  <w:style w:type="paragraph" w:customStyle="1" w:styleId="Body">
    <w:name w:val="Body"/>
    <w:rsid w:val="00723661"/>
    <w:pPr>
      <w:spacing w:after="120"/>
      <w:ind w:left="1418"/>
    </w:pPr>
    <w:rPr>
      <w:rFonts w:ascii="Arial" w:hAnsi="Arial"/>
      <w:sz w:val="22"/>
      <w:lang w:val="en-US" w:eastAsia="en-US"/>
    </w:rPr>
  </w:style>
  <w:style w:type="paragraph" w:styleId="Odstavecseseznamem">
    <w:name w:val="List Paragraph"/>
    <w:basedOn w:val="Normln"/>
    <w:uiPriority w:val="34"/>
    <w:qFormat/>
    <w:rsid w:val="00255D6F"/>
    <w:pPr>
      <w:spacing w:before="120" w:after="60"/>
      <w:ind w:left="720"/>
      <w:contextualSpacing/>
    </w:pPr>
    <w:rPr>
      <w:rFonts w:ascii="Times New Roman" w:hAnsi="Times New Roman"/>
    </w:rPr>
  </w:style>
  <w:style w:type="paragraph" w:customStyle="1" w:styleId="Default">
    <w:name w:val="Default"/>
    <w:link w:val="DefaultChar"/>
    <w:rsid w:val="00E44725"/>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E44725"/>
    <w:rPr>
      <w:rFonts w:ascii="Arial" w:hAnsi="Arial" w:cs="Arial"/>
      <w:color w:val="000000"/>
      <w:sz w:val="24"/>
      <w:szCs w:val="24"/>
    </w:rPr>
  </w:style>
  <w:style w:type="paragraph" w:customStyle="1" w:styleId="Styl1">
    <w:name w:val="Styl1"/>
    <w:basedOn w:val="Nadpis2"/>
    <w:rsid w:val="00FA6DF7"/>
  </w:style>
  <w:style w:type="paragraph" w:customStyle="1" w:styleId="StylOdrkaZarovnatdoblokuZa6b">
    <w:name w:val="Styl Odrážka + Zarovnat do bloku Za:  6 b."/>
    <w:basedOn w:val="Odrka"/>
    <w:rsid w:val="00FA6DF7"/>
    <w:pPr>
      <w:spacing w:after="120"/>
    </w:pPr>
  </w:style>
  <w:style w:type="paragraph" w:customStyle="1" w:styleId="Styl2">
    <w:name w:val="Styl2"/>
    <w:basedOn w:val="Odrka"/>
    <w:rsid w:val="00FA6DF7"/>
  </w:style>
  <w:style w:type="paragraph" w:customStyle="1" w:styleId="StylBodZarovnatdobloku">
    <w:name w:val="Styl Bod + Zarovnat do bloku"/>
    <w:basedOn w:val="Bod"/>
    <w:rsid w:val="00FA6DF7"/>
  </w:style>
  <w:style w:type="paragraph" w:customStyle="1" w:styleId="StylOdrkavzorekdnlut">
    <w:name w:val="Styl Odrážka + vzorek: Žádný (Žlutá)"/>
    <w:basedOn w:val="Odrka"/>
    <w:rsid w:val="00FA6DF7"/>
  </w:style>
  <w:style w:type="paragraph" w:customStyle="1" w:styleId="Styl3">
    <w:name w:val="Styl3"/>
    <w:basedOn w:val="Odstavec"/>
    <w:rsid w:val="00FA6DF7"/>
  </w:style>
  <w:style w:type="paragraph" w:customStyle="1" w:styleId="StylOdstavecZarovnatdobloku">
    <w:name w:val="Styl Odstavec + Zarovnat do bloku"/>
    <w:basedOn w:val="Odstavec"/>
    <w:rsid w:val="006D2D1A"/>
  </w:style>
  <w:style w:type="paragraph" w:customStyle="1" w:styleId="StylStylZarovnatdoblokuZarovnatdobloku">
    <w:name w:val="Styl Styl Zarovnat do bloku + Zarovnat do bloku"/>
    <w:basedOn w:val="StylZarovnatdobloku"/>
    <w:rsid w:val="006D2D1A"/>
  </w:style>
  <w:style w:type="paragraph" w:customStyle="1" w:styleId="StylZarovnatdobloku1">
    <w:name w:val="Styl Zarovnat do bloku1"/>
    <w:basedOn w:val="Normln"/>
    <w:rsid w:val="006D2D1A"/>
  </w:style>
  <w:style w:type="paragraph" w:customStyle="1" w:styleId="Nadpisy">
    <w:name w:val="Nadpisy"/>
    <w:rsid w:val="00C734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Pr>
      <w:rFonts w:ascii="Arial" w:hAnsi="Arial"/>
      <w:b/>
      <w:sz w:val="24"/>
      <w:lang w:val="en-US"/>
    </w:rPr>
  </w:style>
  <w:style w:type="paragraph" w:customStyle="1" w:styleId="Parametry">
    <w:name w:val="Parametry"/>
    <w:basedOn w:val="Normln"/>
    <w:rsid w:val="005953E4"/>
    <w:pPr>
      <w:tabs>
        <w:tab w:val="left" w:leader="dot" w:pos="6804"/>
      </w:tabs>
      <w:overflowPunct w:val="0"/>
      <w:autoSpaceDE w:val="0"/>
      <w:autoSpaceDN w:val="0"/>
      <w:adjustRightInd w:val="0"/>
      <w:textAlignment w:val="baseline"/>
    </w:pPr>
    <w:rPr>
      <w:sz w:val="20"/>
    </w:rPr>
  </w:style>
  <w:style w:type="paragraph" w:styleId="Prosttext">
    <w:name w:val="Plain Text"/>
    <w:basedOn w:val="Normln"/>
    <w:rsid w:val="009139BF"/>
    <w:rPr>
      <w:rFonts w:ascii="Courier New" w:hAnsi="Courier New" w:cs="Courier New"/>
      <w:sz w:val="20"/>
    </w:rPr>
  </w:style>
  <w:style w:type="character" w:customStyle="1" w:styleId="tpicek">
    <w:name w:val="t.picek"/>
    <w:semiHidden/>
    <w:rsid w:val="009139BF"/>
    <w:rPr>
      <w:rFonts w:ascii="Arial" w:hAnsi="Arial" w:cs="Arial"/>
      <w:color w:val="auto"/>
      <w:sz w:val="20"/>
      <w:szCs w:val="20"/>
    </w:rPr>
  </w:style>
  <w:style w:type="character" w:customStyle="1" w:styleId="FontStyle94">
    <w:name w:val="Font Style94"/>
    <w:rsid w:val="009139BF"/>
    <w:rPr>
      <w:rFonts w:ascii="Arial" w:hAnsi="Arial" w:cs="Arial"/>
      <w:sz w:val="22"/>
      <w:szCs w:val="22"/>
    </w:rPr>
  </w:style>
  <w:style w:type="paragraph" w:customStyle="1" w:styleId="Parametryza0">
    <w:name w:val="Parametry_za0"/>
    <w:basedOn w:val="Normln"/>
    <w:rsid w:val="003721C3"/>
    <w:pPr>
      <w:tabs>
        <w:tab w:val="left" w:pos="6237"/>
        <w:tab w:val="decimal" w:pos="8505"/>
      </w:tabs>
      <w:ind w:left="567"/>
    </w:pPr>
  </w:style>
  <w:style w:type="paragraph" w:customStyle="1" w:styleId="Style33">
    <w:name w:val="Style33"/>
    <w:basedOn w:val="Normln"/>
    <w:rsid w:val="00B549C7"/>
    <w:pPr>
      <w:widowControl w:val="0"/>
      <w:autoSpaceDE w:val="0"/>
      <w:autoSpaceDN w:val="0"/>
      <w:adjustRightInd w:val="0"/>
      <w:spacing w:line="252" w:lineRule="exact"/>
      <w:ind w:firstLine="725"/>
    </w:pPr>
  </w:style>
  <w:style w:type="paragraph" w:customStyle="1" w:styleId="Style68">
    <w:name w:val="Style68"/>
    <w:basedOn w:val="Normln"/>
    <w:rsid w:val="00B549C7"/>
    <w:pPr>
      <w:widowControl w:val="0"/>
      <w:autoSpaceDE w:val="0"/>
      <w:autoSpaceDN w:val="0"/>
      <w:adjustRightInd w:val="0"/>
    </w:pPr>
  </w:style>
  <w:style w:type="character" w:customStyle="1" w:styleId="FontStyle91">
    <w:name w:val="Font Style91"/>
    <w:rsid w:val="00B549C7"/>
    <w:rPr>
      <w:rFonts w:ascii="Arial" w:hAnsi="Arial" w:cs="Arial"/>
      <w:b/>
      <w:bCs/>
      <w:sz w:val="22"/>
      <w:szCs w:val="22"/>
    </w:rPr>
  </w:style>
  <w:style w:type="character" w:customStyle="1" w:styleId="OdrkaChar2">
    <w:name w:val="Odrážka Char2"/>
    <w:rsid w:val="00C42CFC"/>
    <w:rPr>
      <w:rFonts w:ascii="Arial" w:hAnsi="Arial"/>
      <w:kern w:val="28"/>
      <w:sz w:val="22"/>
      <w:szCs w:val="22"/>
    </w:rPr>
  </w:style>
  <w:style w:type="character" w:customStyle="1" w:styleId="PodnadpisChar4">
    <w:name w:val="Podnadpis Char4"/>
    <w:link w:val="Podnadpis1"/>
    <w:rsid w:val="002D1929"/>
    <w:rPr>
      <w:rFonts w:ascii="Arial" w:hAnsi="Arial"/>
      <w:b/>
      <w:kern w:val="28"/>
      <w:sz w:val="22"/>
    </w:rPr>
  </w:style>
  <w:style w:type="paragraph" w:styleId="Revize">
    <w:name w:val="Revision"/>
    <w:hidden/>
    <w:uiPriority w:val="99"/>
    <w:semiHidden/>
    <w:rsid w:val="00A84350"/>
    <w:rPr>
      <w:rFonts w:ascii="Arial" w:hAnsi="Arial"/>
      <w:kern w:val="28"/>
      <w:sz w:val="22"/>
    </w:rPr>
  </w:style>
  <w:style w:type="paragraph" w:customStyle="1" w:styleId="CGNormln">
    <w:name w:val="CG_Normální"/>
    <w:basedOn w:val="Normln"/>
    <w:link w:val="CGNormlnChar"/>
    <w:rsid w:val="0090611C"/>
    <w:pPr>
      <w:spacing w:before="60"/>
      <w:ind w:left="357"/>
    </w:pPr>
  </w:style>
  <w:style w:type="character" w:customStyle="1" w:styleId="CGNormlnChar">
    <w:name w:val="CG_Normální Char"/>
    <w:link w:val="CGNormln"/>
    <w:locked/>
    <w:rsid w:val="0090611C"/>
    <w:rPr>
      <w:rFonts w:ascii="Arial" w:hAnsi="Arial" w:cs="Arial"/>
      <w:sz w:val="24"/>
      <w:szCs w:val="24"/>
    </w:rPr>
  </w:style>
  <w:style w:type="paragraph" w:customStyle="1" w:styleId="Podnadpis1">
    <w:name w:val="Podnadpis1"/>
    <w:basedOn w:val="Normln"/>
    <w:link w:val="PodnadpisChar4"/>
    <w:qFormat/>
    <w:rsid w:val="00FA062E"/>
    <w:pPr>
      <w:keepNext/>
      <w:spacing w:before="120"/>
    </w:pPr>
    <w:rPr>
      <w:b/>
    </w:rPr>
  </w:style>
  <w:style w:type="character" w:styleId="Siln">
    <w:name w:val="Strong"/>
    <w:uiPriority w:val="22"/>
    <w:qFormat/>
    <w:rsid w:val="005A778B"/>
    <w:rPr>
      <w:b/>
      <w:bCs/>
    </w:rPr>
  </w:style>
  <w:style w:type="character" w:customStyle="1" w:styleId="PSGnormalChar">
    <w:name w:val="PSG_normal Char"/>
    <w:link w:val="PSGnormal"/>
    <w:uiPriority w:val="99"/>
    <w:locked/>
    <w:rsid w:val="00404A2E"/>
    <w:rPr>
      <w:rFonts w:ascii="Arial" w:eastAsia="Calibri" w:hAnsi="Arial" w:cs="Arial"/>
      <w:szCs w:val="24"/>
      <w:lang w:eastAsia="en-US"/>
    </w:rPr>
  </w:style>
  <w:style w:type="paragraph" w:customStyle="1" w:styleId="PSGnormal">
    <w:name w:val="PSG_normal"/>
    <w:basedOn w:val="Normln"/>
    <w:link w:val="PSGnormalChar"/>
    <w:uiPriority w:val="99"/>
    <w:rsid w:val="00404A2E"/>
    <w:pPr>
      <w:spacing w:before="60" w:after="60"/>
      <w:ind w:left="992"/>
    </w:pPr>
    <w:rPr>
      <w:rFonts w:eastAsia="Calibri"/>
      <w:sz w:val="20"/>
      <w:lang w:eastAsia="en-US"/>
    </w:rPr>
  </w:style>
  <w:style w:type="character" w:customStyle="1" w:styleId="CharStyle148">
    <w:name w:val="CharStyle148"/>
    <w:rsid w:val="00404A2E"/>
    <w:rPr>
      <w:rFonts w:ascii="Arial Unicode MS" w:eastAsia="Arial Unicode MS" w:hAnsi="Arial Unicode MS" w:cs="Arial Unicode MS" w:hint="default"/>
      <w:sz w:val="20"/>
      <w:szCs w:val="20"/>
    </w:rPr>
  </w:style>
  <w:style w:type="character" w:customStyle="1" w:styleId="CharStyle137">
    <w:name w:val="CharStyle137"/>
    <w:rsid w:val="00404A2E"/>
    <w:rPr>
      <w:rFonts w:ascii="Arial Unicode MS" w:eastAsia="Arial Unicode MS" w:hAnsi="Arial Unicode MS" w:cs="Arial Unicode MS" w:hint="default"/>
      <w:b/>
      <w:bCs/>
      <w:sz w:val="20"/>
      <w:szCs w:val="20"/>
    </w:rPr>
  </w:style>
  <w:style w:type="character" w:customStyle="1" w:styleId="apple-converted-space">
    <w:name w:val="apple-converted-space"/>
    <w:basedOn w:val="Standardnpsmoodstavce"/>
    <w:rsid w:val="00191B24"/>
  </w:style>
  <w:style w:type="paragraph" w:customStyle="1" w:styleId="slovn">
    <w:name w:val="Číslování"/>
    <w:basedOn w:val="Odstavecseseznamem"/>
    <w:qFormat/>
    <w:rsid w:val="00265655"/>
    <w:pPr>
      <w:numPr>
        <w:numId w:val="28"/>
      </w:numPr>
    </w:pPr>
    <w:rPr>
      <w:rFonts w:ascii="Arial" w:hAnsi="Arial"/>
    </w:rPr>
  </w:style>
  <w:style w:type="paragraph" w:customStyle="1" w:styleId="Poadovslovn">
    <w:name w:val="Pořadové číslování"/>
    <w:basedOn w:val="Odstavecseseznamem"/>
    <w:qFormat/>
    <w:rsid w:val="00265655"/>
    <w:pPr>
      <w:numPr>
        <w:numId w:val="29"/>
      </w:numPr>
    </w:pPr>
    <w:rPr>
      <w:rFonts w:ascii="Arial" w:hAnsi="Arial"/>
    </w:rPr>
  </w:style>
  <w:style w:type="character" w:customStyle="1" w:styleId="DefinovanPojem">
    <w:name w:val="DefinovanýPojem"/>
    <w:basedOn w:val="Standardnpsmoodstavce"/>
    <w:uiPriority w:val="1"/>
    <w:qFormat/>
    <w:rsid w:val="00404978"/>
    <w:rPr>
      <w:caps w:val="0"/>
      <w:smallCaps/>
    </w:rPr>
  </w:style>
  <w:style w:type="character" w:customStyle="1" w:styleId="TextkomenteChar">
    <w:name w:val="Text komentáře Char"/>
    <w:basedOn w:val="Standardnpsmoodstavce"/>
    <w:link w:val="Textkomente"/>
    <w:semiHidden/>
    <w:rsid w:val="00503E8E"/>
    <w:rPr>
      <w:rFonts w:ascii="Arial" w:hAnsi="Arial" w:cs="Arial"/>
      <w:szCs w:val="24"/>
    </w:rPr>
  </w:style>
  <w:style w:type="character" w:customStyle="1" w:styleId="Char00">
    <w:name w:val="Char0"/>
    <w:rsid w:val="007D76CF"/>
    <w:rPr>
      <w:rFonts w:ascii="Arial" w:hAnsi="Arial"/>
      <w:b/>
      <w:caps/>
      <w:kern w:val="28"/>
      <w:sz w:val="24"/>
      <w:lang w:val="cs-CZ" w:eastAsia="cs-CZ" w:bidi="ar-SA"/>
    </w:rPr>
  </w:style>
  <w:style w:type="character" w:customStyle="1" w:styleId="Char000">
    <w:name w:val="Char00"/>
    <w:rsid w:val="00F14AD5"/>
    <w:rPr>
      <w:rFonts w:ascii="Arial" w:hAnsi="Arial"/>
      <w:b/>
      <w:caps/>
      <w:kern w:val="28"/>
      <w:sz w:val="24"/>
      <w:lang w:val="cs-CZ" w:eastAsia="cs-CZ" w:bidi="ar-SA"/>
    </w:rPr>
  </w:style>
  <w:style w:type="character" w:customStyle="1" w:styleId="Char0000">
    <w:name w:val="Char000"/>
    <w:rsid w:val="00F14AD5"/>
    <w:rPr>
      <w:rFonts w:ascii="Arial" w:hAnsi="Arial"/>
      <w:b/>
      <w:caps/>
      <w:kern w:val="28"/>
      <w:sz w:val="24"/>
      <w:lang w:val="cs-CZ" w:eastAsia="cs-CZ" w:bidi="ar-SA"/>
    </w:rPr>
  </w:style>
  <w:style w:type="character" w:customStyle="1" w:styleId="Char00000">
    <w:name w:val="Char0000"/>
    <w:rsid w:val="00F14AD5"/>
    <w:rPr>
      <w:rFonts w:ascii="Arial" w:hAnsi="Arial"/>
      <w:b/>
      <w:caps/>
      <w:kern w:val="28"/>
      <w:sz w:val="24"/>
      <w:lang w:val="cs-CZ" w:eastAsia="cs-CZ" w:bidi="ar-SA"/>
    </w:rPr>
  </w:style>
  <w:style w:type="character" w:customStyle="1" w:styleId="Nevyeenzmnka1">
    <w:name w:val="Nevyřešená zmínka1"/>
    <w:basedOn w:val="Standardnpsmoodstavce"/>
    <w:uiPriority w:val="99"/>
    <w:semiHidden/>
    <w:unhideWhenUsed/>
    <w:rsid w:val="003B1BE6"/>
    <w:rPr>
      <w:color w:val="605E5C"/>
      <w:shd w:val="clear" w:color="auto" w:fill="E1DFDD"/>
    </w:rPr>
  </w:style>
  <w:style w:type="character" w:styleId="Zstupntext">
    <w:name w:val="Placeholder Text"/>
    <w:basedOn w:val="Standardnpsmoodstavce"/>
    <w:uiPriority w:val="99"/>
    <w:semiHidden/>
    <w:rsid w:val="003B1BE6"/>
    <w:rPr>
      <w:color w:val="808080"/>
    </w:rPr>
  </w:style>
  <w:style w:type="character" w:customStyle="1" w:styleId="Nevyeenzmnka2">
    <w:name w:val="Nevyřešená zmínka2"/>
    <w:basedOn w:val="Standardnpsmoodstavce"/>
    <w:uiPriority w:val="99"/>
    <w:semiHidden/>
    <w:unhideWhenUsed/>
    <w:rsid w:val="003958EC"/>
    <w:rPr>
      <w:color w:val="605E5C"/>
      <w:shd w:val="clear" w:color="auto" w:fill="E1DFDD"/>
    </w:rPr>
  </w:style>
  <w:style w:type="character" w:customStyle="1" w:styleId="Nevyeenzmnka3">
    <w:name w:val="Nevyřešená zmínka3"/>
    <w:basedOn w:val="Standardnpsmoodstavce"/>
    <w:uiPriority w:val="99"/>
    <w:semiHidden/>
    <w:unhideWhenUsed/>
    <w:rsid w:val="007839D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44F2F"/>
    <w:pPr>
      <w:spacing w:after="120"/>
      <w:jc w:val="both"/>
    </w:pPr>
    <w:rPr>
      <w:rFonts w:ascii="Arial" w:hAnsi="Arial" w:cs="Arial"/>
      <w:sz w:val="22"/>
      <w:szCs w:val="22"/>
    </w:rPr>
  </w:style>
  <w:style w:type="paragraph" w:styleId="Nadpis1">
    <w:name w:val="heading 1"/>
    <w:aliases w:val="kapitola1,1,kapitola,Za A.,Za A,Kapitola,Muj nadpis,Nadpis 1 Char Char Char Char,05_Nadpis 1"/>
    <w:basedOn w:val="Normln"/>
    <w:next w:val="Normln"/>
    <w:uiPriority w:val="9"/>
    <w:qFormat/>
    <w:rsid w:val="00265655"/>
    <w:pPr>
      <w:keepNext/>
      <w:numPr>
        <w:numId w:val="40"/>
      </w:numPr>
      <w:spacing w:before="360" w:after="240"/>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qFormat/>
    <w:rsid w:val="00C91749"/>
    <w:pPr>
      <w:keepNext/>
      <w:numPr>
        <w:ilvl w:val="1"/>
        <w:numId w:val="40"/>
      </w:numPr>
      <w:spacing w:before="320" w:after="200"/>
      <w:outlineLvl w:val="1"/>
    </w:pPr>
    <w:rPr>
      <w:b/>
      <w:caps/>
      <w:sz w:val="26"/>
    </w:rPr>
  </w:style>
  <w:style w:type="paragraph" w:styleId="Nadpis3">
    <w:name w:val="heading 3"/>
    <w:aliases w:val="kapitola3,Clanek,Podclanek,3,podclanek,Nadpis 3 velká písmena,Titul1,07_Nadpis 3"/>
    <w:basedOn w:val="Normln"/>
    <w:next w:val="Normln"/>
    <w:link w:val="Nadpis3Char"/>
    <w:qFormat/>
    <w:rsid w:val="00C22E7A"/>
    <w:pPr>
      <w:keepNext/>
      <w:numPr>
        <w:ilvl w:val="2"/>
        <w:numId w:val="40"/>
      </w:numPr>
      <w:spacing w:before="280" w:after="160"/>
      <w:outlineLvl w:val="2"/>
    </w:pPr>
    <w:rPr>
      <w:b/>
      <w:caps/>
    </w:rPr>
  </w:style>
  <w:style w:type="paragraph" w:styleId="Nadpis4">
    <w:name w:val="heading 4"/>
    <w:aliases w:val="4,Char Char,08_Nadpis 4, Char"/>
    <w:basedOn w:val="Nadpis5"/>
    <w:next w:val="Normln"/>
    <w:link w:val="Nadpis4Char1"/>
    <w:qFormat/>
    <w:rsid w:val="003B1FB0"/>
    <w:pPr>
      <w:keepNext/>
      <w:numPr>
        <w:ilvl w:val="3"/>
      </w:numPr>
      <w:outlineLvl w:val="3"/>
    </w:pPr>
    <w:rPr>
      <w:rFonts w:eastAsia="Arial Unicode MS"/>
      <w:color w:val="000000"/>
    </w:rPr>
  </w:style>
  <w:style w:type="paragraph" w:styleId="Nadpis5">
    <w:name w:val="heading 5"/>
    <w:aliases w:val="Za a)"/>
    <w:basedOn w:val="Normln"/>
    <w:next w:val="Normln"/>
    <w:qFormat/>
    <w:rsid w:val="00386D30"/>
    <w:pPr>
      <w:numPr>
        <w:ilvl w:val="4"/>
        <w:numId w:val="40"/>
      </w:numPr>
      <w:spacing w:before="120"/>
      <w:outlineLvl w:val="4"/>
    </w:pPr>
    <w:rPr>
      <w:rFonts w:ascii="Arial (WE)" w:hAnsi="Arial (WE)"/>
      <w:b/>
    </w:rPr>
  </w:style>
  <w:style w:type="paragraph" w:styleId="Nadpis6">
    <w:name w:val="heading 6"/>
    <w:basedOn w:val="Normln"/>
    <w:next w:val="Normln"/>
    <w:qFormat/>
    <w:rsid w:val="00C91749"/>
    <w:pPr>
      <w:numPr>
        <w:ilvl w:val="5"/>
        <w:numId w:val="27"/>
      </w:numPr>
      <w:outlineLvl w:val="5"/>
    </w:pPr>
    <w:rPr>
      <w:rFonts w:ascii="Arial (WE)" w:hAnsi="Arial (WE)"/>
      <w:smallCaps/>
      <w:u w:val="single"/>
    </w:rPr>
  </w:style>
  <w:style w:type="paragraph" w:styleId="Nadpis7">
    <w:name w:val="heading 7"/>
    <w:aliases w:val="T7"/>
    <w:basedOn w:val="Normln"/>
    <w:next w:val="Normln"/>
    <w:qFormat/>
    <w:rsid w:val="00C91749"/>
    <w:pPr>
      <w:numPr>
        <w:ilvl w:val="6"/>
        <w:numId w:val="40"/>
      </w:numPr>
      <w:spacing w:before="240"/>
      <w:outlineLvl w:val="6"/>
    </w:pPr>
    <w:rPr>
      <w:rFonts w:ascii="Arial (WE)" w:hAnsi="Arial (WE)"/>
      <w:sz w:val="20"/>
    </w:rPr>
  </w:style>
  <w:style w:type="paragraph" w:styleId="Nadpis8">
    <w:name w:val="heading 8"/>
    <w:aliases w:val="T8"/>
    <w:basedOn w:val="Normln"/>
    <w:next w:val="Normln"/>
    <w:qFormat/>
    <w:rsid w:val="00C91749"/>
    <w:pPr>
      <w:numPr>
        <w:ilvl w:val="7"/>
        <w:numId w:val="40"/>
      </w:numPr>
      <w:spacing w:before="240"/>
      <w:outlineLvl w:val="7"/>
    </w:pPr>
    <w:rPr>
      <w:rFonts w:ascii="Arial (WE)" w:hAnsi="Arial (WE)"/>
      <w:i/>
      <w:sz w:val="20"/>
    </w:rPr>
  </w:style>
  <w:style w:type="paragraph" w:styleId="Nadpis9">
    <w:name w:val="heading 9"/>
    <w:aliases w:val="T9,Příloha"/>
    <w:basedOn w:val="Normln"/>
    <w:next w:val="Normln"/>
    <w:qFormat/>
    <w:rsid w:val="00C91749"/>
    <w:pPr>
      <w:numPr>
        <w:ilvl w:val="8"/>
        <w:numId w:val="40"/>
      </w:numPr>
      <w:spacing w:before="24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2C36D4"/>
    <w:rPr>
      <w:rFonts w:ascii="Arial" w:hAnsi="Arial" w:cs="Arial"/>
      <w:b/>
      <w:caps/>
      <w:sz w:val="26"/>
      <w:szCs w:val="24"/>
    </w:rPr>
  </w:style>
  <w:style w:type="character" w:customStyle="1" w:styleId="Nadpis3Char">
    <w:name w:val="Nadpis 3 Char"/>
    <w:aliases w:val="kapitola3 Char,Clanek Char,Podclanek Char,3 Char,podclanek Char,Nadpis 3 velká písmena Char,Titul1 Char,07_Nadpis 3 Char"/>
    <w:link w:val="Nadpis3"/>
    <w:rsid w:val="004C2ABF"/>
    <w:rPr>
      <w:rFonts w:ascii="Arial" w:hAnsi="Arial" w:cs="Arial"/>
      <w:b/>
      <w:caps/>
      <w:sz w:val="24"/>
      <w:szCs w:val="24"/>
    </w:rPr>
  </w:style>
  <w:style w:type="character" w:customStyle="1" w:styleId="Nadpis4Char1">
    <w:name w:val="Nadpis 4 Char1"/>
    <w:aliases w:val="4 Char,Char Char Char,08_Nadpis 4 Char, Char Char"/>
    <w:link w:val="Nadpis4"/>
    <w:locked/>
    <w:rsid w:val="003B1FB0"/>
    <w:rPr>
      <w:rFonts w:ascii="Arial (WE)" w:eastAsia="Arial Unicode MS" w:hAnsi="Arial (WE)" w:cs="Arial"/>
      <w:b/>
      <w:color w:val="000000"/>
      <w:sz w:val="22"/>
      <w:szCs w:val="22"/>
    </w:rPr>
  </w:style>
  <w:style w:type="paragraph" w:customStyle="1" w:styleId="Bod">
    <w:name w:val="Bod"/>
    <w:basedOn w:val="Normln"/>
    <w:qFormat/>
    <w:rsid w:val="00265655"/>
    <w:pPr>
      <w:numPr>
        <w:numId w:val="1"/>
      </w:numPr>
    </w:pPr>
  </w:style>
  <w:style w:type="paragraph" w:customStyle="1" w:styleId="Odrka">
    <w:name w:val="Odrážka"/>
    <w:basedOn w:val="Normln"/>
    <w:link w:val="OdrkaCharChar"/>
    <w:qFormat/>
    <w:rsid w:val="00265655"/>
    <w:pPr>
      <w:numPr>
        <w:numId w:val="3"/>
      </w:numPr>
      <w:spacing w:after="60"/>
    </w:pPr>
    <w:rPr>
      <w:lang w:val="x-none" w:eastAsia="x-none"/>
    </w:rPr>
  </w:style>
  <w:style w:type="character" w:customStyle="1" w:styleId="OdrkaCharChar">
    <w:name w:val="Odrážka Char Char"/>
    <w:link w:val="Odrka"/>
    <w:rsid w:val="00E909E4"/>
    <w:rPr>
      <w:rFonts w:ascii="Arial" w:hAnsi="Arial" w:cs="Arial"/>
      <w:sz w:val="22"/>
      <w:szCs w:val="22"/>
      <w:lang w:val="x-none" w:eastAsia="x-none"/>
    </w:rPr>
  </w:style>
  <w:style w:type="paragraph" w:styleId="Zpat">
    <w:name w:val="footer"/>
    <w:basedOn w:val="Normln"/>
    <w:link w:val="ZpatChar"/>
    <w:pPr>
      <w:pBdr>
        <w:top w:val="single" w:sz="6" w:space="4" w:color="auto"/>
      </w:pBdr>
      <w:tabs>
        <w:tab w:val="center" w:pos="4820"/>
        <w:tab w:val="right" w:pos="9781"/>
      </w:tabs>
      <w:spacing w:after="60"/>
    </w:pPr>
    <w:rPr>
      <w:sz w:val="18"/>
    </w:rPr>
  </w:style>
  <w:style w:type="character" w:customStyle="1" w:styleId="ZpatChar">
    <w:name w:val="Zápatí Char"/>
    <w:link w:val="Zpat"/>
    <w:rsid w:val="00F86A0B"/>
    <w:rPr>
      <w:rFonts w:ascii="Arial" w:hAnsi="Arial"/>
      <w:kern w:val="28"/>
      <w:sz w:val="18"/>
      <w:lang w:val="cs-CZ" w:eastAsia="cs-CZ" w:bidi="ar-SA"/>
    </w:rPr>
  </w:style>
  <w:style w:type="paragraph" w:styleId="Podtitul">
    <w:name w:val="Subtitle"/>
    <w:basedOn w:val="Normln"/>
    <w:link w:val="PodtitulChar"/>
    <w:qFormat/>
    <w:pPr>
      <w:keepNext/>
      <w:spacing w:before="120"/>
    </w:pPr>
    <w:rPr>
      <w:b/>
    </w:rPr>
  </w:style>
  <w:style w:type="character" w:customStyle="1" w:styleId="PodtitulChar">
    <w:name w:val="Podtitul Char"/>
    <w:link w:val="Podtitul"/>
    <w:rsid w:val="001632E1"/>
    <w:rPr>
      <w:rFonts w:ascii="Arial" w:hAnsi="Arial"/>
      <w:b/>
      <w:kern w:val="28"/>
      <w:sz w:val="22"/>
      <w:lang w:val="cs-CZ" w:eastAsia="cs-CZ" w:bidi="ar-SA"/>
    </w:rPr>
  </w:style>
  <w:style w:type="paragraph" w:styleId="Zhlav">
    <w:name w:val="header"/>
    <w:basedOn w:val="Normln"/>
    <w:pPr>
      <w:pBdr>
        <w:bottom w:val="single" w:sz="6" w:space="6" w:color="auto"/>
      </w:pBdr>
      <w:spacing w:after="60"/>
      <w:jc w:val="center"/>
    </w:pPr>
    <w:rPr>
      <w:sz w:val="18"/>
    </w:rPr>
  </w:style>
  <w:style w:type="character" w:styleId="slostrnky">
    <w:name w:val="page number"/>
    <w:basedOn w:val="Standardnpsmoodstavce"/>
  </w:style>
  <w:style w:type="paragraph" w:styleId="Obsah1">
    <w:name w:val="toc 1"/>
    <w:basedOn w:val="Normln"/>
    <w:next w:val="Normln"/>
    <w:autoRedefine/>
    <w:uiPriority w:val="39"/>
    <w:rsid w:val="000C765B"/>
    <w:pPr>
      <w:tabs>
        <w:tab w:val="left" w:pos="567"/>
        <w:tab w:val="left" w:pos="1134"/>
        <w:tab w:val="right" w:leader="dot" w:pos="9498"/>
      </w:tabs>
      <w:spacing w:before="240"/>
    </w:pPr>
    <w:rPr>
      <w:b/>
      <w:caps/>
      <w:noProof/>
    </w:rPr>
  </w:style>
  <w:style w:type="paragraph" w:styleId="Obsah2">
    <w:name w:val="toc 2"/>
    <w:basedOn w:val="Normln"/>
    <w:next w:val="Normln"/>
    <w:autoRedefine/>
    <w:uiPriority w:val="39"/>
    <w:rsid w:val="00EC5F10"/>
    <w:pPr>
      <w:tabs>
        <w:tab w:val="left" w:pos="1276"/>
        <w:tab w:val="right" w:leader="dot" w:pos="9498"/>
      </w:tabs>
      <w:ind w:left="1276" w:hanging="709"/>
    </w:pPr>
    <w:rPr>
      <w:noProof/>
    </w:rPr>
  </w:style>
  <w:style w:type="paragraph" w:styleId="Obsah3">
    <w:name w:val="toc 3"/>
    <w:basedOn w:val="Normln"/>
    <w:next w:val="Normln"/>
    <w:autoRedefine/>
    <w:uiPriority w:val="39"/>
    <w:rsid w:val="00B12D14"/>
    <w:pPr>
      <w:tabs>
        <w:tab w:val="left" w:pos="1134"/>
        <w:tab w:val="left" w:pos="1985"/>
        <w:tab w:val="right" w:leader="dot" w:pos="9498"/>
      </w:tabs>
      <w:ind w:left="1985" w:hanging="851"/>
    </w:pPr>
    <w:rPr>
      <w:noProof/>
    </w:rPr>
  </w:style>
  <w:style w:type="paragraph" w:styleId="Obsah4">
    <w:name w:val="toc 4"/>
    <w:basedOn w:val="Normln"/>
    <w:next w:val="Normln"/>
    <w:autoRedefine/>
    <w:uiPriority w:val="39"/>
    <w:rsid w:val="00B12D14"/>
    <w:pPr>
      <w:tabs>
        <w:tab w:val="left" w:pos="2552"/>
        <w:tab w:val="right" w:leader="dot" w:pos="9498"/>
      </w:tabs>
      <w:ind w:left="2552" w:hanging="1134"/>
    </w:pPr>
    <w:rPr>
      <w:noProof/>
    </w:rPr>
  </w:style>
  <w:style w:type="paragraph" w:styleId="Zkladntextodsazen2">
    <w:name w:val="Body Text Indent 2"/>
    <w:basedOn w:val="Normln"/>
    <w:pPr>
      <w:spacing w:line="480" w:lineRule="auto"/>
      <w:ind w:left="283"/>
    </w:pPr>
  </w:style>
  <w:style w:type="paragraph" w:styleId="Obsah5">
    <w:name w:val="toc 5"/>
    <w:basedOn w:val="Normln"/>
    <w:next w:val="Normln"/>
    <w:uiPriority w:val="39"/>
    <w:pPr>
      <w:ind w:left="880"/>
    </w:pPr>
  </w:style>
  <w:style w:type="paragraph" w:styleId="Obsah6">
    <w:name w:val="toc 6"/>
    <w:basedOn w:val="Normln"/>
    <w:next w:val="Normln"/>
    <w:uiPriority w:val="39"/>
    <w:pPr>
      <w:ind w:left="1100"/>
    </w:pPr>
  </w:style>
  <w:style w:type="paragraph" w:styleId="Obsah7">
    <w:name w:val="toc 7"/>
    <w:basedOn w:val="Normln"/>
    <w:next w:val="Normln"/>
    <w:uiPriority w:val="39"/>
    <w:pPr>
      <w:ind w:left="1320"/>
    </w:pPr>
  </w:style>
  <w:style w:type="paragraph" w:styleId="Obsah8">
    <w:name w:val="toc 8"/>
    <w:basedOn w:val="Normln"/>
    <w:next w:val="Normln"/>
    <w:uiPriority w:val="39"/>
    <w:pPr>
      <w:ind w:left="1540"/>
    </w:pPr>
  </w:style>
  <w:style w:type="paragraph" w:styleId="Obsah9">
    <w:name w:val="toc 9"/>
    <w:basedOn w:val="Normln"/>
    <w:next w:val="Normln"/>
    <w:uiPriority w:val="39"/>
    <w:pPr>
      <w:ind w:left="1760"/>
    </w:pPr>
  </w:style>
  <w:style w:type="paragraph" w:styleId="Zkladntext">
    <w:name w:val="Body Text"/>
    <w:basedOn w:val="Normln"/>
    <w:pPr>
      <w:spacing w:before="60"/>
    </w:pPr>
  </w:style>
  <w:style w:type="paragraph" w:customStyle="1" w:styleId="Odstavec">
    <w:name w:val="Odstavec"/>
    <w:basedOn w:val="Normln"/>
    <w:link w:val="OdstavecChar3"/>
    <w:qFormat/>
    <w:rsid w:val="00C84013"/>
    <w:pPr>
      <w:spacing w:before="120"/>
    </w:pPr>
  </w:style>
  <w:style w:type="character" w:customStyle="1" w:styleId="OdstavecChar3">
    <w:name w:val="Odstavec Char3"/>
    <w:link w:val="Odstavec"/>
    <w:rsid w:val="00C84013"/>
    <w:rPr>
      <w:rFonts w:ascii="Arial" w:hAnsi="Arial" w:cs="Arial"/>
      <w:sz w:val="22"/>
      <w:szCs w:val="22"/>
    </w:rPr>
  </w:style>
  <w:style w:type="paragraph" w:styleId="Zkladntext2">
    <w:name w:val="Body Text 2"/>
    <w:basedOn w:val="Normln"/>
    <w:pPr>
      <w:spacing w:line="480" w:lineRule="auto"/>
    </w:pPr>
  </w:style>
  <w:style w:type="paragraph" w:styleId="Zkladntextodsazen">
    <w:name w:val="Body Text Indent"/>
    <w:basedOn w:val="Normln"/>
    <w:pPr>
      <w:ind w:left="283"/>
    </w:pPr>
  </w:style>
  <w:style w:type="paragraph" w:styleId="Pokraovnseznamu">
    <w:name w:val="List Continue"/>
    <w:basedOn w:val="Normln"/>
    <w:pPr>
      <w:ind w:left="283"/>
    </w:pPr>
  </w:style>
  <w:style w:type="paragraph" w:styleId="Zkladntextodsazen3">
    <w:name w:val="Body Text Indent 3"/>
    <w:basedOn w:val="Normln"/>
    <w:pPr>
      <w:spacing w:line="240" w:lineRule="atLeast"/>
      <w:ind w:left="284"/>
    </w:pPr>
  </w:style>
  <w:style w:type="paragraph" w:customStyle="1" w:styleId="Odrka1">
    <w:name w:val="Odrážka 1"/>
    <w:basedOn w:val="Normln"/>
    <w:uiPriority w:val="99"/>
    <w:rsid w:val="00265655"/>
    <w:pPr>
      <w:numPr>
        <w:numId w:val="2"/>
      </w:numPr>
      <w:tabs>
        <w:tab w:val="left" w:pos="567"/>
      </w:tabs>
    </w:p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rPr>
  </w:style>
  <w:style w:type="paragraph" w:styleId="Pedmtkomente">
    <w:name w:val="annotation subject"/>
    <w:basedOn w:val="Textkomente"/>
    <w:next w:val="Textkomente"/>
    <w:semiHidden/>
    <w:rPr>
      <w:b/>
      <w:bCs/>
    </w:rPr>
  </w:style>
  <w:style w:type="character" w:customStyle="1" w:styleId="OdrkaChar">
    <w:name w:val="Odrážka Char"/>
    <w:rPr>
      <w:rFonts w:ascii="Arial" w:hAnsi="Arial"/>
      <w:kern w:val="28"/>
      <w:sz w:val="22"/>
      <w:lang w:val="cs-CZ" w:eastAsia="cs-CZ" w:bidi="ar-SA"/>
    </w:rPr>
  </w:style>
  <w:style w:type="character" w:customStyle="1" w:styleId="Nadpis4Char">
    <w:name w:val="Nadpis 4 Char"/>
    <w:rPr>
      <w:rFonts w:ascii="Arial" w:hAnsi="Arial"/>
      <w:b/>
      <w:caps/>
      <w:kern w:val="28"/>
      <w:sz w:val="22"/>
      <w:lang w:val="cs-CZ" w:eastAsia="cs-CZ" w:bidi="ar-SA"/>
    </w:rPr>
  </w:style>
  <w:style w:type="character" w:customStyle="1" w:styleId="PodnadpisChar">
    <w:name w:val="Podnadpis Char"/>
    <w:rPr>
      <w:rFonts w:ascii="Arial" w:hAnsi="Arial"/>
      <w:b/>
      <w:kern w:val="28"/>
      <w:sz w:val="22"/>
      <w:lang w:val="cs-CZ" w:eastAsia="cs-CZ" w:bidi="ar-SA"/>
    </w:rPr>
  </w:style>
  <w:style w:type="character" w:customStyle="1" w:styleId="OdstavecChar">
    <w:name w:val="Odstavec Char"/>
    <w:rPr>
      <w:rFonts w:ascii="Arial" w:hAnsi="Arial"/>
      <w:kern w:val="28"/>
      <w:sz w:val="22"/>
      <w:lang w:val="cs-CZ" w:eastAsia="cs-CZ" w:bidi="ar-SA"/>
    </w:rPr>
  </w:style>
  <w:style w:type="paragraph" w:customStyle="1" w:styleId="Odstavec0">
    <w:name w:val="Odstavec0"/>
    <w:basedOn w:val="Normln"/>
    <w:pPr>
      <w:keepLines/>
      <w:tabs>
        <w:tab w:val="left" w:pos="680"/>
      </w:tabs>
      <w:spacing w:before="240"/>
      <w:ind w:left="680" w:hanging="680"/>
    </w:pPr>
  </w:style>
  <w:style w:type="character" w:customStyle="1" w:styleId="OdrkaChar1">
    <w:name w:val="Odrážka Char1"/>
    <w:rPr>
      <w:rFonts w:ascii="Arial" w:hAnsi="Arial"/>
      <w:kern w:val="28"/>
      <w:sz w:val="22"/>
      <w:lang w:val="cs-CZ" w:eastAsia="cs-CZ" w:bidi="ar-SA"/>
    </w:rPr>
  </w:style>
  <w:style w:type="paragraph" w:customStyle="1" w:styleId="n111-">
    <w:name w:val="n 1.1.1 -"/>
    <w:basedOn w:val="Normln"/>
    <w:rsid w:val="00ED046D"/>
    <w:pPr>
      <w:spacing w:before="120" w:line="240" w:lineRule="atLeast"/>
      <w:ind w:left="709" w:hanging="142"/>
    </w:pPr>
    <w:rPr>
      <w:rFonts w:ascii="Times New Roman" w:hAnsi="Times New Roman"/>
    </w:rPr>
  </w:style>
  <w:style w:type="paragraph" w:customStyle="1" w:styleId="n11">
    <w:name w:val="n 1.1"/>
    <w:basedOn w:val="Normln"/>
    <w:rsid w:val="00ED046D"/>
    <w:pPr>
      <w:spacing w:before="240" w:line="240" w:lineRule="atLeast"/>
      <w:ind w:left="397" w:hanging="397"/>
    </w:pPr>
    <w:rPr>
      <w:rFonts w:ascii="Times New Roman" w:hAnsi="Times New Roman"/>
    </w:rPr>
  </w:style>
  <w:style w:type="paragraph" w:customStyle="1" w:styleId="b">
    <w:name w:val="b)"/>
    <w:basedOn w:val="n11"/>
    <w:rsid w:val="00ED046D"/>
    <w:pPr>
      <w:ind w:left="567" w:hanging="284"/>
    </w:pPr>
  </w:style>
  <w:style w:type="character" w:styleId="Znakapoznpodarou">
    <w:name w:val="footnote reference"/>
    <w:semiHidden/>
    <w:rsid w:val="00797957"/>
    <w:rPr>
      <w:position w:val="6"/>
      <w:sz w:val="16"/>
    </w:rPr>
  </w:style>
  <w:style w:type="paragraph" w:customStyle="1" w:styleId="Textparagrafu">
    <w:name w:val="Text paragrafu"/>
    <w:basedOn w:val="Normln"/>
    <w:next w:val="Normln"/>
    <w:rsid w:val="00BB2DC9"/>
    <w:pPr>
      <w:autoSpaceDE w:val="0"/>
      <w:autoSpaceDN w:val="0"/>
      <w:adjustRightInd w:val="0"/>
    </w:pPr>
    <w:rPr>
      <w:rFonts w:ascii="HHFBMM+TimesNewRoman,Bold" w:hAnsi="HHFBMM+TimesNewRoman,Bold"/>
    </w:rPr>
  </w:style>
  <w:style w:type="paragraph" w:customStyle="1" w:styleId="Textodstavce">
    <w:name w:val="Text odstavce"/>
    <w:basedOn w:val="Normln"/>
    <w:rsid w:val="00265655"/>
    <w:pPr>
      <w:numPr>
        <w:numId w:val="4"/>
      </w:numPr>
      <w:tabs>
        <w:tab w:val="left" w:pos="851"/>
      </w:tabs>
      <w:spacing w:before="120"/>
      <w:outlineLvl w:val="6"/>
    </w:pPr>
    <w:rPr>
      <w:rFonts w:ascii="Times New Roman" w:hAnsi="Times New Roman"/>
    </w:rPr>
  </w:style>
  <w:style w:type="paragraph" w:customStyle="1" w:styleId="Textbodu">
    <w:name w:val="Text bodu"/>
    <w:basedOn w:val="Normln"/>
    <w:rsid w:val="003772D1"/>
    <w:pPr>
      <w:tabs>
        <w:tab w:val="num" w:pos="851"/>
      </w:tabs>
      <w:ind w:left="851" w:hanging="426"/>
      <w:outlineLvl w:val="8"/>
    </w:pPr>
    <w:rPr>
      <w:rFonts w:ascii="Times New Roman" w:hAnsi="Times New Roman"/>
    </w:rPr>
  </w:style>
  <w:style w:type="paragraph" w:customStyle="1" w:styleId="Textpsmene">
    <w:name w:val="Text písmene"/>
    <w:basedOn w:val="Normln"/>
    <w:rsid w:val="003772D1"/>
    <w:pPr>
      <w:tabs>
        <w:tab w:val="num" w:pos="425"/>
      </w:tabs>
      <w:ind w:left="425" w:hanging="425"/>
      <w:outlineLvl w:val="7"/>
    </w:pPr>
    <w:rPr>
      <w:rFonts w:ascii="Times New Roman" w:hAnsi="Times New Roman"/>
    </w:rPr>
  </w:style>
  <w:style w:type="paragraph" w:customStyle="1" w:styleId="Rozvrendokumentu">
    <w:name w:val="Rozvržení dokumentu"/>
    <w:basedOn w:val="Normln"/>
    <w:semiHidden/>
    <w:rsid w:val="0039277F"/>
    <w:pPr>
      <w:shd w:val="clear" w:color="auto" w:fill="000080"/>
    </w:pPr>
    <w:rPr>
      <w:rFonts w:ascii="Tahoma" w:hAnsi="Tahoma" w:cs="Tahoma"/>
      <w:sz w:val="20"/>
    </w:rPr>
  </w:style>
  <w:style w:type="paragraph" w:customStyle="1" w:styleId="StylZkladntextPalatinoLinotype14bTunzarovnnna">
    <w:name w:val="Styl Základní text + Palatino Linotype 14 b. Tučné zarovnání na..."/>
    <w:basedOn w:val="Zkladntext"/>
    <w:rsid w:val="00793DD4"/>
    <w:pPr>
      <w:spacing w:before="0"/>
      <w:jc w:val="center"/>
    </w:pPr>
    <w:rPr>
      <w:rFonts w:ascii="Palatino Linotype" w:hAnsi="Palatino Linotype"/>
      <w:b/>
      <w:bCs/>
      <w:sz w:val="28"/>
    </w:rPr>
  </w:style>
  <w:style w:type="paragraph" w:customStyle="1" w:styleId="StylZkladntextPalatinoLinotype16bTunzarovnnna">
    <w:name w:val="Styl Základní text + Palatino Linotype 16 b. Tučné zarovnání na..."/>
    <w:basedOn w:val="Zkladntext"/>
    <w:rsid w:val="00793DD4"/>
    <w:pPr>
      <w:spacing w:before="0"/>
      <w:jc w:val="center"/>
    </w:pPr>
    <w:rPr>
      <w:rFonts w:ascii="Palatino Linotype" w:hAnsi="Palatino Linotype"/>
      <w:b/>
      <w:bCs/>
      <w:sz w:val="32"/>
    </w:rPr>
  </w:style>
  <w:style w:type="paragraph" w:customStyle="1" w:styleId="SVP-bodovodrka">
    <w:name w:val="SVP-bodová odrážka"/>
    <w:basedOn w:val="Normln"/>
    <w:rsid w:val="00D434AA"/>
    <w:pPr>
      <w:numPr>
        <w:ilvl w:val="1"/>
        <w:numId w:val="5"/>
      </w:numPr>
    </w:pPr>
  </w:style>
  <w:style w:type="paragraph" w:customStyle="1" w:styleId="odst1">
    <w:name w:val="odst1"/>
    <w:basedOn w:val="Normln"/>
    <w:rsid w:val="00806CE3"/>
    <w:pPr>
      <w:spacing w:before="40"/>
      <w:ind w:left="57"/>
    </w:pPr>
    <w:rPr>
      <w:i/>
      <w:sz w:val="20"/>
    </w:rPr>
  </w:style>
  <w:style w:type="paragraph" w:customStyle="1" w:styleId="StylNadpis9TimesNewRomanAutomatickPed6b">
    <w:name w:val="Styl Nadpis 9 + Times New Roman Automatická Před:  6 b."/>
    <w:basedOn w:val="Nadpis9"/>
    <w:rsid w:val="004F2851"/>
    <w:pPr>
      <w:keepNext/>
      <w:numPr>
        <w:ilvl w:val="0"/>
        <w:numId w:val="0"/>
      </w:numPr>
      <w:spacing w:before="120"/>
      <w:jc w:val="left"/>
    </w:pPr>
    <w:rPr>
      <w:rFonts w:ascii="Times New Roman" w:hAnsi="Times New Roman"/>
      <w:b/>
      <w:bCs/>
      <w:i w:val="0"/>
      <w:sz w:val="24"/>
    </w:rPr>
  </w:style>
  <w:style w:type="paragraph" w:customStyle="1" w:styleId="Odrka0">
    <w:name w:val="Odráka"/>
    <w:basedOn w:val="Normln"/>
    <w:rsid w:val="00444CD9"/>
    <w:pPr>
      <w:widowControl w:val="0"/>
      <w:tabs>
        <w:tab w:val="left" w:pos="284"/>
        <w:tab w:val="left" w:pos="5670"/>
      </w:tabs>
      <w:spacing w:before="60" w:after="60"/>
      <w:ind w:left="284" w:hanging="284"/>
    </w:pPr>
    <w:rPr>
      <w:sz w:val="20"/>
      <w:lang w:val="en-US"/>
    </w:rPr>
  </w:style>
  <w:style w:type="paragraph" w:customStyle="1" w:styleId="BodyText21">
    <w:name w:val="Body Text 21"/>
    <w:basedOn w:val="Normln"/>
    <w:rsid w:val="00444CD9"/>
    <w:pPr>
      <w:widowControl w:val="0"/>
      <w:spacing w:before="60" w:after="60"/>
      <w:ind w:left="426"/>
    </w:pPr>
    <w:rPr>
      <w:sz w:val="20"/>
      <w:lang w:val="en-US"/>
    </w:rPr>
  </w:style>
  <w:style w:type="character" w:styleId="Hypertextovodkaz">
    <w:name w:val="Hyperlink"/>
    <w:uiPriority w:val="99"/>
    <w:rsid w:val="00444CD9"/>
    <w:rPr>
      <w:color w:val="0000FF"/>
      <w:u w:val="single"/>
    </w:rPr>
  </w:style>
  <w:style w:type="character" w:customStyle="1" w:styleId="BodChar">
    <w:name w:val="Bod Char"/>
    <w:rsid w:val="00444CD9"/>
    <w:rPr>
      <w:rFonts w:ascii="Arial" w:hAnsi="Arial"/>
      <w:kern w:val="28"/>
      <w:lang w:val="en-US" w:eastAsia="cs-CZ" w:bidi="ar-SA"/>
    </w:rPr>
  </w:style>
  <w:style w:type="character" w:customStyle="1" w:styleId="CharChar15">
    <w:name w:val="Char Char15"/>
    <w:rsid w:val="00444CD9"/>
    <w:rPr>
      <w:rFonts w:ascii="Arial" w:hAnsi="Arial"/>
      <w:b/>
      <w:caps/>
      <w:kern w:val="28"/>
      <w:sz w:val="28"/>
      <w:lang w:val="en-US"/>
    </w:rPr>
  </w:style>
  <w:style w:type="character" w:customStyle="1" w:styleId="CharChar14">
    <w:name w:val="Char Char14"/>
    <w:rsid w:val="00444CD9"/>
    <w:rPr>
      <w:rFonts w:ascii="Arial" w:hAnsi="Arial"/>
      <w:b/>
      <w:caps/>
      <w:kern w:val="28"/>
      <w:sz w:val="26"/>
    </w:rPr>
  </w:style>
  <w:style w:type="character" w:customStyle="1" w:styleId="CharChar13">
    <w:name w:val="Char Char13"/>
    <w:rsid w:val="00444CD9"/>
    <w:rPr>
      <w:rFonts w:ascii="Arial" w:hAnsi="Arial"/>
      <w:b/>
      <w:caps/>
      <w:kern w:val="28"/>
      <w:sz w:val="24"/>
    </w:rPr>
  </w:style>
  <w:style w:type="character" w:customStyle="1" w:styleId="CharChar12">
    <w:name w:val="Char Char12"/>
    <w:rsid w:val="00444CD9"/>
    <w:rPr>
      <w:rFonts w:ascii="Arial" w:hAnsi="Arial"/>
      <w:b/>
      <w:caps/>
      <w:kern w:val="28"/>
      <w:sz w:val="22"/>
      <w:lang w:val="en-US"/>
    </w:rPr>
  </w:style>
  <w:style w:type="character" w:customStyle="1" w:styleId="CharChar11">
    <w:name w:val="Char Char11"/>
    <w:rsid w:val="00444CD9"/>
    <w:rPr>
      <w:rFonts w:ascii="Arial (WE)" w:hAnsi="Arial (WE)"/>
      <w:kern w:val="28"/>
      <w:sz w:val="22"/>
      <w:lang w:val="en-US"/>
    </w:rPr>
  </w:style>
  <w:style w:type="character" w:customStyle="1" w:styleId="CharChar10">
    <w:name w:val="Char Char10"/>
    <w:rsid w:val="00444CD9"/>
    <w:rPr>
      <w:rFonts w:ascii="Arial (WE)" w:hAnsi="Arial (WE)"/>
      <w:i/>
      <w:kern w:val="28"/>
      <w:sz w:val="22"/>
      <w:lang w:val="en-US"/>
    </w:rPr>
  </w:style>
  <w:style w:type="character" w:customStyle="1" w:styleId="CharChar9">
    <w:name w:val="Char Char9"/>
    <w:rsid w:val="00444CD9"/>
    <w:rPr>
      <w:rFonts w:ascii="Arial (WE)" w:hAnsi="Arial (WE)"/>
      <w:kern w:val="28"/>
      <w:lang w:val="en-US"/>
    </w:rPr>
  </w:style>
  <w:style w:type="character" w:customStyle="1" w:styleId="CharChar8">
    <w:name w:val="Char Char8"/>
    <w:rsid w:val="00444CD9"/>
    <w:rPr>
      <w:rFonts w:ascii="Arial (WE)" w:hAnsi="Arial (WE)"/>
      <w:i/>
      <w:kern w:val="28"/>
      <w:lang w:val="en-US"/>
    </w:rPr>
  </w:style>
  <w:style w:type="character" w:customStyle="1" w:styleId="CharChar7">
    <w:name w:val="Char Char7"/>
    <w:rsid w:val="00444CD9"/>
    <w:rPr>
      <w:rFonts w:ascii="Arial (WE)" w:hAnsi="Arial (WE)"/>
      <w:i/>
      <w:kern w:val="28"/>
      <w:sz w:val="18"/>
      <w:lang w:val="en-US"/>
    </w:rPr>
  </w:style>
  <w:style w:type="character" w:customStyle="1" w:styleId="CharChar6">
    <w:name w:val="Char Char6"/>
    <w:rsid w:val="00444CD9"/>
    <w:rPr>
      <w:rFonts w:ascii="Arial" w:hAnsi="Arial"/>
      <w:kern w:val="28"/>
      <w:sz w:val="18"/>
      <w:lang w:val="en-US"/>
    </w:rPr>
  </w:style>
  <w:style w:type="character" w:customStyle="1" w:styleId="CharChar4">
    <w:name w:val="Char Char4"/>
    <w:rsid w:val="00444CD9"/>
    <w:rPr>
      <w:rFonts w:ascii="Arial" w:hAnsi="Arial"/>
      <w:kern w:val="28"/>
    </w:rPr>
  </w:style>
  <w:style w:type="character" w:customStyle="1" w:styleId="CharChar3">
    <w:name w:val="Char Char3"/>
    <w:rsid w:val="00444CD9"/>
    <w:rPr>
      <w:rFonts w:ascii="Arial" w:hAnsi="Arial"/>
      <w:kern w:val="28"/>
    </w:rPr>
  </w:style>
  <w:style w:type="character" w:customStyle="1" w:styleId="CharChar2">
    <w:name w:val="Char Char2"/>
    <w:rsid w:val="00444CD9"/>
    <w:rPr>
      <w:rFonts w:ascii="Arial" w:hAnsi="Arial" w:cs="Arial"/>
      <w:kern w:val="28"/>
    </w:rPr>
  </w:style>
  <w:style w:type="paragraph" w:styleId="Normlnodsazen">
    <w:name w:val="Normal Indent"/>
    <w:basedOn w:val="Normln"/>
    <w:rsid w:val="009569FC"/>
    <w:pPr>
      <w:ind w:left="708"/>
    </w:pPr>
  </w:style>
  <w:style w:type="paragraph" w:styleId="Rejstk5">
    <w:name w:val="index 5"/>
    <w:basedOn w:val="Normln"/>
    <w:next w:val="Normln"/>
    <w:semiHidden/>
    <w:rsid w:val="009569FC"/>
    <w:pPr>
      <w:ind w:left="1132"/>
    </w:pPr>
  </w:style>
  <w:style w:type="paragraph" w:customStyle="1" w:styleId="odsazen">
    <w:name w:val="odsazení"/>
    <w:basedOn w:val="Normln"/>
    <w:rsid w:val="009569FC"/>
    <w:pPr>
      <w:keepLines/>
      <w:spacing w:before="120"/>
      <w:ind w:left="680"/>
    </w:pPr>
  </w:style>
  <w:style w:type="paragraph" w:customStyle="1" w:styleId="odstavec1">
    <w:name w:val="odstavec1"/>
    <w:basedOn w:val="Normln"/>
    <w:next w:val="Normln"/>
    <w:rsid w:val="009569FC"/>
    <w:pPr>
      <w:keepLines/>
      <w:tabs>
        <w:tab w:val="left" w:pos="1361"/>
      </w:tabs>
      <w:spacing w:before="120"/>
      <w:ind w:left="1360" w:hanging="680"/>
    </w:pPr>
  </w:style>
  <w:style w:type="paragraph" w:customStyle="1" w:styleId="odstavec2">
    <w:name w:val="odstavec2"/>
    <w:basedOn w:val="Normln"/>
    <w:rsid w:val="009569FC"/>
    <w:pPr>
      <w:keepLines/>
      <w:tabs>
        <w:tab w:val="left" w:pos="2041"/>
      </w:tabs>
      <w:spacing w:before="120"/>
      <w:ind w:left="2041" w:hanging="680"/>
    </w:pPr>
  </w:style>
  <w:style w:type="paragraph" w:customStyle="1" w:styleId="Odsazen2">
    <w:name w:val="Odsazení2"/>
    <w:basedOn w:val="Normln"/>
    <w:rsid w:val="009569FC"/>
    <w:pPr>
      <w:tabs>
        <w:tab w:val="left" w:pos="709"/>
        <w:tab w:val="left" w:pos="1418"/>
      </w:tabs>
      <w:spacing w:before="120"/>
      <w:ind w:left="1361"/>
    </w:pPr>
    <w:rPr>
      <w:lang w:val="en-GB"/>
    </w:rPr>
  </w:style>
  <w:style w:type="paragraph" w:customStyle="1" w:styleId="mal">
    <w:name w:val="malý"/>
    <w:basedOn w:val="Normln"/>
    <w:rsid w:val="009569FC"/>
    <w:pPr>
      <w:spacing w:before="240" w:line="240" w:lineRule="atLeast"/>
      <w:ind w:left="1361" w:hanging="680"/>
    </w:pPr>
  </w:style>
  <w:style w:type="paragraph" w:customStyle="1" w:styleId="Normalbezzalom">
    <w:name w:val="Normal bez zalom"/>
    <w:basedOn w:val="Normln"/>
    <w:rsid w:val="009569FC"/>
    <w:pPr>
      <w:spacing w:before="240"/>
      <w:ind w:left="680"/>
    </w:pPr>
  </w:style>
  <w:style w:type="paragraph" w:customStyle="1" w:styleId="supermal">
    <w:name w:val="super malý"/>
    <w:basedOn w:val="mal"/>
    <w:rsid w:val="009569FC"/>
    <w:pPr>
      <w:ind w:left="2041"/>
    </w:pPr>
  </w:style>
  <w:style w:type="paragraph" w:customStyle="1" w:styleId="odstavcea">
    <w:name w:val="odstavce (a)"/>
    <w:basedOn w:val="Normln"/>
    <w:rsid w:val="009569FC"/>
    <w:pPr>
      <w:spacing w:before="120" w:line="360" w:lineRule="atLeast"/>
      <w:ind w:left="1361" w:right="-483" w:hanging="680"/>
    </w:pPr>
  </w:style>
  <w:style w:type="paragraph" w:customStyle="1" w:styleId="Norma">
    <w:name w:val="Norma"/>
    <w:basedOn w:val="Normln"/>
    <w:rsid w:val="009569FC"/>
    <w:pPr>
      <w:spacing w:before="240"/>
      <w:ind w:right="-483" w:firstLine="680"/>
    </w:pPr>
    <w:rPr>
      <w:rFonts w:ascii="Sans Serif PS" w:hAnsi="Sans Serif PS"/>
    </w:rPr>
  </w:style>
  <w:style w:type="paragraph" w:customStyle="1" w:styleId="Nor">
    <w:name w:val="Nor"/>
    <w:basedOn w:val="Norma"/>
    <w:rsid w:val="009569FC"/>
    <w:pPr>
      <w:spacing w:before="0"/>
    </w:pPr>
  </w:style>
  <w:style w:type="paragraph" w:customStyle="1" w:styleId="Normalodsazenab">
    <w:name w:val="Normal odsazený ab"/>
    <w:basedOn w:val="Normlnodsazen"/>
    <w:rsid w:val="009569FC"/>
    <w:pPr>
      <w:spacing w:before="240"/>
      <w:ind w:left="1361" w:right="-483" w:hanging="680"/>
    </w:pPr>
    <w:rPr>
      <w:rFonts w:ascii="Sans Serif PS" w:hAnsi="Sans Serif PS"/>
    </w:rPr>
  </w:style>
  <w:style w:type="paragraph" w:customStyle="1" w:styleId="odstavec3">
    <w:name w:val="odstavec3"/>
    <w:basedOn w:val="odstavec2"/>
    <w:rsid w:val="009569FC"/>
    <w:pPr>
      <w:ind w:left="1134" w:hanging="425"/>
    </w:pPr>
    <w:rPr>
      <w:b/>
    </w:rPr>
  </w:style>
  <w:style w:type="paragraph" w:customStyle="1" w:styleId="Normalodsaz">
    <w:name w:val="Normal odsaz"/>
    <w:basedOn w:val="Normlnodsazen"/>
    <w:rsid w:val="009569FC"/>
    <w:pPr>
      <w:spacing w:before="120"/>
      <w:ind w:left="680" w:right="-483"/>
    </w:pPr>
    <w:rPr>
      <w:rFonts w:ascii="Sans Serif PS" w:hAnsi="Sans Serif PS"/>
    </w:rPr>
  </w:style>
  <w:style w:type="paragraph" w:customStyle="1" w:styleId="Normalodsazenaaaa">
    <w:name w:val="Normal odsazený aaaa"/>
    <w:basedOn w:val="Normalodsazenab"/>
    <w:rsid w:val="009569FC"/>
    <w:pPr>
      <w:ind w:left="2041"/>
    </w:pPr>
  </w:style>
  <w:style w:type="paragraph" w:customStyle="1" w:styleId="nadpisyvp">
    <w:name w:val="nadpisyvp"/>
    <w:basedOn w:val="Normln"/>
    <w:rsid w:val="009569FC"/>
    <w:pPr>
      <w:spacing w:before="240" w:line="360" w:lineRule="atLeast"/>
      <w:ind w:left="680"/>
    </w:pPr>
    <w:rPr>
      <w:b/>
      <w:caps/>
      <w:u w:val="single"/>
    </w:rPr>
  </w:style>
  <w:style w:type="paragraph" w:customStyle="1" w:styleId="Nadp11">
    <w:name w:val="Nadp1.1*"/>
    <w:basedOn w:val="Normln"/>
    <w:rsid w:val="009569FC"/>
    <w:pPr>
      <w:spacing w:before="240"/>
      <w:ind w:left="680" w:hanging="680"/>
    </w:pPr>
    <w:rPr>
      <w:b/>
      <w:caps/>
      <w:u w:val="single"/>
    </w:rPr>
  </w:style>
  <w:style w:type="paragraph" w:customStyle="1" w:styleId="norml">
    <w:name w:val="norml"/>
    <w:basedOn w:val="Normln"/>
    <w:rsid w:val="009569FC"/>
    <w:pPr>
      <w:spacing w:before="240" w:line="360" w:lineRule="atLeast"/>
      <w:ind w:left="680" w:right="-483"/>
    </w:pPr>
  </w:style>
  <w:style w:type="paragraph" w:customStyle="1" w:styleId="Odsazen3">
    <w:name w:val="Odsazení3"/>
    <w:basedOn w:val="Odsazen2"/>
    <w:rsid w:val="009569FC"/>
    <w:pPr>
      <w:tabs>
        <w:tab w:val="clear" w:pos="709"/>
        <w:tab w:val="clear" w:pos="1418"/>
        <w:tab w:val="left" w:pos="680"/>
        <w:tab w:val="left" w:pos="1361"/>
      </w:tabs>
      <w:spacing w:before="0"/>
      <w:ind w:left="2041"/>
    </w:pPr>
    <w:rPr>
      <w:lang w:val="cs-CZ"/>
    </w:rPr>
  </w:style>
  <w:style w:type="paragraph" w:customStyle="1" w:styleId="Normal1">
    <w:name w:val="Normal 1"/>
    <w:basedOn w:val="Normln"/>
    <w:rsid w:val="009569FC"/>
    <w:pPr>
      <w:spacing w:line="360" w:lineRule="atLeast"/>
      <w:ind w:left="1560" w:right="-6" w:hanging="709"/>
    </w:pPr>
    <w:rPr>
      <w:sz w:val="26"/>
    </w:rPr>
  </w:style>
  <w:style w:type="paragraph" w:customStyle="1" w:styleId="11">
    <w:name w:val="1.1."/>
    <w:basedOn w:val="Normln"/>
    <w:rsid w:val="009569FC"/>
    <w:pPr>
      <w:spacing w:line="360" w:lineRule="atLeast"/>
      <w:ind w:left="1560" w:right="-6" w:hanging="709"/>
    </w:pPr>
    <w:rPr>
      <w:sz w:val="28"/>
    </w:rPr>
  </w:style>
  <w:style w:type="paragraph" w:customStyle="1" w:styleId="Pokus">
    <w:name w:val="Pokus"/>
    <w:basedOn w:val="Normln"/>
    <w:rsid w:val="009569FC"/>
    <w:pPr>
      <w:tabs>
        <w:tab w:val="left" w:pos="1418"/>
      </w:tabs>
      <w:spacing w:before="120"/>
      <w:ind w:left="1418" w:hanging="1418"/>
    </w:pPr>
    <w:rPr>
      <w:rFonts w:ascii="Times New Roman" w:hAnsi="Times New Roman"/>
    </w:rPr>
  </w:style>
  <w:style w:type="paragraph" w:customStyle="1" w:styleId="Odrazit">
    <w:name w:val="Odrazit"/>
    <w:basedOn w:val="Odstavec0"/>
    <w:rsid w:val="009569FC"/>
    <w:pPr>
      <w:ind w:left="1361" w:hanging="1361"/>
    </w:pPr>
    <w:rPr>
      <w:kern w:val="28"/>
    </w:rPr>
  </w:style>
  <w:style w:type="paragraph" w:customStyle="1" w:styleId="Normal10">
    <w:name w:val="Normal1"/>
    <w:basedOn w:val="Normln"/>
    <w:rsid w:val="009569FC"/>
    <w:pPr>
      <w:spacing w:before="120"/>
      <w:ind w:left="284"/>
    </w:pPr>
    <w:rPr>
      <w:rFonts w:ascii="Times New Roman" w:hAnsi="Times New Roman"/>
    </w:rPr>
  </w:style>
  <w:style w:type="paragraph" w:customStyle="1" w:styleId="Normal2">
    <w:name w:val="Normal2"/>
    <w:basedOn w:val="Normln"/>
    <w:rsid w:val="009569FC"/>
    <w:pPr>
      <w:spacing w:before="120"/>
      <w:ind w:left="454"/>
    </w:pPr>
    <w:rPr>
      <w:rFonts w:ascii="Times New Roman" w:hAnsi="Times New Roman"/>
    </w:rPr>
  </w:style>
  <w:style w:type="paragraph" w:customStyle="1" w:styleId="Normal3">
    <w:name w:val="Normal3"/>
    <w:basedOn w:val="Normln"/>
    <w:rsid w:val="009569FC"/>
    <w:pPr>
      <w:spacing w:before="120"/>
      <w:ind w:left="624"/>
    </w:pPr>
    <w:rPr>
      <w:rFonts w:ascii="Times New Roman" w:hAnsi="Times New Roman"/>
    </w:rPr>
  </w:style>
  <w:style w:type="paragraph" w:customStyle="1" w:styleId="Normal1odst2">
    <w:name w:val="Normal1odst2"/>
    <w:basedOn w:val="Normal10"/>
    <w:rsid w:val="009569FC"/>
    <w:pPr>
      <w:spacing w:before="0"/>
      <w:ind w:left="737"/>
    </w:pPr>
  </w:style>
  <w:style w:type="paragraph" w:customStyle="1" w:styleId="Normal2odst1">
    <w:name w:val="Normal2odst1"/>
    <w:basedOn w:val="Normal2"/>
    <w:rsid w:val="009569FC"/>
    <w:pPr>
      <w:spacing w:before="0"/>
      <w:ind w:left="624"/>
    </w:pPr>
  </w:style>
  <w:style w:type="paragraph" w:customStyle="1" w:styleId="Normal1odst1">
    <w:name w:val="Normal1odst1"/>
    <w:basedOn w:val="Normal10"/>
    <w:rsid w:val="009569FC"/>
    <w:pPr>
      <w:spacing w:before="0"/>
      <w:ind w:left="454"/>
    </w:pPr>
  </w:style>
  <w:style w:type="paragraph" w:customStyle="1" w:styleId="Normal2odst2">
    <w:name w:val="Normal2odst2"/>
    <w:basedOn w:val="Normal2odst1"/>
    <w:rsid w:val="009569FC"/>
    <w:pPr>
      <w:ind w:left="907"/>
    </w:pPr>
  </w:style>
  <w:style w:type="paragraph" w:customStyle="1" w:styleId="Normal3odst1">
    <w:name w:val="Normal3odst1"/>
    <w:basedOn w:val="Normal3"/>
    <w:rsid w:val="009569FC"/>
    <w:pPr>
      <w:spacing w:before="0"/>
      <w:ind w:left="794"/>
    </w:pPr>
  </w:style>
  <w:style w:type="paragraph" w:customStyle="1" w:styleId="Normal3odst2">
    <w:name w:val="Normal3odst2"/>
    <w:basedOn w:val="Normal3odst1"/>
    <w:rsid w:val="009569FC"/>
    <w:pPr>
      <w:ind w:left="1077"/>
    </w:pPr>
  </w:style>
  <w:style w:type="paragraph" w:customStyle="1" w:styleId="odstavec10">
    <w:name w:val="odstavec 1"/>
    <w:basedOn w:val="Normln"/>
    <w:next w:val="Normln"/>
    <w:rsid w:val="009569FC"/>
    <w:pPr>
      <w:keepNext/>
      <w:keepLines/>
      <w:tabs>
        <w:tab w:val="left" w:pos="1361"/>
      </w:tabs>
      <w:ind w:left="1361" w:hanging="680"/>
    </w:pPr>
  </w:style>
  <w:style w:type="paragraph" w:customStyle="1" w:styleId="Odst10">
    <w:name w:val="Odst_1"/>
    <w:basedOn w:val="Normln"/>
    <w:rsid w:val="009569FC"/>
    <w:pPr>
      <w:keepLines/>
      <w:ind w:left="284"/>
    </w:pPr>
  </w:style>
  <w:style w:type="character" w:customStyle="1" w:styleId="Char2">
    <w:name w:val="Char2"/>
    <w:rsid w:val="009569FC"/>
    <w:rPr>
      <w:rFonts w:ascii="Arial" w:hAnsi="Arial"/>
      <w:b/>
      <w:caps/>
      <w:noProof/>
      <w:kern w:val="28"/>
      <w:sz w:val="26"/>
      <w:szCs w:val="26"/>
      <w:lang w:val="cs-CZ" w:eastAsia="cs-CZ" w:bidi="ar-SA"/>
    </w:rPr>
  </w:style>
  <w:style w:type="character" w:customStyle="1" w:styleId="Char1">
    <w:name w:val="Char1"/>
    <w:rsid w:val="009569FC"/>
    <w:rPr>
      <w:rFonts w:ascii="Arial" w:hAnsi="Arial"/>
      <w:b/>
      <w:caps/>
      <w:kern w:val="28"/>
      <w:sz w:val="24"/>
      <w:lang w:val="cs-CZ" w:eastAsia="cs-CZ" w:bidi="ar-SA"/>
    </w:rPr>
  </w:style>
  <w:style w:type="character" w:customStyle="1" w:styleId="Char">
    <w:name w:val="Char"/>
    <w:rsid w:val="009569FC"/>
    <w:rPr>
      <w:rFonts w:ascii="Arial" w:hAnsi="Arial"/>
      <w:b/>
      <w:caps/>
      <w:kern w:val="28"/>
      <w:sz w:val="22"/>
      <w:lang w:val="cs-CZ" w:eastAsia="cs-CZ" w:bidi="ar-SA"/>
    </w:rPr>
  </w:style>
  <w:style w:type="paragraph" w:customStyle="1" w:styleId="StylZarovnatdobloku">
    <w:name w:val="Styl Zarovnat do bloku"/>
    <w:basedOn w:val="Normln"/>
    <w:uiPriority w:val="99"/>
    <w:rsid w:val="009569FC"/>
  </w:style>
  <w:style w:type="paragraph" w:customStyle="1" w:styleId="StylOdrkaZarovnatdobloku">
    <w:name w:val="Styl Odrážka + Zarovnat do bloku"/>
    <w:basedOn w:val="Odrka"/>
    <w:rsid w:val="009569FC"/>
    <w:pPr>
      <w:tabs>
        <w:tab w:val="clear" w:pos="0"/>
        <w:tab w:val="num" w:pos="360"/>
      </w:tabs>
      <w:spacing w:after="120"/>
      <w:ind w:left="357" w:hanging="357"/>
    </w:pPr>
  </w:style>
  <w:style w:type="character" w:customStyle="1" w:styleId="Nadpis4CharChar">
    <w:name w:val="Nadpis 4;Char Char"/>
    <w:rsid w:val="009569FC"/>
    <w:rPr>
      <w:rFonts w:ascii="Arial" w:hAnsi="Arial"/>
      <w:b/>
      <w:caps/>
      <w:kern w:val="28"/>
      <w:sz w:val="22"/>
      <w:lang w:val="cs-CZ" w:eastAsia="cs-CZ" w:bidi="ar-SA"/>
    </w:rPr>
  </w:style>
  <w:style w:type="paragraph" w:customStyle="1" w:styleId="odstavec4">
    <w:name w:val="odstavec"/>
    <w:basedOn w:val="Normln"/>
    <w:rsid w:val="009569FC"/>
    <w:pPr>
      <w:ind w:left="851"/>
    </w:pPr>
    <w:rPr>
      <w:sz w:val="20"/>
      <w:lang w:eastAsia="en-US"/>
    </w:rPr>
  </w:style>
  <w:style w:type="paragraph" w:customStyle="1" w:styleId="BodyText31">
    <w:name w:val="Body Text 31"/>
    <w:basedOn w:val="Normln"/>
    <w:rsid w:val="009569FC"/>
    <w:rPr>
      <w:rFonts w:ascii="Times New Roman" w:hAnsi="Times New Roman"/>
    </w:rPr>
  </w:style>
  <w:style w:type="character" w:styleId="Sledovanodkaz">
    <w:name w:val="FollowedHyperlink"/>
    <w:rsid w:val="009569FC"/>
    <w:rPr>
      <w:color w:val="800080"/>
      <w:u w:val="single"/>
    </w:rPr>
  </w:style>
  <w:style w:type="character" w:customStyle="1" w:styleId="PodnadpisChar1">
    <w:name w:val="Podnadpis Char1"/>
    <w:rsid w:val="009569FC"/>
    <w:rPr>
      <w:rFonts w:ascii="Arial" w:hAnsi="Arial"/>
      <w:b/>
      <w:kern w:val="28"/>
      <w:sz w:val="22"/>
      <w:lang w:val="cs-CZ" w:eastAsia="cs-CZ" w:bidi="ar-SA"/>
    </w:rPr>
  </w:style>
  <w:style w:type="paragraph" w:styleId="Zkladntext3">
    <w:name w:val="Body Text 3"/>
    <w:basedOn w:val="Normln"/>
    <w:link w:val="Zkladntext3Char"/>
    <w:rsid w:val="009569FC"/>
  </w:style>
  <w:style w:type="character" w:customStyle="1" w:styleId="Zkladntext3Char">
    <w:name w:val="Základní text 3 Char"/>
    <w:link w:val="Zkladntext3"/>
    <w:rsid w:val="009569FC"/>
    <w:rPr>
      <w:rFonts w:ascii="Arial" w:hAnsi="Arial" w:cs="Arial"/>
      <w:sz w:val="24"/>
      <w:szCs w:val="24"/>
    </w:rPr>
  </w:style>
  <w:style w:type="character" w:customStyle="1" w:styleId="Char0">
    <w:name w:val="Char"/>
    <w:rsid w:val="00265655"/>
    <w:rPr>
      <w:rFonts w:ascii="Arial" w:hAnsi="Arial"/>
      <w:b/>
      <w:caps/>
      <w:kern w:val="28"/>
      <w:sz w:val="24"/>
      <w:lang w:val="cs-CZ" w:eastAsia="cs-CZ" w:bidi="ar-SA"/>
    </w:rPr>
  </w:style>
  <w:style w:type="character" w:customStyle="1" w:styleId="OdstavecChar1">
    <w:name w:val="Odstavec Char1"/>
    <w:rsid w:val="009569FC"/>
    <w:rPr>
      <w:rFonts w:ascii="Arial" w:hAnsi="Arial"/>
      <w:kern w:val="28"/>
      <w:sz w:val="22"/>
      <w:lang w:val="cs-CZ" w:eastAsia="cs-CZ" w:bidi="ar-SA"/>
    </w:rPr>
  </w:style>
  <w:style w:type="paragraph" w:styleId="Nzev">
    <w:name w:val="Title"/>
    <w:basedOn w:val="Normln"/>
    <w:qFormat/>
    <w:rsid w:val="009569FC"/>
    <w:pPr>
      <w:jc w:val="center"/>
    </w:pPr>
    <w:rPr>
      <w:b/>
      <w:bCs/>
      <w:caps/>
    </w:rPr>
  </w:style>
  <w:style w:type="paragraph" w:customStyle="1" w:styleId="Nadpis40">
    <w:name w:val="Nadpis_4"/>
    <w:basedOn w:val="Normln"/>
    <w:next w:val="Normln"/>
    <w:autoRedefine/>
    <w:rsid w:val="009569FC"/>
    <w:pPr>
      <w:widowControl w:val="0"/>
      <w:tabs>
        <w:tab w:val="num" w:pos="1506"/>
      </w:tabs>
      <w:ind w:left="1506" w:hanging="1080"/>
    </w:pPr>
    <w:rPr>
      <w:rFonts w:ascii="Times New Roman" w:hAnsi="Times New Roman"/>
      <w:snapToGrid w:val="0"/>
      <w:spacing w:val="24"/>
    </w:rPr>
  </w:style>
  <w:style w:type="paragraph" w:customStyle="1" w:styleId="Nadpis24">
    <w:name w:val="Nadpis 2_4"/>
    <w:basedOn w:val="Normln"/>
    <w:rsid w:val="009569FC"/>
    <w:rPr>
      <w:sz w:val="20"/>
    </w:rPr>
  </w:style>
  <w:style w:type="paragraph" w:customStyle="1" w:styleId="berschrift2Anfrage2">
    <w:name w:val="Überschrift 2.Anfrage 2"/>
    <w:basedOn w:val="Normln"/>
    <w:next w:val="Normln"/>
    <w:rsid w:val="009569FC"/>
    <w:pPr>
      <w:keepNext/>
      <w:tabs>
        <w:tab w:val="num" w:pos="576"/>
      </w:tabs>
      <w:spacing w:before="240" w:after="60"/>
      <w:ind w:left="576" w:hanging="576"/>
      <w:outlineLvl w:val="1"/>
    </w:pPr>
    <w:rPr>
      <w:rFonts w:ascii="Arial Fett" w:hAnsi="Arial Fett"/>
      <w:b/>
      <w:sz w:val="20"/>
      <w:lang w:val="en-GB" w:eastAsia="de-DE"/>
    </w:rPr>
  </w:style>
  <w:style w:type="paragraph" w:customStyle="1" w:styleId="FlietextAufz">
    <w:name w:val="Fließtext/Aufz."/>
    <w:basedOn w:val="Normln"/>
    <w:rsid w:val="009569FC"/>
    <w:rPr>
      <w:lang w:val="en-GB"/>
    </w:rPr>
  </w:style>
  <w:style w:type="paragraph" w:customStyle="1" w:styleId="Aufzspecial">
    <w:name w:val="Aufz. special"/>
    <w:basedOn w:val="Normln"/>
    <w:next w:val="Normln"/>
    <w:rsid w:val="009569FC"/>
    <w:pPr>
      <w:tabs>
        <w:tab w:val="left" w:pos="567"/>
        <w:tab w:val="left" w:pos="5387"/>
        <w:tab w:val="left" w:pos="6521"/>
        <w:tab w:val="left" w:pos="7371"/>
      </w:tabs>
      <w:ind w:left="283" w:hanging="283"/>
    </w:pPr>
    <w:rPr>
      <w:lang w:val="en-GB"/>
    </w:rPr>
  </w:style>
  <w:style w:type="paragraph" w:customStyle="1" w:styleId="Aufzhlungen">
    <w:name w:val="Aufzählungen"/>
    <w:basedOn w:val="FlietextAufz"/>
    <w:rsid w:val="009569FC"/>
    <w:pPr>
      <w:ind w:left="283" w:hanging="283"/>
    </w:pPr>
  </w:style>
  <w:style w:type="character" w:customStyle="1" w:styleId="Flietbold">
    <w:name w:val="Fließt. bold"/>
    <w:rsid w:val="009569FC"/>
    <w:rPr>
      <w:rFonts w:ascii="Arial" w:hAnsi="Arial"/>
      <w:b/>
      <w:color w:val="auto"/>
      <w:sz w:val="22"/>
      <w:u w:val="none"/>
      <w:vertAlign w:val="baseline"/>
    </w:rPr>
  </w:style>
  <w:style w:type="paragraph" w:customStyle="1" w:styleId="ek2">
    <w:name w:val="ek2"/>
    <w:basedOn w:val="Normln"/>
    <w:rsid w:val="009569FC"/>
    <w:pPr>
      <w:tabs>
        <w:tab w:val="left" w:pos="1702"/>
      </w:tabs>
      <w:ind w:left="1701"/>
    </w:pPr>
    <w:rPr>
      <w:sz w:val="26"/>
      <w:lang w:val="de-DE" w:eastAsia="de-DE"/>
    </w:rPr>
  </w:style>
  <w:style w:type="paragraph" w:customStyle="1" w:styleId="gk2">
    <w:name w:val="gk2"/>
    <w:basedOn w:val="Normln"/>
    <w:rsid w:val="009569FC"/>
    <w:pPr>
      <w:tabs>
        <w:tab w:val="left" w:pos="1134"/>
      </w:tabs>
      <w:ind w:left="1134"/>
    </w:pPr>
    <w:rPr>
      <w:lang w:val="de-DE" w:eastAsia="de-DE"/>
    </w:rPr>
  </w:style>
  <w:style w:type="paragraph" w:customStyle="1" w:styleId="berschrift3BBPHdl03">
    <w:name w:val="Überschrift 3.BBP_Hdl03"/>
    <w:basedOn w:val="Normln"/>
    <w:rsid w:val="009569FC"/>
    <w:pPr>
      <w:keepNext/>
      <w:spacing w:after="240"/>
      <w:outlineLvl w:val="2"/>
    </w:pPr>
    <w:rPr>
      <w:b/>
      <w:lang w:val="en-GB" w:eastAsia="de-DE"/>
    </w:rPr>
  </w:style>
  <w:style w:type="paragraph" w:customStyle="1" w:styleId="Text">
    <w:name w:val="Text"/>
    <w:aliases w:val="simple"/>
    <w:basedOn w:val="Normln"/>
    <w:rsid w:val="009569FC"/>
    <w:pPr>
      <w:widowControl w:val="0"/>
      <w:tabs>
        <w:tab w:val="left" w:pos="1296"/>
        <w:tab w:val="left" w:pos="1872"/>
        <w:tab w:val="left" w:pos="3024"/>
        <w:tab w:val="left" w:pos="4176"/>
        <w:tab w:val="left" w:pos="5328"/>
        <w:tab w:val="left" w:pos="6480"/>
        <w:tab w:val="left" w:pos="7488"/>
        <w:tab w:val="right" w:pos="9240"/>
      </w:tabs>
      <w:spacing w:before="40" w:after="80" w:line="240" w:lineRule="exact"/>
      <w:ind w:left="720"/>
    </w:pPr>
    <w:rPr>
      <w:lang w:val="en-GB"/>
    </w:rPr>
  </w:style>
  <w:style w:type="paragraph" w:customStyle="1" w:styleId="BodyText1">
    <w:name w:val="Body Text1"/>
    <w:rsid w:val="009569FC"/>
    <w:rPr>
      <w:rFonts w:ascii="Tms Rmn" w:hAnsi="Tms Rmn"/>
      <w:color w:val="000000"/>
      <w:sz w:val="24"/>
      <w:lang w:val="en-US"/>
    </w:rPr>
  </w:style>
  <w:style w:type="paragraph" w:customStyle="1" w:styleId="Bullets">
    <w:name w:val="Bullets"/>
    <w:rsid w:val="009569FC"/>
    <w:pPr>
      <w:spacing w:before="56" w:after="56"/>
      <w:ind w:left="1139"/>
      <w:jc w:val="both"/>
    </w:pPr>
    <w:rPr>
      <w:color w:val="000000"/>
      <w:sz w:val="24"/>
      <w:lang w:val="de-DE"/>
    </w:rPr>
  </w:style>
  <w:style w:type="paragraph" w:customStyle="1" w:styleId="Einrck1A">
    <w:name w:val="Einrück1A"/>
    <w:rsid w:val="009569FC"/>
    <w:pPr>
      <w:tabs>
        <w:tab w:val="left" w:pos="1134"/>
        <w:tab w:val="left" w:pos="1875"/>
        <w:tab w:val="left" w:pos="3420"/>
        <w:tab w:val="left" w:pos="5145"/>
        <w:tab w:val="left" w:pos="6840"/>
      </w:tabs>
      <w:spacing w:line="294" w:lineRule="atLeast"/>
      <w:ind w:left="1134" w:hanging="1134"/>
    </w:pPr>
    <w:rPr>
      <w:rFonts w:ascii="Helv" w:hAnsi="Helv"/>
      <w:snapToGrid w:val="0"/>
      <w:color w:val="000000"/>
      <w:sz w:val="22"/>
      <w:lang w:val="de-DE" w:eastAsia="de-DE"/>
    </w:rPr>
  </w:style>
  <w:style w:type="paragraph" w:customStyle="1" w:styleId="Vorgabetext">
    <w:name w:val="Vorgabetext"/>
    <w:basedOn w:val="Normln"/>
    <w:rsid w:val="009569FC"/>
    <w:rPr>
      <w:lang w:val="en-US"/>
    </w:rPr>
  </w:style>
  <w:style w:type="paragraph" w:customStyle="1" w:styleId="Einrck1">
    <w:name w:val="Einrück1"/>
    <w:rsid w:val="009569FC"/>
    <w:pPr>
      <w:spacing w:line="294" w:lineRule="atLeast"/>
    </w:pPr>
    <w:rPr>
      <w:rFonts w:ascii="Arial" w:hAnsi="Arial"/>
      <w:snapToGrid w:val="0"/>
      <w:color w:val="000000"/>
      <w:sz w:val="24"/>
      <w:lang w:val="de-DE" w:eastAsia="de-DE"/>
    </w:rPr>
  </w:style>
  <w:style w:type="paragraph" w:customStyle="1" w:styleId="berschrift">
    <w:name w:val="Überschrift"/>
    <w:rsid w:val="009569FC"/>
    <w:pPr>
      <w:spacing w:line="294" w:lineRule="atLeast"/>
    </w:pPr>
    <w:rPr>
      <w:rFonts w:ascii="Helv" w:hAnsi="Helv"/>
      <w:b/>
      <w:snapToGrid w:val="0"/>
      <w:color w:val="000000"/>
      <w:sz w:val="28"/>
      <w:u w:val="single"/>
      <w:lang w:val="de-DE" w:eastAsia="de-DE"/>
    </w:rPr>
  </w:style>
  <w:style w:type="paragraph" w:customStyle="1" w:styleId="berschrift0">
    <w:name w:val="überschrift"/>
    <w:rsid w:val="009569FC"/>
    <w:pPr>
      <w:spacing w:line="294" w:lineRule="atLeast"/>
    </w:pPr>
    <w:rPr>
      <w:rFonts w:ascii="Arial" w:hAnsi="Arial"/>
      <w:snapToGrid w:val="0"/>
      <w:color w:val="000000"/>
      <w:sz w:val="24"/>
      <w:lang w:val="de-DE" w:eastAsia="de-DE"/>
    </w:rPr>
  </w:style>
  <w:style w:type="paragraph" w:customStyle="1" w:styleId="Einrck2A">
    <w:name w:val="Einrück2A"/>
    <w:rsid w:val="009569FC"/>
    <w:pPr>
      <w:spacing w:line="294" w:lineRule="atLeast"/>
    </w:pPr>
    <w:rPr>
      <w:rFonts w:ascii="Arial" w:hAnsi="Arial"/>
      <w:snapToGrid w:val="0"/>
      <w:color w:val="000000"/>
      <w:sz w:val="24"/>
      <w:lang w:val="de-DE" w:eastAsia="de-DE"/>
    </w:rPr>
  </w:style>
  <w:style w:type="paragraph" w:customStyle="1" w:styleId="TechnDaten">
    <w:name w:val="Techn.Daten"/>
    <w:rsid w:val="009569FC"/>
    <w:pPr>
      <w:spacing w:line="294" w:lineRule="atLeast"/>
    </w:pPr>
    <w:rPr>
      <w:rFonts w:ascii="Arial" w:hAnsi="Arial"/>
      <w:snapToGrid w:val="0"/>
      <w:color w:val="000000"/>
      <w:sz w:val="24"/>
      <w:lang w:val="de-DE" w:eastAsia="de-DE"/>
    </w:rPr>
  </w:style>
  <w:style w:type="paragraph" w:customStyle="1" w:styleId="Zazen">
    <w:name w:val="Zařízení"/>
    <w:basedOn w:val="Normln"/>
    <w:rsid w:val="009569FC"/>
    <w:rPr>
      <w:rFonts w:ascii="Times New Roman" w:hAnsi="Times New Roman"/>
      <w:b/>
      <w:sz w:val="28"/>
      <w:u w:val="single"/>
    </w:rPr>
  </w:style>
  <w:style w:type="paragraph" w:customStyle="1" w:styleId="dajeodza">
    <w:name w:val="Údaje od zač."/>
    <w:basedOn w:val="Normln"/>
    <w:rsid w:val="009569FC"/>
    <w:pPr>
      <w:tabs>
        <w:tab w:val="left" w:pos="0"/>
        <w:tab w:val="right" w:pos="7230"/>
        <w:tab w:val="left" w:pos="7371"/>
      </w:tabs>
    </w:pPr>
    <w:rPr>
      <w:rFonts w:ascii="Times New Roman" w:hAnsi="Times New Roman"/>
    </w:rPr>
  </w:style>
  <w:style w:type="paragraph" w:customStyle="1" w:styleId="dajepos">
    <w:name w:val="Údaje pos."/>
    <w:basedOn w:val="dajeodza"/>
    <w:rsid w:val="009569FC"/>
    <w:pPr>
      <w:tabs>
        <w:tab w:val="clear" w:pos="0"/>
        <w:tab w:val="left" w:pos="1134"/>
      </w:tabs>
    </w:pPr>
  </w:style>
  <w:style w:type="paragraph" w:customStyle="1" w:styleId="Materily">
    <w:name w:val="Materiály"/>
    <w:basedOn w:val="Normln"/>
    <w:rsid w:val="009569FC"/>
    <w:pPr>
      <w:tabs>
        <w:tab w:val="left" w:pos="851"/>
        <w:tab w:val="left" w:pos="3402"/>
      </w:tabs>
    </w:pPr>
    <w:rPr>
      <w:rFonts w:ascii="Times New Roman" w:hAnsi="Times New Roman"/>
    </w:rPr>
  </w:style>
  <w:style w:type="paragraph" w:customStyle="1" w:styleId="Normln0">
    <w:name w:val="NormŕlnŐ"/>
    <w:rsid w:val="009569FC"/>
  </w:style>
  <w:style w:type="paragraph" w:customStyle="1" w:styleId="Zkladntextodsazen0">
    <w:name w:val="ZŕkladnŐ text odsazen?"/>
    <w:basedOn w:val="Normln0"/>
    <w:rsid w:val="009569FC"/>
    <w:pPr>
      <w:widowControl w:val="0"/>
      <w:tabs>
        <w:tab w:val="left" w:pos="-720"/>
        <w:tab w:val="left" w:pos="0"/>
        <w:tab w:val="left" w:pos="720"/>
        <w:tab w:val="left" w:pos="1440"/>
      </w:tabs>
      <w:suppressAutoHyphens/>
      <w:ind w:left="1418" w:hanging="1418"/>
    </w:pPr>
    <w:rPr>
      <w:rFonts w:ascii="Wingdings (L$)" w:hAnsi="Wingdings (L$)"/>
      <w:spacing w:val="-2"/>
    </w:rPr>
  </w:style>
  <w:style w:type="paragraph" w:customStyle="1" w:styleId="Zhlav0">
    <w:name w:val="ZŕhlavŐ"/>
    <w:basedOn w:val="Normln0"/>
    <w:rsid w:val="009569FC"/>
    <w:pPr>
      <w:tabs>
        <w:tab w:val="center" w:pos="4536"/>
        <w:tab w:val="right" w:pos="9072"/>
      </w:tabs>
    </w:pPr>
  </w:style>
  <w:style w:type="paragraph" w:customStyle="1" w:styleId="Normln1">
    <w:name w:val="Norm‡ln’"/>
    <w:rsid w:val="009569FC"/>
  </w:style>
  <w:style w:type="paragraph" w:customStyle="1" w:styleId="Zpat0">
    <w:name w:val="Z‡pat’"/>
    <w:basedOn w:val="Normln1"/>
    <w:rsid w:val="009569FC"/>
    <w:pPr>
      <w:tabs>
        <w:tab w:val="center" w:pos="4536"/>
        <w:tab w:val="right" w:pos="9072"/>
      </w:tabs>
    </w:pPr>
  </w:style>
  <w:style w:type="paragraph" w:customStyle="1" w:styleId="Zkladntextodsazen30">
    <w:name w:val="Z‡kladn’ text odsazen? 3"/>
    <w:basedOn w:val="Normln1"/>
    <w:rsid w:val="009569FC"/>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113"/>
      <w:jc w:val="both"/>
    </w:pPr>
    <w:rPr>
      <w:rFonts w:ascii="Wingdings (L$)" w:hAnsi="Wingdings (L$)"/>
    </w:rPr>
  </w:style>
  <w:style w:type="paragraph" w:customStyle="1" w:styleId="Zkladntext20">
    <w:name w:val="ZŕkladnŐ text 2"/>
    <w:basedOn w:val="Normln0"/>
    <w:rsid w:val="009569FC"/>
    <w:pPr>
      <w:widowControl w:val="0"/>
      <w:tabs>
        <w:tab w:val="left" w:pos="-720"/>
      </w:tabs>
      <w:suppressAutoHyphens/>
      <w:jc w:val="both"/>
    </w:pPr>
    <w:rPr>
      <w:rFonts w:ascii="Wingdings (L$)" w:hAnsi="Wingdings (L$)"/>
      <w:spacing w:val="-2"/>
    </w:rPr>
  </w:style>
  <w:style w:type="paragraph" w:customStyle="1" w:styleId="Namen">
    <w:name w:val="Namen"/>
    <w:basedOn w:val="Normln"/>
    <w:rsid w:val="009569FC"/>
    <w:pPr>
      <w:tabs>
        <w:tab w:val="left" w:pos="3402"/>
      </w:tabs>
      <w:spacing w:before="1200" w:line="270" w:lineRule="exact"/>
    </w:pPr>
    <w:rPr>
      <w:lang w:val="en-GB" w:eastAsia="de-DE"/>
    </w:rPr>
  </w:style>
  <w:style w:type="paragraph" w:customStyle="1" w:styleId="Anschrift">
    <w:name w:val="Anschrift"/>
    <w:basedOn w:val="Normln"/>
    <w:rsid w:val="009569FC"/>
    <w:pPr>
      <w:widowControl w:val="0"/>
      <w:tabs>
        <w:tab w:val="left" w:pos="4253"/>
      </w:tabs>
    </w:pPr>
    <w:rPr>
      <w:lang w:val="en-GB" w:eastAsia="de-DE"/>
    </w:rPr>
  </w:style>
  <w:style w:type="paragraph" w:customStyle="1" w:styleId="einrck2">
    <w:name w:val="einrück2"/>
    <w:basedOn w:val="Normln"/>
    <w:rsid w:val="009569FC"/>
    <w:pPr>
      <w:ind w:left="851" w:hanging="851"/>
    </w:pPr>
    <w:rPr>
      <w:rFonts w:ascii="Times New Roman" w:hAnsi="Times New Roman"/>
      <w:lang w:val="de-DE" w:eastAsia="de-DE"/>
    </w:rPr>
  </w:style>
  <w:style w:type="paragraph" w:customStyle="1" w:styleId="specifik">
    <w:name w:val="specifik"/>
    <w:basedOn w:val="Normln"/>
    <w:rsid w:val="009569FC"/>
    <w:pPr>
      <w:ind w:left="851"/>
    </w:pPr>
    <w:rPr>
      <w:rFonts w:ascii="Times New Roman" w:hAnsi="Times New Roman"/>
      <w:color w:val="000000"/>
      <w:kern w:val="20"/>
    </w:rPr>
  </w:style>
  <w:style w:type="paragraph" w:customStyle="1" w:styleId="Normln10">
    <w:name w:val="Normální1"/>
    <w:basedOn w:val="Normln"/>
    <w:rsid w:val="009569FC"/>
    <w:pPr>
      <w:widowControl w:val="0"/>
      <w:spacing w:before="120"/>
      <w:ind w:firstLine="709"/>
    </w:pPr>
  </w:style>
  <w:style w:type="paragraph" w:customStyle="1" w:styleId="Import0">
    <w:name w:val="Import 0"/>
    <w:basedOn w:val="Normln"/>
    <w:rsid w:val="009569F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65" w:lineRule="auto"/>
    </w:pPr>
  </w:style>
  <w:style w:type="character" w:styleId="KlvesniceHTML">
    <w:name w:val="HTML Keyboard"/>
    <w:rsid w:val="009569FC"/>
    <w:rPr>
      <w:rFonts w:ascii="Courier New" w:eastAsia="Times New Roman" w:hAnsi="Courier New" w:cs="Courier New"/>
      <w:sz w:val="20"/>
      <w:szCs w:val="20"/>
    </w:rPr>
  </w:style>
  <w:style w:type="character" w:customStyle="1" w:styleId="PodnadpisChar2">
    <w:name w:val="Podnadpis Char2"/>
    <w:rsid w:val="009569FC"/>
    <w:rPr>
      <w:rFonts w:ascii="Arial" w:hAnsi="Arial"/>
      <w:b/>
      <w:kern w:val="28"/>
      <w:sz w:val="22"/>
      <w:lang w:val="cs-CZ" w:eastAsia="cs-CZ" w:bidi="ar-SA"/>
    </w:rPr>
  </w:style>
  <w:style w:type="paragraph" w:customStyle="1" w:styleId="StylNadpis7ArialBlackLatinka24bLatinkaTunTma">
    <w:name w:val="Styl Nadpis 7 + Arial Black (Latinka) 24 b. (Latinka) Tučné Tma..."/>
    <w:basedOn w:val="Nadpis7"/>
    <w:rsid w:val="009569FC"/>
    <w:pPr>
      <w:numPr>
        <w:ilvl w:val="0"/>
        <w:numId w:val="0"/>
      </w:numPr>
      <w:tabs>
        <w:tab w:val="left" w:pos="1418"/>
        <w:tab w:val="decimal" w:leader="dot" w:pos="7088"/>
        <w:tab w:val="left" w:pos="7513"/>
      </w:tabs>
      <w:spacing w:before="0"/>
      <w:ind w:left="567" w:right="567"/>
      <w:jc w:val="center"/>
    </w:pPr>
    <w:rPr>
      <w:rFonts w:ascii="Arial Black" w:hAnsi="Arial Black"/>
      <w:b/>
      <w:smallCaps/>
      <w:color w:val="800000"/>
      <w:sz w:val="48"/>
      <w:szCs w:val="36"/>
      <w14:shadow w14:blurRad="50800" w14:dist="38100" w14:dir="2700000" w14:sx="100000" w14:sy="100000" w14:kx="0" w14:ky="0" w14:algn="tl">
        <w14:srgbClr w14:val="000000">
          <w14:alpha w14:val="60000"/>
        </w14:srgbClr>
      </w14:shadow>
    </w:rPr>
  </w:style>
  <w:style w:type="character" w:customStyle="1" w:styleId="Nadpis3CharChar">
    <w:name w:val="Nadpis 3 Char Char"/>
    <w:rsid w:val="009569FC"/>
    <w:rPr>
      <w:b/>
      <w:snapToGrid w:val="0"/>
      <w:sz w:val="22"/>
      <w:szCs w:val="22"/>
      <w:lang w:val="cs-CZ" w:eastAsia="cs-CZ" w:bidi="ar-SA"/>
    </w:rPr>
  </w:style>
  <w:style w:type="paragraph" w:customStyle="1" w:styleId="Tabulka">
    <w:name w:val="Tabulka"/>
    <w:basedOn w:val="Normln"/>
    <w:rsid w:val="009569FC"/>
    <w:pPr>
      <w:tabs>
        <w:tab w:val="left" w:pos="1418"/>
        <w:tab w:val="decimal" w:leader="dot" w:pos="7088"/>
        <w:tab w:val="left" w:pos="7513"/>
      </w:tabs>
      <w:spacing w:before="40"/>
      <w:jc w:val="center"/>
    </w:pPr>
    <w:rPr>
      <w:sz w:val="16"/>
      <w:szCs w:val="16"/>
    </w:rPr>
  </w:style>
  <w:style w:type="paragraph" w:customStyle="1" w:styleId="Popisek">
    <w:name w:val="Popisek"/>
    <w:basedOn w:val="Normln"/>
    <w:autoRedefine/>
    <w:rsid w:val="009569FC"/>
    <w:pPr>
      <w:tabs>
        <w:tab w:val="left" w:pos="1418"/>
        <w:tab w:val="decimal" w:leader="dot" w:pos="7088"/>
        <w:tab w:val="left" w:pos="7513"/>
      </w:tabs>
    </w:pPr>
    <w:rPr>
      <w:sz w:val="14"/>
      <w:szCs w:val="14"/>
    </w:rPr>
  </w:style>
  <w:style w:type="paragraph" w:customStyle="1" w:styleId="ttek">
    <w:name w:val="Štítek"/>
    <w:basedOn w:val="Normln"/>
    <w:autoRedefine/>
    <w:rsid w:val="009569FC"/>
    <w:pPr>
      <w:tabs>
        <w:tab w:val="left" w:pos="1418"/>
        <w:tab w:val="decimal" w:leader="dot" w:pos="7088"/>
        <w:tab w:val="left" w:pos="7513"/>
      </w:tabs>
      <w:jc w:val="right"/>
    </w:pPr>
    <w:rPr>
      <w:sz w:val="12"/>
      <w:szCs w:val="12"/>
    </w:rPr>
  </w:style>
  <w:style w:type="character" w:styleId="slodku">
    <w:name w:val="line number"/>
    <w:rsid w:val="009569FC"/>
    <w:rPr>
      <w:rFonts w:ascii="Arial" w:hAnsi="Arial"/>
    </w:rPr>
  </w:style>
  <w:style w:type="paragraph" w:customStyle="1" w:styleId="Tabulka1">
    <w:name w:val="Tabulka1"/>
    <w:basedOn w:val="Normln"/>
    <w:rsid w:val="009569FC"/>
    <w:pPr>
      <w:tabs>
        <w:tab w:val="left" w:pos="1418"/>
        <w:tab w:val="decimal" w:leader="dot" w:pos="7088"/>
        <w:tab w:val="left" w:pos="7513"/>
      </w:tabs>
      <w:ind w:left="142" w:hanging="142"/>
      <w:jc w:val="center"/>
    </w:pPr>
    <w:rPr>
      <w:sz w:val="14"/>
      <w:szCs w:val="14"/>
    </w:rPr>
  </w:style>
  <w:style w:type="paragraph" w:customStyle="1" w:styleId="TA1">
    <w:name w:val="TA1"/>
    <w:basedOn w:val="Nadpis5"/>
    <w:autoRedefine/>
    <w:rsid w:val="009569FC"/>
    <w:pPr>
      <w:numPr>
        <w:ilvl w:val="0"/>
        <w:numId w:val="0"/>
      </w:numPr>
      <w:tabs>
        <w:tab w:val="left" w:pos="1418"/>
        <w:tab w:val="decimal" w:leader="dot" w:pos="7088"/>
        <w:tab w:val="left" w:pos="7513"/>
      </w:tabs>
      <w:spacing w:before="0"/>
    </w:pPr>
    <w:rPr>
      <w:rFonts w:ascii="Arial" w:hAnsi="Arial"/>
      <w:b w:val="0"/>
      <w:i/>
      <w:iCs/>
      <w:sz w:val="18"/>
      <w:szCs w:val="18"/>
    </w:rPr>
  </w:style>
  <w:style w:type="paragraph" w:customStyle="1" w:styleId="Nadpis0">
    <w:name w:val="Nadpis0"/>
    <w:basedOn w:val="Normln"/>
    <w:next w:val="Normln"/>
    <w:autoRedefine/>
    <w:rsid w:val="009569FC"/>
    <w:pPr>
      <w:tabs>
        <w:tab w:val="left" w:pos="1418"/>
        <w:tab w:val="decimal" w:leader="dot" w:pos="7088"/>
        <w:tab w:val="left" w:pos="7513"/>
      </w:tabs>
      <w:ind w:left="851" w:right="510"/>
    </w:pPr>
    <w:rPr>
      <w:b/>
      <w:bCs/>
      <w:smallCaps/>
      <w:sz w:val="28"/>
      <w:szCs w:val="28"/>
      <w:u w:val="single"/>
    </w:rPr>
  </w:style>
  <w:style w:type="paragraph" w:customStyle="1" w:styleId="Nadpis00">
    <w:name w:val="Nadpis 0"/>
    <w:basedOn w:val="Nadpis1"/>
    <w:next w:val="Normln"/>
    <w:autoRedefine/>
    <w:rsid w:val="009569FC"/>
    <w:pPr>
      <w:numPr>
        <w:numId w:val="0"/>
      </w:numPr>
      <w:tabs>
        <w:tab w:val="left" w:pos="1418"/>
        <w:tab w:val="decimal" w:leader="dot" w:pos="7088"/>
        <w:tab w:val="left" w:pos="7513"/>
      </w:tabs>
      <w:spacing w:before="120" w:after="60"/>
      <w:ind w:left="907" w:right="510"/>
    </w:pPr>
    <w:rPr>
      <w:bCs/>
      <w:caps w:val="0"/>
      <w:smallCaps/>
      <w:spacing w:val="24"/>
      <w:sz w:val="32"/>
      <w:szCs w:val="32"/>
    </w:rPr>
  </w:style>
  <w:style w:type="paragraph" w:customStyle="1" w:styleId="Title1">
    <w:name w:val="Title1"/>
    <w:basedOn w:val="Normln"/>
    <w:rsid w:val="009569FC"/>
    <w:pPr>
      <w:tabs>
        <w:tab w:val="left" w:pos="1418"/>
        <w:tab w:val="left" w:pos="7088"/>
        <w:tab w:val="left" w:pos="7513"/>
        <w:tab w:val="decimal" w:leader="dot" w:pos="7797"/>
      </w:tabs>
      <w:ind w:left="34" w:right="510"/>
      <w:jc w:val="center"/>
    </w:pPr>
    <w:rPr>
      <w:rFonts w:ascii="Arial Black" w:hAnsi="Arial Black"/>
      <w:caps/>
      <w:color w:val="993300"/>
      <w:sz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ra">
    <w:name w:val="para"/>
    <w:basedOn w:val="Normln"/>
    <w:rsid w:val="009569FC"/>
    <w:pPr>
      <w:ind w:left="1134" w:right="510" w:hanging="1134"/>
    </w:pPr>
    <w:rPr>
      <w:rFonts w:ascii="Times New Roman" w:hAnsi="Times New Roman"/>
    </w:rPr>
  </w:style>
  <w:style w:type="paragraph" w:customStyle="1" w:styleId="Nadpis41">
    <w:name w:val="Nadpis4"/>
    <w:basedOn w:val="Normln"/>
    <w:next w:val="Normln"/>
    <w:rsid w:val="009569FC"/>
    <w:pPr>
      <w:tabs>
        <w:tab w:val="left" w:pos="1418"/>
        <w:tab w:val="decimal" w:leader="dot" w:pos="8080"/>
        <w:tab w:val="left" w:pos="8505"/>
      </w:tabs>
      <w:ind w:left="284" w:right="284"/>
    </w:pPr>
    <w:rPr>
      <w:rFonts w:eastAsia="SimSun"/>
      <w:i/>
      <w:u w:val="single"/>
    </w:rPr>
  </w:style>
  <w:style w:type="paragraph" w:customStyle="1" w:styleId="StylNadpis1DolevaVpravo005cmPed12b">
    <w:name w:val="Styl Nadpis 1 + Doleva Vpravo:  005 cm Před:  12 b."/>
    <w:basedOn w:val="Nadpis1"/>
    <w:autoRedefine/>
    <w:rsid w:val="009569FC"/>
    <w:pPr>
      <w:numPr>
        <w:numId w:val="0"/>
      </w:numPr>
      <w:tabs>
        <w:tab w:val="num" w:pos="0"/>
        <w:tab w:val="left" w:pos="1418"/>
        <w:tab w:val="decimal" w:leader="dot" w:pos="7088"/>
        <w:tab w:val="left" w:pos="7513"/>
      </w:tabs>
      <w:spacing w:before="240" w:after="60"/>
      <w:ind w:left="432" w:right="26" w:hanging="432"/>
    </w:pPr>
    <w:rPr>
      <w:bCs/>
      <w:caps w:val="0"/>
      <w:smallCaps/>
      <w:spacing w:val="24"/>
      <w:sz w:val="24"/>
    </w:rPr>
  </w:style>
  <w:style w:type="paragraph" w:customStyle="1" w:styleId="Pedsazen11">
    <w:name w:val="Předsazení 11"/>
    <w:basedOn w:val="Normln11"/>
    <w:rsid w:val="009569FC"/>
    <w:pPr>
      <w:ind w:left="454" w:hanging="454"/>
    </w:pPr>
  </w:style>
  <w:style w:type="paragraph" w:customStyle="1" w:styleId="Normln11">
    <w:name w:val="Normální11"/>
    <w:basedOn w:val="Normln"/>
    <w:rsid w:val="009569FC"/>
    <w:pPr>
      <w:spacing w:line="360" w:lineRule="auto"/>
      <w:ind w:firstLine="454"/>
    </w:pPr>
  </w:style>
  <w:style w:type="paragraph" w:customStyle="1" w:styleId="dka11">
    <w:name w:val="Řádka11"/>
    <w:basedOn w:val="Normln"/>
    <w:rsid w:val="009569FC"/>
    <w:pPr>
      <w:spacing w:line="360" w:lineRule="auto"/>
    </w:pPr>
  </w:style>
  <w:style w:type="paragraph" w:customStyle="1" w:styleId="Pedsazen110">
    <w:name w:val="Předsazení11"/>
    <w:basedOn w:val="Normln"/>
    <w:rsid w:val="009569FC"/>
    <w:pPr>
      <w:spacing w:line="360" w:lineRule="auto"/>
      <w:ind w:left="454" w:hanging="454"/>
    </w:pPr>
  </w:style>
  <w:style w:type="paragraph" w:customStyle="1" w:styleId="pkladyed">
    <w:name w:val="příklady šedě"/>
    <w:basedOn w:val="Normln"/>
    <w:autoRedefine/>
    <w:rsid w:val="009569FC"/>
    <w:pPr>
      <w:widowControl w:val="0"/>
    </w:pPr>
    <w:rPr>
      <w:sz w:val="18"/>
      <w:szCs w:val="18"/>
    </w:rPr>
  </w:style>
  <w:style w:type="paragraph" w:customStyle="1" w:styleId="NormlnTimesCyr">
    <w:name w:val="Normální TimesCyr"/>
    <w:basedOn w:val="Normln"/>
    <w:rsid w:val="009569FC"/>
    <w:rPr>
      <w:rFonts w:ascii="Times New Roman" w:hAnsi="Times New Roman"/>
    </w:rPr>
  </w:style>
  <w:style w:type="paragraph" w:customStyle="1" w:styleId="Vysvtlivka">
    <w:name w:val="Vysvětlivka"/>
    <w:basedOn w:val="Normln"/>
    <w:rsid w:val="009569FC"/>
    <w:pPr>
      <w:widowControl w:val="0"/>
      <w:spacing w:line="200" w:lineRule="atLeast"/>
    </w:pPr>
    <w:rPr>
      <w:sz w:val="18"/>
      <w:szCs w:val="18"/>
    </w:rPr>
  </w:style>
  <w:style w:type="paragraph" w:customStyle="1" w:styleId="Pedsazen">
    <w:name w:val="Předsazení"/>
    <w:basedOn w:val="Normln"/>
    <w:rsid w:val="009569FC"/>
    <w:pPr>
      <w:spacing w:line="360" w:lineRule="auto"/>
      <w:ind w:left="454" w:hanging="454"/>
    </w:pPr>
  </w:style>
  <w:style w:type="paragraph" w:customStyle="1" w:styleId="BodyTextIndent21">
    <w:name w:val="Body Text Indent 21"/>
    <w:basedOn w:val="Normln"/>
    <w:rsid w:val="009569FC"/>
    <w:pPr>
      <w:ind w:firstLine="708"/>
    </w:pPr>
  </w:style>
  <w:style w:type="paragraph" w:customStyle="1" w:styleId="StylNadpis3BezpodtrenVpravo005cmPed12bZa">
    <w:name w:val="Styl Nadpis 3 + Bez podtržení Vpravo:  005 cm Před:  12 b. Za:..."/>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pPr>
    <w:rPr>
      <w:caps w:val="0"/>
      <w:smallCaps/>
    </w:rPr>
  </w:style>
  <w:style w:type="paragraph" w:customStyle="1" w:styleId="StylNadpis2DolevaVpravo005cmPed12b">
    <w:name w:val="Styl Nadpis 2 + Doleva Vpravo:  005 cm Před:  12 b."/>
    <w:basedOn w:val="Nadpis2"/>
    <w:autoRedefine/>
    <w:rsid w:val="009569FC"/>
    <w:pPr>
      <w:numPr>
        <w:numId w:val="0"/>
      </w:numPr>
      <w:tabs>
        <w:tab w:val="num" w:pos="576"/>
        <w:tab w:val="left" w:pos="709"/>
        <w:tab w:val="left" w:pos="1418"/>
        <w:tab w:val="decimal" w:leader="dot" w:pos="7088"/>
        <w:tab w:val="left" w:pos="7513"/>
      </w:tabs>
      <w:spacing w:before="240" w:after="60"/>
      <w:ind w:left="576" w:right="26" w:hanging="576"/>
    </w:pPr>
    <w:rPr>
      <w:b w:val="0"/>
      <w:caps w:val="0"/>
      <w:smallCaps/>
      <w:spacing w:val="24"/>
      <w:sz w:val="22"/>
      <w:u w:val="single"/>
    </w:rPr>
  </w:style>
  <w:style w:type="paragraph" w:customStyle="1" w:styleId="StylNadpis4">
    <w:name w:val="Styl Nadpis 4"/>
    <w:aliases w:val="Char + Doleva Vpravo:  005 cm Před:  12 b."/>
    <w:basedOn w:val="Nadpis4"/>
    <w:autoRedefine/>
    <w:rsid w:val="009569FC"/>
    <w:pPr>
      <w:numPr>
        <w:numId w:val="0"/>
      </w:numPr>
      <w:tabs>
        <w:tab w:val="num" w:pos="864"/>
        <w:tab w:val="left" w:pos="1418"/>
        <w:tab w:val="decimal" w:leader="dot" w:pos="7088"/>
        <w:tab w:val="left" w:pos="7513"/>
      </w:tabs>
      <w:spacing w:after="60"/>
      <w:ind w:left="864" w:right="26" w:hanging="864"/>
    </w:pPr>
    <w:rPr>
      <w:b w:val="0"/>
      <w:i/>
      <w:iCs/>
      <w:caps/>
      <w:u w:val="single"/>
    </w:rPr>
  </w:style>
  <w:style w:type="paragraph" w:customStyle="1" w:styleId="StylNadpis3BezpodtrenDolevaVpravo005cmPed12">
    <w:name w:val="Styl Nadpis 3 + Bez podtržení Doleva Vpravo:  005 cm Před:  12..."/>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jc w:val="left"/>
    </w:pPr>
    <w:rPr>
      <w:caps w:val="0"/>
      <w:smallCaps/>
    </w:rPr>
  </w:style>
  <w:style w:type="paragraph" w:customStyle="1" w:styleId="StylNadpis3Bezpodtren">
    <w:name w:val="Styl Nadpis 3 + Bez podtržení"/>
    <w:basedOn w:val="Nadpis3"/>
    <w:autoRedefine/>
    <w:rsid w:val="009569FC"/>
    <w:pPr>
      <w:keepNext w:val="0"/>
      <w:numPr>
        <w:numId w:val="0"/>
      </w:numPr>
      <w:tabs>
        <w:tab w:val="num" w:pos="720"/>
        <w:tab w:val="left" w:pos="1418"/>
        <w:tab w:val="decimal" w:leader="dot" w:pos="7088"/>
        <w:tab w:val="left" w:pos="7513"/>
      </w:tabs>
      <w:spacing w:before="120" w:after="120"/>
      <w:ind w:left="720" w:right="510" w:hanging="720"/>
    </w:pPr>
    <w:rPr>
      <w:caps w:val="0"/>
      <w:smallCaps/>
    </w:rPr>
  </w:style>
  <w:style w:type="character" w:customStyle="1" w:styleId="Normln11Char">
    <w:name w:val="Normální11 Char"/>
    <w:rsid w:val="009569FC"/>
    <w:rPr>
      <w:rFonts w:ascii="Arial" w:hAnsi="Arial"/>
      <w:sz w:val="22"/>
      <w:lang w:val="cs-CZ" w:eastAsia="cs-CZ" w:bidi="ar-SA"/>
    </w:rPr>
  </w:style>
  <w:style w:type="paragraph" w:customStyle="1" w:styleId="StylNadpis3">
    <w:name w:val="Styl Nadpis 3"/>
    <w:aliases w:val="Nadpis 3 Char + 11 b."/>
    <w:basedOn w:val="Nadpis3"/>
    <w:autoRedefine/>
    <w:rsid w:val="009569FC"/>
    <w:pPr>
      <w:keepNext w:val="0"/>
      <w:widowControl w:val="0"/>
      <w:numPr>
        <w:ilvl w:val="0"/>
        <w:numId w:val="0"/>
      </w:numPr>
      <w:spacing w:before="0" w:after="0"/>
      <w:jc w:val="left"/>
    </w:pPr>
    <w:rPr>
      <w:rFonts w:ascii="Times New Roman" w:hAnsi="Times New Roman"/>
      <w:b w:val="0"/>
      <w:caps w:val="0"/>
      <w:snapToGrid w:val="0"/>
    </w:rPr>
  </w:style>
  <w:style w:type="paragraph" w:customStyle="1" w:styleId="Zklodsazen">
    <w:name w:val="Zákl_odsazený"/>
    <w:basedOn w:val="Zkladntext"/>
    <w:rsid w:val="009569FC"/>
    <w:pPr>
      <w:overflowPunct w:val="0"/>
      <w:autoSpaceDE w:val="0"/>
      <w:autoSpaceDN w:val="0"/>
      <w:adjustRightInd w:val="0"/>
      <w:spacing w:before="40" w:after="40"/>
      <w:ind w:left="170" w:hanging="170"/>
      <w:textAlignment w:val="baseline"/>
    </w:pPr>
  </w:style>
  <w:style w:type="paragraph" w:customStyle="1" w:styleId="tabulka0">
    <w:name w:val="tabulka"/>
    <w:basedOn w:val="Normln"/>
    <w:rsid w:val="009569FC"/>
    <w:pPr>
      <w:spacing w:before="20" w:after="20"/>
    </w:pPr>
    <w:rPr>
      <w:rFonts w:ascii="Times New Roman" w:hAnsi="Times New Roman"/>
      <w:bCs/>
      <w:sz w:val="20"/>
    </w:rPr>
  </w:style>
  <w:style w:type="paragraph" w:customStyle="1" w:styleId="Obsah">
    <w:name w:val="Obsah"/>
    <w:basedOn w:val="Nadpis1"/>
    <w:next w:val="Nadpis1"/>
    <w:rsid w:val="009569FC"/>
    <w:pPr>
      <w:pageBreakBefore/>
      <w:numPr>
        <w:ilvl w:val="3"/>
        <w:numId w:val="6"/>
      </w:numPr>
      <w:tabs>
        <w:tab w:val="clear" w:pos="1506"/>
      </w:tabs>
      <w:spacing w:before="320" w:after="80"/>
      <w:ind w:right="284"/>
      <w:outlineLvl w:val="9"/>
    </w:pPr>
    <w:rPr>
      <w:caps w:val="0"/>
      <w:sz w:val="24"/>
      <w:lang w:val="en-GB" w:eastAsia="en-US"/>
    </w:rPr>
  </w:style>
  <w:style w:type="paragraph" w:customStyle="1" w:styleId="Peds">
    <w:name w:val="Předs"/>
    <w:basedOn w:val="Normln"/>
    <w:rsid w:val="009569FC"/>
    <w:pPr>
      <w:spacing w:line="360" w:lineRule="auto"/>
      <w:ind w:left="737" w:hanging="737"/>
    </w:pPr>
    <w:rPr>
      <w:rFonts w:ascii="Times New Roman" w:hAnsi="Times New Roman"/>
    </w:rPr>
  </w:style>
  <w:style w:type="character" w:customStyle="1" w:styleId="odstavecChar0">
    <w:name w:val="odstavec Char"/>
    <w:rsid w:val="009569FC"/>
    <w:rPr>
      <w:rFonts w:ascii="Arial" w:hAnsi="Arial"/>
      <w:lang w:val="cs-CZ" w:eastAsia="en-US" w:bidi="ar-SA"/>
    </w:rPr>
  </w:style>
  <w:style w:type="character" w:customStyle="1" w:styleId="Nadpis1Char">
    <w:name w:val="Nadpis 1 Char"/>
    <w:uiPriority w:val="9"/>
    <w:rsid w:val="009569FC"/>
    <w:rPr>
      <w:rFonts w:ascii="Arial" w:hAnsi="Arial"/>
      <w:b/>
      <w:caps/>
      <w:kern w:val="28"/>
      <w:sz w:val="28"/>
    </w:rPr>
  </w:style>
  <w:style w:type="paragraph" w:styleId="FormtovanvHTML">
    <w:name w:val="HTML Preformatted"/>
    <w:basedOn w:val="Normln"/>
    <w:unhideWhenUsed/>
    <w:rsid w:val="00956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tovanvHTMLChar">
    <w:name w:val="Formátovaný v HTML Char"/>
    <w:rsid w:val="009569FC"/>
    <w:rPr>
      <w:rFonts w:ascii="Courier New" w:hAnsi="Courier New" w:cs="Courier New"/>
    </w:rPr>
  </w:style>
  <w:style w:type="paragraph" w:customStyle="1" w:styleId="StylNadpis4Vlevo0cmPedsazen152cm">
    <w:name w:val="Styl Nadpis 4 + Vlevo:  0 cm Předsazení:  152 cm"/>
    <w:basedOn w:val="Nadpis4"/>
    <w:rsid w:val="00265655"/>
    <w:pPr>
      <w:numPr>
        <w:numId w:val="7"/>
      </w:numPr>
      <w:spacing w:after="60"/>
    </w:pPr>
    <w:rPr>
      <w:bCs/>
      <w:caps/>
    </w:rPr>
  </w:style>
  <w:style w:type="paragraph" w:customStyle="1" w:styleId="StylNadpis2Zarovnatdobloku">
    <w:name w:val="Styl Nadpis 2 + Zarovnat do bloku"/>
    <w:basedOn w:val="Nadpis2"/>
    <w:rsid w:val="009569FC"/>
    <w:pPr>
      <w:keepNext w:val="0"/>
      <w:widowControl w:val="0"/>
      <w:numPr>
        <w:ilvl w:val="0"/>
        <w:numId w:val="0"/>
      </w:numPr>
      <w:spacing w:before="0" w:after="120"/>
      <w:ind w:left="644" w:hanging="360"/>
    </w:pPr>
    <w:rPr>
      <w:b w:val="0"/>
      <w:caps w:val="0"/>
      <w:sz w:val="22"/>
    </w:rPr>
  </w:style>
  <w:style w:type="paragraph" w:customStyle="1" w:styleId="NormlnodsazenNormlnodsazen1Normlnodsazen11Normlnodsazen12">
    <w:name w:val="Normální odsazený.Normální odsazený1.Normální odsazený11.Normální odsazený12"/>
    <w:basedOn w:val="Normln"/>
    <w:rsid w:val="009569FC"/>
    <w:pPr>
      <w:ind w:firstLine="851"/>
    </w:pPr>
    <w:rPr>
      <w:rFonts w:ascii="Times New Roman" w:hAnsi="Times New Roman"/>
    </w:rPr>
  </w:style>
  <w:style w:type="paragraph" w:customStyle="1" w:styleId="NadpisS1">
    <w:name w:val="Nadpis S1"/>
    <w:basedOn w:val="Nadpis1"/>
    <w:rsid w:val="00265655"/>
    <w:pPr>
      <w:numPr>
        <w:numId w:val="8"/>
      </w:numPr>
      <w:spacing w:before="480" w:after="360"/>
    </w:pPr>
    <w:rPr>
      <w:bCs/>
      <w:caps w:val="0"/>
      <w:sz w:val="32"/>
    </w:rPr>
  </w:style>
  <w:style w:type="paragraph" w:customStyle="1" w:styleId="NadpisS2">
    <w:name w:val="Nadpis S2"/>
    <w:basedOn w:val="Normln"/>
    <w:next w:val="NormlnodsazenNormlnodsazen1Normlnodsazen11Normlnodsazen12"/>
    <w:rsid w:val="009569FC"/>
    <w:pPr>
      <w:keepNext/>
      <w:numPr>
        <w:ilvl w:val="1"/>
        <w:numId w:val="8"/>
      </w:numPr>
      <w:spacing w:before="480" w:after="240"/>
      <w:outlineLvl w:val="1"/>
    </w:pPr>
    <w:rPr>
      <w:rFonts w:ascii="Times New Roman" w:hAnsi="Times New Roman"/>
      <w:b/>
      <w:sz w:val="28"/>
    </w:rPr>
  </w:style>
  <w:style w:type="paragraph" w:customStyle="1" w:styleId="NadpisS3">
    <w:name w:val="Nadpis S3"/>
    <w:basedOn w:val="NadpisS2"/>
    <w:next w:val="NormlnodsazenNormlnodsazen1Normlnodsazen11Normlnodsazen12"/>
    <w:rsid w:val="00265655"/>
    <w:pPr>
      <w:numPr>
        <w:ilvl w:val="2"/>
      </w:numPr>
      <w:tabs>
        <w:tab w:val="clear" w:pos="1080"/>
        <w:tab w:val="left" w:pos="680"/>
      </w:tabs>
    </w:pPr>
    <w:rPr>
      <w:bCs/>
      <w:sz w:val="24"/>
      <w:u w:val="single"/>
    </w:rPr>
  </w:style>
  <w:style w:type="paragraph" w:customStyle="1" w:styleId="Odrkaa">
    <w:name w:val="Odrážka a"/>
    <w:basedOn w:val="Normln"/>
    <w:rsid w:val="009569FC"/>
    <w:pPr>
      <w:tabs>
        <w:tab w:val="left" w:pos="425"/>
      </w:tabs>
    </w:pPr>
  </w:style>
  <w:style w:type="paragraph" w:customStyle="1" w:styleId="TPOPata">
    <w:name w:val="TPO Pata"/>
    <w:basedOn w:val="Normln"/>
    <w:uiPriority w:val="99"/>
    <w:rsid w:val="00265655"/>
    <w:pPr>
      <w:numPr>
        <w:numId w:val="9"/>
      </w:numPr>
      <w:tabs>
        <w:tab w:val="center" w:pos="4536"/>
        <w:tab w:val="right" w:pos="9639"/>
      </w:tabs>
      <w:overflowPunct w:val="0"/>
      <w:autoSpaceDE w:val="0"/>
      <w:autoSpaceDN w:val="0"/>
      <w:adjustRightInd w:val="0"/>
    </w:pPr>
  </w:style>
  <w:style w:type="paragraph" w:styleId="Normlnweb">
    <w:name w:val="Normal (Web)"/>
    <w:basedOn w:val="Normln"/>
    <w:rsid w:val="009569FC"/>
    <w:pPr>
      <w:spacing w:before="100" w:beforeAutospacing="1" w:after="100" w:afterAutospacing="1"/>
    </w:pPr>
    <w:rPr>
      <w:rFonts w:ascii="Times New Roman" w:hAnsi="Times New Roman"/>
    </w:rPr>
  </w:style>
  <w:style w:type="paragraph" w:styleId="Seznamsodrkami3">
    <w:name w:val="List Bullet 3"/>
    <w:basedOn w:val="Normln"/>
    <w:rsid w:val="00265655"/>
    <w:pPr>
      <w:numPr>
        <w:numId w:val="10"/>
      </w:numPr>
      <w:spacing w:before="120"/>
    </w:pPr>
    <w:rPr>
      <w:color w:val="000000"/>
    </w:rPr>
  </w:style>
  <w:style w:type="paragraph" w:customStyle="1" w:styleId="StylBodVlevo05cmPrvndek0cm">
    <w:name w:val="Styl Bod + Vlevo:  05 cm První řádek:  0 cm"/>
    <w:basedOn w:val="Bod"/>
    <w:rsid w:val="009569FC"/>
    <w:pPr>
      <w:numPr>
        <w:numId w:val="0"/>
      </w:numPr>
      <w:tabs>
        <w:tab w:val="num" w:pos="644"/>
      </w:tabs>
      <w:ind w:left="644" w:hanging="360"/>
    </w:pPr>
  </w:style>
  <w:style w:type="paragraph" w:customStyle="1" w:styleId="StylPrvndek125cm">
    <w:name w:val="Styl První řádek:  125 cm"/>
    <w:basedOn w:val="Normln"/>
    <w:rsid w:val="009569FC"/>
    <w:pPr>
      <w:ind w:firstLine="709"/>
    </w:pPr>
  </w:style>
  <w:style w:type="paragraph" w:customStyle="1" w:styleId="Zprava">
    <w:name w:val="Zprava"/>
    <w:basedOn w:val="Normln"/>
    <w:rsid w:val="009569FC"/>
    <w:pPr>
      <w:ind w:left="454" w:right="454"/>
    </w:pPr>
    <w:rPr>
      <w:rFonts w:ascii="Times New Roman" w:hAnsi="Times New Roman"/>
      <w:sz w:val="20"/>
    </w:rPr>
  </w:style>
  <w:style w:type="paragraph" w:customStyle="1" w:styleId="Styldkovnjednoduch">
    <w:name w:val="Styl Řádkování:  jednoduché"/>
    <w:basedOn w:val="Normln"/>
    <w:autoRedefine/>
    <w:rsid w:val="009569FC"/>
    <w:pPr>
      <w:spacing w:before="60"/>
    </w:pPr>
  </w:style>
  <w:style w:type="paragraph" w:customStyle="1" w:styleId="Zprva">
    <w:name w:val="Zpráva"/>
    <w:basedOn w:val="Normln"/>
    <w:rsid w:val="009569FC"/>
    <w:pPr>
      <w:ind w:left="454" w:right="454"/>
    </w:pPr>
    <w:rPr>
      <w:rFonts w:ascii="Times New Roman" w:hAnsi="Times New Roman"/>
      <w:sz w:val="20"/>
    </w:rPr>
  </w:style>
  <w:style w:type="paragraph" w:customStyle="1" w:styleId="Textodsazen">
    <w:name w:val="Text odsazený"/>
    <w:basedOn w:val="Text"/>
    <w:rsid w:val="00265655"/>
    <w:pPr>
      <w:widowControl/>
      <w:numPr>
        <w:numId w:val="11"/>
      </w:numPr>
      <w:tabs>
        <w:tab w:val="clear" w:pos="1296"/>
        <w:tab w:val="clear" w:pos="1872"/>
        <w:tab w:val="clear" w:pos="3024"/>
        <w:tab w:val="clear" w:pos="4176"/>
        <w:tab w:val="clear" w:pos="5328"/>
        <w:tab w:val="clear" w:pos="6480"/>
        <w:tab w:val="clear" w:pos="7488"/>
        <w:tab w:val="clear" w:pos="9240"/>
        <w:tab w:val="left" w:pos="5670"/>
      </w:tabs>
      <w:spacing w:before="120" w:after="0" w:line="264" w:lineRule="auto"/>
      <w:jc w:val="left"/>
    </w:pPr>
    <w:rPr>
      <w:snapToGrid w:val="0"/>
      <w:sz w:val="20"/>
      <w:lang w:val="cs-CZ"/>
    </w:rPr>
  </w:style>
  <w:style w:type="paragraph" w:customStyle="1" w:styleId="odrka10">
    <w:name w:val="odrážka1"/>
    <w:basedOn w:val="Normln"/>
    <w:rsid w:val="009569FC"/>
    <w:pPr>
      <w:keepNext/>
    </w:pPr>
    <w:rPr>
      <w:rFonts w:ascii="Times New Roman" w:hAnsi="Times New Roman"/>
    </w:rPr>
  </w:style>
  <w:style w:type="paragraph" w:customStyle="1" w:styleId="NormlnodsazenNormlnodsazen1Normlnodsazen11Normlnodsazen121">
    <w:name w:val="Normální odsazený.Normální odsazený1.Normální odsazený11.Normální odsazený121"/>
    <w:basedOn w:val="Normln"/>
    <w:rsid w:val="009569FC"/>
    <w:pPr>
      <w:ind w:firstLine="851"/>
    </w:pPr>
    <w:rPr>
      <w:rFonts w:ascii="Times New Roman" w:hAnsi="Times New Roman"/>
    </w:rPr>
  </w:style>
  <w:style w:type="character" w:customStyle="1" w:styleId="Pojem">
    <w:name w:val="Pojem"/>
    <w:rsid w:val="009569FC"/>
    <w:rPr>
      <w:smallCaps/>
    </w:rPr>
  </w:style>
  <w:style w:type="paragraph" w:customStyle="1" w:styleId="odrazka">
    <w:name w:val="odrazka"/>
    <w:basedOn w:val="Normln"/>
    <w:rsid w:val="009569FC"/>
    <w:rPr>
      <w:rFonts w:ascii="Times New Roman" w:hAnsi="Times New Roman"/>
    </w:rPr>
  </w:style>
  <w:style w:type="paragraph" w:customStyle="1" w:styleId="Odrazky">
    <w:name w:val="Odrazky"/>
    <w:basedOn w:val="Normln"/>
    <w:rsid w:val="009569FC"/>
    <w:rPr>
      <w:rFonts w:ascii="Times New Roman" w:hAnsi="Times New Roman"/>
    </w:rPr>
  </w:style>
  <w:style w:type="paragraph" w:customStyle="1" w:styleId="odrka2">
    <w:name w:val="odrážka_2"/>
    <w:basedOn w:val="Normal2"/>
    <w:rsid w:val="00265655"/>
    <w:pPr>
      <w:numPr>
        <w:numId w:val="12"/>
      </w:numPr>
      <w:overflowPunct w:val="0"/>
      <w:autoSpaceDE w:val="0"/>
      <w:autoSpaceDN w:val="0"/>
      <w:adjustRightInd w:val="0"/>
      <w:textAlignment w:val="baseline"/>
    </w:pPr>
    <w:rPr>
      <w:rFonts w:ascii="Arial" w:hAnsi="Arial"/>
    </w:rPr>
  </w:style>
  <w:style w:type="paragraph" w:customStyle="1" w:styleId="odrka3">
    <w:name w:val="odrážka3"/>
    <w:basedOn w:val="Normal3"/>
    <w:rsid w:val="00265655"/>
    <w:pPr>
      <w:numPr>
        <w:numId w:val="13"/>
      </w:numPr>
      <w:overflowPunct w:val="0"/>
      <w:autoSpaceDE w:val="0"/>
      <w:autoSpaceDN w:val="0"/>
      <w:adjustRightInd w:val="0"/>
      <w:textAlignment w:val="baseline"/>
    </w:pPr>
    <w:rPr>
      <w:rFonts w:ascii="Arial" w:hAnsi="Arial"/>
    </w:rPr>
  </w:style>
  <w:style w:type="paragraph" w:customStyle="1" w:styleId="odrka22">
    <w:name w:val="odrážka2_2"/>
    <w:basedOn w:val="odrka2"/>
    <w:rsid w:val="00265655"/>
    <w:pPr>
      <w:numPr>
        <w:numId w:val="14"/>
      </w:numPr>
    </w:pPr>
  </w:style>
  <w:style w:type="paragraph" w:customStyle="1" w:styleId="Koleko">
    <w:name w:val="Kolečko"/>
    <w:basedOn w:val="Bod"/>
    <w:rsid w:val="00265655"/>
    <w:pPr>
      <w:numPr>
        <w:numId w:val="16"/>
      </w:numPr>
    </w:pPr>
  </w:style>
  <w:style w:type="paragraph" w:customStyle="1" w:styleId="kosotverec">
    <w:name w:val="kosočtverec"/>
    <w:basedOn w:val="Normln"/>
    <w:rsid w:val="00265655"/>
    <w:pPr>
      <w:numPr>
        <w:numId w:val="15"/>
      </w:numPr>
    </w:pPr>
  </w:style>
  <w:style w:type="paragraph" w:customStyle="1" w:styleId="Znaka1">
    <w:name w:val="Značka 1"/>
    <w:rsid w:val="008669DC"/>
    <w:pPr>
      <w:ind w:left="576"/>
    </w:pPr>
    <w:rPr>
      <w:snapToGrid w:val="0"/>
      <w:color w:val="000000"/>
      <w:sz w:val="24"/>
    </w:rPr>
  </w:style>
  <w:style w:type="table" w:styleId="Mkatabulky">
    <w:name w:val="Table Grid"/>
    <w:basedOn w:val="Normlntabulka"/>
    <w:rsid w:val="002A2C91"/>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velkpsm12b">
    <w:name w:val="Nadpis 1 velká písm. + 12 b."/>
    <w:basedOn w:val="Normln"/>
    <w:autoRedefine/>
    <w:rsid w:val="003D7708"/>
    <w:pPr>
      <w:keepNext/>
      <w:spacing w:line="360" w:lineRule="auto"/>
      <w:ind w:left="1134" w:firstLine="709"/>
      <w:outlineLvl w:val="0"/>
    </w:pPr>
    <w:rPr>
      <w:b/>
      <w:bCs/>
      <w:caps/>
      <w:lang w:val="ru-RU" w:eastAsia="ru-RU"/>
    </w:rPr>
  </w:style>
  <w:style w:type="paragraph" w:customStyle="1" w:styleId="sl">
    <w:name w:val="Čísl"/>
    <w:basedOn w:val="Normln"/>
    <w:autoRedefine/>
    <w:rsid w:val="00265655"/>
    <w:pPr>
      <w:numPr>
        <w:numId w:val="17"/>
      </w:numPr>
      <w:tabs>
        <w:tab w:val="clear" w:pos="1418"/>
        <w:tab w:val="left" w:pos="720"/>
        <w:tab w:val="num" w:pos="1260"/>
        <w:tab w:val="decimal" w:leader="dot" w:pos="5670"/>
        <w:tab w:val="left" w:pos="6521"/>
      </w:tabs>
      <w:spacing w:after="80"/>
      <w:ind w:left="1260" w:right="482" w:hanging="360"/>
    </w:pPr>
  </w:style>
  <w:style w:type="paragraph" w:customStyle="1" w:styleId="odrka4">
    <w:name w:val="odrka"/>
    <w:basedOn w:val="Normln"/>
    <w:rsid w:val="009D127D"/>
    <w:pPr>
      <w:spacing w:before="100" w:beforeAutospacing="1" w:after="100" w:afterAutospacing="1"/>
    </w:pPr>
    <w:rPr>
      <w:rFonts w:ascii="Times New Roman" w:hAnsi="Times New Roman"/>
    </w:rPr>
  </w:style>
  <w:style w:type="paragraph" w:customStyle="1" w:styleId="Odrazkatvereek">
    <w:name w:val="Odrazka čtvereček"/>
    <w:basedOn w:val="Normln"/>
    <w:rsid w:val="00265655"/>
    <w:pPr>
      <w:numPr>
        <w:numId w:val="18"/>
      </w:numPr>
    </w:pPr>
    <w:rPr>
      <w:color w:val="000000"/>
    </w:rPr>
  </w:style>
  <w:style w:type="paragraph" w:styleId="Rejstk1">
    <w:name w:val="index 1"/>
    <w:basedOn w:val="Normln"/>
    <w:next w:val="Normln"/>
    <w:autoRedefine/>
    <w:semiHidden/>
    <w:rsid w:val="00723661"/>
    <w:pPr>
      <w:ind w:left="220" w:hanging="220"/>
    </w:pPr>
  </w:style>
  <w:style w:type="paragraph" w:customStyle="1" w:styleId="Body">
    <w:name w:val="Body"/>
    <w:rsid w:val="00723661"/>
    <w:pPr>
      <w:spacing w:after="120"/>
      <w:ind w:left="1418"/>
    </w:pPr>
    <w:rPr>
      <w:rFonts w:ascii="Arial" w:hAnsi="Arial"/>
      <w:sz w:val="22"/>
      <w:lang w:val="en-US" w:eastAsia="en-US"/>
    </w:rPr>
  </w:style>
  <w:style w:type="paragraph" w:styleId="Odstavecseseznamem">
    <w:name w:val="List Paragraph"/>
    <w:basedOn w:val="Normln"/>
    <w:uiPriority w:val="34"/>
    <w:qFormat/>
    <w:rsid w:val="00255D6F"/>
    <w:pPr>
      <w:spacing w:before="120" w:after="60"/>
      <w:ind w:left="720"/>
      <w:contextualSpacing/>
    </w:pPr>
    <w:rPr>
      <w:rFonts w:ascii="Times New Roman" w:hAnsi="Times New Roman"/>
    </w:rPr>
  </w:style>
  <w:style w:type="paragraph" w:customStyle="1" w:styleId="Default">
    <w:name w:val="Default"/>
    <w:link w:val="DefaultChar"/>
    <w:rsid w:val="00E44725"/>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E44725"/>
    <w:rPr>
      <w:rFonts w:ascii="Arial" w:hAnsi="Arial" w:cs="Arial"/>
      <w:color w:val="000000"/>
      <w:sz w:val="24"/>
      <w:szCs w:val="24"/>
    </w:rPr>
  </w:style>
  <w:style w:type="paragraph" w:customStyle="1" w:styleId="Styl1">
    <w:name w:val="Styl1"/>
    <w:basedOn w:val="Nadpis2"/>
    <w:rsid w:val="00FA6DF7"/>
  </w:style>
  <w:style w:type="paragraph" w:customStyle="1" w:styleId="StylOdrkaZarovnatdoblokuZa6b">
    <w:name w:val="Styl Odrážka + Zarovnat do bloku Za:  6 b."/>
    <w:basedOn w:val="Odrka"/>
    <w:rsid w:val="00FA6DF7"/>
    <w:pPr>
      <w:spacing w:after="120"/>
    </w:pPr>
  </w:style>
  <w:style w:type="paragraph" w:customStyle="1" w:styleId="Styl2">
    <w:name w:val="Styl2"/>
    <w:basedOn w:val="Odrka"/>
    <w:rsid w:val="00FA6DF7"/>
  </w:style>
  <w:style w:type="paragraph" w:customStyle="1" w:styleId="StylBodZarovnatdobloku">
    <w:name w:val="Styl Bod + Zarovnat do bloku"/>
    <w:basedOn w:val="Bod"/>
    <w:rsid w:val="00FA6DF7"/>
  </w:style>
  <w:style w:type="paragraph" w:customStyle="1" w:styleId="StylOdrkavzorekdnlut">
    <w:name w:val="Styl Odrážka + vzorek: Žádný (Žlutá)"/>
    <w:basedOn w:val="Odrka"/>
    <w:rsid w:val="00FA6DF7"/>
  </w:style>
  <w:style w:type="paragraph" w:customStyle="1" w:styleId="Styl3">
    <w:name w:val="Styl3"/>
    <w:basedOn w:val="Odstavec"/>
    <w:rsid w:val="00FA6DF7"/>
  </w:style>
  <w:style w:type="paragraph" w:customStyle="1" w:styleId="StylOdstavecZarovnatdobloku">
    <w:name w:val="Styl Odstavec + Zarovnat do bloku"/>
    <w:basedOn w:val="Odstavec"/>
    <w:rsid w:val="006D2D1A"/>
  </w:style>
  <w:style w:type="paragraph" w:customStyle="1" w:styleId="StylStylZarovnatdoblokuZarovnatdobloku">
    <w:name w:val="Styl Styl Zarovnat do bloku + Zarovnat do bloku"/>
    <w:basedOn w:val="StylZarovnatdobloku"/>
    <w:rsid w:val="006D2D1A"/>
  </w:style>
  <w:style w:type="paragraph" w:customStyle="1" w:styleId="StylZarovnatdobloku1">
    <w:name w:val="Styl Zarovnat do bloku1"/>
    <w:basedOn w:val="Normln"/>
    <w:rsid w:val="006D2D1A"/>
  </w:style>
  <w:style w:type="paragraph" w:customStyle="1" w:styleId="Nadpisy">
    <w:name w:val="Nadpisy"/>
    <w:rsid w:val="00C734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Pr>
      <w:rFonts w:ascii="Arial" w:hAnsi="Arial"/>
      <w:b/>
      <w:sz w:val="24"/>
      <w:lang w:val="en-US"/>
    </w:rPr>
  </w:style>
  <w:style w:type="paragraph" w:customStyle="1" w:styleId="Parametry">
    <w:name w:val="Parametry"/>
    <w:basedOn w:val="Normln"/>
    <w:rsid w:val="005953E4"/>
    <w:pPr>
      <w:tabs>
        <w:tab w:val="left" w:leader="dot" w:pos="6804"/>
      </w:tabs>
      <w:overflowPunct w:val="0"/>
      <w:autoSpaceDE w:val="0"/>
      <w:autoSpaceDN w:val="0"/>
      <w:adjustRightInd w:val="0"/>
      <w:textAlignment w:val="baseline"/>
    </w:pPr>
    <w:rPr>
      <w:sz w:val="20"/>
    </w:rPr>
  </w:style>
  <w:style w:type="paragraph" w:styleId="Prosttext">
    <w:name w:val="Plain Text"/>
    <w:basedOn w:val="Normln"/>
    <w:rsid w:val="009139BF"/>
    <w:rPr>
      <w:rFonts w:ascii="Courier New" w:hAnsi="Courier New" w:cs="Courier New"/>
      <w:sz w:val="20"/>
    </w:rPr>
  </w:style>
  <w:style w:type="character" w:customStyle="1" w:styleId="tpicek">
    <w:name w:val="t.picek"/>
    <w:semiHidden/>
    <w:rsid w:val="009139BF"/>
    <w:rPr>
      <w:rFonts w:ascii="Arial" w:hAnsi="Arial" w:cs="Arial"/>
      <w:color w:val="auto"/>
      <w:sz w:val="20"/>
      <w:szCs w:val="20"/>
    </w:rPr>
  </w:style>
  <w:style w:type="character" w:customStyle="1" w:styleId="FontStyle94">
    <w:name w:val="Font Style94"/>
    <w:rsid w:val="009139BF"/>
    <w:rPr>
      <w:rFonts w:ascii="Arial" w:hAnsi="Arial" w:cs="Arial"/>
      <w:sz w:val="22"/>
      <w:szCs w:val="22"/>
    </w:rPr>
  </w:style>
  <w:style w:type="paragraph" w:customStyle="1" w:styleId="Parametryza0">
    <w:name w:val="Parametry_za0"/>
    <w:basedOn w:val="Normln"/>
    <w:rsid w:val="003721C3"/>
    <w:pPr>
      <w:tabs>
        <w:tab w:val="left" w:pos="6237"/>
        <w:tab w:val="decimal" w:pos="8505"/>
      </w:tabs>
      <w:ind w:left="567"/>
    </w:pPr>
  </w:style>
  <w:style w:type="paragraph" w:customStyle="1" w:styleId="Style33">
    <w:name w:val="Style33"/>
    <w:basedOn w:val="Normln"/>
    <w:rsid w:val="00B549C7"/>
    <w:pPr>
      <w:widowControl w:val="0"/>
      <w:autoSpaceDE w:val="0"/>
      <w:autoSpaceDN w:val="0"/>
      <w:adjustRightInd w:val="0"/>
      <w:spacing w:line="252" w:lineRule="exact"/>
      <w:ind w:firstLine="725"/>
    </w:pPr>
  </w:style>
  <w:style w:type="paragraph" w:customStyle="1" w:styleId="Style68">
    <w:name w:val="Style68"/>
    <w:basedOn w:val="Normln"/>
    <w:rsid w:val="00B549C7"/>
    <w:pPr>
      <w:widowControl w:val="0"/>
      <w:autoSpaceDE w:val="0"/>
      <w:autoSpaceDN w:val="0"/>
      <w:adjustRightInd w:val="0"/>
    </w:pPr>
  </w:style>
  <w:style w:type="character" w:customStyle="1" w:styleId="FontStyle91">
    <w:name w:val="Font Style91"/>
    <w:rsid w:val="00B549C7"/>
    <w:rPr>
      <w:rFonts w:ascii="Arial" w:hAnsi="Arial" w:cs="Arial"/>
      <w:b/>
      <w:bCs/>
      <w:sz w:val="22"/>
      <w:szCs w:val="22"/>
    </w:rPr>
  </w:style>
  <w:style w:type="character" w:customStyle="1" w:styleId="OdrkaChar2">
    <w:name w:val="Odrážka Char2"/>
    <w:rsid w:val="00C42CFC"/>
    <w:rPr>
      <w:rFonts w:ascii="Arial" w:hAnsi="Arial"/>
      <w:kern w:val="28"/>
      <w:sz w:val="22"/>
      <w:szCs w:val="22"/>
    </w:rPr>
  </w:style>
  <w:style w:type="character" w:customStyle="1" w:styleId="PodnadpisChar4">
    <w:name w:val="Podnadpis Char4"/>
    <w:link w:val="Podnadpis1"/>
    <w:rsid w:val="002D1929"/>
    <w:rPr>
      <w:rFonts w:ascii="Arial" w:hAnsi="Arial"/>
      <w:b/>
      <w:kern w:val="28"/>
      <w:sz w:val="22"/>
    </w:rPr>
  </w:style>
  <w:style w:type="paragraph" w:styleId="Revize">
    <w:name w:val="Revision"/>
    <w:hidden/>
    <w:uiPriority w:val="99"/>
    <w:semiHidden/>
    <w:rsid w:val="00A84350"/>
    <w:rPr>
      <w:rFonts w:ascii="Arial" w:hAnsi="Arial"/>
      <w:kern w:val="28"/>
      <w:sz w:val="22"/>
    </w:rPr>
  </w:style>
  <w:style w:type="paragraph" w:customStyle="1" w:styleId="CGNormln">
    <w:name w:val="CG_Normální"/>
    <w:basedOn w:val="Normln"/>
    <w:link w:val="CGNormlnChar"/>
    <w:rsid w:val="0090611C"/>
    <w:pPr>
      <w:spacing w:before="60"/>
      <w:ind w:left="357"/>
    </w:pPr>
  </w:style>
  <w:style w:type="character" w:customStyle="1" w:styleId="CGNormlnChar">
    <w:name w:val="CG_Normální Char"/>
    <w:link w:val="CGNormln"/>
    <w:locked/>
    <w:rsid w:val="0090611C"/>
    <w:rPr>
      <w:rFonts w:ascii="Arial" w:hAnsi="Arial" w:cs="Arial"/>
      <w:sz w:val="24"/>
      <w:szCs w:val="24"/>
    </w:rPr>
  </w:style>
  <w:style w:type="paragraph" w:customStyle="1" w:styleId="Podnadpis1">
    <w:name w:val="Podnadpis1"/>
    <w:basedOn w:val="Normln"/>
    <w:link w:val="PodnadpisChar4"/>
    <w:qFormat/>
    <w:rsid w:val="00FA062E"/>
    <w:pPr>
      <w:keepNext/>
      <w:spacing w:before="120"/>
    </w:pPr>
    <w:rPr>
      <w:b/>
    </w:rPr>
  </w:style>
  <w:style w:type="character" w:styleId="Siln">
    <w:name w:val="Strong"/>
    <w:uiPriority w:val="22"/>
    <w:qFormat/>
    <w:rsid w:val="005A778B"/>
    <w:rPr>
      <w:b/>
      <w:bCs/>
    </w:rPr>
  </w:style>
  <w:style w:type="character" w:customStyle="1" w:styleId="PSGnormalChar">
    <w:name w:val="PSG_normal Char"/>
    <w:link w:val="PSGnormal"/>
    <w:uiPriority w:val="99"/>
    <w:locked/>
    <w:rsid w:val="00404A2E"/>
    <w:rPr>
      <w:rFonts w:ascii="Arial" w:eastAsia="Calibri" w:hAnsi="Arial" w:cs="Arial"/>
      <w:szCs w:val="24"/>
      <w:lang w:eastAsia="en-US"/>
    </w:rPr>
  </w:style>
  <w:style w:type="paragraph" w:customStyle="1" w:styleId="PSGnormal">
    <w:name w:val="PSG_normal"/>
    <w:basedOn w:val="Normln"/>
    <w:link w:val="PSGnormalChar"/>
    <w:uiPriority w:val="99"/>
    <w:rsid w:val="00404A2E"/>
    <w:pPr>
      <w:spacing w:before="60" w:after="60"/>
      <w:ind w:left="992"/>
    </w:pPr>
    <w:rPr>
      <w:rFonts w:eastAsia="Calibri"/>
      <w:sz w:val="20"/>
      <w:lang w:eastAsia="en-US"/>
    </w:rPr>
  </w:style>
  <w:style w:type="character" w:customStyle="1" w:styleId="CharStyle148">
    <w:name w:val="CharStyle148"/>
    <w:rsid w:val="00404A2E"/>
    <w:rPr>
      <w:rFonts w:ascii="Arial Unicode MS" w:eastAsia="Arial Unicode MS" w:hAnsi="Arial Unicode MS" w:cs="Arial Unicode MS" w:hint="default"/>
      <w:sz w:val="20"/>
      <w:szCs w:val="20"/>
    </w:rPr>
  </w:style>
  <w:style w:type="character" w:customStyle="1" w:styleId="CharStyle137">
    <w:name w:val="CharStyle137"/>
    <w:rsid w:val="00404A2E"/>
    <w:rPr>
      <w:rFonts w:ascii="Arial Unicode MS" w:eastAsia="Arial Unicode MS" w:hAnsi="Arial Unicode MS" w:cs="Arial Unicode MS" w:hint="default"/>
      <w:b/>
      <w:bCs/>
      <w:sz w:val="20"/>
      <w:szCs w:val="20"/>
    </w:rPr>
  </w:style>
  <w:style w:type="character" w:customStyle="1" w:styleId="apple-converted-space">
    <w:name w:val="apple-converted-space"/>
    <w:basedOn w:val="Standardnpsmoodstavce"/>
    <w:rsid w:val="00191B24"/>
  </w:style>
  <w:style w:type="paragraph" w:customStyle="1" w:styleId="slovn">
    <w:name w:val="Číslování"/>
    <w:basedOn w:val="Odstavecseseznamem"/>
    <w:qFormat/>
    <w:rsid w:val="00265655"/>
    <w:pPr>
      <w:numPr>
        <w:numId w:val="28"/>
      </w:numPr>
    </w:pPr>
    <w:rPr>
      <w:rFonts w:ascii="Arial" w:hAnsi="Arial"/>
    </w:rPr>
  </w:style>
  <w:style w:type="paragraph" w:customStyle="1" w:styleId="Poadovslovn">
    <w:name w:val="Pořadové číslování"/>
    <w:basedOn w:val="Odstavecseseznamem"/>
    <w:qFormat/>
    <w:rsid w:val="00265655"/>
    <w:pPr>
      <w:numPr>
        <w:numId w:val="29"/>
      </w:numPr>
    </w:pPr>
    <w:rPr>
      <w:rFonts w:ascii="Arial" w:hAnsi="Arial"/>
    </w:rPr>
  </w:style>
  <w:style w:type="character" w:customStyle="1" w:styleId="DefinovanPojem">
    <w:name w:val="DefinovanýPojem"/>
    <w:basedOn w:val="Standardnpsmoodstavce"/>
    <w:uiPriority w:val="1"/>
    <w:qFormat/>
    <w:rsid w:val="00404978"/>
    <w:rPr>
      <w:caps w:val="0"/>
      <w:smallCaps/>
    </w:rPr>
  </w:style>
  <w:style w:type="character" w:customStyle="1" w:styleId="TextkomenteChar">
    <w:name w:val="Text komentáře Char"/>
    <w:basedOn w:val="Standardnpsmoodstavce"/>
    <w:link w:val="Textkomente"/>
    <w:semiHidden/>
    <w:rsid w:val="00503E8E"/>
    <w:rPr>
      <w:rFonts w:ascii="Arial" w:hAnsi="Arial" w:cs="Arial"/>
      <w:szCs w:val="24"/>
    </w:rPr>
  </w:style>
  <w:style w:type="character" w:customStyle="1" w:styleId="Char00">
    <w:name w:val="Char0"/>
    <w:rsid w:val="007D76CF"/>
    <w:rPr>
      <w:rFonts w:ascii="Arial" w:hAnsi="Arial"/>
      <w:b/>
      <w:caps/>
      <w:kern w:val="28"/>
      <w:sz w:val="24"/>
      <w:lang w:val="cs-CZ" w:eastAsia="cs-CZ" w:bidi="ar-SA"/>
    </w:rPr>
  </w:style>
  <w:style w:type="character" w:customStyle="1" w:styleId="Char000">
    <w:name w:val="Char00"/>
    <w:rsid w:val="00F14AD5"/>
    <w:rPr>
      <w:rFonts w:ascii="Arial" w:hAnsi="Arial"/>
      <w:b/>
      <w:caps/>
      <w:kern w:val="28"/>
      <w:sz w:val="24"/>
      <w:lang w:val="cs-CZ" w:eastAsia="cs-CZ" w:bidi="ar-SA"/>
    </w:rPr>
  </w:style>
  <w:style w:type="character" w:customStyle="1" w:styleId="Char0000">
    <w:name w:val="Char000"/>
    <w:rsid w:val="00F14AD5"/>
    <w:rPr>
      <w:rFonts w:ascii="Arial" w:hAnsi="Arial"/>
      <w:b/>
      <w:caps/>
      <w:kern w:val="28"/>
      <w:sz w:val="24"/>
      <w:lang w:val="cs-CZ" w:eastAsia="cs-CZ" w:bidi="ar-SA"/>
    </w:rPr>
  </w:style>
  <w:style w:type="character" w:customStyle="1" w:styleId="Char00000">
    <w:name w:val="Char0000"/>
    <w:rsid w:val="00F14AD5"/>
    <w:rPr>
      <w:rFonts w:ascii="Arial" w:hAnsi="Arial"/>
      <w:b/>
      <w:caps/>
      <w:kern w:val="28"/>
      <w:sz w:val="24"/>
      <w:lang w:val="cs-CZ" w:eastAsia="cs-CZ" w:bidi="ar-SA"/>
    </w:rPr>
  </w:style>
  <w:style w:type="character" w:customStyle="1" w:styleId="Nevyeenzmnka1">
    <w:name w:val="Nevyřešená zmínka1"/>
    <w:basedOn w:val="Standardnpsmoodstavce"/>
    <w:uiPriority w:val="99"/>
    <w:semiHidden/>
    <w:unhideWhenUsed/>
    <w:rsid w:val="003B1BE6"/>
    <w:rPr>
      <w:color w:val="605E5C"/>
      <w:shd w:val="clear" w:color="auto" w:fill="E1DFDD"/>
    </w:rPr>
  </w:style>
  <w:style w:type="character" w:styleId="Zstupntext">
    <w:name w:val="Placeholder Text"/>
    <w:basedOn w:val="Standardnpsmoodstavce"/>
    <w:uiPriority w:val="99"/>
    <w:semiHidden/>
    <w:rsid w:val="003B1BE6"/>
    <w:rPr>
      <w:color w:val="808080"/>
    </w:rPr>
  </w:style>
  <w:style w:type="character" w:customStyle="1" w:styleId="Nevyeenzmnka2">
    <w:name w:val="Nevyřešená zmínka2"/>
    <w:basedOn w:val="Standardnpsmoodstavce"/>
    <w:uiPriority w:val="99"/>
    <w:semiHidden/>
    <w:unhideWhenUsed/>
    <w:rsid w:val="003958EC"/>
    <w:rPr>
      <w:color w:val="605E5C"/>
      <w:shd w:val="clear" w:color="auto" w:fill="E1DFDD"/>
    </w:rPr>
  </w:style>
  <w:style w:type="character" w:customStyle="1" w:styleId="Nevyeenzmnka3">
    <w:name w:val="Nevyřešená zmínka3"/>
    <w:basedOn w:val="Standardnpsmoodstavce"/>
    <w:uiPriority w:val="99"/>
    <w:semiHidden/>
    <w:unhideWhenUsed/>
    <w:rsid w:val="00783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396">
      <w:bodyDiv w:val="1"/>
      <w:marLeft w:val="0"/>
      <w:marRight w:val="0"/>
      <w:marTop w:val="0"/>
      <w:marBottom w:val="0"/>
      <w:divBdr>
        <w:top w:val="none" w:sz="0" w:space="0" w:color="auto"/>
        <w:left w:val="none" w:sz="0" w:space="0" w:color="auto"/>
        <w:bottom w:val="none" w:sz="0" w:space="0" w:color="auto"/>
        <w:right w:val="none" w:sz="0" w:space="0" w:color="auto"/>
      </w:divBdr>
    </w:div>
    <w:div w:id="27880982">
      <w:bodyDiv w:val="1"/>
      <w:marLeft w:val="0"/>
      <w:marRight w:val="0"/>
      <w:marTop w:val="0"/>
      <w:marBottom w:val="0"/>
      <w:divBdr>
        <w:top w:val="none" w:sz="0" w:space="0" w:color="auto"/>
        <w:left w:val="none" w:sz="0" w:space="0" w:color="auto"/>
        <w:bottom w:val="none" w:sz="0" w:space="0" w:color="auto"/>
        <w:right w:val="none" w:sz="0" w:space="0" w:color="auto"/>
      </w:divBdr>
    </w:div>
    <w:div w:id="46683669">
      <w:bodyDiv w:val="1"/>
      <w:marLeft w:val="0"/>
      <w:marRight w:val="0"/>
      <w:marTop w:val="0"/>
      <w:marBottom w:val="0"/>
      <w:divBdr>
        <w:top w:val="none" w:sz="0" w:space="0" w:color="auto"/>
        <w:left w:val="none" w:sz="0" w:space="0" w:color="auto"/>
        <w:bottom w:val="none" w:sz="0" w:space="0" w:color="auto"/>
        <w:right w:val="none" w:sz="0" w:space="0" w:color="auto"/>
      </w:divBdr>
    </w:div>
    <w:div w:id="137456382">
      <w:bodyDiv w:val="1"/>
      <w:marLeft w:val="0"/>
      <w:marRight w:val="0"/>
      <w:marTop w:val="0"/>
      <w:marBottom w:val="0"/>
      <w:divBdr>
        <w:top w:val="none" w:sz="0" w:space="0" w:color="auto"/>
        <w:left w:val="none" w:sz="0" w:space="0" w:color="auto"/>
        <w:bottom w:val="none" w:sz="0" w:space="0" w:color="auto"/>
        <w:right w:val="none" w:sz="0" w:space="0" w:color="auto"/>
      </w:divBdr>
      <w:divsChild>
        <w:div w:id="152720004">
          <w:marLeft w:val="0"/>
          <w:marRight w:val="0"/>
          <w:marTop w:val="0"/>
          <w:marBottom w:val="0"/>
          <w:divBdr>
            <w:top w:val="none" w:sz="0" w:space="0" w:color="auto"/>
            <w:left w:val="none" w:sz="0" w:space="0" w:color="auto"/>
            <w:bottom w:val="none" w:sz="0" w:space="0" w:color="auto"/>
            <w:right w:val="none" w:sz="0" w:space="0" w:color="auto"/>
          </w:divBdr>
          <w:divsChild>
            <w:div w:id="9724985">
              <w:marLeft w:val="0"/>
              <w:marRight w:val="0"/>
              <w:marTop w:val="0"/>
              <w:marBottom w:val="0"/>
              <w:divBdr>
                <w:top w:val="none" w:sz="0" w:space="0" w:color="auto"/>
                <w:left w:val="none" w:sz="0" w:space="0" w:color="auto"/>
                <w:bottom w:val="none" w:sz="0" w:space="0" w:color="auto"/>
                <w:right w:val="none" w:sz="0" w:space="0" w:color="auto"/>
              </w:divBdr>
              <w:divsChild>
                <w:div w:id="533272894">
                  <w:marLeft w:val="0"/>
                  <w:marRight w:val="0"/>
                  <w:marTop w:val="0"/>
                  <w:marBottom w:val="0"/>
                  <w:divBdr>
                    <w:top w:val="none" w:sz="0" w:space="0" w:color="auto"/>
                    <w:left w:val="none" w:sz="0" w:space="0" w:color="auto"/>
                    <w:bottom w:val="none" w:sz="0" w:space="0" w:color="auto"/>
                    <w:right w:val="none" w:sz="0" w:space="0" w:color="auto"/>
                  </w:divBdr>
                </w:div>
              </w:divsChild>
            </w:div>
            <w:div w:id="171724833">
              <w:marLeft w:val="0"/>
              <w:marRight w:val="0"/>
              <w:marTop w:val="0"/>
              <w:marBottom w:val="0"/>
              <w:divBdr>
                <w:top w:val="none" w:sz="0" w:space="0" w:color="auto"/>
                <w:left w:val="none" w:sz="0" w:space="0" w:color="auto"/>
                <w:bottom w:val="none" w:sz="0" w:space="0" w:color="auto"/>
                <w:right w:val="none" w:sz="0" w:space="0" w:color="auto"/>
              </w:divBdr>
              <w:divsChild>
                <w:div w:id="391004618">
                  <w:marLeft w:val="0"/>
                  <w:marRight w:val="0"/>
                  <w:marTop w:val="0"/>
                  <w:marBottom w:val="0"/>
                  <w:divBdr>
                    <w:top w:val="none" w:sz="0" w:space="0" w:color="auto"/>
                    <w:left w:val="none" w:sz="0" w:space="0" w:color="auto"/>
                    <w:bottom w:val="none" w:sz="0" w:space="0" w:color="auto"/>
                    <w:right w:val="none" w:sz="0" w:space="0" w:color="auto"/>
                  </w:divBdr>
                </w:div>
              </w:divsChild>
            </w:div>
            <w:div w:id="328489046">
              <w:marLeft w:val="0"/>
              <w:marRight w:val="0"/>
              <w:marTop w:val="0"/>
              <w:marBottom w:val="0"/>
              <w:divBdr>
                <w:top w:val="none" w:sz="0" w:space="0" w:color="auto"/>
                <w:left w:val="none" w:sz="0" w:space="0" w:color="auto"/>
                <w:bottom w:val="none" w:sz="0" w:space="0" w:color="auto"/>
                <w:right w:val="none" w:sz="0" w:space="0" w:color="auto"/>
              </w:divBdr>
              <w:divsChild>
                <w:div w:id="160052942">
                  <w:marLeft w:val="0"/>
                  <w:marRight w:val="0"/>
                  <w:marTop w:val="0"/>
                  <w:marBottom w:val="0"/>
                  <w:divBdr>
                    <w:top w:val="none" w:sz="0" w:space="0" w:color="auto"/>
                    <w:left w:val="none" w:sz="0" w:space="0" w:color="auto"/>
                    <w:bottom w:val="none" w:sz="0" w:space="0" w:color="auto"/>
                    <w:right w:val="none" w:sz="0" w:space="0" w:color="auto"/>
                  </w:divBdr>
                </w:div>
              </w:divsChild>
            </w:div>
            <w:div w:id="426508879">
              <w:marLeft w:val="0"/>
              <w:marRight w:val="0"/>
              <w:marTop w:val="0"/>
              <w:marBottom w:val="0"/>
              <w:divBdr>
                <w:top w:val="none" w:sz="0" w:space="0" w:color="auto"/>
                <w:left w:val="none" w:sz="0" w:space="0" w:color="auto"/>
                <w:bottom w:val="none" w:sz="0" w:space="0" w:color="auto"/>
                <w:right w:val="none" w:sz="0" w:space="0" w:color="auto"/>
              </w:divBdr>
              <w:divsChild>
                <w:div w:id="1562013604">
                  <w:marLeft w:val="0"/>
                  <w:marRight w:val="0"/>
                  <w:marTop w:val="0"/>
                  <w:marBottom w:val="0"/>
                  <w:divBdr>
                    <w:top w:val="none" w:sz="0" w:space="0" w:color="auto"/>
                    <w:left w:val="none" w:sz="0" w:space="0" w:color="auto"/>
                    <w:bottom w:val="none" w:sz="0" w:space="0" w:color="auto"/>
                    <w:right w:val="none" w:sz="0" w:space="0" w:color="auto"/>
                  </w:divBdr>
                </w:div>
              </w:divsChild>
            </w:div>
            <w:div w:id="1157956969">
              <w:marLeft w:val="0"/>
              <w:marRight w:val="0"/>
              <w:marTop w:val="0"/>
              <w:marBottom w:val="0"/>
              <w:divBdr>
                <w:top w:val="none" w:sz="0" w:space="0" w:color="auto"/>
                <w:left w:val="none" w:sz="0" w:space="0" w:color="auto"/>
                <w:bottom w:val="none" w:sz="0" w:space="0" w:color="auto"/>
                <w:right w:val="none" w:sz="0" w:space="0" w:color="auto"/>
              </w:divBdr>
              <w:divsChild>
                <w:div w:id="1886015509">
                  <w:marLeft w:val="0"/>
                  <w:marRight w:val="0"/>
                  <w:marTop w:val="0"/>
                  <w:marBottom w:val="0"/>
                  <w:divBdr>
                    <w:top w:val="none" w:sz="0" w:space="0" w:color="auto"/>
                    <w:left w:val="none" w:sz="0" w:space="0" w:color="auto"/>
                    <w:bottom w:val="none" w:sz="0" w:space="0" w:color="auto"/>
                    <w:right w:val="none" w:sz="0" w:space="0" w:color="auto"/>
                  </w:divBdr>
                </w:div>
              </w:divsChild>
            </w:div>
            <w:div w:id="1358695592">
              <w:marLeft w:val="0"/>
              <w:marRight w:val="0"/>
              <w:marTop w:val="0"/>
              <w:marBottom w:val="0"/>
              <w:divBdr>
                <w:top w:val="none" w:sz="0" w:space="0" w:color="auto"/>
                <w:left w:val="none" w:sz="0" w:space="0" w:color="auto"/>
                <w:bottom w:val="none" w:sz="0" w:space="0" w:color="auto"/>
                <w:right w:val="none" w:sz="0" w:space="0" w:color="auto"/>
              </w:divBdr>
              <w:divsChild>
                <w:div w:id="531454494">
                  <w:marLeft w:val="0"/>
                  <w:marRight w:val="0"/>
                  <w:marTop w:val="0"/>
                  <w:marBottom w:val="0"/>
                  <w:divBdr>
                    <w:top w:val="none" w:sz="0" w:space="0" w:color="auto"/>
                    <w:left w:val="none" w:sz="0" w:space="0" w:color="auto"/>
                    <w:bottom w:val="none" w:sz="0" w:space="0" w:color="auto"/>
                    <w:right w:val="none" w:sz="0" w:space="0" w:color="auto"/>
                  </w:divBdr>
                </w:div>
              </w:divsChild>
            </w:div>
            <w:div w:id="1389302532">
              <w:marLeft w:val="0"/>
              <w:marRight w:val="0"/>
              <w:marTop w:val="0"/>
              <w:marBottom w:val="0"/>
              <w:divBdr>
                <w:top w:val="none" w:sz="0" w:space="0" w:color="auto"/>
                <w:left w:val="none" w:sz="0" w:space="0" w:color="auto"/>
                <w:bottom w:val="none" w:sz="0" w:space="0" w:color="auto"/>
                <w:right w:val="none" w:sz="0" w:space="0" w:color="auto"/>
              </w:divBdr>
              <w:divsChild>
                <w:div w:id="253054096">
                  <w:marLeft w:val="0"/>
                  <w:marRight w:val="0"/>
                  <w:marTop w:val="0"/>
                  <w:marBottom w:val="0"/>
                  <w:divBdr>
                    <w:top w:val="none" w:sz="0" w:space="0" w:color="auto"/>
                    <w:left w:val="none" w:sz="0" w:space="0" w:color="auto"/>
                    <w:bottom w:val="none" w:sz="0" w:space="0" w:color="auto"/>
                    <w:right w:val="none" w:sz="0" w:space="0" w:color="auto"/>
                  </w:divBdr>
                </w:div>
              </w:divsChild>
            </w:div>
            <w:div w:id="1413967082">
              <w:marLeft w:val="0"/>
              <w:marRight w:val="0"/>
              <w:marTop w:val="0"/>
              <w:marBottom w:val="0"/>
              <w:divBdr>
                <w:top w:val="none" w:sz="0" w:space="0" w:color="auto"/>
                <w:left w:val="none" w:sz="0" w:space="0" w:color="auto"/>
                <w:bottom w:val="none" w:sz="0" w:space="0" w:color="auto"/>
                <w:right w:val="none" w:sz="0" w:space="0" w:color="auto"/>
              </w:divBdr>
              <w:divsChild>
                <w:div w:id="808324279">
                  <w:marLeft w:val="0"/>
                  <w:marRight w:val="0"/>
                  <w:marTop w:val="0"/>
                  <w:marBottom w:val="0"/>
                  <w:divBdr>
                    <w:top w:val="none" w:sz="0" w:space="0" w:color="auto"/>
                    <w:left w:val="none" w:sz="0" w:space="0" w:color="auto"/>
                    <w:bottom w:val="none" w:sz="0" w:space="0" w:color="auto"/>
                    <w:right w:val="none" w:sz="0" w:space="0" w:color="auto"/>
                  </w:divBdr>
                </w:div>
              </w:divsChild>
            </w:div>
            <w:div w:id="1605263750">
              <w:marLeft w:val="0"/>
              <w:marRight w:val="0"/>
              <w:marTop w:val="0"/>
              <w:marBottom w:val="0"/>
              <w:divBdr>
                <w:top w:val="none" w:sz="0" w:space="0" w:color="auto"/>
                <w:left w:val="none" w:sz="0" w:space="0" w:color="auto"/>
                <w:bottom w:val="none" w:sz="0" w:space="0" w:color="auto"/>
                <w:right w:val="none" w:sz="0" w:space="0" w:color="auto"/>
              </w:divBdr>
              <w:divsChild>
                <w:div w:id="3315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6838">
          <w:marLeft w:val="0"/>
          <w:marRight w:val="0"/>
          <w:marTop w:val="0"/>
          <w:marBottom w:val="0"/>
          <w:divBdr>
            <w:top w:val="none" w:sz="0" w:space="0" w:color="auto"/>
            <w:left w:val="none" w:sz="0" w:space="0" w:color="auto"/>
            <w:bottom w:val="none" w:sz="0" w:space="0" w:color="auto"/>
            <w:right w:val="none" w:sz="0" w:space="0" w:color="auto"/>
          </w:divBdr>
          <w:divsChild>
            <w:div w:id="65418777">
              <w:marLeft w:val="0"/>
              <w:marRight w:val="0"/>
              <w:marTop w:val="0"/>
              <w:marBottom w:val="0"/>
              <w:divBdr>
                <w:top w:val="none" w:sz="0" w:space="0" w:color="auto"/>
                <w:left w:val="none" w:sz="0" w:space="0" w:color="auto"/>
                <w:bottom w:val="none" w:sz="0" w:space="0" w:color="auto"/>
                <w:right w:val="none" w:sz="0" w:space="0" w:color="auto"/>
              </w:divBdr>
              <w:divsChild>
                <w:div w:id="356273581">
                  <w:marLeft w:val="0"/>
                  <w:marRight w:val="0"/>
                  <w:marTop w:val="0"/>
                  <w:marBottom w:val="0"/>
                  <w:divBdr>
                    <w:top w:val="none" w:sz="0" w:space="0" w:color="auto"/>
                    <w:left w:val="none" w:sz="0" w:space="0" w:color="auto"/>
                    <w:bottom w:val="none" w:sz="0" w:space="0" w:color="auto"/>
                    <w:right w:val="none" w:sz="0" w:space="0" w:color="auto"/>
                  </w:divBdr>
                </w:div>
              </w:divsChild>
            </w:div>
            <w:div w:id="453446140">
              <w:marLeft w:val="0"/>
              <w:marRight w:val="0"/>
              <w:marTop w:val="0"/>
              <w:marBottom w:val="0"/>
              <w:divBdr>
                <w:top w:val="none" w:sz="0" w:space="0" w:color="auto"/>
                <w:left w:val="none" w:sz="0" w:space="0" w:color="auto"/>
                <w:bottom w:val="none" w:sz="0" w:space="0" w:color="auto"/>
                <w:right w:val="none" w:sz="0" w:space="0" w:color="auto"/>
              </w:divBdr>
              <w:divsChild>
                <w:div w:id="746877658">
                  <w:marLeft w:val="0"/>
                  <w:marRight w:val="0"/>
                  <w:marTop w:val="0"/>
                  <w:marBottom w:val="0"/>
                  <w:divBdr>
                    <w:top w:val="none" w:sz="0" w:space="0" w:color="auto"/>
                    <w:left w:val="none" w:sz="0" w:space="0" w:color="auto"/>
                    <w:bottom w:val="none" w:sz="0" w:space="0" w:color="auto"/>
                    <w:right w:val="none" w:sz="0" w:space="0" w:color="auto"/>
                  </w:divBdr>
                </w:div>
                <w:div w:id="950550481">
                  <w:marLeft w:val="0"/>
                  <w:marRight w:val="0"/>
                  <w:marTop w:val="0"/>
                  <w:marBottom w:val="0"/>
                  <w:divBdr>
                    <w:top w:val="none" w:sz="0" w:space="0" w:color="auto"/>
                    <w:left w:val="none" w:sz="0" w:space="0" w:color="auto"/>
                    <w:bottom w:val="none" w:sz="0" w:space="0" w:color="auto"/>
                    <w:right w:val="none" w:sz="0" w:space="0" w:color="auto"/>
                  </w:divBdr>
                </w:div>
                <w:div w:id="1095594853">
                  <w:marLeft w:val="0"/>
                  <w:marRight w:val="0"/>
                  <w:marTop w:val="0"/>
                  <w:marBottom w:val="0"/>
                  <w:divBdr>
                    <w:top w:val="none" w:sz="0" w:space="0" w:color="auto"/>
                    <w:left w:val="none" w:sz="0" w:space="0" w:color="auto"/>
                    <w:bottom w:val="none" w:sz="0" w:space="0" w:color="auto"/>
                    <w:right w:val="none" w:sz="0" w:space="0" w:color="auto"/>
                  </w:divBdr>
                </w:div>
              </w:divsChild>
            </w:div>
            <w:div w:id="606078966">
              <w:marLeft w:val="0"/>
              <w:marRight w:val="0"/>
              <w:marTop w:val="0"/>
              <w:marBottom w:val="0"/>
              <w:divBdr>
                <w:top w:val="none" w:sz="0" w:space="0" w:color="auto"/>
                <w:left w:val="none" w:sz="0" w:space="0" w:color="auto"/>
                <w:bottom w:val="none" w:sz="0" w:space="0" w:color="auto"/>
                <w:right w:val="none" w:sz="0" w:space="0" w:color="auto"/>
              </w:divBdr>
              <w:divsChild>
                <w:div w:id="723216485">
                  <w:marLeft w:val="0"/>
                  <w:marRight w:val="0"/>
                  <w:marTop w:val="0"/>
                  <w:marBottom w:val="0"/>
                  <w:divBdr>
                    <w:top w:val="none" w:sz="0" w:space="0" w:color="auto"/>
                    <w:left w:val="none" w:sz="0" w:space="0" w:color="auto"/>
                    <w:bottom w:val="none" w:sz="0" w:space="0" w:color="auto"/>
                    <w:right w:val="none" w:sz="0" w:space="0" w:color="auto"/>
                  </w:divBdr>
                </w:div>
                <w:div w:id="2068450456">
                  <w:marLeft w:val="0"/>
                  <w:marRight w:val="0"/>
                  <w:marTop w:val="0"/>
                  <w:marBottom w:val="0"/>
                  <w:divBdr>
                    <w:top w:val="none" w:sz="0" w:space="0" w:color="auto"/>
                    <w:left w:val="none" w:sz="0" w:space="0" w:color="auto"/>
                    <w:bottom w:val="none" w:sz="0" w:space="0" w:color="auto"/>
                    <w:right w:val="none" w:sz="0" w:space="0" w:color="auto"/>
                  </w:divBdr>
                </w:div>
              </w:divsChild>
            </w:div>
            <w:div w:id="850610466">
              <w:marLeft w:val="0"/>
              <w:marRight w:val="0"/>
              <w:marTop w:val="0"/>
              <w:marBottom w:val="0"/>
              <w:divBdr>
                <w:top w:val="none" w:sz="0" w:space="0" w:color="auto"/>
                <w:left w:val="none" w:sz="0" w:space="0" w:color="auto"/>
                <w:bottom w:val="none" w:sz="0" w:space="0" w:color="auto"/>
                <w:right w:val="none" w:sz="0" w:space="0" w:color="auto"/>
              </w:divBdr>
              <w:divsChild>
                <w:div w:id="29040306">
                  <w:marLeft w:val="0"/>
                  <w:marRight w:val="0"/>
                  <w:marTop w:val="0"/>
                  <w:marBottom w:val="0"/>
                  <w:divBdr>
                    <w:top w:val="none" w:sz="0" w:space="0" w:color="auto"/>
                    <w:left w:val="none" w:sz="0" w:space="0" w:color="auto"/>
                    <w:bottom w:val="none" w:sz="0" w:space="0" w:color="auto"/>
                    <w:right w:val="none" w:sz="0" w:space="0" w:color="auto"/>
                  </w:divBdr>
                </w:div>
              </w:divsChild>
            </w:div>
            <w:div w:id="861430704">
              <w:marLeft w:val="0"/>
              <w:marRight w:val="0"/>
              <w:marTop w:val="0"/>
              <w:marBottom w:val="0"/>
              <w:divBdr>
                <w:top w:val="none" w:sz="0" w:space="0" w:color="auto"/>
                <w:left w:val="none" w:sz="0" w:space="0" w:color="auto"/>
                <w:bottom w:val="none" w:sz="0" w:space="0" w:color="auto"/>
                <w:right w:val="none" w:sz="0" w:space="0" w:color="auto"/>
              </w:divBdr>
              <w:divsChild>
                <w:div w:id="2098479000">
                  <w:marLeft w:val="0"/>
                  <w:marRight w:val="0"/>
                  <w:marTop w:val="0"/>
                  <w:marBottom w:val="0"/>
                  <w:divBdr>
                    <w:top w:val="none" w:sz="0" w:space="0" w:color="auto"/>
                    <w:left w:val="none" w:sz="0" w:space="0" w:color="auto"/>
                    <w:bottom w:val="none" w:sz="0" w:space="0" w:color="auto"/>
                    <w:right w:val="none" w:sz="0" w:space="0" w:color="auto"/>
                  </w:divBdr>
                </w:div>
              </w:divsChild>
            </w:div>
            <w:div w:id="961956126">
              <w:marLeft w:val="0"/>
              <w:marRight w:val="0"/>
              <w:marTop w:val="0"/>
              <w:marBottom w:val="0"/>
              <w:divBdr>
                <w:top w:val="none" w:sz="0" w:space="0" w:color="auto"/>
                <w:left w:val="none" w:sz="0" w:space="0" w:color="auto"/>
                <w:bottom w:val="none" w:sz="0" w:space="0" w:color="auto"/>
                <w:right w:val="none" w:sz="0" w:space="0" w:color="auto"/>
              </w:divBdr>
              <w:divsChild>
                <w:div w:id="1431849026">
                  <w:marLeft w:val="0"/>
                  <w:marRight w:val="0"/>
                  <w:marTop w:val="0"/>
                  <w:marBottom w:val="0"/>
                  <w:divBdr>
                    <w:top w:val="none" w:sz="0" w:space="0" w:color="auto"/>
                    <w:left w:val="none" w:sz="0" w:space="0" w:color="auto"/>
                    <w:bottom w:val="none" w:sz="0" w:space="0" w:color="auto"/>
                    <w:right w:val="none" w:sz="0" w:space="0" w:color="auto"/>
                  </w:divBdr>
                </w:div>
              </w:divsChild>
            </w:div>
            <w:div w:id="998923254">
              <w:marLeft w:val="0"/>
              <w:marRight w:val="0"/>
              <w:marTop w:val="0"/>
              <w:marBottom w:val="0"/>
              <w:divBdr>
                <w:top w:val="none" w:sz="0" w:space="0" w:color="auto"/>
                <w:left w:val="none" w:sz="0" w:space="0" w:color="auto"/>
                <w:bottom w:val="none" w:sz="0" w:space="0" w:color="auto"/>
                <w:right w:val="none" w:sz="0" w:space="0" w:color="auto"/>
              </w:divBdr>
              <w:divsChild>
                <w:div w:id="40331236">
                  <w:marLeft w:val="0"/>
                  <w:marRight w:val="0"/>
                  <w:marTop w:val="0"/>
                  <w:marBottom w:val="0"/>
                  <w:divBdr>
                    <w:top w:val="none" w:sz="0" w:space="0" w:color="auto"/>
                    <w:left w:val="none" w:sz="0" w:space="0" w:color="auto"/>
                    <w:bottom w:val="none" w:sz="0" w:space="0" w:color="auto"/>
                    <w:right w:val="none" w:sz="0" w:space="0" w:color="auto"/>
                  </w:divBdr>
                </w:div>
              </w:divsChild>
            </w:div>
            <w:div w:id="1088966640">
              <w:marLeft w:val="0"/>
              <w:marRight w:val="0"/>
              <w:marTop w:val="0"/>
              <w:marBottom w:val="0"/>
              <w:divBdr>
                <w:top w:val="none" w:sz="0" w:space="0" w:color="auto"/>
                <w:left w:val="none" w:sz="0" w:space="0" w:color="auto"/>
                <w:bottom w:val="none" w:sz="0" w:space="0" w:color="auto"/>
                <w:right w:val="none" w:sz="0" w:space="0" w:color="auto"/>
              </w:divBdr>
              <w:divsChild>
                <w:div w:id="318845370">
                  <w:marLeft w:val="0"/>
                  <w:marRight w:val="0"/>
                  <w:marTop w:val="0"/>
                  <w:marBottom w:val="0"/>
                  <w:divBdr>
                    <w:top w:val="none" w:sz="0" w:space="0" w:color="auto"/>
                    <w:left w:val="none" w:sz="0" w:space="0" w:color="auto"/>
                    <w:bottom w:val="none" w:sz="0" w:space="0" w:color="auto"/>
                    <w:right w:val="none" w:sz="0" w:space="0" w:color="auto"/>
                  </w:divBdr>
                </w:div>
                <w:div w:id="1895701326">
                  <w:marLeft w:val="0"/>
                  <w:marRight w:val="0"/>
                  <w:marTop w:val="0"/>
                  <w:marBottom w:val="0"/>
                  <w:divBdr>
                    <w:top w:val="none" w:sz="0" w:space="0" w:color="auto"/>
                    <w:left w:val="none" w:sz="0" w:space="0" w:color="auto"/>
                    <w:bottom w:val="none" w:sz="0" w:space="0" w:color="auto"/>
                    <w:right w:val="none" w:sz="0" w:space="0" w:color="auto"/>
                  </w:divBdr>
                </w:div>
              </w:divsChild>
            </w:div>
            <w:div w:id="1094083505">
              <w:marLeft w:val="0"/>
              <w:marRight w:val="0"/>
              <w:marTop w:val="0"/>
              <w:marBottom w:val="0"/>
              <w:divBdr>
                <w:top w:val="none" w:sz="0" w:space="0" w:color="auto"/>
                <w:left w:val="none" w:sz="0" w:space="0" w:color="auto"/>
                <w:bottom w:val="none" w:sz="0" w:space="0" w:color="auto"/>
                <w:right w:val="none" w:sz="0" w:space="0" w:color="auto"/>
              </w:divBdr>
              <w:divsChild>
                <w:div w:id="2087144862">
                  <w:marLeft w:val="0"/>
                  <w:marRight w:val="0"/>
                  <w:marTop w:val="0"/>
                  <w:marBottom w:val="0"/>
                  <w:divBdr>
                    <w:top w:val="none" w:sz="0" w:space="0" w:color="auto"/>
                    <w:left w:val="none" w:sz="0" w:space="0" w:color="auto"/>
                    <w:bottom w:val="none" w:sz="0" w:space="0" w:color="auto"/>
                    <w:right w:val="none" w:sz="0" w:space="0" w:color="auto"/>
                  </w:divBdr>
                </w:div>
              </w:divsChild>
            </w:div>
            <w:div w:id="1097870820">
              <w:marLeft w:val="0"/>
              <w:marRight w:val="0"/>
              <w:marTop w:val="0"/>
              <w:marBottom w:val="0"/>
              <w:divBdr>
                <w:top w:val="none" w:sz="0" w:space="0" w:color="auto"/>
                <w:left w:val="none" w:sz="0" w:space="0" w:color="auto"/>
                <w:bottom w:val="none" w:sz="0" w:space="0" w:color="auto"/>
                <w:right w:val="none" w:sz="0" w:space="0" w:color="auto"/>
              </w:divBdr>
              <w:divsChild>
                <w:div w:id="705374172">
                  <w:marLeft w:val="0"/>
                  <w:marRight w:val="0"/>
                  <w:marTop w:val="0"/>
                  <w:marBottom w:val="0"/>
                  <w:divBdr>
                    <w:top w:val="none" w:sz="0" w:space="0" w:color="auto"/>
                    <w:left w:val="none" w:sz="0" w:space="0" w:color="auto"/>
                    <w:bottom w:val="none" w:sz="0" w:space="0" w:color="auto"/>
                    <w:right w:val="none" w:sz="0" w:space="0" w:color="auto"/>
                  </w:divBdr>
                </w:div>
              </w:divsChild>
            </w:div>
            <w:div w:id="1153373038">
              <w:marLeft w:val="0"/>
              <w:marRight w:val="0"/>
              <w:marTop w:val="0"/>
              <w:marBottom w:val="0"/>
              <w:divBdr>
                <w:top w:val="none" w:sz="0" w:space="0" w:color="auto"/>
                <w:left w:val="none" w:sz="0" w:space="0" w:color="auto"/>
                <w:bottom w:val="none" w:sz="0" w:space="0" w:color="auto"/>
                <w:right w:val="none" w:sz="0" w:space="0" w:color="auto"/>
              </w:divBdr>
              <w:divsChild>
                <w:div w:id="407075760">
                  <w:marLeft w:val="0"/>
                  <w:marRight w:val="0"/>
                  <w:marTop w:val="0"/>
                  <w:marBottom w:val="0"/>
                  <w:divBdr>
                    <w:top w:val="none" w:sz="0" w:space="0" w:color="auto"/>
                    <w:left w:val="none" w:sz="0" w:space="0" w:color="auto"/>
                    <w:bottom w:val="none" w:sz="0" w:space="0" w:color="auto"/>
                    <w:right w:val="none" w:sz="0" w:space="0" w:color="auto"/>
                  </w:divBdr>
                </w:div>
              </w:divsChild>
            </w:div>
            <w:div w:id="1305626350">
              <w:marLeft w:val="0"/>
              <w:marRight w:val="0"/>
              <w:marTop w:val="0"/>
              <w:marBottom w:val="0"/>
              <w:divBdr>
                <w:top w:val="none" w:sz="0" w:space="0" w:color="auto"/>
                <w:left w:val="none" w:sz="0" w:space="0" w:color="auto"/>
                <w:bottom w:val="none" w:sz="0" w:space="0" w:color="auto"/>
                <w:right w:val="none" w:sz="0" w:space="0" w:color="auto"/>
              </w:divBdr>
              <w:divsChild>
                <w:div w:id="154611620">
                  <w:marLeft w:val="0"/>
                  <w:marRight w:val="0"/>
                  <w:marTop w:val="0"/>
                  <w:marBottom w:val="0"/>
                  <w:divBdr>
                    <w:top w:val="none" w:sz="0" w:space="0" w:color="auto"/>
                    <w:left w:val="none" w:sz="0" w:space="0" w:color="auto"/>
                    <w:bottom w:val="none" w:sz="0" w:space="0" w:color="auto"/>
                    <w:right w:val="none" w:sz="0" w:space="0" w:color="auto"/>
                  </w:divBdr>
                </w:div>
              </w:divsChild>
            </w:div>
            <w:div w:id="1509831510">
              <w:marLeft w:val="0"/>
              <w:marRight w:val="0"/>
              <w:marTop w:val="0"/>
              <w:marBottom w:val="0"/>
              <w:divBdr>
                <w:top w:val="none" w:sz="0" w:space="0" w:color="auto"/>
                <w:left w:val="none" w:sz="0" w:space="0" w:color="auto"/>
                <w:bottom w:val="none" w:sz="0" w:space="0" w:color="auto"/>
                <w:right w:val="none" w:sz="0" w:space="0" w:color="auto"/>
              </w:divBdr>
              <w:divsChild>
                <w:div w:id="1715694885">
                  <w:marLeft w:val="0"/>
                  <w:marRight w:val="0"/>
                  <w:marTop w:val="0"/>
                  <w:marBottom w:val="0"/>
                  <w:divBdr>
                    <w:top w:val="none" w:sz="0" w:space="0" w:color="auto"/>
                    <w:left w:val="none" w:sz="0" w:space="0" w:color="auto"/>
                    <w:bottom w:val="none" w:sz="0" w:space="0" w:color="auto"/>
                    <w:right w:val="none" w:sz="0" w:space="0" w:color="auto"/>
                  </w:divBdr>
                </w:div>
              </w:divsChild>
            </w:div>
            <w:div w:id="1529022985">
              <w:marLeft w:val="0"/>
              <w:marRight w:val="0"/>
              <w:marTop w:val="0"/>
              <w:marBottom w:val="0"/>
              <w:divBdr>
                <w:top w:val="none" w:sz="0" w:space="0" w:color="auto"/>
                <w:left w:val="none" w:sz="0" w:space="0" w:color="auto"/>
                <w:bottom w:val="none" w:sz="0" w:space="0" w:color="auto"/>
                <w:right w:val="none" w:sz="0" w:space="0" w:color="auto"/>
              </w:divBdr>
              <w:divsChild>
                <w:div w:id="944112666">
                  <w:marLeft w:val="0"/>
                  <w:marRight w:val="0"/>
                  <w:marTop w:val="0"/>
                  <w:marBottom w:val="0"/>
                  <w:divBdr>
                    <w:top w:val="none" w:sz="0" w:space="0" w:color="auto"/>
                    <w:left w:val="none" w:sz="0" w:space="0" w:color="auto"/>
                    <w:bottom w:val="none" w:sz="0" w:space="0" w:color="auto"/>
                    <w:right w:val="none" w:sz="0" w:space="0" w:color="auto"/>
                  </w:divBdr>
                </w:div>
                <w:div w:id="15095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3035">
      <w:bodyDiv w:val="1"/>
      <w:marLeft w:val="0"/>
      <w:marRight w:val="0"/>
      <w:marTop w:val="0"/>
      <w:marBottom w:val="0"/>
      <w:divBdr>
        <w:top w:val="none" w:sz="0" w:space="0" w:color="auto"/>
        <w:left w:val="none" w:sz="0" w:space="0" w:color="auto"/>
        <w:bottom w:val="none" w:sz="0" w:space="0" w:color="auto"/>
        <w:right w:val="none" w:sz="0" w:space="0" w:color="auto"/>
      </w:divBdr>
      <w:divsChild>
        <w:div w:id="663624870">
          <w:marLeft w:val="0"/>
          <w:marRight w:val="0"/>
          <w:marTop w:val="0"/>
          <w:marBottom w:val="0"/>
          <w:divBdr>
            <w:top w:val="none" w:sz="0" w:space="0" w:color="auto"/>
            <w:left w:val="none" w:sz="0" w:space="0" w:color="auto"/>
            <w:bottom w:val="none" w:sz="0" w:space="0" w:color="auto"/>
            <w:right w:val="none" w:sz="0" w:space="0" w:color="auto"/>
          </w:divBdr>
        </w:div>
      </w:divsChild>
    </w:div>
    <w:div w:id="298649235">
      <w:bodyDiv w:val="1"/>
      <w:marLeft w:val="0"/>
      <w:marRight w:val="0"/>
      <w:marTop w:val="0"/>
      <w:marBottom w:val="0"/>
      <w:divBdr>
        <w:top w:val="none" w:sz="0" w:space="0" w:color="auto"/>
        <w:left w:val="none" w:sz="0" w:space="0" w:color="auto"/>
        <w:bottom w:val="none" w:sz="0" w:space="0" w:color="auto"/>
        <w:right w:val="none" w:sz="0" w:space="0" w:color="auto"/>
      </w:divBdr>
    </w:div>
    <w:div w:id="422532476">
      <w:bodyDiv w:val="1"/>
      <w:marLeft w:val="0"/>
      <w:marRight w:val="0"/>
      <w:marTop w:val="0"/>
      <w:marBottom w:val="0"/>
      <w:divBdr>
        <w:top w:val="none" w:sz="0" w:space="0" w:color="auto"/>
        <w:left w:val="none" w:sz="0" w:space="0" w:color="auto"/>
        <w:bottom w:val="none" w:sz="0" w:space="0" w:color="auto"/>
        <w:right w:val="none" w:sz="0" w:space="0" w:color="auto"/>
      </w:divBdr>
    </w:div>
    <w:div w:id="518274867">
      <w:bodyDiv w:val="1"/>
      <w:marLeft w:val="0"/>
      <w:marRight w:val="0"/>
      <w:marTop w:val="0"/>
      <w:marBottom w:val="0"/>
      <w:divBdr>
        <w:top w:val="none" w:sz="0" w:space="0" w:color="auto"/>
        <w:left w:val="none" w:sz="0" w:space="0" w:color="auto"/>
        <w:bottom w:val="none" w:sz="0" w:space="0" w:color="auto"/>
        <w:right w:val="none" w:sz="0" w:space="0" w:color="auto"/>
      </w:divBdr>
    </w:div>
    <w:div w:id="523833600">
      <w:bodyDiv w:val="1"/>
      <w:marLeft w:val="0"/>
      <w:marRight w:val="0"/>
      <w:marTop w:val="0"/>
      <w:marBottom w:val="0"/>
      <w:divBdr>
        <w:top w:val="none" w:sz="0" w:space="0" w:color="auto"/>
        <w:left w:val="none" w:sz="0" w:space="0" w:color="auto"/>
        <w:bottom w:val="none" w:sz="0" w:space="0" w:color="auto"/>
        <w:right w:val="none" w:sz="0" w:space="0" w:color="auto"/>
      </w:divBdr>
    </w:div>
    <w:div w:id="528840372">
      <w:bodyDiv w:val="1"/>
      <w:marLeft w:val="0"/>
      <w:marRight w:val="0"/>
      <w:marTop w:val="0"/>
      <w:marBottom w:val="0"/>
      <w:divBdr>
        <w:top w:val="none" w:sz="0" w:space="0" w:color="auto"/>
        <w:left w:val="none" w:sz="0" w:space="0" w:color="auto"/>
        <w:bottom w:val="none" w:sz="0" w:space="0" w:color="auto"/>
        <w:right w:val="none" w:sz="0" w:space="0" w:color="auto"/>
      </w:divBdr>
    </w:div>
    <w:div w:id="573854492">
      <w:bodyDiv w:val="1"/>
      <w:marLeft w:val="0"/>
      <w:marRight w:val="0"/>
      <w:marTop w:val="0"/>
      <w:marBottom w:val="0"/>
      <w:divBdr>
        <w:top w:val="none" w:sz="0" w:space="0" w:color="auto"/>
        <w:left w:val="none" w:sz="0" w:space="0" w:color="auto"/>
        <w:bottom w:val="none" w:sz="0" w:space="0" w:color="auto"/>
        <w:right w:val="none" w:sz="0" w:space="0" w:color="auto"/>
      </w:divBdr>
    </w:div>
    <w:div w:id="595284003">
      <w:bodyDiv w:val="1"/>
      <w:marLeft w:val="0"/>
      <w:marRight w:val="0"/>
      <w:marTop w:val="0"/>
      <w:marBottom w:val="0"/>
      <w:divBdr>
        <w:top w:val="none" w:sz="0" w:space="0" w:color="auto"/>
        <w:left w:val="none" w:sz="0" w:space="0" w:color="auto"/>
        <w:bottom w:val="none" w:sz="0" w:space="0" w:color="auto"/>
        <w:right w:val="none" w:sz="0" w:space="0" w:color="auto"/>
      </w:divBdr>
    </w:div>
    <w:div w:id="603806677">
      <w:bodyDiv w:val="1"/>
      <w:marLeft w:val="0"/>
      <w:marRight w:val="0"/>
      <w:marTop w:val="0"/>
      <w:marBottom w:val="0"/>
      <w:divBdr>
        <w:top w:val="none" w:sz="0" w:space="0" w:color="auto"/>
        <w:left w:val="none" w:sz="0" w:space="0" w:color="auto"/>
        <w:bottom w:val="none" w:sz="0" w:space="0" w:color="auto"/>
        <w:right w:val="none" w:sz="0" w:space="0" w:color="auto"/>
      </w:divBdr>
    </w:div>
    <w:div w:id="675231464">
      <w:bodyDiv w:val="1"/>
      <w:marLeft w:val="0"/>
      <w:marRight w:val="0"/>
      <w:marTop w:val="0"/>
      <w:marBottom w:val="0"/>
      <w:divBdr>
        <w:top w:val="none" w:sz="0" w:space="0" w:color="auto"/>
        <w:left w:val="none" w:sz="0" w:space="0" w:color="auto"/>
        <w:bottom w:val="none" w:sz="0" w:space="0" w:color="auto"/>
        <w:right w:val="none" w:sz="0" w:space="0" w:color="auto"/>
      </w:divBdr>
    </w:div>
    <w:div w:id="702560258">
      <w:bodyDiv w:val="1"/>
      <w:marLeft w:val="0"/>
      <w:marRight w:val="0"/>
      <w:marTop w:val="0"/>
      <w:marBottom w:val="0"/>
      <w:divBdr>
        <w:top w:val="none" w:sz="0" w:space="0" w:color="auto"/>
        <w:left w:val="none" w:sz="0" w:space="0" w:color="auto"/>
        <w:bottom w:val="none" w:sz="0" w:space="0" w:color="auto"/>
        <w:right w:val="none" w:sz="0" w:space="0" w:color="auto"/>
      </w:divBdr>
    </w:div>
    <w:div w:id="727845163">
      <w:bodyDiv w:val="1"/>
      <w:marLeft w:val="0"/>
      <w:marRight w:val="0"/>
      <w:marTop w:val="0"/>
      <w:marBottom w:val="0"/>
      <w:divBdr>
        <w:top w:val="none" w:sz="0" w:space="0" w:color="auto"/>
        <w:left w:val="none" w:sz="0" w:space="0" w:color="auto"/>
        <w:bottom w:val="none" w:sz="0" w:space="0" w:color="auto"/>
        <w:right w:val="none" w:sz="0" w:space="0" w:color="auto"/>
      </w:divBdr>
    </w:div>
    <w:div w:id="799956418">
      <w:bodyDiv w:val="1"/>
      <w:marLeft w:val="0"/>
      <w:marRight w:val="0"/>
      <w:marTop w:val="0"/>
      <w:marBottom w:val="0"/>
      <w:divBdr>
        <w:top w:val="none" w:sz="0" w:space="0" w:color="auto"/>
        <w:left w:val="none" w:sz="0" w:space="0" w:color="auto"/>
        <w:bottom w:val="none" w:sz="0" w:space="0" w:color="auto"/>
        <w:right w:val="none" w:sz="0" w:space="0" w:color="auto"/>
      </w:divBdr>
    </w:div>
    <w:div w:id="886528297">
      <w:bodyDiv w:val="1"/>
      <w:marLeft w:val="0"/>
      <w:marRight w:val="0"/>
      <w:marTop w:val="0"/>
      <w:marBottom w:val="0"/>
      <w:divBdr>
        <w:top w:val="none" w:sz="0" w:space="0" w:color="auto"/>
        <w:left w:val="none" w:sz="0" w:space="0" w:color="auto"/>
        <w:bottom w:val="none" w:sz="0" w:space="0" w:color="auto"/>
        <w:right w:val="none" w:sz="0" w:space="0" w:color="auto"/>
      </w:divBdr>
    </w:div>
    <w:div w:id="888960477">
      <w:bodyDiv w:val="1"/>
      <w:marLeft w:val="0"/>
      <w:marRight w:val="0"/>
      <w:marTop w:val="0"/>
      <w:marBottom w:val="0"/>
      <w:divBdr>
        <w:top w:val="none" w:sz="0" w:space="0" w:color="auto"/>
        <w:left w:val="none" w:sz="0" w:space="0" w:color="auto"/>
        <w:bottom w:val="none" w:sz="0" w:space="0" w:color="auto"/>
        <w:right w:val="none" w:sz="0" w:space="0" w:color="auto"/>
      </w:divBdr>
    </w:div>
    <w:div w:id="936212887">
      <w:bodyDiv w:val="1"/>
      <w:marLeft w:val="0"/>
      <w:marRight w:val="0"/>
      <w:marTop w:val="0"/>
      <w:marBottom w:val="0"/>
      <w:divBdr>
        <w:top w:val="none" w:sz="0" w:space="0" w:color="auto"/>
        <w:left w:val="none" w:sz="0" w:space="0" w:color="auto"/>
        <w:bottom w:val="none" w:sz="0" w:space="0" w:color="auto"/>
        <w:right w:val="none" w:sz="0" w:space="0" w:color="auto"/>
      </w:divBdr>
    </w:div>
    <w:div w:id="1065761950">
      <w:bodyDiv w:val="1"/>
      <w:marLeft w:val="0"/>
      <w:marRight w:val="0"/>
      <w:marTop w:val="0"/>
      <w:marBottom w:val="0"/>
      <w:divBdr>
        <w:top w:val="none" w:sz="0" w:space="0" w:color="auto"/>
        <w:left w:val="none" w:sz="0" w:space="0" w:color="auto"/>
        <w:bottom w:val="none" w:sz="0" w:space="0" w:color="auto"/>
        <w:right w:val="none" w:sz="0" w:space="0" w:color="auto"/>
      </w:divBdr>
    </w:div>
    <w:div w:id="1194273206">
      <w:bodyDiv w:val="1"/>
      <w:marLeft w:val="0"/>
      <w:marRight w:val="0"/>
      <w:marTop w:val="0"/>
      <w:marBottom w:val="0"/>
      <w:divBdr>
        <w:top w:val="none" w:sz="0" w:space="0" w:color="auto"/>
        <w:left w:val="none" w:sz="0" w:space="0" w:color="auto"/>
        <w:bottom w:val="none" w:sz="0" w:space="0" w:color="auto"/>
        <w:right w:val="none" w:sz="0" w:space="0" w:color="auto"/>
      </w:divBdr>
    </w:div>
    <w:div w:id="1343777108">
      <w:bodyDiv w:val="1"/>
      <w:marLeft w:val="0"/>
      <w:marRight w:val="0"/>
      <w:marTop w:val="0"/>
      <w:marBottom w:val="0"/>
      <w:divBdr>
        <w:top w:val="none" w:sz="0" w:space="0" w:color="auto"/>
        <w:left w:val="none" w:sz="0" w:space="0" w:color="auto"/>
        <w:bottom w:val="none" w:sz="0" w:space="0" w:color="auto"/>
        <w:right w:val="none" w:sz="0" w:space="0" w:color="auto"/>
      </w:divBdr>
    </w:div>
    <w:div w:id="1389766694">
      <w:bodyDiv w:val="1"/>
      <w:marLeft w:val="0"/>
      <w:marRight w:val="0"/>
      <w:marTop w:val="0"/>
      <w:marBottom w:val="0"/>
      <w:divBdr>
        <w:top w:val="none" w:sz="0" w:space="0" w:color="auto"/>
        <w:left w:val="none" w:sz="0" w:space="0" w:color="auto"/>
        <w:bottom w:val="none" w:sz="0" w:space="0" w:color="auto"/>
        <w:right w:val="none" w:sz="0" w:space="0" w:color="auto"/>
      </w:divBdr>
    </w:div>
    <w:div w:id="1394234181">
      <w:bodyDiv w:val="1"/>
      <w:marLeft w:val="0"/>
      <w:marRight w:val="0"/>
      <w:marTop w:val="0"/>
      <w:marBottom w:val="0"/>
      <w:divBdr>
        <w:top w:val="none" w:sz="0" w:space="0" w:color="auto"/>
        <w:left w:val="none" w:sz="0" w:space="0" w:color="auto"/>
        <w:bottom w:val="none" w:sz="0" w:space="0" w:color="auto"/>
        <w:right w:val="none" w:sz="0" w:space="0" w:color="auto"/>
      </w:divBdr>
    </w:div>
    <w:div w:id="1581869348">
      <w:bodyDiv w:val="1"/>
      <w:marLeft w:val="0"/>
      <w:marRight w:val="0"/>
      <w:marTop w:val="0"/>
      <w:marBottom w:val="0"/>
      <w:divBdr>
        <w:top w:val="none" w:sz="0" w:space="0" w:color="auto"/>
        <w:left w:val="none" w:sz="0" w:space="0" w:color="auto"/>
        <w:bottom w:val="none" w:sz="0" w:space="0" w:color="auto"/>
        <w:right w:val="none" w:sz="0" w:space="0" w:color="auto"/>
      </w:divBdr>
    </w:div>
    <w:div w:id="1647006240">
      <w:bodyDiv w:val="1"/>
      <w:marLeft w:val="0"/>
      <w:marRight w:val="0"/>
      <w:marTop w:val="0"/>
      <w:marBottom w:val="0"/>
      <w:divBdr>
        <w:top w:val="none" w:sz="0" w:space="0" w:color="auto"/>
        <w:left w:val="none" w:sz="0" w:space="0" w:color="auto"/>
        <w:bottom w:val="none" w:sz="0" w:space="0" w:color="auto"/>
        <w:right w:val="none" w:sz="0" w:space="0" w:color="auto"/>
      </w:divBdr>
    </w:div>
    <w:div w:id="1660227378">
      <w:bodyDiv w:val="1"/>
      <w:marLeft w:val="0"/>
      <w:marRight w:val="0"/>
      <w:marTop w:val="0"/>
      <w:marBottom w:val="0"/>
      <w:divBdr>
        <w:top w:val="none" w:sz="0" w:space="0" w:color="auto"/>
        <w:left w:val="none" w:sz="0" w:space="0" w:color="auto"/>
        <w:bottom w:val="none" w:sz="0" w:space="0" w:color="auto"/>
        <w:right w:val="none" w:sz="0" w:space="0" w:color="auto"/>
      </w:divBdr>
    </w:div>
    <w:div w:id="1731617350">
      <w:bodyDiv w:val="1"/>
      <w:marLeft w:val="0"/>
      <w:marRight w:val="0"/>
      <w:marTop w:val="0"/>
      <w:marBottom w:val="0"/>
      <w:divBdr>
        <w:top w:val="none" w:sz="0" w:space="0" w:color="auto"/>
        <w:left w:val="none" w:sz="0" w:space="0" w:color="auto"/>
        <w:bottom w:val="none" w:sz="0" w:space="0" w:color="auto"/>
        <w:right w:val="none" w:sz="0" w:space="0" w:color="auto"/>
      </w:divBdr>
    </w:div>
    <w:div w:id="1781337743">
      <w:bodyDiv w:val="1"/>
      <w:marLeft w:val="0"/>
      <w:marRight w:val="0"/>
      <w:marTop w:val="0"/>
      <w:marBottom w:val="0"/>
      <w:divBdr>
        <w:top w:val="none" w:sz="0" w:space="0" w:color="auto"/>
        <w:left w:val="none" w:sz="0" w:space="0" w:color="auto"/>
        <w:bottom w:val="none" w:sz="0" w:space="0" w:color="auto"/>
        <w:right w:val="none" w:sz="0" w:space="0" w:color="auto"/>
      </w:divBdr>
    </w:div>
    <w:div w:id="1913193403">
      <w:bodyDiv w:val="1"/>
      <w:marLeft w:val="0"/>
      <w:marRight w:val="0"/>
      <w:marTop w:val="0"/>
      <w:marBottom w:val="0"/>
      <w:divBdr>
        <w:top w:val="none" w:sz="0" w:space="0" w:color="auto"/>
        <w:left w:val="none" w:sz="0" w:space="0" w:color="auto"/>
        <w:bottom w:val="none" w:sz="0" w:space="0" w:color="auto"/>
        <w:right w:val="none" w:sz="0" w:space="0" w:color="auto"/>
      </w:divBdr>
    </w:div>
    <w:div w:id="2020424185">
      <w:bodyDiv w:val="1"/>
      <w:marLeft w:val="0"/>
      <w:marRight w:val="0"/>
      <w:marTop w:val="0"/>
      <w:marBottom w:val="0"/>
      <w:divBdr>
        <w:top w:val="none" w:sz="0" w:space="0" w:color="auto"/>
        <w:left w:val="none" w:sz="0" w:space="0" w:color="auto"/>
        <w:bottom w:val="none" w:sz="0" w:space="0" w:color="auto"/>
        <w:right w:val="none" w:sz="0" w:space="0" w:color="auto"/>
      </w:divBdr>
    </w:div>
    <w:div w:id="206544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tzb-info.cz/pravni-predpisy/zakon-c-458-2000-sb-o-podminkach-podnikani-a-o-vykonu-statni-spravy-v-energetickych-odvetvich-a-o-zmene-nekterych-zakonu-energeticky-zakon"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Data PartID="{30D09B78-ED3E-4FA3-84B7-AC14D6CCDC0B}" ByvZdrojovySoubor="C:\Users\svarc\E-CONSULT, s.r.o\EC - Dokumenty\C-Energy\ZD Planá - přechod na biomasu\ZD\A_Titulní list ZD.docx"/>
</file>

<file path=customXml/item2.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2" ma:contentTypeDescription="Vytvoří nový dokument" ma:contentTypeScope="" ma:versionID="1ad9ab166674e7cd568a3976ff4c2aba">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d1da0d86801104ca5c16394323ce3f7e"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DD38D-FB99-4AB1-A557-80698191CF3B}">
  <ds:schemaRefs/>
</ds:datastoreItem>
</file>

<file path=customXml/itemProps2.xml><?xml version="1.0" encoding="utf-8"?>
<ds:datastoreItem xmlns:ds="http://schemas.openxmlformats.org/officeDocument/2006/customXml" ds:itemID="{1750E137-6040-4654-9B40-918556D9C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51E3E9-EAB7-43F0-8FEE-F88A3E0C5888}">
  <ds:schemaRefs>
    <ds:schemaRef ds:uri="http://schemas.microsoft.com/sharepoint/v3/contenttype/forms"/>
  </ds:schemaRefs>
</ds:datastoreItem>
</file>

<file path=customXml/itemProps4.xml><?xml version="1.0" encoding="utf-8"?>
<ds:datastoreItem xmlns:ds="http://schemas.openxmlformats.org/officeDocument/2006/customXml" ds:itemID="{C6651148-ED48-4003-A2DB-5EC493F6B69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D85C69E-E891-47E2-93CD-60182C643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189</Pages>
  <Words>70567</Words>
  <Characters>416346</Characters>
  <Application>Microsoft Office Word</Application>
  <DocSecurity>0</DocSecurity>
  <Lines>3469</Lines>
  <Paragraphs>971</Paragraphs>
  <ScaleCrop>false</ScaleCrop>
  <HeadingPairs>
    <vt:vector size="2" baseType="variant">
      <vt:variant>
        <vt:lpstr>Název</vt:lpstr>
      </vt:variant>
      <vt:variant>
        <vt:i4>1</vt:i4>
      </vt:variant>
    </vt:vector>
  </HeadingPairs>
  <TitlesOfParts>
    <vt:vector size="1" baseType="lpstr">
      <vt:lpstr>Příloha 01 - Požadavky Objednatele</vt:lpstr>
    </vt:vector>
  </TitlesOfParts>
  <Company>E-CONSULT</Company>
  <LinksUpToDate>false</LinksUpToDate>
  <CharactersWithSpaces>485942</CharactersWithSpaces>
  <SharedDoc>false</SharedDoc>
  <HyperlinkBase/>
  <HLinks>
    <vt:vector size="1908" baseType="variant">
      <vt:variant>
        <vt:i4>6225993</vt:i4>
      </vt:variant>
      <vt:variant>
        <vt:i4>1920</vt:i4>
      </vt:variant>
      <vt:variant>
        <vt:i4>0</vt:i4>
      </vt:variant>
      <vt:variant>
        <vt:i4>5</vt:i4>
      </vt:variant>
      <vt:variant>
        <vt:lpwstr>http://www.tzb-info.cz/pravni-predpisy/zakon-c-458-2000-sb-o-podminkach-podnikani-a-o-vykonu-statni-spravy-v-energetickych-odvetvich-a-o-zmene-nekterych-zakonu-energeticky-zakon</vt:lpwstr>
      </vt:variant>
      <vt:variant>
        <vt:lpwstr/>
      </vt:variant>
      <vt:variant>
        <vt:i4>5767256</vt:i4>
      </vt:variant>
      <vt:variant>
        <vt:i4>1914</vt:i4>
      </vt:variant>
      <vt:variant>
        <vt:i4>0</vt:i4>
      </vt:variant>
      <vt:variant>
        <vt:i4>5</vt:i4>
      </vt:variant>
      <vt:variant>
        <vt:lpwstr/>
      </vt:variant>
      <vt:variant>
        <vt:lpwstr>_Základní_koncepce</vt:lpwstr>
      </vt:variant>
      <vt:variant>
        <vt:i4>1900604</vt:i4>
      </vt:variant>
      <vt:variant>
        <vt:i4>1892</vt:i4>
      </vt:variant>
      <vt:variant>
        <vt:i4>0</vt:i4>
      </vt:variant>
      <vt:variant>
        <vt:i4>5</vt:i4>
      </vt:variant>
      <vt:variant>
        <vt:lpwstr/>
      </vt:variant>
      <vt:variant>
        <vt:lpwstr>_Toc62833912</vt:lpwstr>
      </vt:variant>
      <vt:variant>
        <vt:i4>1966140</vt:i4>
      </vt:variant>
      <vt:variant>
        <vt:i4>1886</vt:i4>
      </vt:variant>
      <vt:variant>
        <vt:i4>0</vt:i4>
      </vt:variant>
      <vt:variant>
        <vt:i4>5</vt:i4>
      </vt:variant>
      <vt:variant>
        <vt:lpwstr/>
      </vt:variant>
      <vt:variant>
        <vt:lpwstr>_Toc62833911</vt:lpwstr>
      </vt:variant>
      <vt:variant>
        <vt:i4>2031676</vt:i4>
      </vt:variant>
      <vt:variant>
        <vt:i4>1880</vt:i4>
      </vt:variant>
      <vt:variant>
        <vt:i4>0</vt:i4>
      </vt:variant>
      <vt:variant>
        <vt:i4>5</vt:i4>
      </vt:variant>
      <vt:variant>
        <vt:lpwstr/>
      </vt:variant>
      <vt:variant>
        <vt:lpwstr>_Toc62833910</vt:lpwstr>
      </vt:variant>
      <vt:variant>
        <vt:i4>1441853</vt:i4>
      </vt:variant>
      <vt:variant>
        <vt:i4>1874</vt:i4>
      </vt:variant>
      <vt:variant>
        <vt:i4>0</vt:i4>
      </vt:variant>
      <vt:variant>
        <vt:i4>5</vt:i4>
      </vt:variant>
      <vt:variant>
        <vt:lpwstr/>
      </vt:variant>
      <vt:variant>
        <vt:lpwstr>_Toc62833909</vt:lpwstr>
      </vt:variant>
      <vt:variant>
        <vt:i4>1507389</vt:i4>
      </vt:variant>
      <vt:variant>
        <vt:i4>1868</vt:i4>
      </vt:variant>
      <vt:variant>
        <vt:i4>0</vt:i4>
      </vt:variant>
      <vt:variant>
        <vt:i4>5</vt:i4>
      </vt:variant>
      <vt:variant>
        <vt:lpwstr/>
      </vt:variant>
      <vt:variant>
        <vt:lpwstr>_Toc62833908</vt:lpwstr>
      </vt:variant>
      <vt:variant>
        <vt:i4>1572925</vt:i4>
      </vt:variant>
      <vt:variant>
        <vt:i4>1862</vt:i4>
      </vt:variant>
      <vt:variant>
        <vt:i4>0</vt:i4>
      </vt:variant>
      <vt:variant>
        <vt:i4>5</vt:i4>
      </vt:variant>
      <vt:variant>
        <vt:lpwstr/>
      </vt:variant>
      <vt:variant>
        <vt:lpwstr>_Toc62833907</vt:lpwstr>
      </vt:variant>
      <vt:variant>
        <vt:i4>1638461</vt:i4>
      </vt:variant>
      <vt:variant>
        <vt:i4>1856</vt:i4>
      </vt:variant>
      <vt:variant>
        <vt:i4>0</vt:i4>
      </vt:variant>
      <vt:variant>
        <vt:i4>5</vt:i4>
      </vt:variant>
      <vt:variant>
        <vt:lpwstr/>
      </vt:variant>
      <vt:variant>
        <vt:lpwstr>_Toc62833906</vt:lpwstr>
      </vt:variant>
      <vt:variant>
        <vt:i4>1703997</vt:i4>
      </vt:variant>
      <vt:variant>
        <vt:i4>1850</vt:i4>
      </vt:variant>
      <vt:variant>
        <vt:i4>0</vt:i4>
      </vt:variant>
      <vt:variant>
        <vt:i4>5</vt:i4>
      </vt:variant>
      <vt:variant>
        <vt:lpwstr/>
      </vt:variant>
      <vt:variant>
        <vt:lpwstr>_Toc62833905</vt:lpwstr>
      </vt:variant>
      <vt:variant>
        <vt:i4>1769533</vt:i4>
      </vt:variant>
      <vt:variant>
        <vt:i4>1844</vt:i4>
      </vt:variant>
      <vt:variant>
        <vt:i4>0</vt:i4>
      </vt:variant>
      <vt:variant>
        <vt:i4>5</vt:i4>
      </vt:variant>
      <vt:variant>
        <vt:lpwstr/>
      </vt:variant>
      <vt:variant>
        <vt:lpwstr>_Toc62833904</vt:lpwstr>
      </vt:variant>
      <vt:variant>
        <vt:i4>1835069</vt:i4>
      </vt:variant>
      <vt:variant>
        <vt:i4>1838</vt:i4>
      </vt:variant>
      <vt:variant>
        <vt:i4>0</vt:i4>
      </vt:variant>
      <vt:variant>
        <vt:i4>5</vt:i4>
      </vt:variant>
      <vt:variant>
        <vt:lpwstr/>
      </vt:variant>
      <vt:variant>
        <vt:lpwstr>_Toc62833903</vt:lpwstr>
      </vt:variant>
      <vt:variant>
        <vt:i4>1900605</vt:i4>
      </vt:variant>
      <vt:variant>
        <vt:i4>1832</vt:i4>
      </vt:variant>
      <vt:variant>
        <vt:i4>0</vt:i4>
      </vt:variant>
      <vt:variant>
        <vt:i4>5</vt:i4>
      </vt:variant>
      <vt:variant>
        <vt:lpwstr/>
      </vt:variant>
      <vt:variant>
        <vt:lpwstr>_Toc62833902</vt:lpwstr>
      </vt:variant>
      <vt:variant>
        <vt:i4>1966141</vt:i4>
      </vt:variant>
      <vt:variant>
        <vt:i4>1826</vt:i4>
      </vt:variant>
      <vt:variant>
        <vt:i4>0</vt:i4>
      </vt:variant>
      <vt:variant>
        <vt:i4>5</vt:i4>
      </vt:variant>
      <vt:variant>
        <vt:lpwstr/>
      </vt:variant>
      <vt:variant>
        <vt:lpwstr>_Toc62833901</vt:lpwstr>
      </vt:variant>
      <vt:variant>
        <vt:i4>2031677</vt:i4>
      </vt:variant>
      <vt:variant>
        <vt:i4>1820</vt:i4>
      </vt:variant>
      <vt:variant>
        <vt:i4>0</vt:i4>
      </vt:variant>
      <vt:variant>
        <vt:i4>5</vt:i4>
      </vt:variant>
      <vt:variant>
        <vt:lpwstr/>
      </vt:variant>
      <vt:variant>
        <vt:lpwstr>_Toc62833900</vt:lpwstr>
      </vt:variant>
      <vt:variant>
        <vt:i4>1507380</vt:i4>
      </vt:variant>
      <vt:variant>
        <vt:i4>1814</vt:i4>
      </vt:variant>
      <vt:variant>
        <vt:i4>0</vt:i4>
      </vt:variant>
      <vt:variant>
        <vt:i4>5</vt:i4>
      </vt:variant>
      <vt:variant>
        <vt:lpwstr/>
      </vt:variant>
      <vt:variant>
        <vt:lpwstr>_Toc62833899</vt:lpwstr>
      </vt:variant>
      <vt:variant>
        <vt:i4>1441844</vt:i4>
      </vt:variant>
      <vt:variant>
        <vt:i4>1808</vt:i4>
      </vt:variant>
      <vt:variant>
        <vt:i4>0</vt:i4>
      </vt:variant>
      <vt:variant>
        <vt:i4>5</vt:i4>
      </vt:variant>
      <vt:variant>
        <vt:lpwstr/>
      </vt:variant>
      <vt:variant>
        <vt:lpwstr>_Toc62833898</vt:lpwstr>
      </vt:variant>
      <vt:variant>
        <vt:i4>1638452</vt:i4>
      </vt:variant>
      <vt:variant>
        <vt:i4>1802</vt:i4>
      </vt:variant>
      <vt:variant>
        <vt:i4>0</vt:i4>
      </vt:variant>
      <vt:variant>
        <vt:i4>5</vt:i4>
      </vt:variant>
      <vt:variant>
        <vt:lpwstr/>
      </vt:variant>
      <vt:variant>
        <vt:lpwstr>_Toc62833897</vt:lpwstr>
      </vt:variant>
      <vt:variant>
        <vt:i4>1572916</vt:i4>
      </vt:variant>
      <vt:variant>
        <vt:i4>1796</vt:i4>
      </vt:variant>
      <vt:variant>
        <vt:i4>0</vt:i4>
      </vt:variant>
      <vt:variant>
        <vt:i4>5</vt:i4>
      </vt:variant>
      <vt:variant>
        <vt:lpwstr/>
      </vt:variant>
      <vt:variant>
        <vt:lpwstr>_Toc62833896</vt:lpwstr>
      </vt:variant>
      <vt:variant>
        <vt:i4>1769524</vt:i4>
      </vt:variant>
      <vt:variant>
        <vt:i4>1790</vt:i4>
      </vt:variant>
      <vt:variant>
        <vt:i4>0</vt:i4>
      </vt:variant>
      <vt:variant>
        <vt:i4>5</vt:i4>
      </vt:variant>
      <vt:variant>
        <vt:lpwstr/>
      </vt:variant>
      <vt:variant>
        <vt:lpwstr>_Toc62833895</vt:lpwstr>
      </vt:variant>
      <vt:variant>
        <vt:i4>1703988</vt:i4>
      </vt:variant>
      <vt:variant>
        <vt:i4>1784</vt:i4>
      </vt:variant>
      <vt:variant>
        <vt:i4>0</vt:i4>
      </vt:variant>
      <vt:variant>
        <vt:i4>5</vt:i4>
      </vt:variant>
      <vt:variant>
        <vt:lpwstr/>
      </vt:variant>
      <vt:variant>
        <vt:lpwstr>_Toc62833894</vt:lpwstr>
      </vt:variant>
      <vt:variant>
        <vt:i4>1900596</vt:i4>
      </vt:variant>
      <vt:variant>
        <vt:i4>1778</vt:i4>
      </vt:variant>
      <vt:variant>
        <vt:i4>0</vt:i4>
      </vt:variant>
      <vt:variant>
        <vt:i4>5</vt:i4>
      </vt:variant>
      <vt:variant>
        <vt:lpwstr/>
      </vt:variant>
      <vt:variant>
        <vt:lpwstr>_Toc62833893</vt:lpwstr>
      </vt:variant>
      <vt:variant>
        <vt:i4>1835060</vt:i4>
      </vt:variant>
      <vt:variant>
        <vt:i4>1772</vt:i4>
      </vt:variant>
      <vt:variant>
        <vt:i4>0</vt:i4>
      </vt:variant>
      <vt:variant>
        <vt:i4>5</vt:i4>
      </vt:variant>
      <vt:variant>
        <vt:lpwstr/>
      </vt:variant>
      <vt:variant>
        <vt:lpwstr>_Toc62833892</vt:lpwstr>
      </vt:variant>
      <vt:variant>
        <vt:i4>2031668</vt:i4>
      </vt:variant>
      <vt:variant>
        <vt:i4>1766</vt:i4>
      </vt:variant>
      <vt:variant>
        <vt:i4>0</vt:i4>
      </vt:variant>
      <vt:variant>
        <vt:i4>5</vt:i4>
      </vt:variant>
      <vt:variant>
        <vt:lpwstr/>
      </vt:variant>
      <vt:variant>
        <vt:lpwstr>_Toc62833891</vt:lpwstr>
      </vt:variant>
      <vt:variant>
        <vt:i4>1966132</vt:i4>
      </vt:variant>
      <vt:variant>
        <vt:i4>1760</vt:i4>
      </vt:variant>
      <vt:variant>
        <vt:i4>0</vt:i4>
      </vt:variant>
      <vt:variant>
        <vt:i4>5</vt:i4>
      </vt:variant>
      <vt:variant>
        <vt:lpwstr/>
      </vt:variant>
      <vt:variant>
        <vt:lpwstr>_Toc62833890</vt:lpwstr>
      </vt:variant>
      <vt:variant>
        <vt:i4>1507381</vt:i4>
      </vt:variant>
      <vt:variant>
        <vt:i4>1754</vt:i4>
      </vt:variant>
      <vt:variant>
        <vt:i4>0</vt:i4>
      </vt:variant>
      <vt:variant>
        <vt:i4>5</vt:i4>
      </vt:variant>
      <vt:variant>
        <vt:lpwstr/>
      </vt:variant>
      <vt:variant>
        <vt:lpwstr>_Toc62833889</vt:lpwstr>
      </vt:variant>
      <vt:variant>
        <vt:i4>1441845</vt:i4>
      </vt:variant>
      <vt:variant>
        <vt:i4>1748</vt:i4>
      </vt:variant>
      <vt:variant>
        <vt:i4>0</vt:i4>
      </vt:variant>
      <vt:variant>
        <vt:i4>5</vt:i4>
      </vt:variant>
      <vt:variant>
        <vt:lpwstr/>
      </vt:variant>
      <vt:variant>
        <vt:lpwstr>_Toc62833888</vt:lpwstr>
      </vt:variant>
      <vt:variant>
        <vt:i4>1638453</vt:i4>
      </vt:variant>
      <vt:variant>
        <vt:i4>1742</vt:i4>
      </vt:variant>
      <vt:variant>
        <vt:i4>0</vt:i4>
      </vt:variant>
      <vt:variant>
        <vt:i4>5</vt:i4>
      </vt:variant>
      <vt:variant>
        <vt:lpwstr/>
      </vt:variant>
      <vt:variant>
        <vt:lpwstr>_Toc62833887</vt:lpwstr>
      </vt:variant>
      <vt:variant>
        <vt:i4>1572917</vt:i4>
      </vt:variant>
      <vt:variant>
        <vt:i4>1736</vt:i4>
      </vt:variant>
      <vt:variant>
        <vt:i4>0</vt:i4>
      </vt:variant>
      <vt:variant>
        <vt:i4>5</vt:i4>
      </vt:variant>
      <vt:variant>
        <vt:lpwstr/>
      </vt:variant>
      <vt:variant>
        <vt:lpwstr>_Toc62833886</vt:lpwstr>
      </vt:variant>
      <vt:variant>
        <vt:i4>1769525</vt:i4>
      </vt:variant>
      <vt:variant>
        <vt:i4>1730</vt:i4>
      </vt:variant>
      <vt:variant>
        <vt:i4>0</vt:i4>
      </vt:variant>
      <vt:variant>
        <vt:i4>5</vt:i4>
      </vt:variant>
      <vt:variant>
        <vt:lpwstr/>
      </vt:variant>
      <vt:variant>
        <vt:lpwstr>_Toc62833885</vt:lpwstr>
      </vt:variant>
      <vt:variant>
        <vt:i4>1703989</vt:i4>
      </vt:variant>
      <vt:variant>
        <vt:i4>1724</vt:i4>
      </vt:variant>
      <vt:variant>
        <vt:i4>0</vt:i4>
      </vt:variant>
      <vt:variant>
        <vt:i4>5</vt:i4>
      </vt:variant>
      <vt:variant>
        <vt:lpwstr/>
      </vt:variant>
      <vt:variant>
        <vt:lpwstr>_Toc62833884</vt:lpwstr>
      </vt:variant>
      <vt:variant>
        <vt:i4>1900597</vt:i4>
      </vt:variant>
      <vt:variant>
        <vt:i4>1718</vt:i4>
      </vt:variant>
      <vt:variant>
        <vt:i4>0</vt:i4>
      </vt:variant>
      <vt:variant>
        <vt:i4>5</vt:i4>
      </vt:variant>
      <vt:variant>
        <vt:lpwstr/>
      </vt:variant>
      <vt:variant>
        <vt:lpwstr>_Toc62833883</vt:lpwstr>
      </vt:variant>
      <vt:variant>
        <vt:i4>1835061</vt:i4>
      </vt:variant>
      <vt:variant>
        <vt:i4>1712</vt:i4>
      </vt:variant>
      <vt:variant>
        <vt:i4>0</vt:i4>
      </vt:variant>
      <vt:variant>
        <vt:i4>5</vt:i4>
      </vt:variant>
      <vt:variant>
        <vt:lpwstr/>
      </vt:variant>
      <vt:variant>
        <vt:lpwstr>_Toc62833882</vt:lpwstr>
      </vt:variant>
      <vt:variant>
        <vt:i4>2031669</vt:i4>
      </vt:variant>
      <vt:variant>
        <vt:i4>1706</vt:i4>
      </vt:variant>
      <vt:variant>
        <vt:i4>0</vt:i4>
      </vt:variant>
      <vt:variant>
        <vt:i4>5</vt:i4>
      </vt:variant>
      <vt:variant>
        <vt:lpwstr/>
      </vt:variant>
      <vt:variant>
        <vt:lpwstr>_Toc62833881</vt:lpwstr>
      </vt:variant>
      <vt:variant>
        <vt:i4>1966133</vt:i4>
      </vt:variant>
      <vt:variant>
        <vt:i4>1700</vt:i4>
      </vt:variant>
      <vt:variant>
        <vt:i4>0</vt:i4>
      </vt:variant>
      <vt:variant>
        <vt:i4>5</vt:i4>
      </vt:variant>
      <vt:variant>
        <vt:lpwstr/>
      </vt:variant>
      <vt:variant>
        <vt:lpwstr>_Toc62833880</vt:lpwstr>
      </vt:variant>
      <vt:variant>
        <vt:i4>1507386</vt:i4>
      </vt:variant>
      <vt:variant>
        <vt:i4>1694</vt:i4>
      </vt:variant>
      <vt:variant>
        <vt:i4>0</vt:i4>
      </vt:variant>
      <vt:variant>
        <vt:i4>5</vt:i4>
      </vt:variant>
      <vt:variant>
        <vt:lpwstr/>
      </vt:variant>
      <vt:variant>
        <vt:lpwstr>_Toc62833879</vt:lpwstr>
      </vt:variant>
      <vt:variant>
        <vt:i4>1441850</vt:i4>
      </vt:variant>
      <vt:variant>
        <vt:i4>1688</vt:i4>
      </vt:variant>
      <vt:variant>
        <vt:i4>0</vt:i4>
      </vt:variant>
      <vt:variant>
        <vt:i4>5</vt:i4>
      </vt:variant>
      <vt:variant>
        <vt:lpwstr/>
      </vt:variant>
      <vt:variant>
        <vt:lpwstr>_Toc62833878</vt:lpwstr>
      </vt:variant>
      <vt:variant>
        <vt:i4>1638458</vt:i4>
      </vt:variant>
      <vt:variant>
        <vt:i4>1682</vt:i4>
      </vt:variant>
      <vt:variant>
        <vt:i4>0</vt:i4>
      </vt:variant>
      <vt:variant>
        <vt:i4>5</vt:i4>
      </vt:variant>
      <vt:variant>
        <vt:lpwstr/>
      </vt:variant>
      <vt:variant>
        <vt:lpwstr>_Toc62833877</vt:lpwstr>
      </vt:variant>
      <vt:variant>
        <vt:i4>1572922</vt:i4>
      </vt:variant>
      <vt:variant>
        <vt:i4>1676</vt:i4>
      </vt:variant>
      <vt:variant>
        <vt:i4>0</vt:i4>
      </vt:variant>
      <vt:variant>
        <vt:i4>5</vt:i4>
      </vt:variant>
      <vt:variant>
        <vt:lpwstr/>
      </vt:variant>
      <vt:variant>
        <vt:lpwstr>_Toc62833876</vt:lpwstr>
      </vt:variant>
      <vt:variant>
        <vt:i4>1769530</vt:i4>
      </vt:variant>
      <vt:variant>
        <vt:i4>1670</vt:i4>
      </vt:variant>
      <vt:variant>
        <vt:i4>0</vt:i4>
      </vt:variant>
      <vt:variant>
        <vt:i4>5</vt:i4>
      </vt:variant>
      <vt:variant>
        <vt:lpwstr/>
      </vt:variant>
      <vt:variant>
        <vt:lpwstr>_Toc62833875</vt:lpwstr>
      </vt:variant>
      <vt:variant>
        <vt:i4>1703994</vt:i4>
      </vt:variant>
      <vt:variant>
        <vt:i4>1664</vt:i4>
      </vt:variant>
      <vt:variant>
        <vt:i4>0</vt:i4>
      </vt:variant>
      <vt:variant>
        <vt:i4>5</vt:i4>
      </vt:variant>
      <vt:variant>
        <vt:lpwstr/>
      </vt:variant>
      <vt:variant>
        <vt:lpwstr>_Toc62833874</vt:lpwstr>
      </vt:variant>
      <vt:variant>
        <vt:i4>1900602</vt:i4>
      </vt:variant>
      <vt:variant>
        <vt:i4>1658</vt:i4>
      </vt:variant>
      <vt:variant>
        <vt:i4>0</vt:i4>
      </vt:variant>
      <vt:variant>
        <vt:i4>5</vt:i4>
      </vt:variant>
      <vt:variant>
        <vt:lpwstr/>
      </vt:variant>
      <vt:variant>
        <vt:lpwstr>_Toc62833873</vt:lpwstr>
      </vt:variant>
      <vt:variant>
        <vt:i4>1835066</vt:i4>
      </vt:variant>
      <vt:variant>
        <vt:i4>1652</vt:i4>
      </vt:variant>
      <vt:variant>
        <vt:i4>0</vt:i4>
      </vt:variant>
      <vt:variant>
        <vt:i4>5</vt:i4>
      </vt:variant>
      <vt:variant>
        <vt:lpwstr/>
      </vt:variant>
      <vt:variant>
        <vt:lpwstr>_Toc62833872</vt:lpwstr>
      </vt:variant>
      <vt:variant>
        <vt:i4>2031674</vt:i4>
      </vt:variant>
      <vt:variant>
        <vt:i4>1646</vt:i4>
      </vt:variant>
      <vt:variant>
        <vt:i4>0</vt:i4>
      </vt:variant>
      <vt:variant>
        <vt:i4>5</vt:i4>
      </vt:variant>
      <vt:variant>
        <vt:lpwstr/>
      </vt:variant>
      <vt:variant>
        <vt:lpwstr>_Toc62833871</vt:lpwstr>
      </vt:variant>
      <vt:variant>
        <vt:i4>1966138</vt:i4>
      </vt:variant>
      <vt:variant>
        <vt:i4>1640</vt:i4>
      </vt:variant>
      <vt:variant>
        <vt:i4>0</vt:i4>
      </vt:variant>
      <vt:variant>
        <vt:i4>5</vt:i4>
      </vt:variant>
      <vt:variant>
        <vt:lpwstr/>
      </vt:variant>
      <vt:variant>
        <vt:lpwstr>_Toc62833870</vt:lpwstr>
      </vt:variant>
      <vt:variant>
        <vt:i4>1507387</vt:i4>
      </vt:variant>
      <vt:variant>
        <vt:i4>1634</vt:i4>
      </vt:variant>
      <vt:variant>
        <vt:i4>0</vt:i4>
      </vt:variant>
      <vt:variant>
        <vt:i4>5</vt:i4>
      </vt:variant>
      <vt:variant>
        <vt:lpwstr/>
      </vt:variant>
      <vt:variant>
        <vt:lpwstr>_Toc62833869</vt:lpwstr>
      </vt:variant>
      <vt:variant>
        <vt:i4>1441851</vt:i4>
      </vt:variant>
      <vt:variant>
        <vt:i4>1628</vt:i4>
      </vt:variant>
      <vt:variant>
        <vt:i4>0</vt:i4>
      </vt:variant>
      <vt:variant>
        <vt:i4>5</vt:i4>
      </vt:variant>
      <vt:variant>
        <vt:lpwstr/>
      </vt:variant>
      <vt:variant>
        <vt:lpwstr>_Toc62833868</vt:lpwstr>
      </vt:variant>
      <vt:variant>
        <vt:i4>1638459</vt:i4>
      </vt:variant>
      <vt:variant>
        <vt:i4>1622</vt:i4>
      </vt:variant>
      <vt:variant>
        <vt:i4>0</vt:i4>
      </vt:variant>
      <vt:variant>
        <vt:i4>5</vt:i4>
      </vt:variant>
      <vt:variant>
        <vt:lpwstr/>
      </vt:variant>
      <vt:variant>
        <vt:lpwstr>_Toc62833867</vt:lpwstr>
      </vt:variant>
      <vt:variant>
        <vt:i4>1572923</vt:i4>
      </vt:variant>
      <vt:variant>
        <vt:i4>1616</vt:i4>
      </vt:variant>
      <vt:variant>
        <vt:i4>0</vt:i4>
      </vt:variant>
      <vt:variant>
        <vt:i4>5</vt:i4>
      </vt:variant>
      <vt:variant>
        <vt:lpwstr/>
      </vt:variant>
      <vt:variant>
        <vt:lpwstr>_Toc62833866</vt:lpwstr>
      </vt:variant>
      <vt:variant>
        <vt:i4>1769531</vt:i4>
      </vt:variant>
      <vt:variant>
        <vt:i4>1610</vt:i4>
      </vt:variant>
      <vt:variant>
        <vt:i4>0</vt:i4>
      </vt:variant>
      <vt:variant>
        <vt:i4>5</vt:i4>
      </vt:variant>
      <vt:variant>
        <vt:lpwstr/>
      </vt:variant>
      <vt:variant>
        <vt:lpwstr>_Toc62833865</vt:lpwstr>
      </vt:variant>
      <vt:variant>
        <vt:i4>1703995</vt:i4>
      </vt:variant>
      <vt:variant>
        <vt:i4>1604</vt:i4>
      </vt:variant>
      <vt:variant>
        <vt:i4>0</vt:i4>
      </vt:variant>
      <vt:variant>
        <vt:i4>5</vt:i4>
      </vt:variant>
      <vt:variant>
        <vt:lpwstr/>
      </vt:variant>
      <vt:variant>
        <vt:lpwstr>_Toc62833864</vt:lpwstr>
      </vt:variant>
      <vt:variant>
        <vt:i4>1900603</vt:i4>
      </vt:variant>
      <vt:variant>
        <vt:i4>1598</vt:i4>
      </vt:variant>
      <vt:variant>
        <vt:i4>0</vt:i4>
      </vt:variant>
      <vt:variant>
        <vt:i4>5</vt:i4>
      </vt:variant>
      <vt:variant>
        <vt:lpwstr/>
      </vt:variant>
      <vt:variant>
        <vt:lpwstr>_Toc62833863</vt:lpwstr>
      </vt:variant>
      <vt:variant>
        <vt:i4>1835067</vt:i4>
      </vt:variant>
      <vt:variant>
        <vt:i4>1592</vt:i4>
      </vt:variant>
      <vt:variant>
        <vt:i4>0</vt:i4>
      </vt:variant>
      <vt:variant>
        <vt:i4>5</vt:i4>
      </vt:variant>
      <vt:variant>
        <vt:lpwstr/>
      </vt:variant>
      <vt:variant>
        <vt:lpwstr>_Toc62833862</vt:lpwstr>
      </vt:variant>
      <vt:variant>
        <vt:i4>2031675</vt:i4>
      </vt:variant>
      <vt:variant>
        <vt:i4>1586</vt:i4>
      </vt:variant>
      <vt:variant>
        <vt:i4>0</vt:i4>
      </vt:variant>
      <vt:variant>
        <vt:i4>5</vt:i4>
      </vt:variant>
      <vt:variant>
        <vt:lpwstr/>
      </vt:variant>
      <vt:variant>
        <vt:lpwstr>_Toc62833861</vt:lpwstr>
      </vt:variant>
      <vt:variant>
        <vt:i4>1966139</vt:i4>
      </vt:variant>
      <vt:variant>
        <vt:i4>1580</vt:i4>
      </vt:variant>
      <vt:variant>
        <vt:i4>0</vt:i4>
      </vt:variant>
      <vt:variant>
        <vt:i4>5</vt:i4>
      </vt:variant>
      <vt:variant>
        <vt:lpwstr/>
      </vt:variant>
      <vt:variant>
        <vt:lpwstr>_Toc62833860</vt:lpwstr>
      </vt:variant>
      <vt:variant>
        <vt:i4>1507384</vt:i4>
      </vt:variant>
      <vt:variant>
        <vt:i4>1574</vt:i4>
      </vt:variant>
      <vt:variant>
        <vt:i4>0</vt:i4>
      </vt:variant>
      <vt:variant>
        <vt:i4>5</vt:i4>
      </vt:variant>
      <vt:variant>
        <vt:lpwstr/>
      </vt:variant>
      <vt:variant>
        <vt:lpwstr>_Toc62833859</vt:lpwstr>
      </vt:variant>
      <vt:variant>
        <vt:i4>1441848</vt:i4>
      </vt:variant>
      <vt:variant>
        <vt:i4>1568</vt:i4>
      </vt:variant>
      <vt:variant>
        <vt:i4>0</vt:i4>
      </vt:variant>
      <vt:variant>
        <vt:i4>5</vt:i4>
      </vt:variant>
      <vt:variant>
        <vt:lpwstr/>
      </vt:variant>
      <vt:variant>
        <vt:lpwstr>_Toc62833858</vt:lpwstr>
      </vt:variant>
      <vt:variant>
        <vt:i4>1638456</vt:i4>
      </vt:variant>
      <vt:variant>
        <vt:i4>1562</vt:i4>
      </vt:variant>
      <vt:variant>
        <vt:i4>0</vt:i4>
      </vt:variant>
      <vt:variant>
        <vt:i4>5</vt:i4>
      </vt:variant>
      <vt:variant>
        <vt:lpwstr/>
      </vt:variant>
      <vt:variant>
        <vt:lpwstr>_Toc62833857</vt:lpwstr>
      </vt:variant>
      <vt:variant>
        <vt:i4>1572920</vt:i4>
      </vt:variant>
      <vt:variant>
        <vt:i4>1556</vt:i4>
      </vt:variant>
      <vt:variant>
        <vt:i4>0</vt:i4>
      </vt:variant>
      <vt:variant>
        <vt:i4>5</vt:i4>
      </vt:variant>
      <vt:variant>
        <vt:lpwstr/>
      </vt:variant>
      <vt:variant>
        <vt:lpwstr>_Toc62833856</vt:lpwstr>
      </vt:variant>
      <vt:variant>
        <vt:i4>1769528</vt:i4>
      </vt:variant>
      <vt:variant>
        <vt:i4>1550</vt:i4>
      </vt:variant>
      <vt:variant>
        <vt:i4>0</vt:i4>
      </vt:variant>
      <vt:variant>
        <vt:i4>5</vt:i4>
      </vt:variant>
      <vt:variant>
        <vt:lpwstr/>
      </vt:variant>
      <vt:variant>
        <vt:lpwstr>_Toc62833855</vt:lpwstr>
      </vt:variant>
      <vt:variant>
        <vt:i4>1703992</vt:i4>
      </vt:variant>
      <vt:variant>
        <vt:i4>1544</vt:i4>
      </vt:variant>
      <vt:variant>
        <vt:i4>0</vt:i4>
      </vt:variant>
      <vt:variant>
        <vt:i4>5</vt:i4>
      </vt:variant>
      <vt:variant>
        <vt:lpwstr/>
      </vt:variant>
      <vt:variant>
        <vt:lpwstr>_Toc62833854</vt:lpwstr>
      </vt:variant>
      <vt:variant>
        <vt:i4>1900600</vt:i4>
      </vt:variant>
      <vt:variant>
        <vt:i4>1538</vt:i4>
      </vt:variant>
      <vt:variant>
        <vt:i4>0</vt:i4>
      </vt:variant>
      <vt:variant>
        <vt:i4>5</vt:i4>
      </vt:variant>
      <vt:variant>
        <vt:lpwstr/>
      </vt:variant>
      <vt:variant>
        <vt:lpwstr>_Toc62833853</vt:lpwstr>
      </vt:variant>
      <vt:variant>
        <vt:i4>1835064</vt:i4>
      </vt:variant>
      <vt:variant>
        <vt:i4>1532</vt:i4>
      </vt:variant>
      <vt:variant>
        <vt:i4>0</vt:i4>
      </vt:variant>
      <vt:variant>
        <vt:i4>5</vt:i4>
      </vt:variant>
      <vt:variant>
        <vt:lpwstr/>
      </vt:variant>
      <vt:variant>
        <vt:lpwstr>_Toc62833852</vt:lpwstr>
      </vt:variant>
      <vt:variant>
        <vt:i4>2031672</vt:i4>
      </vt:variant>
      <vt:variant>
        <vt:i4>1526</vt:i4>
      </vt:variant>
      <vt:variant>
        <vt:i4>0</vt:i4>
      </vt:variant>
      <vt:variant>
        <vt:i4>5</vt:i4>
      </vt:variant>
      <vt:variant>
        <vt:lpwstr/>
      </vt:variant>
      <vt:variant>
        <vt:lpwstr>_Toc62833851</vt:lpwstr>
      </vt:variant>
      <vt:variant>
        <vt:i4>1966136</vt:i4>
      </vt:variant>
      <vt:variant>
        <vt:i4>1520</vt:i4>
      </vt:variant>
      <vt:variant>
        <vt:i4>0</vt:i4>
      </vt:variant>
      <vt:variant>
        <vt:i4>5</vt:i4>
      </vt:variant>
      <vt:variant>
        <vt:lpwstr/>
      </vt:variant>
      <vt:variant>
        <vt:lpwstr>_Toc62833850</vt:lpwstr>
      </vt:variant>
      <vt:variant>
        <vt:i4>1507385</vt:i4>
      </vt:variant>
      <vt:variant>
        <vt:i4>1514</vt:i4>
      </vt:variant>
      <vt:variant>
        <vt:i4>0</vt:i4>
      </vt:variant>
      <vt:variant>
        <vt:i4>5</vt:i4>
      </vt:variant>
      <vt:variant>
        <vt:lpwstr/>
      </vt:variant>
      <vt:variant>
        <vt:lpwstr>_Toc62833849</vt:lpwstr>
      </vt:variant>
      <vt:variant>
        <vt:i4>1441849</vt:i4>
      </vt:variant>
      <vt:variant>
        <vt:i4>1508</vt:i4>
      </vt:variant>
      <vt:variant>
        <vt:i4>0</vt:i4>
      </vt:variant>
      <vt:variant>
        <vt:i4>5</vt:i4>
      </vt:variant>
      <vt:variant>
        <vt:lpwstr/>
      </vt:variant>
      <vt:variant>
        <vt:lpwstr>_Toc62833848</vt:lpwstr>
      </vt:variant>
      <vt:variant>
        <vt:i4>1638457</vt:i4>
      </vt:variant>
      <vt:variant>
        <vt:i4>1502</vt:i4>
      </vt:variant>
      <vt:variant>
        <vt:i4>0</vt:i4>
      </vt:variant>
      <vt:variant>
        <vt:i4>5</vt:i4>
      </vt:variant>
      <vt:variant>
        <vt:lpwstr/>
      </vt:variant>
      <vt:variant>
        <vt:lpwstr>_Toc62833847</vt:lpwstr>
      </vt:variant>
      <vt:variant>
        <vt:i4>1572921</vt:i4>
      </vt:variant>
      <vt:variant>
        <vt:i4>1496</vt:i4>
      </vt:variant>
      <vt:variant>
        <vt:i4>0</vt:i4>
      </vt:variant>
      <vt:variant>
        <vt:i4>5</vt:i4>
      </vt:variant>
      <vt:variant>
        <vt:lpwstr/>
      </vt:variant>
      <vt:variant>
        <vt:lpwstr>_Toc62833846</vt:lpwstr>
      </vt:variant>
      <vt:variant>
        <vt:i4>1769529</vt:i4>
      </vt:variant>
      <vt:variant>
        <vt:i4>1490</vt:i4>
      </vt:variant>
      <vt:variant>
        <vt:i4>0</vt:i4>
      </vt:variant>
      <vt:variant>
        <vt:i4>5</vt:i4>
      </vt:variant>
      <vt:variant>
        <vt:lpwstr/>
      </vt:variant>
      <vt:variant>
        <vt:lpwstr>_Toc62833845</vt:lpwstr>
      </vt:variant>
      <vt:variant>
        <vt:i4>1703993</vt:i4>
      </vt:variant>
      <vt:variant>
        <vt:i4>1484</vt:i4>
      </vt:variant>
      <vt:variant>
        <vt:i4>0</vt:i4>
      </vt:variant>
      <vt:variant>
        <vt:i4>5</vt:i4>
      </vt:variant>
      <vt:variant>
        <vt:lpwstr/>
      </vt:variant>
      <vt:variant>
        <vt:lpwstr>_Toc62833844</vt:lpwstr>
      </vt:variant>
      <vt:variant>
        <vt:i4>1900601</vt:i4>
      </vt:variant>
      <vt:variant>
        <vt:i4>1478</vt:i4>
      </vt:variant>
      <vt:variant>
        <vt:i4>0</vt:i4>
      </vt:variant>
      <vt:variant>
        <vt:i4>5</vt:i4>
      </vt:variant>
      <vt:variant>
        <vt:lpwstr/>
      </vt:variant>
      <vt:variant>
        <vt:lpwstr>_Toc62833843</vt:lpwstr>
      </vt:variant>
      <vt:variant>
        <vt:i4>1835065</vt:i4>
      </vt:variant>
      <vt:variant>
        <vt:i4>1472</vt:i4>
      </vt:variant>
      <vt:variant>
        <vt:i4>0</vt:i4>
      </vt:variant>
      <vt:variant>
        <vt:i4>5</vt:i4>
      </vt:variant>
      <vt:variant>
        <vt:lpwstr/>
      </vt:variant>
      <vt:variant>
        <vt:lpwstr>_Toc62833842</vt:lpwstr>
      </vt:variant>
      <vt:variant>
        <vt:i4>2031673</vt:i4>
      </vt:variant>
      <vt:variant>
        <vt:i4>1466</vt:i4>
      </vt:variant>
      <vt:variant>
        <vt:i4>0</vt:i4>
      </vt:variant>
      <vt:variant>
        <vt:i4>5</vt:i4>
      </vt:variant>
      <vt:variant>
        <vt:lpwstr/>
      </vt:variant>
      <vt:variant>
        <vt:lpwstr>_Toc62833841</vt:lpwstr>
      </vt:variant>
      <vt:variant>
        <vt:i4>1966137</vt:i4>
      </vt:variant>
      <vt:variant>
        <vt:i4>1460</vt:i4>
      </vt:variant>
      <vt:variant>
        <vt:i4>0</vt:i4>
      </vt:variant>
      <vt:variant>
        <vt:i4>5</vt:i4>
      </vt:variant>
      <vt:variant>
        <vt:lpwstr/>
      </vt:variant>
      <vt:variant>
        <vt:lpwstr>_Toc62833840</vt:lpwstr>
      </vt:variant>
      <vt:variant>
        <vt:i4>1507390</vt:i4>
      </vt:variant>
      <vt:variant>
        <vt:i4>1454</vt:i4>
      </vt:variant>
      <vt:variant>
        <vt:i4>0</vt:i4>
      </vt:variant>
      <vt:variant>
        <vt:i4>5</vt:i4>
      </vt:variant>
      <vt:variant>
        <vt:lpwstr/>
      </vt:variant>
      <vt:variant>
        <vt:lpwstr>_Toc62833839</vt:lpwstr>
      </vt:variant>
      <vt:variant>
        <vt:i4>1441854</vt:i4>
      </vt:variant>
      <vt:variant>
        <vt:i4>1448</vt:i4>
      </vt:variant>
      <vt:variant>
        <vt:i4>0</vt:i4>
      </vt:variant>
      <vt:variant>
        <vt:i4>5</vt:i4>
      </vt:variant>
      <vt:variant>
        <vt:lpwstr/>
      </vt:variant>
      <vt:variant>
        <vt:lpwstr>_Toc62833838</vt:lpwstr>
      </vt:variant>
      <vt:variant>
        <vt:i4>1638462</vt:i4>
      </vt:variant>
      <vt:variant>
        <vt:i4>1442</vt:i4>
      </vt:variant>
      <vt:variant>
        <vt:i4>0</vt:i4>
      </vt:variant>
      <vt:variant>
        <vt:i4>5</vt:i4>
      </vt:variant>
      <vt:variant>
        <vt:lpwstr/>
      </vt:variant>
      <vt:variant>
        <vt:lpwstr>_Toc62833837</vt:lpwstr>
      </vt:variant>
      <vt:variant>
        <vt:i4>1572926</vt:i4>
      </vt:variant>
      <vt:variant>
        <vt:i4>1436</vt:i4>
      </vt:variant>
      <vt:variant>
        <vt:i4>0</vt:i4>
      </vt:variant>
      <vt:variant>
        <vt:i4>5</vt:i4>
      </vt:variant>
      <vt:variant>
        <vt:lpwstr/>
      </vt:variant>
      <vt:variant>
        <vt:lpwstr>_Toc62833836</vt:lpwstr>
      </vt:variant>
      <vt:variant>
        <vt:i4>1769534</vt:i4>
      </vt:variant>
      <vt:variant>
        <vt:i4>1430</vt:i4>
      </vt:variant>
      <vt:variant>
        <vt:i4>0</vt:i4>
      </vt:variant>
      <vt:variant>
        <vt:i4>5</vt:i4>
      </vt:variant>
      <vt:variant>
        <vt:lpwstr/>
      </vt:variant>
      <vt:variant>
        <vt:lpwstr>_Toc62833835</vt:lpwstr>
      </vt:variant>
      <vt:variant>
        <vt:i4>1703998</vt:i4>
      </vt:variant>
      <vt:variant>
        <vt:i4>1424</vt:i4>
      </vt:variant>
      <vt:variant>
        <vt:i4>0</vt:i4>
      </vt:variant>
      <vt:variant>
        <vt:i4>5</vt:i4>
      </vt:variant>
      <vt:variant>
        <vt:lpwstr/>
      </vt:variant>
      <vt:variant>
        <vt:lpwstr>_Toc62833834</vt:lpwstr>
      </vt:variant>
      <vt:variant>
        <vt:i4>1900606</vt:i4>
      </vt:variant>
      <vt:variant>
        <vt:i4>1418</vt:i4>
      </vt:variant>
      <vt:variant>
        <vt:i4>0</vt:i4>
      </vt:variant>
      <vt:variant>
        <vt:i4>5</vt:i4>
      </vt:variant>
      <vt:variant>
        <vt:lpwstr/>
      </vt:variant>
      <vt:variant>
        <vt:lpwstr>_Toc62833833</vt:lpwstr>
      </vt:variant>
      <vt:variant>
        <vt:i4>1835070</vt:i4>
      </vt:variant>
      <vt:variant>
        <vt:i4>1412</vt:i4>
      </vt:variant>
      <vt:variant>
        <vt:i4>0</vt:i4>
      </vt:variant>
      <vt:variant>
        <vt:i4>5</vt:i4>
      </vt:variant>
      <vt:variant>
        <vt:lpwstr/>
      </vt:variant>
      <vt:variant>
        <vt:lpwstr>_Toc62833832</vt:lpwstr>
      </vt:variant>
      <vt:variant>
        <vt:i4>2031678</vt:i4>
      </vt:variant>
      <vt:variant>
        <vt:i4>1406</vt:i4>
      </vt:variant>
      <vt:variant>
        <vt:i4>0</vt:i4>
      </vt:variant>
      <vt:variant>
        <vt:i4>5</vt:i4>
      </vt:variant>
      <vt:variant>
        <vt:lpwstr/>
      </vt:variant>
      <vt:variant>
        <vt:lpwstr>_Toc62833831</vt:lpwstr>
      </vt:variant>
      <vt:variant>
        <vt:i4>1966142</vt:i4>
      </vt:variant>
      <vt:variant>
        <vt:i4>1400</vt:i4>
      </vt:variant>
      <vt:variant>
        <vt:i4>0</vt:i4>
      </vt:variant>
      <vt:variant>
        <vt:i4>5</vt:i4>
      </vt:variant>
      <vt:variant>
        <vt:lpwstr/>
      </vt:variant>
      <vt:variant>
        <vt:lpwstr>_Toc62833830</vt:lpwstr>
      </vt:variant>
      <vt:variant>
        <vt:i4>1507391</vt:i4>
      </vt:variant>
      <vt:variant>
        <vt:i4>1394</vt:i4>
      </vt:variant>
      <vt:variant>
        <vt:i4>0</vt:i4>
      </vt:variant>
      <vt:variant>
        <vt:i4>5</vt:i4>
      </vt:variant>
      <vt:variant>
        <vt:lpwstr/>
      </vt:variant>
      <vt:variant>
        <vt:lpwstr>_Toc62833829</vt:lpwstr>
      </vt:variant>
      <vt:variant>
        <vt:i4>1441855</vt:i4>
      </vt:variant>
      <vt:variant>
        <vt:i4>1388</vt:i4>
      </vt:variant>
      <vt:variant>
        <vt:i4>0</vt:i4>
      </vt:variant>
      <vt:variant>
        <vt:i4>5</vt:i4>
      </vt:variant>
      <vt:variant>
        <vt:lpwstr/>
      </vt:variant>
      <vt:variant>
        <vt:lpwstr>_Toc62833828</vt:lpwstr>
      </vt:variant>
      <vt:variant>
        <vt:i4>1638463</vt:i4>
      </vt:variant>
      <vt:variant>
        <vt:i4>1382</vt:i4>
      </vt:variant>
      <vt:variant>
        <vt:i4>0</vt:i4>
      </vt:variant>
      <vt:variant>
        <vt:i4>5</vt:i4>
      </vt:variant>
      <vt:variant>
        <vt:lpwstr/>
      </vt:variant>
      <vt:variant>
        <vt:lpwstr>_Toc62833827</vt:lpwstr>
      </vt:variant>
      <vt:variant>
        <vt:i4>1572927</vt:i4>
      </vt:variant>
      <vt:variant>
        <vt:i4>1376</vt:i4>
      </vt:variant>
      <vt:variant>
        <vt:i4>0</vt:i4>
      </vt:variant>
      <vt:variant>
        <vt:i4>5</vt:i4>
      </vt:variant>
      <vt:variant>
        <vt:lpwstr/>
      </vt:variant>
      <vt:variant>
        <vt:lpwstr>_Toc62833826</vt:lpwstr>
      </vt:variant>
      <vt:variant>
        <vt:i4>1769535</vt:i4>
      </vt:variant>
      <vt:variant>
        <vt:i4>1370</vt:i4>
      </vt:variant>
      <vt:variant>
        <vt:i4>0</vt:i4>
      </vt:variant>
      <vt:variant>
        <vt:i4>5</vt:i4>
      </vt:variant>
      <vt:variant>
        <vt:lpwstr/>
      </vt:variant>
      <vt:variant>
        <vt:lpwstr>_Toc62833825</vt:lpwstr>
      </vt:variant>
      <vt:variant>
        <vt:i4>1703999</vt:i4>
      </vt:variant>
      <vt:variant>
        <vt:i4>1364</vt:i4>
      </vt:variant>
      <vt:variant>
        <vt:i4>0</vt:i4>
      </vt:variant>
      <vt:variant>
        <vt:i4>5</vt:i4>
      </vt:variant>
      <vt:variant>
        <vt:lpwstr/>
      </vt:variant>
      <vt:variant>
        <vt:lpwstr>_Toc62833824</vt:lpwstr>
      </vt:variant>
      <vt:variant>
        <vt:i4>1900607</vt:i4>
      </vt:variant>
      <vt:variant>
        <vt:i4>1358</vt:i4>
      </vt:variant>
      <vt:variant>
        <vt:i4>0</vt:i4>
      </vt:variant>
      <vt:variant>
        <vt:i4>5</vt:i4>
      </vt:variant>
      <vt:variant>
        <vt:lpwstr/>
      </vt:variant>
      <vt:variant>
        <vt:lpwstr>_Toc62833823</vt:lpwstr>
      </vt:variant>
      <vt:variant>
        <vt:i4>1835071</vt:i4>
      </vt:variant>
      <vt:variant>
        <vt:i4>1352</vt:i4>
      </vt:variant>
      <vt:variant>
        <vt:i4>0</vt:i4>
      </vt:variant>
      <vt:variant>
        <vt:i4>5</vt:i4>
      </vt:variant>
      <vt:variant>
        <vt:lpwstr/>
      </vt:variant>
      <vt:variant>
        <vt:lpwstr>_Toc62833822</vt:lpwstr>
      </vt:variant>
      <vt:variant>
        <vt:i4>2031679</vt:i4>
      </vt:variant>
      <vt:variant>
        <vt:i4>1346</vt:i4>
      </vt:variant>
      <vt:variant>
        <vt:i4>0</vt:i4>
      </vt:variant>
      <vt:variant>
        <vt:i4>5</vt:i4>
      </vt:variant>
      <vt:variant>
        <vt:lpwstr/>
      </vt:variant>
      <vt:variant>
        <vt:lpwstr>_Toc62833821</vt:lpwstr>
      </vt:variant>
      <vt:variant>
        <vt:i4>1966143</vt:i4>
      </vt:variant>
      <vt:variant>
        <vt:i4>1340</vt:i4>
      </vt:variant>
      <vt:variant>
        <vt:i4>0</vt:i4>
      </vt:variant>
      <vt:variant>
        <vt:i4>5</vt:i4>
      </vt:variant>
      <vt:variant>
        <vt:lpwstr/>
      </vt:variant>
      <vt:variant>
        <vt:lpwstr>_Toc62833820</vt:lpwstr>
      </vt:variant>
      <vt:variant>
        <vt:i4>1507388</vt:i4>
      </vt:variant>
      <vt:variant>
        <vt:i4>1334</vt:i4>
      </vt:variant>
      <vt:variant>
        <vt:i4>0</vt:i4>
      </vt:variant>
      <vt:variant>
        <vt:i4>5</vt:i4>
      </vt:variant>
      <vt:variant>
        <vt:lpwstr/>
      </vt:variant>
      <vt:variant>
        <vt:lpwstr>_Toc62833819</vt:lpwstr>
      </vt:variant>
      <vt:variant>
        <vt:i4>1441852</vt:i4>
      </vt:variant>
      <vt:variant>
        <vt:i4>1328</vt:i4>
      </vt:variant>
      <vt:variant>
        <vt:i4>0</vt:i4>
      </vt:variant>
      <vt:variant>
        <vt:i4>5</vt:i4>
      </vt:variant>
      <vt:variant>
        <vt:lpwstr/>
      </vt:variant>
      <vt:variant>
        <vt:lpwstr>_Toc62833818</vt:lpwstr>
      </vt:variant>
      <vt:variant>
        <vt:i4>1638460</vt:i4>
      </vt:variant>
      <vt:variant>
        <vt:i4>1322</vt:i4>
      </vt:variant>
      <vt:variant>
        <vt:i4>0</vt:i4>
      </vt:variant>
      <vt:variant>
        <vt:i4>5</vt:i4>
      </vt:variant>
      <vt:variant>
        <vt:lpwstr/>
      </vt:variant>
      <vt:variant>
        <vt:lpwstr>_Toc62833817</vt:lpwstr>
      </vt:variant>
      <vt:variant>
        <vt:i4>1572924</vt:i4>
      </vt:variant>
      <vt:variant>
        <vt:i4>1316</vt:i4>
      </vt:variant>
      <vt:variant>
        <vt:i4>0</vt:i4>
      </vt:variant>
      <vt:variant>
        <vt:i4>5</vt:i4>
      </vt:variant>
      <vt:variant>
        <vt:lpwstr/>
      </vt:variant>
      <vt:variant>
        <vt:lpwstr>_Toc62833816</vt:lpwstr>
      </vt:variant>
      <vt:variant>
        <vt:i4>1769532</vt:i4>
      </vt:variant>
      <vt:variant>
        <vt:i4>1310</vt:i4>
      </vt:variant>
      <vt:variant>
        <vt:i4>0</vt:i4>
      </vt:variant>
      <vt:variant>
        <vt:i4>5</vt:i4>
      </vt:variant>
      <vt:variant>
        <vt:lpwstr/>
      </vt:variant>
      <vt:variant>
        <vt:lpwstr>_Toc62833815</vt:lpwstr>
      </vt:variant>
      <vt:variant>
        <vt:i4>1703996</vt:i4>
      </vt:variant>
      <vt:variant>
        <vt:i4>1304</vt:i4>
      </vt:variant>
      <vt:variant>
        <vt:i4>0</vt:i4>
      </vt:variant>
      <vt:variant>
        <vt:i4>5</vt:i4>
      </vt:variant>
      <vt:variant>
        <vt:lpwstr/>
      </vt:variant>
      <vt:variant>
        <vt:lpwstr>_Toc62833814</vt:lpwstr>
      </vt:variant>
      <vt:variant>
        <vt:i4>1900604</vt:i4>
      </vt:variant>
      <vt:variant>
        <vt:i4>1298</vt:i4>
      </vt:variant>
      <vt:variant>
        <vt:i4>0</vt:i4>
      </vt:variant>
      <vt:variant>
        <vt:i4>5</vt:i4>
      </vt:variant>
      <vt:variant>
        <vt:lpwstr/>
      </vt:variant>
      <vt:variant>
        <vt:lpwstr>_Toc62833813</vt:lpwstr>
      </vt:variant>
      <vt:variant>
        <vt:i4>1835068</vt:i4>
      </vt:variant>
      <vt:variant>
        <vt:i4>1292</vt:i4>
      </vt:variant>
      <vt:variant>
        <vt:i4>0</vt:i4>
      </vt:variant>
      <vt:variant>
        <vt:i4>5</vt:i4>
      </vt:variant>
      <vt:variant>
        <vt:lpwstr/>
      </vt:variant>
      <vt:variant>
        <vt:lpwstr>_Toc62833812</vt:lpwstr>
      </vt:variant>
      <vt:variant>
        <vt:i4>2031676</vt:i4>
      </vt:variant>
      <vt:variant>
        <vt:i4>1286</vt:i4>
      </vt:variant>
      <vt:variant>
        <vt:i4>0</vt:i4>
      </vt:variant>
      <vt:variant>
        <vt:i4>5</vt:i4>
      </vt:variant>
      <vt:variant>
        <vt:lpwstr/>
      </vt:variant>
      <vt:variant>
        <vt:lpwstr>_Toc62833811</vt:lpwstr>
      </vt:variant>
      <vt:variant>
        <vt:i4>1966140</vt:i4>
      </vt:variant>
      <vt:variant>
        <vt:i4>1280</vt:i4>
      </vt:variant>
      <vt:variant>
        <vt:i4>0</vt:i4>
      </vt:variant>
      <vt:variant>
        <vt:i4>5</vt:i4>
      </vt:variant>
      <vt:variant>
        <vt:lpwstr/>
      </vt:variant>
      <vt:variant>
        <vt:lpwstr>_Toc62833810</vt:lpwstr>
      </vt:variant>
      <vt:variant>
        <vt:i4>1507389</vt:i4>
      </vt:variant>
      <vt:variant>
        <vt:i4>1274</vt:i4>
      </vt:variant>
      <vt:variant>
        <vt:i4>0</vt:i4>
      </vt:variant>
      <vt:variant>
        <vt:i4>5</vt:i4>
      </vt:variant>
      <vt:variant>
        <vt:lpwstr/>
      </vt:variant>
      <vt:variant>
        <vt:lpwstr>_Toc62833809</vt:lpwstr>
      </vt:variant>
      <vt:variant>
        <vt:i4>1441853</vt:i4>
      </vt:variant>
      <vt:variant>
        <vt:i4>1268</vt:i4>
      </vt:variant>
      <vt:variant>
        <vt:i4>0</vt:i4>
      </vt:variant>
      <vt:variant>
        <vt:i4>5</vt:i4>
      </vt:variant>
      <vt:variant>
        <vt:lpwstr/>
      </vt:variant>
      <vt:variant>
        <vt:lpwstr>_Toc62833808</vt:lpwstr>
      </vt:variant>
      <vt:variant>
        <vt:i4>1638461</vt:i4>
      </vt:variant>
      <vt:variant>
        <vt:i4>1262</vt:i4>
      </vt:variant>
      <vt:variant>
        <vt:i4>0</vt:i4>
      </vt:variant>
      <vt:variant>
        <vt:i4>5</vt:i4>
      </vt:variant>
      <vt:variant>
        <vt:lpwstr/>
      </vt:variant>
      <vt:variant>
        <vt:lpwstr>_Toc62833807</vt:lpwstr>
      </vt:variant>
      <vt:variant>
        <vt:i4>1572925</vt:i4>
      </vt:variant>
      <vt:variant>
        <vt:i4>1256</vt:i4>
      </vt:variant>
      <vt:variant>
        <vt:i4>0</vt:i4>
      </vt:variant>
      <vt:variant>
        <vt:i4>5</vt:i4>
      </vt:variant>
      <vt:variant>
        <vt:lpwstr/>
      </vt:variant>
      <vt:variant>
        <vt:lpwstr>_Toc62833806</vt:lpwstr>
      </vt:variant>
      <vt:variant>
        <vt:i4>1769533</vt:i4>
      </vt:variant>
      <vt:variant>
        <vt:i4>1250</vt:i4>
      </vt:variant>
      <vt:variant>
        <vt:i4>0</vt:i4>
      </vt:variant>
      <vt:variant>
        <vt:i4>5</vt:i4>
      </vt:variant>
      <vt:variant>
        <vt:lpwstr/>
      </vt:variant>
      <vt:variant>
        <vt:lpwstr>_Toc62833805</vt:lpwstr>
      </vt:variant>
      <vt:variant>
        <vt:i4>1703997</vt:i4>
      </vt:variant>
      <vt:variant>
        <vt:i4>1244</vt:i4>
      </vt:variant>
      <vt:variant>
        <vt:i4>0</vt:i4>
      </vt:variant>
      <vt:variant>
        <vt:i4>5</vt:i4>
      </vt:variant>
      <vt:variant>
        <vt:lpwstr/>
      </vt:variant>
      <vt:variant>
        <vt:lpwstr>_Toc62833804</vt:lpwstr>
      </vt:variant>
      <vt:variant>
        <vt:i4>1900605</vt:i4>
      </vt:variant>
      <vt:variant>
        <vt:i4>1238</vt:i4>
      </vt:variant>
      <vt:variant>
        <vt:i4>0</vt:i4>
      </vt:variant>
      <vt:variant>
        <vt:i4>5</vt:i4>
      </vt:variant>
      <vt:variant>
        <vt:lpwstr/>
      </vt:variant>
      <vt:variant>
        <vt:lpwstr>_Toc62833803</vt:lpwstr>
      </vt:variant>
      <vt:variant>
        <vt:i4>1835069</vt:i4>
      </vt:variant>
      <vt:variant>
        <vt:i4>1232</vt:i4>
      </vt:variant>
      <vt:variant>
        <vt:i4>0</vt:i4>
      </vt:variant>
      <vt:variant>
        <vt:i4>5</vt:i4>
      </vt:variant>
      <vt:variant>
        <vt:lpwstr/>
      </vt:variant>
      <vt:variant>
        <vt:lpwstr>_Toc62833802</vt:lpwstr>
      </vt:variant>
      <vt:variant>
        <vt:i4>2031677</vt:i4>
      </vt:variant>
      <vt:variant>
        <vt:i4>1226</vt:i4>
      </vt:variant>
      <vt:variant>
        <vt:i4>0</vt:i4>
      </vt:variant>
      <vt:variant>
        <vt:i4>5</vt:i4>
      </vt:variant>
      <vt:variant>
        <vt:lpwstr/>
      </vt:variant>
      <vt:variant>
        <vt:lpwstr>_Toc62833801</vt:lpwstr>
      </vt:variant>
      <vt:variant>
        <vt:i4>1966141</vt:i4>
      </vt:variant>
      <vt:variant>
        <vt:i4>1220</vt:i4>
      </vt:variant>
      <vt:variant>
        <vt:i4>0</vt:i4>
      </vt:variant>
      <vt:variant>
        <vt:i4>5</vt:i4>
      </vt:variant>
      <vt:variant>
        <vt:lpwstr/>
      </vt:variant>
      <vt:variant>
        <vt:lpwstr>_Toc62833800</vt:lpwstr>
      </vt:variant>
      <vt:variant>
        <vt:i4>1572916</vt:i4>
      </vt:variant>
      <vt:variant>
        <vt:i4>1214</vt:i4>
      </vt:variant>
      <vt:variant>
        <vt:i4>0</vt:i4>
      </vt:variant>
      <vt:variant>
        <vt:i4>5</vt:i4>
      </vt:variant>
      <vt:variant>
        <vt:lpwstr/>
      </vt:variant>
      <vt:variant>
        <vt:lpwstr>_Toc62833799</vt:lpwstr>
      </vt:variant>
      <vt:variant>
        <vt:i4>1638452</vt:i4>
      </vt:variant>
      <vt:variant>
        <vt:i4>1208</vt:i4>
      </vt:variant>
      <vt:variant>
        <vt:i4>0</vt:i4>
      </vt:variant>
      <vt:variant>
        <vt:i4>5</vt:i4>
      </vt:variant>
      <vt:variant>
        <vt:lpwstr/>
      </vt:variant>
      <vt:variant>
        <vt:lpwstr>_Toc62833798</vt:lpwstr>
      </vt:variant>
      <vt:variant>
        <vt:i4>1441844</vt:i4>
      </vt:variant>
      <vt:variant>
        <vt:i4>1202</vt:i4>
      </vt:variant>
      <vt:variant>
        <vt:i4>0</vt:i4>
      </vt:variant>
      <vt:variant>
        <vt:i4>5</vt:i4>
      </vt:variant>
      <vt:variant>
        <vt:lpwstr/>
      </vt:variant>
      <vt:variant>
        <vt:lpwstr>_Toc62833797</vt:lpwstr>
      </vt:variant>
      <vt:variant>
        <vt:i4>1507380</vt:i4>
      </vt:variant>
      <vt:variant>
        <vt:i4>1196</vt:i4>
      </vt:variant>
      <vt:variant>
        <vt:i4>0</vt:i4>
      </vt:variant>
      <vt:variant>
        <vt:i4>5</vt:i4>
      </vt:variant>
      <vt:variant>
        <vt:lpwstr/>
      </vt:variant>
      <vt:variant>
        <vt:lpwstr>_Toc62833796</vt:lpwstr>
      </vt:variant>
      <vt:variant>
        <vt:i4>1310772</vt:i4>
      </vt:variant>
      <vt:variant>
        <vt:i4>1190</vt:i4>
      </vt:variant>
      <vt:variant>
        <vt:i4>0</vt:i4>
      </vt:variant>
      <vt:variant>
        <vt:i4>5</vt:i4>
      </vt:variant>
      <vt:variant>
        <vt:lpwstr/>
      </vt:variant>
      <vt:variant>
        <vt:lpwstr>_Toc62833795</vt:lpwstr>
      </vt:variant>
      <vt:variant>
        <vt:i4>1376308</vt:i4>
      </vt:variant>
      <vt:variant>
        <vt:i4>1184</vt:i4>
      </vt:variant>
      <vt:variant>
        <vt:i4>0</vt:i4>
      </vt:variant>
      <vt:variant>
        <vt:i4>5</vt:i4>
      </vt:variant>
      <vt:variant>
        <vt:lpwstr/>
      </vt:variant>
      <vt:variant>
        <vt:lpwstr>_Toc62833794</vt:lpwstr>
      </vt:variant>
      <vt:variant>
        <vt:i4>1179700</vt:i4>
      </vt:variant>
      <vt:variant>
        <vt:i4>1178</vt:i4>
      </vt:variant>
      <vt:variant>
        <vt:i4>0</vt:i4>
      </vt:variant>
      <vt:variant>
        <vt:i4>5</vt:i4>
      </vt:variant>
      <vt:variant>
        <vt:lpwstr/>
      </vt:variant>
      <vt:variant>
        <vt:lpwstr>_Toc62833793</vt:lpwstr>
      </vt:variant>
      <vt:variant>
        <vt:i4>1245236</vt:i4>
      </vt:variant>
      <vt:variant>
        <vt:i4>1172</vt:i4>
      </vt:variant>
      <vt:variant>
        <vt:i4>0</vt:i4>
      </vt:variant>
      <vt:variant>
        <vt:i4>5</vt:i4>
      </vt:variant>
      <vt:variant>
        <vt:lpwstr/>
      </vt:variant>
      <vt:variant>
        <vt:lpwstr>_Toc62833792</vt:lpwstr>
      </vt:variant>
      <vt:variant>
        <vt:i4>1048628</vt:i4>
      </vt:variant>
      <vt:variant>
        <vt:i4>1166</vt:i4>
      </vt:variant>
      <vt:variant>
        <vt:i4>0</vt:i4>
      </vt:variant>
      <vt:variant>
        <vt:i4>5</vt:i4>
      </vt:variant>
      <vt:variant>
        <vt:lpwstr/>
      </vt:variant>
      <vt:variant>
        <vt:lpwstr>_Toc62833791</vt:lpwstr>
      </vt:variant>
      <vt:variant>
        <vt:i4>1114164</vt:i4>
      </vt:variant>
      <vt:variant>
        <vt:i4>1160</vt:i4>
      </vt:variant>
      <vt:variant>
        <vt:i4>0</vt:i4>
      </vt:variant>
      <vt:variant>
        <vt:i4>5</vt:i4>
      </vt:variant>
      <vt:variant>
        <vt:lpwstr/>
      </vt:variant>
      <vt:variant>
        <vt:lpwstr>_Toc62833790</vt:lpwstr>
      </vt:variant>
      <vt:variant>
        <vt:i4>1572917</vt:i4>
      </vt:variant>
      <vt:variant>
        <vt:i4>1154</vt:i4>
      </vt:variant>
      <vt:variant>
        <vt:i4>0</vt:i4>
      </vt:variant>
      <vt:variant>
        <vt:i4>5</vt:i4>
      </vt:variant>
      <vt:variant>
        <vt:lpwstr/>
      </vt:variant>
      <vt:variant>
        <vt:lpwstr>_Toc62833789</vt:lpwstr>
      </vt:variant>
      <vt:variant>
        <vt:i4>1638453</vt:i4>
      </vt:variant>
      <vt:variant>
        <vt:i4>1148</vt:i4>
      </vt:variant>
      <vt:variant>
        <vt:i4>0</vt:i4>
      </vt:variant>
      <vt:variant>
        <vt:i4>5</vt:i4>
      </vt:variant>
      <vt:variant>
        <vt:lpwstr/>
      </vt:variant>
      <vt:variant>
        <vt:lpwstr>_Toc62833788</vt:lpwstr>
      </vt:variant>
      <vt:variant>
        <vt:i4>1441845</vt:i4>
      </vt:variant>
      <vt:variant>
        <vt:i4>1142</vt:i4>
      </vt:variant>
      <vt:variant>
        <vt:i4>0</vt:i4>
      </vt:variant>
      <vt:variant>
        <vt:i4>5</vt:i4>
      </vt:variant>
      <vt:variant>
        <vt:lpwstr/>
      </vt:variant>
      <vt:variant>
        <vt:lpwstr>_Toc62833787</vt:lpwstr>
      </vt:variant>
      <vt:variant>
        <vt:i4>1507381</vt:i4>
      </vt:variant>
      <vt:variant>
        <vt:i4>1136</vt:i4>
      </vt:variant>
      <vt:variant>
        <vt:i4>0</vt:i4>
      </vt:variant>
      <vt:variant>
        <vt:i4>5</vt:i4>
      </vt:variant>
      <vt:variant>
        <vt:lpwstr/>
      </vt:variant>
      <vt:variant>
        <vt:lpwstr>_Toc62833786</vt:lpwstr>
      </vt:variant>
      <vt:variant>
        <vt:i4>1310773</vt:i4>
      </vt:variant>
      <vt:variant>
        <vt:i4>1130</vt:i4>
      </vt:variant>
      <vt:variant>
        <vt:i4>0</vt:i4>
      </vt:variant>
      <vt:variant>
        <vt:i4>5</vt:i4>
      </vt:variant>
      <vt:variant>
        <vt:lpwstr/>
      </vt:variant>
      <vt:variant>
        <vt:lpwstr>_Toc62833785</vt:lpwstr>
      </vt:variant>
      <vt:variant>
        <vt:i4>1376309</vt:i4>
      </vt:variant>
      <vt:variant>
        <vt:i4>1124</vt:i4>
      </vt:variant>
      <vt:variant>
        <vt:i4>0</vt:i4>
      </vt:variant>
      <vt:variant>
        <vt:i4>5</vt:i4>
      </vt:variant>
      <vt:variant>
        <vt:lpwstr/>
      </vt:variant>
      <vt:variant>
        <vt:lpwstr>_Toc62833784</vt:lpwstr>
      </vt:variant>
      <vt:variant>
        <vt:i4>1179701</vt:i4>
      </vt:variant>
      <vt:variant>
        <vt:i4>1118</vt:i4>
      </vt:variant>
      <vt:variant>
        <vt:i4>0</vt:i4>
      </vt:variant>
      <vt:variant>
        <vt:i4>5</vt:i4>
      </vt:variant>
      <vt:variant>
        <vt:lpwstr/>
      </vt:variant>
      <vt:variant>
        <vt:lpwstr>_Toc62833783</vt:lpwstr>
      </vt:variant>
      <vt:variant>
        <vt:i4>1245237</vt:i4>
      </vt:variant>
      <vt:variant>
        <vt:i4>1112</vt:i4>
      </vt:variant>
      <vt:variant>
        <vt:i4>0</vt:i4>
      </vt:variant>
      <vt:variant>
        <vt:i4>5</vt:i4>
      </vt:variant>
      <vt:variant>
        <vt:lpwstr/>
      </vt:variant>
      <vt:variant>
        <vt:lpwstr>_Toc62833782</vt:lpwstr>
      </vt:variant>
      <vt:variant>
        <vt:i4>1048629</vt:i4>
      </vt:variant>
      <vt:variant>
        <vt:i4>1106</vt:i4>
      </vt:variant>
      <vt:variant>
        <vt:i4>0</vt:i4>
      </vt:variant>
      <vt:variant>
        <vt:i4>5</vt:i4>
      </vt:variant>
      <vt:variant>
        <vt:lpwstr/>
      </vt:variant>
      <vt:variant>
        <vt:lpwstr>_Toc62833781</vt:lpwstr>
      </vt:variant>
      <vt:variant>
        <vt:i4>1114165</vt:i4>
      </vt:variant>
      <vt:variant>
        <vt:i4>1100</vt:i4>
      </vt:variant>
      <vt:variant>
        <vt:i4>0</vt:i4>
      </vt:variant>
      <vt:variant>
        <vt:i4>5</vt:i4>
      </vt:variant>
      <vt:variant>
        <vt:lpwstr/>
      </vt:variant>
      <vt:variant>
        <vt:lpwstr>_Toc62833780</vt:lpwstr>
      </vt:variant>
      <vt:variant>
        <vt:i4>1572922</vt:i4>
      </vt:variant>
      <vt:variant>
        <vt:i4>1094</vt:i4>
      </vt:variant>
      <vt:variant>
        <vt:i4>0</vt:i4>
      </vt:variant>
      <vt:variant>
        <vt:i4>5</vt:i4>
      </vt:variant>
      <vt:variant>
        <vt:lpwstr/>
      </vt:variant>
      <vt:variant>
        <vt:lpwstr>_Toc62833779</vt:lpwstr>
      </vt:variant>
      <vt:variant>
        <vt:i4>1638458</vt:i4>
      </vt:variant>
      <vt:variant>
        <vt:i4>1088</vt:i4>
      </vt:variant>
      <vt:variant>
        <vt:i4>0</vt:i4>
      </vt:variant>
      <vt:variant>
        <vt:i4>5</vt:i4>
      </vt:variant>
      <vt:variant>
        <vt:lpwstr/>
      </vt:variant>
      <vt:variant>
        <vt:lpwstr>_Toc62833778</vt:lpwstr>
      </vt:variant>
      <vt:variant>
        <vt:i4>1441850</vt:i4>
      </vt:variant>
      <vt:variant>
        <vt:i4>1082</vt:i4>
      </vt:variant>
      <vt:variant>
        <vt:i4>0</vt:i4>
      </vt:variant>
      <vt:variant>
        <vt:i4>5</vt:i4>
      </vt:variant>
      <vt:variant>
        <vt:lpwstr/>
      </vt:variant>
      <vt:variant>
        <vt:lpwstr>_Toc62833777</vt:lpwstr>
      </vt:variant>
      <vt:variant>
        <vt:i4>1507386</vt:i4>
      </vt:variant>
      <vt:variant>
        <vt:i4>1076</vt:i4>
      </vt:variant>
      <vt:variant>
        <vt:i4>0</vt:i4>
      </vt:variant>
      <vt:variant>
        <vt:i4>5</vt:i4>
      </vt:variant>
      <vt:variant>
        <vt:lpwstr/>
      </vt:variant>
      <vt:variant>
        <vt:lpwstr>_Toc62833776</vt:lpwstr>
      </vt:variant>
      <vt:variant>
        <vt:i4>1310778</vt:i4>
      </vt:variant>
      <vt:variant>
        <vt:i4>1070</vt:i4>
      </vt:variant>
      <vt:variant>
        <vt:i4>0</vt:i4>
      </vt:variant>
      <vt:variant>
        <vt:i4>5</vt:i4>
      </vt:variant>
      <vt:variant>
        <vt:lpwstr/>
      </vt:variant>
      <vt:variant>
        <vt:lpwstr>_Toc62833775</vt:lpwstr>
      </vt:variant>
      <vt:variant>
        <vt:i4>1376314</vt:i4>
      </vt:variant>
      <vt:variant>
        <vt:i4>1064</vt:i4>
      </vt:variant>
      <vt:variant>
        <vt:i4>0</vt:i4>
      </vt:variant>
      <vt:variant>
        <vt:i4>5</vt:i4>
      </vt:variant>
      <vt:variant>
        <vt:lpwstr/>
      </vt:variant>
      <vt:variant>
        <vt:lpwstr>_Toc62833774</vt:lpwstr>
      </vt:variant>
      <vt:variant>
        <vt:i4>1179706</vt:i4>
      </vt:variant>
      <vt:variant>
        <vt:i4>1058</vt:i4>
      </vt:variant>
      <vt:variant>
        <vt:i4>0</vt:i4>
      </vt:variant>
      <vt:variant>
        <vt:i4>5</vt:i4>
      </vt:variant>
      <vt:variant>
        <vt:lpwstr/>
      </vt:variant>
      <vt:variant>
        <vt:lpwstr>_Toc62833773</vt:lpwstr>
      </vt:variant>
      <vt:variant>
        <vt:i4>1245242</vt:i4>
      </vt:variant>
      <vt:variant>
        <vt:i4>1052</vt:i4>
      </vt:variant>
      <vt:variant>
        <vt:i4>0</vt:i4>
      </vt:variant>
      <vt:variant>
        <vt:i4>5</vt:i4>
      </vt:variant>
      <vt:variant>
        <vt:lpwstr/>
      </vt:variant>
      <vt:variant>
        <vt:lpwstr>_Toc62833772</vt:lpwstr>
      </vt:variant>
      <vt:variant>
        <vt:i4>1048634</vt:i4>
      </vt:variant>
      <vt:variant>
        <vt:i4>1046</vt:i4>
      </vt:variant>
      <vt:variant>
        <vt:i4>0</vt:i4>
      </vt:variant>
      <vt:variant>
        <vt:i4>5</vt:i4>
      </vt:variant>
      <vt:variant>
        <vt:lpwstr/>
      </vt:variant>
      <vt:variant>
        <vt:lpwstr>_Toc62833771</vt:lpwstr>
      </vt:variant>
      <vt:variant>
        <vt:i4>1114170</vt:i4>
      </vt:variant>
      <vt:variant>
        <vt:i4>1040</vt:i4>
      </vt:variant>
      <vt:variant>
        <vt:i4>0</vt:i4>
      </vt:variant>
      <vt:variant>
        <vt:i4>5</vt:i4>
      </vt:variant>
      <vt:variant>
        <vt:lpwstr/>
      </vt:variant>
      <vt:variant>
        <vt:lpwstr>_Toc62833770</vt:lpwstr>
      </vt:variant>
      <vt:variant>
        <vt:i4>1572923</vt:i4>
      </vt:variant>
      <vt:variant>
        <vt:i4>1034</vt:i4>
      </vt:variant>
      <vt:variant>
        <vt:i4>0</vt:i4>
      </vt:variant>
      <vt:variant>
        <vt:i4>5</vt:i4>
      </vt:variant>
      <vt:variant>
        <vt:lpwstr/>
      </vt:variant>
      <vt:variant>
        <vt:lpwstr>_Toc62833769</vt:lpwstr>
      </vt:variant>
      <vt:variant>
        <vt:i4>1638459</vt:i4>
      </vt:variant>
      <vt:variant>
        <vt:i4>1028</vt:i4>
      </vt:variant>
      <vt:variant>
        <vt:i4>0</vt:i4>
      </vt:variant>
      <vt:variant>
        <vt:i4>5</vt:i4>
      </vt:variant>
      <vt:variant>
        <vt:lpwstr/>
      </vt:variant>
      <vt:variant>
        <vt:lpwstr>_Toc62833768</vt:lpwstr>
      </vt:variant>
      <vt:variant>
        <vt:i4>1441851</vt:i4>
      </vt:variant>
      <vt:variant>
        <vt:i4>1022</vt:i4>
      </vt:variant>
      <vt:variant>
        <vt:i4>0</vt:i4>
      </vt:variant>
      <vt:variant>
        <vt:i4>5</vt:i4>
      </vt:variant>
      <vt:variant>
        <vt:lpwstr/>
      </vt:variant>
      <vt:variant>
        <vt:lpwstr>_Toc62833767</vt:lpwstr>
      </vt:variant>
      <vt:variant>
        <vt:i4>1507387</vt:i4>
      </vt:variant>
      <vt:variant>
        <vt:i4>1016</vt:i4>
      </vt:variant>
      <vt:variant>
        <vt:i4>0</vt:i4>
      </vt:variant>
      <vt:variant>
        <vt:i4>5</vt:i4>
      </vt:variant>
      <vt:variant>
        <vt:lpwstr/>
      </vt:variant>
      <vt:variant>
        <vt:lpwstr>_Toc62833766</vt:lpwstr>
      </vt:variant>
      <vt:variant>
        <vt:i4>1310779</vt:i4>
      </vt:variant>
      <vt:variant>
        <vt:i4>1010</vt:i4>
      </vt:variant>
      <vt:variant>
        <vt:i4>0</vt:i4>
      </vt:variant>
      <vt:variant>
        <vt:i4>5</vt:i4>
      </vt:variant>
      <vt:variant>
        <vt:lpwstr/>
      </vt:variant>
      <vt:variant>
        <vt:lpwstr>_Toc62833765</vt:lpwstr>
      </vt:variant>
      <vt:variant>
        <vt:i4>1376315</vt:i4>
      </vt:variant>
      <vt:variant>
        <vt:i4>1004</vt:i4>
      </vt:variant>
      <vt:variant>
        <vt:i4>0</vt:i4>
      </vt:variant>
      <vt:variant>
        <vt:i4>5</vt:i4>
      </vt:variant>
      <vt:variant>
        <vt:lpwstr/>
      </vt:variant>
      <vt:variant>
        <vt:lpwstr>_Toc62833764</vt:lpwstr>
      </vt:variant>
      <vt:variant>
        <vt:i4>1179707</vt:i4>
      </vt:variant>
      <vt:variant>
        <vt:i4>998</vt:i4>
      </vt:variant>
      <vt:variant>
        <vt:i4>0</vt:i4>
      </vt:variant>
      <vt:variant>
        <vt:i4>5</vt:i4>
      </vt:variant>
      <vt:variant>
        <vt:lpwstr/>
      </vt:variant>
      <vt:variant>
        <vt:lpwstr>_Toc62833763</vt:lpwstr>
      </vt:variant>
      <vt:variant>
        <vt:i4>1245243</vt:i4>
      </vt:variant>
      <vt:variant>
        <vt:i4>992</vt:i4>
      </vt:variant>
      <vt:variant>
        <vt:i4>0</vt:i4>
      </vt:variant>
      <vt:variant>
        <vt:i4>5</vt:i4>
      </vt:variant>
      <vt:variant>
        <vt:lpwstr/>
      </vt:variant>
      <vt:variant>
        <vt:lpwstr>_Toc62833762</vt:lpwstr>
      </vt:variant>
      <vt:variant>
        <vt:i4>1048635</vt:i4>
      </vt:variant>
      <vt:variant>
        <vt:i4>986</vt:i4>
      </vt:variant>
      <vt:variant>
        <vt:i4>0</vt:i4>
      </vt:variant>
      <vt:variant>
        <vt:i4>5</vt:i4>
      </vt:variant>
      <vt:variant>
        <vt:lpwstr/>
      </vt:variant>
      <vt:variant>
        <vt:lpwstr>_Toc62833761</vt:lpwstr>
      </vt:variant>
      <vt:variant>
        <vt:i4>1114171</vt:i4>
      </vt:variant>
      <vt:variant>
        <vt:i4>980</vt:i4>
      </vt:variant>
      <vt:variant>
        <vt:i4>0</vt:i4>
      </vt:variant>
      <vt:variant>
        <vt:i4>5</vt:i4>
      </vt:variant>
      <vt:variant>
        <vt:lpwstr/>
      </vt:variant>
      <vt:variant>
        <vt:lpwstr>_Toc62833760</vt:lpwstr>
      </vt:variant>
      <vt:variant>
        <vt:i4>1572920</vt:i4>
      </vt:variant>
      <vt:variant>
        <vt:i4>974</vt:i4>
      </vt:variant>
      <vt:variant>
        <vt:i4>0</vt:i4>
      </vt:variant>
      <vt:variant>
        <vt:i4>5</vt:i4>
      </vt:variant>
      <vt:variant>
        <vt:lpwstr/>
      </vt:variant>
      <vt:variant>
        <vt:lpwstr>_Toc62833759</vt:lpwstr>
      </vt:variant>
      <vt:variant>
        <vt:i4>1638456</vt:i4>
      </vt:variant>
      <vt:variant>
        <vt:i4>968</vt:i4>
      </vt:variant>
      <vt:variant>
        <vt:i4>0</vt:i4>
      </vt:variant>
      <vt:variant>
        <vt:i4>5</vt:i4>
      </vt:variant>
      <vt:variant>
        <vt:lpwstr/>
      </vt:variant>
      <vt:variant>
        <vt:lpwstr>_Toc62833758</vt:lpwstr>
      </vt:variant>
      <vt:variant>
        <vt:i4>1441848</vt:i4>
      </vt:variant>
      <vt:variant>
        <vt:i4>962</vt:i4>
      </vt:variant>
      <vt:variant>
        <vt:i4>0</vt:i4>
      </vt:variant>
      <vt:variant>
        <vt:i4>5</vt:i4>
      </vt:variant>
      <vt:variant>
        <vt:lpwstr/>
      </vt:variant>
      <vt:variant>
        <vt:lpwstr>_Toc62833757</vt:lpwstr>
      </vt:variant>
      <vt:variant>
        <vt:i4>1507384</vt:i4>
      </vt:variant>
      <vt:variant>
        <vt:i4>956</vt:i4>
      </vt:variant>
      <vt:variant>
        <vt:i4>0</vt:i4>
      </vt:variant>
      <vt:variant>
        <vt:i4>5</vt:i4>
      </vt:variant>
      <vt:variant>
        <vt:lpwstr/>
      </vt:variant>
      <vt:variant>
        <vt:lpwstr>_Toc62833756</vt:lpwstr>
      </vt:variant>
      <vt:variant>
        <vt:i4>1310776</vt:i4>
      </vt:variant>
      <vt:variant>
        <vt:i4>950</vt:i4>
      </vt:variant>
      <vt:variant>
        <vt:i4>0</vt:i4>
      </vt:variant>
      <vt:variant>
        <vt:i4>5</vt:i4>
      </vt:variant>
      <vt:variant>
        <vt:lpwstr/>
      </vt:variant>
      <vt:variant>
        <vt:lpwstr>_Toc62833755</vt:lpwstr>
      </vt:variant>
      <vt:variant>
        <vt:i4>1376312</vt:i4>
      </vt:variant>
      <vt:variant>
        <vt:i4>944</vt:i4>
      </vt:variant>
      <vt:variant>
        <vt:i4>0</vt:i4>
      </vt:variant>
      <vt:variant>
        <vt:i4>5</vt:i4>
      </vt:variant>
      <vt:variant>
        <vt:lpwstr/>
      </vt:variant>
      <vt:variant>
        <vt:lpwstr>_Toc62833754</vt:lpwstr>
      </vt:variant>
      <vt:variant>
        <vt:i4>1179704</vt:i4>
      </vt:variant>
      <vt:variant>
        <vt:i4>938</vt:i4>
      </vt:variant>
      <vt:variant>
        <vt:i4>0</vt:i4>
      </vt:variant>
      <vt:variant>
        <vt:i4>5</vt:i4>
      </vt:variant>
      <vt:variant>
        <vt:lpwstr/>
      </vt:variant>
      <vt:variant>
        <vt:lpwstr>_Toc62833753</vt:lpwstr>
      </vt:variant>
      <vt:variant>
        <vt:i4>1245240</vt:i4>
      </vt:variant>
      <vt:variant>
        <vt:i4>932</vt:i4>
      </vt:variant>
      <vt:variant>
        <vt:i4>0</vt:i4>
      </vt:variant>
      <vt:variant>
        <vt:i4>5</vt:i4>
      </vt:variant>
      <vt:variant>
        <vt:lpwstr/>
      </vt:variant>
      <vt:variant>
        <vt:lpwstr>_Toc62833752</vt:lpwstr>
      </vt:variant>
      <vt:variant>
        <vt:i4>1048632</vt:i4>
      </vt:variant>
      <vt:variant>
        <vt:i4>926</vt:i4>
      </vt:variant>
      <vt:variant>
        <vt:i4>0</vt:i4>
      </vt:variant>
      <vt:variant>
        <vt:i4>5</vt:i4>
      </vt:variant>
      <vt:variant>
        <vt:lpwstr/>
      </vt:variant>
      <vt:variant>
        <vt:lpwstr>_Toc62833751</vt:lpwstr>
      </vt:variant>
      <vt:variant>
        <vt:i4>1114168</vt:i4>
      </vt:variant>
      <vt:variant>
        <vt:i4>920</vt:i4>
      </vt:variant>
      <vt:variant>
        <vt:i4>0</vt:i4>
      </vt:variant>
      <vt:variant>
        <vt:i4>5</vt:i4>
      </vt:variant>
      <vt:variant>
        <vt:lpwstr/>
      </vt:variant>
      <vt:variant>
        <vt:lpwstr>_Toc62833750</vt:lpwstr>
      </vt:variant>
      <vt:variant>
        <vt:i4>1572921</vt:i4>
      </vt:variant>
      <vt:variant>
        <vt:i4>914</vt:i4>
      </vt:variant>
      <vt:variant>
        <vt:i4>0</vt:i4>
      </vt:variant>
      <vt:variant>
        <vt:i4>5</vt:i4>
      </vt:variant>
      <vt:variant>
        <vt:lpwstr/>
      </vt:variant>
      <vt:variant>
        <vt:lpwstr>_Toc62833749</vt:lpwstr>
      </vt:variant>
      <vt:variant>
        <vt:i4>1638457</vt:i4>
      </vt:variant>
      <vt:variant>
        <vt:i4>908</vt:i4>
      </vt:variant>
      <vt:variant>
        <vt:i4>0</vt:i4>
      </vt:variant>
      <vt:variant>
        <vt:i4>5</vt:i4>
      </vt:variant>
      <vt:variant>
        <vt:lpwstr/>
      </vt:variant>
      <vt:variant>
        <vt:lpwstr>_Toc62833748</vt:lpwstr>
      </vt:variant>
      <vt:variant>
        <vt:i4>1441849</vt:i4>
      </vt:variant>
      <vt:variant>
        <vt:i4>902</vt:i4>
      </vt:variant>
      <vt:variant>
        <vt:i4>0</vt:i4>
      </vt:variant>
      <vt:variant>
        <vt:i4>5</vt:i4>
      </vt:variant>
      <vt:variant>
        <vt:lpwstr/>
      </vt:variant>
      <vt:variant>
        <vt:lpwstr>_Toc62833747</vt:lpwstr>
      </vt:variant>
      <vt:variant>
        <vt:i4>1507385</vt:i4>
      </vt:variant>
      <vt:variant>
        <vt:i4>896</vt:i4>
      </vt:variant>
      <vt:variant>
        <vt:i4>0</vt:i4>
      </vt:variant>
      <vt:variant>
        <vt:i4>5</vt:i4>
      </vt:variant>
      <vt:variant>
        <vt:lpwstr/>
      </vt:variant>
      <vt:variant>
        <vt:lpwstr>_Toc62833746</vt:lpwstr>
      </vt:variant>
      <vt:variant>
        <vt:i4>1310777</vt:i4>
      </vt:variant>
      <vt:variant>
        <vt:i4>890</vt:i4>
      </vt:variant>
      <vt:variant>
        <vt:i4>0</vt:i4>
      </vt:variant>
      <vt:variant>
        <vt:i4>5</vt:i4>
      </vt:variant>
      <vt:variant>
        <vt:lpwstr/>
      </vt:variant>
      <vt:variant>
        <vt:lpwstr>_Toc62833745</vt:lpwstr>
      </vt:variant>
      <vt:variant>
        <vt:i4>1376313</vt:i4>
      </vt:variant>
      <vt:variant>
        <vt:i4>884</vt:i4>
      </vt:variant>
      <vt:variant>
        <vt:i4>0</vt:i4>
      </vt:variant>
      <vt:variant>
        <vt:i4>5</vt:i4>
      </vt:variant>
      <vt:variant>
        <vt:lpwstr/>
      </vt:variant>
      <vt:variant>
        <vt:lpwstr>_Toc62833744</vt:lpwstr>
      </vt:variant>
      <vt:variant>
        <vt:i4>1179705</vt:i4>
      </vt:variant>
      <vt:variant>
        <vt:i4>878</vt:i4>
      </vt:variant>
      <vt:variant>
        <vt:i4>0</vt:i4>
      </vt:variant>
      <vt:variant>
        <vt:i4>5</vt:i4>
      </vt:variant>
      <vt:variant>
        <vt:lpwstr/>
      </vt:variant>
      <vt:variant>
        <vt:lpwstr>_Toc62833743</vt:lpwstr>
      </vt:variant>
      <vt:variant>
        <vt:i4>1245241</vt:i4>
      </vt:variant>
      <vt:variant>
        <vt:i4>872</vt:i4>
      </vt:variant>
      <vt:variant>
        <vt:i4>0</vt:i4>
      </vt:variant>
      <vt:variant>
        <vt:i4>5</vt:i4>
      </vt:variant>
      <vt:variant>
        <vt:lpwstr/>
      </vt:variant>
      <vt:variant>
        <vt:lpwstr>_Toc62833742</vt:lpwstr>
      </vt:variant>
      <vt:variant>
        <vt:i4>1048633</vt:i4>
      </vt:variant>
      <vt:variant>
        <vt:i4>866</vt:i4>
      </vt:variant>
      <vt:variant>
        <vt:i4>0</vt:i4>
      </vt:variant>
      <vt:variant>
        <vt:i4>5</vt:i4>
      </vt:variant>
      <vt:variant>
        <vt:lpwstr/>
      </vt:variant>
      <vt:variant>
        <vt:lpwstr>_Toc62833741</vt:lpwstr>
      </vt:variant>
      <vt:variant>
        <vt:i4>1114169</vt:i4>
      </vt:variant>
      <vt:variant>
        <vt:i4>860</vt:i4>
      </vt:variant>
      <vt:variant>
        <vt:i4>0</vt:i4>
      </vt:variant>
      <vt:variant>
        <vt:i4>5</vt:i4>
      </vt:variant>
      <vt:variant>
        <vt:lpwstr/>
      </vt:variant>
      <vt:variant>
        <vt:lpwstr>_Toc62833740</vt:lpwstr>
      </vt:variant>
      <vt:variant>
        <vt:i4>1572926</vt:i4>
      </vt:variant>
      <vt:variant>
        <vt:i4>854</vt:i4>
      </vt:variant>
      <vt:variant>
        <vt:i4>0</vt:i4>
      </vt:variant>
      <vt:variant>
        <vt:i4>5</vt:i4>
      </vt:variant>
      <vt:variant>
        <vt:lpwstr/>
      </vt:variant>
      <vt:variant>
        <vt:lpwstr>_Toc62833739</vt:lpwstr>
      </vt:variant>
      <vt:variant>
        <vt:i4>1638462</vt:i4>
      </vt:variant>
      <vt:variant>
        <vt:i4>848</vt:i4>
      </vt:variant>
      <vt:variant>
        <vt:i4>0</vt:i4>
      </vt:variant>
      <vt:variant>
        <vt:i4>5</vt:i4>
      </vt:variant>
      <vt:variant>
        <vt:lpwstr/>
      </vt:variant>
      <vt:variant>
        <vt:lpwstr>_Toc62833738</vt:lpwstr>
      </vt:variant>
      <vt:variant>
        <vt:i4>1441854</vt:i4>
      </vt:variant>
      <vt:variant>
        <vt:i4>842</vt:i4>
      </vt:variant>
      <vt:variant>
        <vt:i4>0</vt:i4>
      </vt:variant>
      <vt:variant>
        <vt:i4>5</vt:i4>
      </vt:variant>
      <vt:variant>
        <vt:lpwstr/>
      </vt:variant>
      <vt:variant>
        <vt:lpwstr>_Toc62833737</vt:lpwstr>
      </vt:variant>
      <vt:variant>
        <vt:i4>1507390</vt:i4>
      </vt:variant>
      <vt:variant>
        <vt:i4>836</vt:i4>
      </vt:variant>
      <vt:variant>
        <vt:i4>0</vt:i4>
      </vt:variant>
      <vt:variant>
        <vt:i4>5</vt:i4>
      </vt:variant>
      <vt:variant>
        <vt:lpwstr/>
      </vt:variant>
      <vt:variant>
        <vt:lpwstr>_Toc62833736</vt:lpwstr>
      </vt:variant>
      <vt:variant>
        <vt:i4>1310782</vt:i4>
      </vt:variant>
      <vt:variant>
        <vt:i4>830</vt:i4>
      </vt:variant>
      <vt:variant>
        <vt:i4>0</vt:i4>
      </vt:variant>
      <vt:variant>
        <vt:i4>5</vt:i4>
      </vt:variant>
      <vt:variant>
        <vt:lpwstr/>
      </vt:variant>
      <vt:variant>
        <vt:lpwstr>_Toc62833735</vt:lpwstr>
      </vt:variant>
      <vt:variant>
        <vt:i4>1376318</vt:i4>
      </vt:variant>
      <vt:variant>
        <vt:i4>824</vt:i4>
      </vt:variant>
      <vt:variant>
        <vt:i4>0</vt:i4>
      </vt:variant>
      <vt:variant>
        <vt:i4>5</vt:i4>
      </vt:variant>
      <vt:variant>
        <vt:lpwstr/>
      </vt:variant>
      <vt:variant>
        <vt:lpwstr>_Toc62833734</vt:lpwstr>
      </vt:variant>
      <vt:variant>
        <vt:i4>1179710</vt:i4>
      </vt:variant>
      <vt:variant>
        <vt:i4>818</vt:i4>
      </vt:variant>
      <vt:variant>
        <vt:i4>0</vt:i4>
      </vt:variant>
      <vt:variant>
        <vt:i4>5</vt:i4>
      </vt:variant>
      <vt:variant>
        <vt:lpwstr/>
      </vt:variant>
      <vt:variant>
        <vt:lpwstr>_Toc62833733</vt:lpwstr>
      </vt:variant>
      <vt:variant>
        <vt:i4>1245246</vt:i4>
      </vt:variant>
      <vt:variant>
        <vt:i4>812</vt:i4>
      </vt:variant>
      <vt:variant>
        <vt:i4>0</vt:i4>
      </vt:variant>
      <vt:variant>
        <vt:i4>5</vt:i4>
      </vt:variant>
      <vt:variant>
        <vt:lpwstr/>
      </vt:variant>
      <vt:variant>
        <vt:lpwstr>_Toc62833732</vt:lpwstr>
      </vt:variant>
      <vt:variant>
        <vt:i4>1048638</vt:i4>
      </vt:variant>
      <vt:variant>
        <vt:i4>806</vt:i4>
      </vt:variant>
      <vt:variant>
        <vt:i4>0</vt:i4>
      </vt:variant>
      <vt:variant>
        <vt:i4>5</vt:i4>
      </vt:variant>
      <vt:variant>
        <vt:lpwstr/>
      </vt:variant>
      <vt:variant>
        <vt:lpwstr>_Toc62833731</vt:lpwstr>
      </vt:variant>
      <vt:variant>
        <vt:i4>1114174</vt:i4>
      </vt:variant>
      <vt:variant>
        <vt:i4>800</vt:i4>
      </vt:variant>
      <vt:variant>
        <vt:i4>0</vt:i4>
      </vt:variant>
      <vt:variant>
        <vt:i4>5</vt:i4>
      </vt:variant>
      <vt:variant>
        <vt:lpwstr/>
      </vt:variant>
      <vt:variant>
        <vt:lpwstr>_Toc62833730</vt:lpwstr>
      </vt:variant>
      <vt:variant>
        <vt:i4>1572927</vt:i4>
      </vt:variant>
      <vt:variant>
        <vt:i4>794</vt:i4>
      </vt:variant>
      <vt:variant>
        <vt:i4>0</vt:i4>
      </vt:variant>
      <vt:variant>
        <vt:i4>5</vt:i4>
      </vt:variant>
      <vt:variant>
        <vt:lpwstr/>
      </vt:variant>
      <vt:variant>
        <vt:lpwstr>_Toc62833729</vt:lpwstr>
      </vt:variant>
      <vt:variant>
        <vt:i4>1638463</vt:i4>
      </vt:variant>
      <vt:variant>
        <vt:i4>788</vt:i4>
      </vt:variant>
      <vt:variant>
        <vt:i4>0</vt:i4>
      </vt:variant>
      <vt:variant>
        <vt:i4>5</vt:i4>
      </vt:variant>
      <vt:variant>
        <vt:lpwstr/>
      </vt:variant>
      <vt:variant>
        <vt:lpwstr>_Toc62833728</vt:lpwstr>
      </vt:variant>
      <vt:variant>
        <vt:i4>1441855</vt:i4>
      </vt:variant>
      <vt:variant>
        <vt:i4>782</vt:i4>
      </vt:variant>
      <vt:variant>
        <vt:i4>0</vt:i4>
      </vt:variant>
      <vt:variant>
        <vt:i4>5</vt:i4>
      </vt:variant>
      <vt:variant>
        <vt:lpwstr/>
      </vt:variant>
      <vt:variant>
        <vt:lpwstr>_Toc62833727</vt:lpwstr>
      </vt:variant>
      <vt:variant>
        <vt:i4>1507391</vt:i4>
      </vt:variant>
      <vt:variant>
        <vt:i4>776</vt:i4>
      </vt:variant>
      <vt:variant>
        <vt:i4>0</vt:i4>
      </vt:variant>
      <vt:variant>
        <vt:i4>5</vt:i4>
      </vt:variant>
      <vt:variant>
        <vt:lpwstr/>
      </vt:variant>
      <vt:variant>
        <vt:lpwstr>_Toc62833726</vt:lpwstr>
      </vt:variant>
      <vt:variant>
        <vt:i4>1310783</vt:i4>
      </vt:variant>
      <vt:variant>
        <vt:i4>770</vt:i4>
      </vt:variant>
      <vt:variant>
        <vt:i4>0</vt:i4>
      </vt:variant>
      <vt:variant>
        <vt:i4>5</vt:i4>
      </vt:variant>
      <vt:variant>
        <vt:lpwstr/>
      </vt:variant>
      <vt:variant>
        <vt:lpwstr>_Toc62833725</vt:lpwstr>
      </vt:variant>
      <vt:variant>
        <vt:i4>1376319</vt:i4>
      </vt:variant>
      <vt:variant>
        <vt:i4>764</vt:i4>
      </vt:variant>
      <vt:variant>
        <vt:i4>0</vt:i4>
      </vt:variant>
      <vt:variant>
        <vt:i4>5</vt:i4>
      </vt:variant>
      <vt:variant>
        <vt:lpwstr/>
      </vt:variant>
      <vt:variant>
        <vt:lpwstr>_Toc62833724</vt:lpwstr>
      </vt:variant>
      <vt:variant>
        <vt:i4>1179711</vt:i4>
      </vt:variant>
      <vt:variant>
        <vt:i4>758</vt:i4>
      </vt:variant>
      <vt:variant>
        <vt:i4>0</vt:i4>
      </vt:variant>
      <vt:variant>
        <vt:i4>5</vt:i4>
      </vt:variant>
      <vt:variant>
        <vt:lpwstr/>
      </vt:variant>
      <vt:variant>
        <vt:lpwstr>_Toc62833723</vt:lpwstr>
      </vt:variant>
      <vt:variant>
        <vt:i4>1245247</vt:i4>
      </vt:variant>
      <vt:variant>
        <vt:i4>752</vt:i4>
      </vt:variant>
      <vt:variant>
        <vt:i4>0</vt:i4>
      </vt:variant>
      <vt:variant>
        <vt:i4>5</vt:i4>
      </vt:variant>
      <vt:variant>
        <vt:lpwstr/>
      </vt:variant>
      <vt:variant>
        <vt:lpwstr>_Toc62833722</vt:lpwstr>
      </vt:variant>
      <vt:variant>
        <vt:i4>1048639</vt:i4>
      </vt:variant>
      <vt:variant>
        <vt:i4>746</vt:i4>
      </vt:variant>
      <vt:variant>
        <vt:i4>0</vt:i4>
      </vt:variant>
      <vt:variant>
        <vt:i4>5</vt:i4>
      </vt:variant>
      <vt:variant>
        <vt:lpwstr/>
      </vt:variant>
      <vt:variant>
        <vt:lpwstr>_Toc62833721</vt:lpwstr>
      </vt:variant>
      <vt:variant>
        <vt:i4>1114175</vt:i4>
      </vt:variant>
      <vt:variant>
        <vt:i4>740</vt:i4>
      </vt:variant>
      <vt:variant>
        <vt:i4>0</vt:i4>
      </vt:variant>
      <vt:variant>
        <vt:i4>5</vt:i4>
      </vt:variant>
      <vt:variant>
        <vt:lpwstr/>
      </vt:variant>
      <vt:variant>
        <vt:lpwstr>_Toc62833720</vt:lpwstr>
      </vt:variant>
      <vt:variant>
        <vt:i4>1572924</vt:i4>
      </vt:variant>
      <vt:variant>
        <vt:i4>734</vt:i4>
      </vt:variant>
      <vt:variant>
        <vt:i4>0</vt:i4>
      </vt:variant>
      <vt:variant>
        <vt:i4>5</vt:i4>
      </vt:variant>
      <vt:variant>
        <vt:lpwstr/>
      </vt:variant>
      <vt:variant>
        <vt:lpwstr>_Toc62833719</vt:lpwstr>
      </vt:variant>
      <vt:variant>
        <vt:i4>1638460</vt:i4>
      </vt:variant>
      <vt:variant>
        <vt:i4>728</vt:i4>
      </vt:variant>
      <vt:variant>
        <vt:i4>0</vt:i4>
      </vt:variant>
      <vt:variant>
        <vt:i4>5</vt:i4>
      </vt:variant>
      <vt:variant>
        <vt:lpwstr/>
      </vt:variant>
      <vt:variant>
        <vt:lpwstr>_Toc62833718</vt:lpwstr>
      </vt:variant>
      <vt:variant>
        <vt:i4>1441852</vt:i4>
      </vt:variant>
      <vt:variant>
        <vt:i4>722</vt:i4>
      </vt:variant>
      <vt:variant>
        <vt:i4>0</vt:i4>
      </vt:variant>
      <vt:variant>
        <vt:i4>5</vt:i4>
      </vt:variant>
      <vt:variant>
        <vt:lpwstr/>
      </vt:variant>
      <vt:variant>
        <vt:lpwstr>_Toc62833717</vt:lpwstr>
      </vt:variant>
      <vt:variant>
        <vt:i4>1507388</vt:i4>
      </vt:variant>
      <vt:variant>
        <vt:i4>716</vt:i4>
      </vt:variant>
      <vt:variant>
        <vt:i4>0</vt:i4>
      </vt:variant>
      <vt:variant>
        <vt:i4>5</vt:i4>
      </vt:variant>
      <vt:variant>
        <vt:lpwstr/>
      </vt:variant>
      <vt:variant>
        <vt:lpwstr>_Toc62833716</vt:lpwstr>
      </vt:variant>
      <vt:variant>
        <vt:i4>1310780</vt:i4>
      </vt:variant>
      <vt:variant>
        <vt:i4>710</vt:i4>
      </vt:variant>
      <vt:variant>
        <vt:i4>0</vt:i4>
      </vt:variant>
      <vt:variant>
        <vt:i4>5</vt:i4>
      </vt:variant>
      <vt:variant>
        <vt:lpwstr/>
      </vt:variant>
      <vt:variant>
        <vt:lpwstr>_Toc62833715</vt:lpwstr>
      </vt:variant>
      <vt:variant>
        <vt:i4>1376316</vt:i4>
      </vt:variant>
      <vt:variant>
        <vt:i4>704</vt:i4>
      </vt:variant>
      <vt:variant>
        <vt:i4>0</vt:i4>
      </vt:variant>
      <vt:variant>
        <vt:i4>5</vt:i4>
      </vt:variant>
      <vt:variant>
        <vt:lpwstr/>
      </vt:variant>
      <vt:variant>
        <vt:lpwstr>_Toc62833714</vt:lpwstr>
      </vt:variant>
      <vt:variant>
        <vt:i4>1179708</vt:i4>
      </vt:variant>
      <vt:variant>
        <vt:i4>698</vt:i4>
      </vt:variant>
      <vt:variant>
        <vt:i4>0</vt:i4>
      </vt:variant>
      <vt:variant>
        <vt:i4>5</vt:i4>
      </vt:variant>
      <vt:variant>
        <vt:lpwstr/>
      </vt:variant>
      <vt:variant>
        <vt:lpwstr>_Toc62833713</vt:lpwstr>
      </vt:variant>
      <vt:variant>
        <vt:i4>1245244</vt:i4>
      </vt:variant>
      <vt:variant>
        <vt:i4>692</vt:i4>
      </vt:variant>
      <vt:variant>
        <vt:i4>0</vt:i4>
      </vt:variant>
      <vt:variant>
        <vt:i4>5</vt:i4>
      </vt:variant>
      <vt:variant>
        <vt:lpwstr/>
      </vt:variant>
      <vt:variant>
        <vt:lpwstr>_Toc62833712</vt:lpwstr>
      </vt:variant>
      <vt:variant>
        <vt:i4>1048636</vt:i4>
      </vt:variant>
      <vt:variant>
        <vt:i4>686</vt:i4>
      </vt:variant>
      <vt:variant>
        <vt:i4>0</vt:i4>
      </vt:variant>
      <vt:variant>
        <vt:i4>5</vt:i4>
      </vt:variant>
      <vt:variant>
        <vt:lpwstr/>
      </vt:variant>
      <vt:variant>
        <vt:lpwstr>_Toc62833711</vt:lpwstr>
      </vt:variant>
      <vt:variant>
        <vt:i4>1114172</vt:i4>
      </vt:variant>
      <vt:variant>
        <vt:i4>680</vt:i4>
      </vt:variant>
      <vt:variant>
        <vt:i4>0</vt:i4>
      </vt:variant>
      <vt:variant>
        <vt:i4>5</vt:i4>
      </vt:variant>
      <vt:variant>
        <vt:lpwstr/>
      </vt:variant>
      <vt:variant>
        <vt:lpwstr>_Toc62833710</vt:lpwstr>
      </vt:variant>
      <vt:variant>
        <vt:i4>1572925</vt:i4>
      </vt:variant>
      <vt:variant>
        <vt:i4>674</vt:i4>
      </vt:variant>
      <vt:variant>
        <vt:i4>0</vt:i4>
      </vt:variant>
      <vt:variant>
        <vt:i4>5</vt:i4>
      </vt:variant>
      <vt:variant>
        <vt:lpwstr/>
      </vt:variant>
      <vt:variant>
        <vt:lpwstr>_Toc62833709</vt:lpwstr>
      </vt:variant>
      <vt:variant>
        <vt:i4>1638461</vt:i4>
      </vt:variant>
      <vt:variant>
        <vt:i4>668</vt:i4>
      </vt:variant>
      <vt:variant>
        <vt:i4>0</vt:i4>
      </vt:variant>
      <vt:variant>
        <vt:i4>5</vt:i4>
      </vt:variant>
      <vt:variant>
        <vt:lpwstr/>
      </vt:variant>
      <vt:variant>
        <vt:lpwstr>_Toc62833708</vt:lpwstr>
      </vt:variant>
      <vt:variant>
        <vt:i4>1441853</vt:i4>
      </vt:variant>
      <vt:variant>
        <vt:i4>662</vt:i4>
      </vt:variant>
      <vt:variant>
        <vt:i4>0</vt:i4>
      </vt:variant>
      <vt:variant>
        <vt:i4>5</vt:i4>
      </vt:variant>
      <vt:variant>
        <vt:lpwstr/>
      </vt:variant>
      <vt:variant>
        <vt:lpwstr>_Toc62833707</vt:lpwstr>
      </vt:variant>
      <vt:variant>
        <vt:i4>1507389</vt:i4>
      </vt:variant>
      <vt:variant>
        <vt:i4>656</vt:i4>
      </vt:variant>
      <vt:variant>
        <vt:i4>0</vt:i4>
      </vt:variant>
      <vt:variant>
        <vt:i4>5</vt:i4>
      </vt:variant>
      <vt:variant>
        <vt:lpwstr/>
      </vt:variant>
      <vt:variant>
        <vt:lpwstr>_Toc62833706</vt:lpwstr>
      </vt:variant>
      <vt:variant>
        <vt:i4>1310781</vt:i4>
      </vt:variant>
      <vt:variant>
        <vt:i4>650</vt:i4>
      </vt:variant>
      <vt:variant>
        <vt:i4>0</vt:i4>
      </vt:variant>
      <vt:variant>
        <vt:i4>5</vt:i4>
      </vt:variant>
      <vt:variant>
        <vt:lpwstr/>
      </vt:variant>
      <vt:variant>
        <vt:lpwstr>_Toc62833705</vt:lpwstr>
      </vt:variant>
      <vt:variant>
        <vt:i4>1376317</vt:i4>
      </vt:variant>
      <vt:variant>
        <vt:i4>644</vt:i4>
      </vt:variant>
      <vt:variant>
        <vt:i4>0</vt:i4>
      </vt:variant>
      <vt:variant>
        <vt:i4>5</vt:i4>
      </vt:variant>
      <vt:variant>
        <vt:lpwstr/>
      </vt:variant>
      <vt:variant>
        <vt:lpwstr>_Toc62833704</vt:lpwstr>
      </vt:variant>
      <vt:variant>
        <vt:i4>1179709</vt:i4>
      </vt:variant>
      <vt:variant>
        <vt:i4>638</vt:i4>
      </vt:variant>
      <vt:variant>
        <vt:i4>0</vt:i4>
      </vt:variant>
      <vt:variant>
        <vt:i4>5</vt:i4>
      </vt:variant>
      <vt:variant>
        <vt:lpwstr/>
      </vt:variant>
      <vt:variant>
        <vt:lpwstr>_Toc62833703</vt:lpwstr>
      </vt:variant>
      <vt:variant>
        <vt:i4>1245245</vt:i4>
      </vt:variant>
      <vt:variant>
        <vt:i4>632</vt:i4>
      </vt:variant>
      <vt:variant>
        <vt:i4>0</vt:i4>
      </vt:variant>
      <vt:variant>
        <vt:i4>5</vt:i4>
      </vt:variant>
      <vt:variant>
        <vt:lpwstr/>
      </vt:variant>
      <vt:variant>
        <vt:lpwstr>_Toc62833702</vt:lpwstr>
      </vt:variant>
      <vt:variant>
        <vt:i4>1048637</vt:i4>
      </vt:variant>
      <vt:variant>
        <vt:i4>626</vt:i4>
      </vt:variant>
      <vt:variant>
        <vt:i4>0</vt:i4>
      </vt:variant>
      <vt:variant>
        <vt:i4>5</vt:i4>
      </vt:variant>
      <vt:variant>
        <vt:lpwstr/>
      </vt:variant>
      <vt:variant>
        <vt:lpwstr>_Toc62833701</vt:lpwstr>
      </vt:variant>
      <vt:variant>
        <vt:i4>1114173</vt:i4>
      </vt:variant>
      <vt:variant>
        <vt:i4>620</vt:i4>
      </vt:variant>
      <vt:variant>
        <vt:i4>0</vt:i4>
      </vt:variant>
      <vt:variant>
        <vt:i4>5</vt:i4>
      </vt:variant>
      <vt:variant>
        <vt:lpwstr/>
      </vt:variant>
      <vt:variant>
        <vt:lpwstr>_Toc62833700</vt:lpwstr>
      </vt:variant>
      <vt:variant>
        <vt:i4>1638452</vt:i4>
      </vt:variant>
      <vt:variant>
        <vt:i4>614</vt:i4>
      </vt:variant>
      <vt:variant>
        <vt:i4>0</vt:i4>
      </vt:variant>
      <vt:variant>
        <vt:i4>5</vt:i4>
      </vt:variant>
      <vt:variant>
        <vt:lpwstr/>
      </vt:variant>
      <vt:variant>
        <vt:lpwstr>_Toc62833699</vt:lpwstr>
      </vt:variant>
      <vt:variant>
        <vt:i4>1572916</vt:i4>
      </vt:variant>
      <vt:variant>
        <vt:i4>608</vt:i4>
      </vt:variant>
      <vt:variant>
        <vt:i4>0</vt:i4>
      </vt:variant>
      <vt:variant>
        <vt:i4>5</vt:i4>
      </vt:variant>
      <vt:variant>
        <vt:lpwstr/>
      </vt:variant>
      <vt:variant>
        <vt:lpwstr>_Toc62833698</vt:lpwstr>
      </vt:variant>
      <vt:variant>
        <vt:i4>1507380</vt:i4>
      </vt:variant>
      <vt:variant>
        <vt:i4>602</vt:i4>
      </vt:variant>
      <vt:variant>
        <vt:i4>0</vt:i4>
      </vt:variant>
      <vt:variant>
        <vt:i4>5</vt:i4>
      </vt:variant>
      <vt:variant>
        <vt:lpwstr/>
      </vt:variant>
      <vt:variant>
        <vt:lpwstr>_Toc62833697</vt:lpwstr>
      </vt:variant>
      <vt:variant>
        <vt:i4>1441844</vt:i4>
      </vt:variant>
      <vt:variant>
        <vt:i4>596</vt:i4>
      </vt:variant>
      <vt:variant>
        <vt:i4>0</vt:i4>
      </vt:variant>
      <vt:variant>
        <vt:i4>5</vt:i4>
      </vt:variant>
      <vt:variant>
        <vt:lpwstr/>
      </vt:variant>
      <vt:variant>
        <vt:lpwstr>_Toc62833696</vt:lpwstr>
      </vt:variant>
      <vt:variant>
        <vt:i4>1376308</vt:i4>
      </vt:variant>
      <vt:variant>
        <vt:i4>590</vt:i4>
      </vt:variant>
      <vt:variant>
        <vt:i4>0</vt:i4>
      </vt:variant>
      <vt:variant>
        <vt:i4>5</vt:i4>
      </vt:variant>
      <vt:variant>
        <vt:lpwstr/>
      </vt:variant>
      <vt:variant>
        <vt:lpwstr>_Toc62833695</vt:lpwstr>
      </vt:variant>
      <vt:variant>
        <vt:i4>1310772</vt:i4>
      </vt:variant>
      <vt:variant>
        <vt:i4>584</vt:i4>
      </vt:variant>
      <vt:variant>
        <vt:i4>0</vt:i4>
      </vt:variant>
      <vt:variant>
        <vt:i4>5</vt:i4>
      </vt:variant>
      <vt:variant>
        <vt:lpwstr/>
      </vt:variant>
      <vt:variant>
        <vt:lpwstr>_Toc62833694</vt:lpwstr>
      </vt:variant>
      <vt:variant>
        <vt:i4>1245236</vt:i4>
      </vt:variant>
      <vt:variant>
        <vt:i4>578</vt:i4>
      </vt:variant>
      <vt:variant>
        <vt:i4>0</vt:i4>
      </vt:variant>
      <vt:variant>
        <vt:i4>5</vt:i4>
      </vt:variant>
      <vt:variant>
        <vt:lpwstr/>
      </vt:variant>
      <vt:variant>
        <vt:lpwstr>_Toc62833693</vt:lpwstr>
      </vt:variant>
      <vt:variant>
        <vt:i4>1179700</vt:i4>
      </vt:variant>
      <vt:variant>
        <vt:i4>572</vt:i4>
      </vt:variant>
      <vt:variant>
        <vt:i4>0</vt:i4>
      </vt:variant>
      <vt:variant>
        <vt:i4>5</vt:i4>
      </vt:variant>
      <vt:variant>
        <vt:lpwstr/>
      </vt:variant>
      <vt:variant>
        <vt:lpwstr>_Toc62833692</vt:lpwstr>
      </vt:variant>
      <vt:variant>
        <vt:i4>1114164</vt:i4>
      </vt:variant>
      <vt:variant>
        <vt:i4>566</vt:i4>
      </vt:variant>
      <vt:variant>
        <vt:i4>0</vt:i4>
      </vt:variant>
      <vt:variant>
        <vt:i4>5</vt:i4>
      </vt:variant>
      <vt:variant>
        <vt:lpwstr/>
      </vt:variant>
      <vt:variant>
        <vt:lpwstr>_Toc62833691</vt:lpwstr>
      </vt:variant>
      <vt:variant>
        <vt:i4>1048628</vt:i4>
      </vt:variant>
      <vt:variant>
        <vt:i4>560</vt:i4>
      </vt:variant>
      <vt:variant>
        <vt:i4>0</vt:i4>
      </vt:variant>
      <vt:variant>
        <vt:i4>5</vt:i4>
      </vt:variant>
      <vt:variant>
        <vt:lpwstr/>
      </vt:variant>
      <vt:variant>
        <vt:lpwstr>_Toc62833690</vt:lpwstr>
      </vt:variant>
      <vt:variant>
        <vt:i4>1638453</vt:i4>
      </vt:variant>
      <vt:variant>
        <vt:i4>554</vt:i4>
      </vt:variant>
      <vt:variant>
        <vt:i4>0</vt:i4>
      </vt:variant>
      <vt:variant>
        <vt:i4>5</vt:i4>
      </vt:variant>
      <vt:variant>
        <vt:lpwstr/>
      </vt:variant>
      <vt:variant>
        <vt:lpwstr>_Toc62833689</vt:lpwstr>
      </vt:variant>
      <vt:variant>
        <vt:i4>1572917</vt:i4>
      </vt:variant>
      <vt:variant>
        <vt:i4>548</vt:i4>
      </vt:variant>
      <vt:variant>
        <vt:i4>0</vt:i4>
      </vt:variant>
      <vt:variant>
        <vt:i4>5</vt:i4>
      </vt:variant>
      <vt:variant>
        <vt:lpwstr/>
      </vt:variant>
      <vt:variant>
        <vt:lpwstr>_Toc62833688</vt:lpwstr>
      </vt:variant>
      <vt:variant>
        <vt:i4>1507381</vt:i4>
      </vt:variant>
      <vt:variant>
        <vt:i4>542</vt:i4>
      </vt:variant>
      <vt:variant>
        <vt:i4>0</vt:i4>
      </vt:variant>
      <vt:variant>
        <vt:i4>5</vt:i4>
      </vt:variant>
      <vt:variant>
        <vt:lpwstr/>
      </vt:variant>
      <vt:variant>
        <vt:lpwstr>_Toc62833687</vt:lpwstr>
      </vt:variant>
      <vt:variant>
        <vt:i4>1441845</vt:i4>
      </vt:variant>
      <vt:variant>
        <vt:i4>536</vt:i4>
      </vt:variant>
      <vt:variant>
        <vt:i4>0</vt:i4>
      </vt:variant>
      <vt:variant>
        <vt:i4>5</vt:i4>
      </vt:variant>
      <vt:variant>
        <vt:lpwstr/>
      </vt:variant>
      <vt:variant>
        <vt:lpwstr>_Toc62833686</vt:lpwstr>
      </vt:variant>
      <vt:variant>
        <vt:i4>1376309</vt:i4>
      </vt:variant>
      <vt:variant>
        <vt:i4>530</vt:i4>
      </vt:variant>
      <vt:variant>
        <vt:i4>0</vt:i4>
      </vt:variant>
      <vt:variant>
        <vt:i4>5</vt:i4>
      </vt:variant>
      <vt:variant>
        <vt:lpwstr/>
      </vt:variant>
      <vt:variant>
        <vt:lpwstr>_Toc62833685</vt:lpwstr>
      </vt:variant>
      <vt:variant>
        <vt:i4>1310773</vt:i4>
      </vt:variant>
      <vt:variant>
        <vt:i4>524</vt:i4>
      </vt:variant>
      <vt:variant>
        <vt:i4>0</vt:i4>
      </vt:variant>
      <vt:variant>
        <vt:i4>5</vt:i4>
      </vt:variant>
      <vt:variant>
        <vt:lpwstr/>
      </vt:variant>
      <vt:variant>
        <vt:lpwstr>_Toc62833684</vt:lpwstr>
      </vt:variant>
      <vt:variant>
        <vt:i4>1245237</vt:i4>
      </vt:variant>
      <vt:variant>
        <vt:i4>518</vt:i4>
      </vt:variant>
      <vt:variant>
        <vt:i4>0</vt:i4>
      </vt:variant>
      <vt:variant>
        <vt:i4>5</vt:i4>
      </vt:variant>
      <vt:variant>
        <vt:lpwstr/>
      </vt:variant>
      <vt:variant>
        <vt:lpwstr>_Toc62833683</vt:lpwstr>
      </vt:variant>
      <vt:variant>
        <vt:i4>1179701</vt:i4>
      </vt:variant>
      <vt:variant>
        <vt:i4>512</vt:i4>
      </vt:variant>
      <vt:variant>
        <vt:i4>0</vt:i4>
      </vt:variant>
      <vt:variant>
        <vt:i4>5</vt:i4>
      </vt:variant>
      <vt:variant>
        <vt:lpwstr/>
      </vt:variant>
      <vt:variant>
        <vt:lpwstr>_Toc62833682</vt:lpwstr>
      </vt:variant>
      <vt:variant>
        <vt:i4>1114165</vt:i4>
      </vt:variant>
      <vt:variant>
        <vt:i4>506</vt:i4>
      </vt:variant>
      <vt:variant>
        <vt:i4>0</vt:i4>
      </vt:variant>
      <vt:variant>
        <vt:i4>5</vt:i4>
      </vt:variant>
      <vt:variant>
        <vt:lpwstr/>
      </vt:variant>
      <vt:variant>
        <vt:lpwstr>_Toc62833681</vt:lpwstr>
      </vt:variant>
      <vt:variant>
        <vt:i4>1048629</vt:i4>
      </vt:variant>
      <vt:variant>
        <vt:i4>500</vt:i4>
      </vt:variant>
      <vt:variant>
        <vt:i4>0</vt:i4>
      </vt:variant>
      <vt:variant>
        <vt:i4>5</vt:i4>
      </vt:variant>
      <vt:variant>
        <vt:lpwstr/>
      </vt:variant>
      <vt:variant>
        <vt:lpwstr>_Toc62833680</vt:lpwstr>
      </vt:variant>
      <vt:variant>
        <vt:i4>1638458</vt:i4>
      </vt:variant>
      <vt:variant>
        <vt:i4>494</vt:i4>
      </vt:variant>
      <vt:variant>
        <vt:i4>0</vt:i4>
      </vt:variant>
      <vt:variant>
        <vt:i4>5</vt:i4>
      </vt:variant>
      <vt:variant>
        <vt:lpwstr/>
      </vt:variant>
      <vt:variant>
        <vt:lpwstr>_Toc62833679</vt:lpwstr>
      </vt:variant>
      <vt:variant>
        <vt:i4>1572922</vt:i4>
      </vt:variant>
      <vt:variant>
        <vt:i4>488</vt:i4>
      </vt:variant>
      <vt:variant>
        <vt:i4>0</vt:i4>
      </vt:variant>
      <vt:variant>
        <vt:i4>5</vt:i4>
      </vt:variant>
      <vt:variant>
        <vt:lpwstr/>
      </vt:variant>
      <vt:variant>
        <vt:lpwstr>_Toc62833678</vt:lpwstr>
      </vt:variant>
      <vt:variant>
        <vt:i4>1507386</vt:i4>
      </vt:variant>
      <vt:variant>
        <vt:i4>482</vt:i4>
      </vt:variant>
      <vt:variant>
        <vt:i4>0</vt:i4>
      </vt:variant>
      <vt:variant>
        <vt:i4>5</vt:i4>
      </vt:variant>
      <vt:variant>
        <vt:lpwstr/>
      </vt:variant>
      <vt:variant>
        <vt:lpwstr>_Toc62833677</vt:lpwstr>
      </vt:variant>
      <vt:variant>
        <vt:i4>1441850</vt:i4>
      </vt:variant>
      <vt:variant>
        <vt:i4>476</vt:i4>
      </vt:variant>
      <vt:variant>
        <vt:i4>0</vt:i4>
      </vt:variant>
      <vt:variant>
        <vt:i4>5</vt:i4>
      </vt:variant>
      <vt:variant>
        <vt:lpwstr/>
      </vt:variant>
      <vt:variant>
        <vt:lpwstr>_Toc62833676</vt:lpwstr>
      </vt:variant>
      <vt:variant>
        <vt:i4>1376314</vt:i4>
      </vt:variant>
      <vt:variant>
        <vt:i4>470</vt:i4>
      </vt:variant>
      <vt:variant>
        <vt:i4>0</vt:i4>
      </vt:variant>
      <vt:variant>
        <vt:i4>5</vt:i4>
      </vt:variant>
      <vt:variant>
        <vt:lpwstr/>
      </vt:variant>
      <vt:variant>
        <vt:lpwstr>_Toc62833675</vt:lpwstr>
      </vt:variant>
      <vt:variant>
        <vt:i4>1310778</vt:i4>
      </vt:variant>
      <vt:variant>
        <vt:i4>464</vt:i4>
      </vt:variant>
      <vt:variant>
        <vt:i4>0</vt:i4>
      </vt:variant>
      <vt:variant>
        <vt:i4>5</vt:i4>
      </vt:variant>
      <vt:variant>
        <vt:lpwstr/>
      </vt:variant>
      <vt:variant>
        <vt:lpwstr>_Toc62833674</vt:lpwstr>
      </vt:variant>
      <vt:variant>
        <vt:i4>1245242</vt:i4>
      </vt:variant>
      <vt:variant>
        <vt:i4>458</vt:i4>
      </vt:variant>
      <vt:variant>
        <vt:i4>0</vt:i4>
      </vt:variant>
      <vt:variant>
        <vt:i4>5</vt:i4>
      </vt:variant>
      <vt:variant>
        <vt:lpwstr/>
      </vt:variant>
      <vt:variant>
        <vt:lpwstr>_Toc62833673</vt:lpwstr>
      </vt:variant>
      <vt:variant>
        <vt:i4>1179706</vt:i4>
      </vt:variant>
      <vt:variant>
        <vt:i4>452</vt:i4>
      </vt:variant>
      <vt:variant>
        <vt:i4>0</vt:i4>
      </vt:variant>
      <vt:variant>
        <vt:i4>5</vt:i4>
      </vt:variant>
      <vt:variant>
        <vt:lpwstr/>
      </vt:variant>
      <vt:variant>
        <vt:lpwstr>_Toc62833672</vt:lpwstr>
      </vt:variant>
      <vt:variant>
        <vt:i4>1114170</vt:i4>
      </vt:variant>
      <vt:variant>
        <vt:i4>446</vt:i4>
      </vt:variant>
      <vt:variant>
        <vt:i4>0</vt:i4>
      </vt:variant>
      <vt:variant>
        <vt:i4>5</vt:i4>
      </vt:variant>
      <vt:variant>
        <vt:lpwstr/>
      </vt:variant>
      <vt:variant>
        <vt:lpwstr>_Toc62833671</vt:lpwstr>
      </vt:variant>
      <vt:variant>
        <vt:i4>1048634</vt:i4>
      </vt:variant>
      <vt:variant>
        <vt:i4>440</vt:i4>
      </vt:variant>
      <vt:variant>
        <vt:i4>0</vt:i4>
      </vt:variant>
      <vt:variant>
        <vt:i4>5</vt:i4>
      </vt:variant>
      <vt:variant>
        <vt:lpwstr/>
      </vt:variant>
      <vt:variant>
        <vt:lpwstr>_Toc62833670</vt:lpwstr>
      </vt:variant>
      <vt:variant>
        <vt:i4>1638459</vt:i4>
      </vt:variant>
      <vt:variant>
        <vt:i4>434</vt:i4>
      </vt:variant>
      <vt:variant>
        <vt:i4>0</vt:i4>
      </vt:variant>
      <vt:variant>
        <vt:i4>5</vt:i4>
      </vt:variant>
      <vt:variant>
        <vt:lpwstr/>
      </vt:variant>
      <vt:variant>
        <vt:lpwstr>_Toc62833669</vt:lpwstr>
      </vt:variant>
      <vt:variant>
        <vt:i4>1572923</vt:i4>
      </vt:variant>
      <vt:variant>
        <vt:i4>428</vt:i4>
      </vt:variant>
      <vt:variant>
        <vt:i4>0</vt:i4>
      </vt:variant>
      <vt:variant>
        <vt:i4>5</vt:i4>
      </vt:variant>
      <vt:variant>
        <vt:lpwstr/>
      </vt:variant>
      <vt:variant>
        <vt:lpwstr>_Toc62833668</vt:lpwstr>
      </vt:variant>
      <vt:variant>
        <vt:i4>1507387</vt:i4>
      </vt:variant>
      <vt:variant>
        <vt:i4>422</vt:i4>
      </vt:variant>
      <vt:variant>
        <vt:i4>0</vt:i4>
      </vt:variant>
      <vt:variant>
        <vt:i4>5</vt:i4>
      </vt:variant>
      <vt:variant>
        <vt:lpwstr/>
      </vt:variant>
      <vt:variant>
        <vt:lpwstr>_Toc62833667</vt:lpwstr>
      </vt:variant>
      <vt:variant>
        <vt:i4>1441851</vt:i4>
      </vt:variant>
      <vt:variant>
        <vt:i4>416</vt:i4>
      </vt:variant>
      <vt:variant>
        <vt:i4>0</vt:i4>
      </vt:variant>
      <vt:variant>
        <vt:i4>5</vt:i4>
      </vt:variant>
      <vt:variant>
        <vt:lpwstr/>
      </vt:variant>
      <vt:variant>
        <vt:lpwstr>_Toc62833666</vt:lpwstr>
      </vt:variant>
      <vt:variant>
        <vt:i4>1376315</vt:i4>
      </vt:variant>
      <vt:variant>
        <vt:i4>410</vt:i4>
      </vt:variant>
      <vt:variant>
        <vt:i4>0</vt:i4>
      </vt:variant>
      <vt:variant>
        <vt:i4>5</vt:i4>
      </vt:variant>
      <vt:variant>
        <vt:lpwstr/>
      </vt:variant>
      <vt:variant>
        <vt:lpwstr>_Toc62833665</vt:lpwstr>
      </vt:variant>
      <vt:variant>
        <vt:i4>1310779</vt:i4>
      </vt:variant>
      <vt:variant>
        <vt:i4>404</vt:i4>
      </vt:variant>
      <vt:variant>
        <vt:i4>0</vt:i4>
      </vt:variant>
      <vt:variant>
        <vt:i4>5</vt:i4>
      </vt:variant>
      <vt:variant>
        <vt:lpwstr/>
      </vt:variant>
      <vt:variant>
        <vt:lpwstr>_Toc62833664</vt:lpwstr>
      </vt:variant>
      <vt:variant>
        <vt:i4>1245243</vt:i4>
      </vt:variant>
      <vt:variant>
        <vt:i4>398</vt:i4>
      </vt:variant>
      <vt:variant>
        <vt:i4>0</vt:i4>
      </vt:variant>
      <vt:variant>
        <vt:i4>5</vt:i4>
      </vt:variant>
      <vt:variant>
        <vt:lpwstr/>
      </vt:variant>
      <vt:variant>
        <vt:lpwstr>_Toc62833663</vt:lpwstr>
      </vt:variant>
      <vt:variant>
        <vt:i4>1179707</vt:i4>
      </vt:variant>
      <vt:variant>
        <vt:i4>392</vt:i4>
      </vt:variant>
      <vt:variant>
        <vt:i4>0</vt:i4>
      </vt:variant>
      <vt:variant>
        <vt:i4>5</vt:i4>
      </vt:variant>
      <vt:variant>
        <vt:lpwstr/>
      </vt:variant>
      <vt:variant>
        <vt:lpwstr>_Toc62833662</vt:lpwstr>
      </vt:variant>
      <vt:variant>
        <vt:i4>1114171</vt:i4>
      </vt:variant>
      <vt:variant>
        <vt:i4>386</vt:i4>
      </vt:variant>
      <vt:variant>
        <vt:i4>0</vt:i4>
      </vt:variant>
      <vt:variant>
        <vt:i4>5</vt:i4>
      </vt:variant>
      <vt:variant>
        <vt:lpwstr/>
      </vt:variant>
      <vt:variant>
        <vt:lpwstr>_Toc62833661</vt:lpwstr>
      </vt:variant>
      <vt:variant>
        <vt:i4>1048635</vt:i4>
      </vt:variant>
      <vt:variant>
        <vt:i4>380</vt:i4>
      </vt:variant>
      <vt:variant>
        <vt:i4>0</vt:i4>
      </vt:variant>
      <vt:variant>
        <vt:i4>5</vt:i4>
      </vt:variant>
      <vt:variant>
        <vt:lpwstr/>
      </vt:variant>
      <vt:variant>
        <vt:lpwstr>_Toc62833660</vt:lpwstr>
      </vt:variant>
      <vt:variant>
        <vt:i4>1638456</vt:i4>
      </vt:variant>
      <vt:variant>
        <vt:i4>374</vt:i4>
      </vt:variant>
      <vt:variant>
        <vt:i4>0</vt:i4>
      </vt:variant>
      <vt:variant>
        <vt:i4>5</vt:i4>
      </vt:variant>
      <vt:variant>
        <vt:lpwstr/>
      </vt:variant>
      <vt:variant>
        <vt:lpwstr>_Toc62833659</vt:lpwstr>
      </vt:variant>
      <vt:variant>
        <vt:i4>1572920</vt:i4>
      </vt:variant>
      <vt:variant>
        <vt:i4>368</vt:i4>
      </vt:variant>
      <vt:variant>
        <vt:i4>0</vt:i4>
      </vt:variant>
      <vt:variant>
        <vt:i4>5</vt:i4>
      </vt:variant>
      <vt:variant>
        <vt:lpwstr/>
      </vt:variant>
      <vt:variant>
        <vt:lpwstr>_Toc62833658</vt:lpwstr>
      </vt:variant>
      <vt:variant>
        <vt:i4>1507384</vt:i4>
      </vt:variant>
      <vt:variant>
        <vt:i4>362</vt:i4>
      </vt:variant>
      <vt:variant>
        <vt:i4>0</vt:i4>
      </vt:variant>
      <vt:variant>
        <vt:i4>5</vt:i4>
      </vt:variant>
      <vt:variant>
        <vt:lpwstr/>
      </vt:variant>
      <vt:variant>
        <vt:lpwstr>_Toc62833657</vt:lpwstr>
      </vt:variant>
      <vt:variant>
        <vt:i4>1441848</vt:i4>
      </vt:variant>
      <vt:variant>
        <vt:i4>356</vt:i4>
      </vt:variant>
      <vt:variant>
        <vt:i4>0</vt:i4>
      </vt:variant>
      <vt:variant>
        <vt:i4>5</vt:i4>
      </vt:variant>
      <vt:variant>
        <vt:lpwstr/>
      </vt:variant>
      <vt:variant>
        <vt:lpwstr>_Toc62833656</vt:lpwstr>
      </vt:variant>
      <vt:variant>
        <vt:i4>1376312</vt:i4>
      </vt:variant>
      <vt:variant>
        <vt:i4>350</vt:i4>
      </vt:variant>
      <vt:variant>
        <vt:i4>0</vt:i4>
      </vt:variant>
      <vt:variant>
        <vt:i4>5</vt:i4>
      </vt:variant>
      <vt:variant>
        <vt:lpwstr/>
      </vt:variant>
      <vt:variant>
        <vt:lpwstr>_Toc62833655</vt:lpwstr>
      </vt:variant>
      <vt:variant>
        <vt:i4>1310776</vt:i4>
      </vt:variant>
      <vt:variant>
        <vt:i4>344</vt:i4>
      </vt:variant>
      <vt:variant>
        <vt:i4>0</vt:i4>
      </vt:variant>
      <vt:variant>
        <vt:i4>5</vt:i4>
      </vt:variant>
      <vt:variant>
        <vt:lpwstr/>
      </vt:variant>
      <vt:variant>
        <vt:lpwstr>_Toc62833654</vt:lpwstr>
      </vt:variant>
      <vt:variant>
        <vt:i4>1245240</vt:i4>
      </vt:variant>
      <vt:variant>
        <vt:i4>338</vt:i4>
      </vt:variant>
      <vt:variant>
        <vt:i4>0</vt:i4>
      </vt:variant>
      <vt:variant>
        <vt:i4>5</vt:i4>
      </vt:variant>
      <vt:variant>
        <vt:lpwstr/>
      </vt:variant>
      <vt:variant>
        <vt:lpwstr>_Toc62833653</vt:lpwstr>
      </vt:variant>
      <vt:variant>
        <vt:i4>1179704</vt:i4>
      </vt:variant>
      <vt:variant>
        <vt:i4>332</vt:i4>
      </vt:variant>
      <vt:variant>
        <vt:i4>0</vt:i4>
      </vt:variant>
      <vt:variant>
        <vt:i4>5</vt:i4>
      </vt:variant>
      <vt:variant>
        <vt:lpwstr/>
      </vt:variant>
      <vt:variant>
        <vt:lpwstr>_Toc62833652</vt:lpwstr>
      </vt:variant>
      <vt:variant>
        <vt:i4>1114168</vt:i4>
      </vt:variant>
      <vt:variant>
        <vt:i4>326</vt:i4>
      </vt:variant>
      <vt:variant>
        <vt:i4>0</vt:i4>
      </vt:variant>
      <vt:variant>
        <vt:i4>5</vt:i4>
      </vt:variant>
      <vt:variant>
        <vt:lpwstr/>
      </vt:variant>
      <vt:variant>
        <vt:lpwstr>_Toc62833651</vt:lpwstr>
      </vt:variant>
      <vt:variant>
        <vt:i4>1048632</vt:i4>
      </vt:variant>
      <vt:variant>
        <vt:i4>320</vt:i4>
      </vt:variant>
      <vt:variant>
        <vt:i4>0</vt:i4>
      </vt:variant>
      <vt:variant>
        <vt:i4>5</vt:i4>
      </vt:variant>
      <vt:variant>
        <vt:lpwstr/>
      </vt:variant>
      <vt:variant>
        <vt:lpwstr>_Toc62833650</vt:lpwstr>
      </vt:variant>
      <vt:variant>
        <vt:i4>1638457</vt:i4>
      </vt:variant>
      <vt:variant>
        <vt:i4>314</vt:i4>
      </vt:variant>
      <vt:variant>
        <vt:i4>0</vt:i4>
      </vt:variant>
      <vt:variant>
        <vt:i4>5</vt:i4>
      </vt:variant>
      <vt:variant>
        <vt:lpwstr/>
      </vt:variant>
      <vt:variant>
        <vt:lpwstr>_Toc62833649</vt:lpwstr>
      </vt:variant>
      <vt:variant>
        <vt:i4>1572921</vt:i4>
      </vt:variant>
      <vt:variant>
        <vt:i4>308</vt:i4>
      </vt:variant>
      <vt:variant>
        <vt:i4>0</vt:i4>
      </vt:variant>
      <vt:variant>
        <vt:i4>5</vt:i4>
      </vt:variant>
      <vt:variant>
        <vt:lpwstr/>
      </vt:variant>
      <vt:variant>
        <vt:lpwstr>_Toc62833648</vt:lpwstr>
      </vt:variant>
      <vt:variant>
        <vt:i4>1507385</vt:i4>
      </vt:variant>
      <vt:variant>
        <vt:i4>302</vt:i4>
      </vt:variant>
      <vt:variant>
        <vt:i4>0</vt:i4>
      </vt:variant>
      <vt:variant>
        <vt:i4>5</vt:i4>
      </vt:variant>
      <vt:variant>
        <vt:lpwstr/>
      </vt:variant>
      <vt:variant>
        <vt:lpwstr>_Toc62833647</vt:lpwstr>
      </vt:variant>
      <vt:variant>
        <vt:i4>1441849</vt:i4>
      </vt:variant>
      <vt:variant>
        <vt:i4>296</vt:i4>
      </vt:variant>
      <vt:variant>
        <vt:i4>0</vt:i4>
      </vt:variant>
      <vt:variant>
        <vt:i4>5</vt:i4>
      </vt:variant>
      <vt:variant>
        <vt:lpwstr/>
      </vt:variant>
      <vt:variant>
        <vt:lpwstr>_Toc62833646</vt:lpwstr>
      </vt:variant>
      <vt:variant>
        <vt:i4>1376313</vt:i4>
      </vt:variant>
      <vt:variant>
        <vt:i4>290</vt:i4>
      </vt:variant>
      <vt:variant>
        <vt:i4>0</vt:i4>
      </vt:variant>
      <vt:variant>
        <vt:i4>5</vt:i4>
      </vt:variant>
      <vt:variant>
        <vt:lpwstr/>
      </vt:variant>
      <vt:variant>
        <vt:lpwstr>_Toc62833645</vt:lpwstr>
      </vt:variant>
      <vt:variant>
        <vt:i4>1310777</vt:i4>
      </vt:variant>
      <vt:variant>
        <vt:i4>284</vt:i4>
      </vt:variant>
      <vt:variant>
        <vt:i4>0</vt:i4>
      </vt:variant>
      <vt:variant>
        <vt:i4>5</vt:i4>
      </vt:variant>
      <vt:variant>
        <vt:lpwstr/>
      </vt:variant>
      <vt:variant>
        <vt:lpwstr>_Toc62833644</vt:lpwstr>
      </vt:variant>
      <vt:variant>
        <vt:i4>1245241</vt:i4>
      </vt:variant>
      <vt:variant>
        <vt:i4>278</vt:i4>
      </vt:variant>
      <vt:variant>
        <vt:i4>0</vt:i4>
      </vt:variant>
      <vt:variant>
        <vt:i4>5</vt:i4>
      </vt:variant>
      <vt:variant>
        <vt:lpwstr/>
      </vt:variant>
      <vt:variant>
        <vt:lpwstr>_Toc62833643</vt:lpwstr>
      </vt:variant>
      <vt:variant>
        <vt:i4>1179705</vt:i4>
      </vt:variant>
      <vt:variant>
        <vt:i4>272</vt:i4>
      </vt:variant>
      <vt:variant>
        <vt:i4>0</vt:i4>
      </vt:variant>
      <vt:variant>
        <vt:i4>5</vt:i4>
      </vt:variant>
      <vt:variant>
        <vt:lpwstr/>
      </vt:variant>
      <vt:variant>
        <vt:lpwstr>_Toc62833642</vt:lpwstr>
      </vt:variant>
      <vt:variant>
        <vt:i4>1114169</vt:i4>
      </vt:variant>
      <vt:variant>
        <vt:i4>266</vt:i4>
      </vt:variant>
      <vt:variant>
        <vt:i4>0</vt:i4>
      </vt:variant>
      <vt:variant>
        <vt:i4>5</vt:i4>
      </vt:variant>
      <vt:variant>
        <vt:lpwstr/>
      </vt:variant>
      <vt:variant>
        <vt:lpwstr>_Toc62833641</vt:lpwstr>
      </vt:variant>
      <vt:variant>
        <vt:i4>1048633</vt:i4>
      </vt:variant>
      <vt:variant>
        <vt:i4>260</vt:i4>
      </vt:variant>
      <vt:variant>
        <vt:i4>0</vt:i4>
      </vt:variant>
      <vt:variant>
        <vt:i4>5</vt:i4>
      </vt:variant>
      <vt:variant>
        <vt:lpwstr/>
      </vt:variant>
      <vt:variant>
        <vt:lpwstr>_Toc62833640</vt:lpwstr>
      </vt:variant>
      <vt:variant>
        <vt:i4>1638462</vt:i4>
      </vt:variant>
      <vt:variant>
        <vt:i4>254</vt:i4>
      </vt:variant>
      <vt:variant>
        <vt:i4>0</vt:i4>
      </vt:variant>
      <vt:variant>
        <vt:i4>5</vt:i4>
      </vt:variant>
      <vt:variant>
        <vt:lpwstr/>
      </vt:variant>
      <vt:variant>
        <vt:lpwstr>_Toc62833639</vt:lpwstr>
      </vt:variant>
      <vt:variant>
        <vt:i4>1572926</vt:i4>
      </vt:variant>
      <vt:variant>
        <vt:i4>248</vt:i4>
      </vt:variant>
      <vt:variant>
        <vt:i4>0</vt:i4>
      </vt:variant>
      <vt:variant>
        <vt:i4>5</vt:i4>
      </vt:variant>
      <vt:variant>
        <vt:lpwstr/>
      </vt:variant>
      <vt:variant>
        <vt:lpwstr>_Toc62833638</vt:lpwstr>
      </vt:variant>
      <vt:variant>
        <vt:i4>1507390</vt:i4>
      </vt:variant>
      <vt:variant>
        <vt:i4>242</vt:i4>
      </vt:variant>
      <vt:variant>
        <vt:i4>0</vt:i4>
      </vt:variant>
      <vt:variant>
        <vt:i4>5</vt:i4>
      </vt:variant>
      <vt:variant>
        <vt:lpwstr/>
      </vt:variant>
      <vt:variant>
        <vt:lpwstr>_Toc62833637</vt:lpwstr>
      </vt:variant>
      <vt:variant>
        <vt:i4>1441854</vt:i4>
      </vt:variant>
      <vt:variant>
        <vt:i4>236</vt:i4>
      </vt:variant>
      <vt:variant>
        <vt:i4>0</vt:i4>
      </vt:variant>
      <vt:variant>
        <vt:i4>5</vt:i4>
      </vt:variant>
      <vt:variant>
        <vt:lpwstr/>
      </vt:variant>
      <vt:variant>
        <vt:lpwstr>_Toc62833636</vt:lpwstr>
      </vt:variant>
      <vt:variant>
        <vt:i4>1376318</vt:i4>
      </vt:variant>
      <vt:variant>
        <vt:i4>230</vt:i4>
      </vt:variant>
      <vt:variant>
        <vt:i4>0</vt:i4>
      </vt:variant>
      <vt:variant>
        <vt:i4>5</vt:i4>
      </vt:variant>
      <vt:variant>
        <vt:lpwstr/>
      </vt:variant>
      <vt:variant>
        <vt:lpwstr>_Toc62833635</vt:lpwstr>
      </vt:variant>
      <vt:variant>
        <vt:i4>1310782</vt:i4>
      </vt:variant>
      <vt:variant>
        <vt:i4>224</vt:i4>
      </vt:variant>
      <vt:variant>
        <vt:i4>0</vt:i4>
      </vt:variant>
      <vt:variant>
        <vt:i4>5</vt:i4>
      </vt:variant>
      <vt:variant>
        <vt:lpwstr/>
      </vt:variant>
      <vt:variant>
        <vt:lpwstr>_Toc62833634</vt:lpwstr>
      </vt:variant>
      <vt:variant>
        <vt:i4>1245246</vt:i4>
      </vt:variant>
      <vt:variant>
        <vt:i4>218</vt:i4>
      </vt:variant>
      <vt:variant>
        <vt:i4>0</vt:i4>
      </vt:variant>
      <vt:variant>
        <vt:i4>5</vt:i4>
      </vt:variant>
      <vt:variant>
        <vt:lpwstr/>
      </vt:variant>
      <vt:variant>
        <vt:lpwstr>_Toc62833633</vt:lpwstr>
      </vt:variant>
      <vt:variant>
        <vt:i4>1179710</vt:i4>
      </vt:variant>
      <vt:variant>
        <vt:i4>212</vt:i4>
      </vt:variant>
      <vt:variant>
        <vt:i4>0</vt:i4>
      </vt:variant>
      <vt:variant>
        <vt:i4>5</vt:i4>
      </vt:variant>
      <vt:variant>
        <vt:lpwstr/>
      </vt:variant>
      <vt:variant>
        <vt:lpwstr>_Toc62833632</vt:lpwstr>
      </vt:variant>
      <vt:variant>
        <vt:i4>1114174</vt:i4>
      </vt:variant>
      <vt:variant>
        <vt:i4>206</vt:i4>
      </vt:variant>
      <vt:variant>
        <vt:i4>0</vt:i4>
      </vt:variant>
      <vt:variant>
        <vt:i4>5</vt:i4>
      </vt:variant>
      <vt:variant>
        <vt:lpwstr/>
      </vt:variant>
      <vt:variant>
        <vt:lpwstr>_Toc62833631</vt:lpwstr>
      </vt:variant>
      <vt:variant>
        <vt:i4>1048638</vt:i4>
      </vt:variant>
      <vt:variant>
        <vt:i4>200</vt:i4>
      </vt:variant>
      <vt:variant>
        <vt:i4>0</vt:i4>
      </vt:variant>
      <vt:variant>
        <vt:i4>5</vt:i4>
      </vt:variant>
      <vt:variant>
        <vt:lpwstr/>
      </vt:variant>
      <vt:variant>
        <vt:lpwstr>_Toc62833630</vt:lpwstr>
      </vt:variant>
      <vt:variant>
        <vt:i4>1638463</vt:i4>
      </vt:variant>
      <vt:variant>
        <vt:i4>194</vt:i4>
      </vt:variant>
      <vt:variant>
        <vt:i4>0</vt:i4>
      </vt:variant>
      <vt:variant>
        <vt:i4>5</vt:i4>
      </vt:variant>
      <vt:variant>
        <vt:lpwstr/>
      </vt:variant>
      <vt:variant>
        <vt:lpwstr>_Toc62833629</vt:lpwstr>
      </vt:variant>
      <vt:variant>
        <vt:i4>1572927</vt:i4>
      </vt:variant>
      <vt:variant>
        <vt:i4>188</vt:i4>
      </vt:variant>
      <vt:variant>
        <vt:i4>0</vt:i4>
      </vt:variant>
      <vt:variant>
        <vt:i4>5</vt:i4>
      </vt:variant>
      <vt:variant>
        <vt:lpwstr/>
      </vt:variant>
      <vt:variant>
        <vt:lpwstr>_Toc62833628</vt:lpwstr>
      </vt:variant>
      <vt:variant>
        <vt:i4>1507391</vt:i4>
      </vt:variant>
      <vt:variant>
        <vt:i4>182</vt:i4>
      </vt:variant>
      <vt:variant>
        <vt:i4>0</vt:i4>
      </vt:variant>
      <vt:variant>
        <vt:i4>5</vt:i4>
      </vt:variant>
      <vt:variant>
        <vt:lpwstr/>
      </vt:variant>
      <vt:variant>
        <vt:lpwstr>_Toc62833627</vt:lpwstr>
      </vt:variant>
      <vt:variant>
        <vt:i4>1441855</vt:i4>
      </vt:variant>
      <vt:variant>
        <vt:i4>176</vt:i4>
      </vt:variant>
      <vt:variant>
        <vt:i4>0</vt:i4>
      </vt:variant>
      <vt:variant>
        <vt:i4>5</vt:i4>
      </vt:variant>
      <vt:variant>
        <vt:lpwstr/>
      </vt:variant>
      <vt:variant>
        <vt:lpwstr>_Toc62833626</vt:lpwstr>
      </vt:variant>
      <vt:variant>
        <vt:i4>1376319</vt:i4>
      </vt:variant>
      <vt:variant>
        <vt:i4>170</vt:i4>
      </vt:variant>
      <vt:variant>
        <vt:i4>0</vt:i4>
      </vt:variant>
      <vt:variant>
        <vt:i4>5</vt:i4>
      </vt:variant>
      <vt:variant>
        <vt:lpwstr/>
      </vt:variant>
      <vt:variant>
        <vt:lpwstr>_Toc62833625</vt:lpwstr>
      </vt:variant>
      <vt:variant>
        <vt:i4>1310783</vt:i4>
      </vt:variant>
      <vt:variant>
        <vt:i4>164</vt:i4>
      </vt:variant>
      <vt:variant>
        <vt:i4>0</vt:i4>
      </vt:variant>
      <vt:variant>
        <vt:i4>5</vt:i4>
      </vt:variant>
      <vt:variant>
        <vt:lpwstr/>
      </vt:variant>
      <vt:variant>
        <vt:lpwstr>_Toc62833624</vt:lpwstr>
      </vt:variant>
      <vt:variant>
        <vt:i4>1245247</vt:i4>
      </vt:variant>
      <vt:variant>
        <vt:i4>158</vt:i4>
      </vt:variant>
      <vt:variant>
        <vt:i4>0</vt:i4>
      </vt:variant>
      <vt:variant>
        <vt:i4>5</vt:i4>
      </vt:variant>
      <vt:variant>
        <vt:lpwstr/>
      </vt:variant>
      <vt:variant>
        <vt:lpwstr>_Toc62833623</vt:lpwstr>
      </vt:variant>
      <vt:variant>
        <vt:i4>1179711</vt:i4>
      </vt:variant>
      <vt:variant>
        <vt:i4>152</vt:i4>
      </vt:variant>
      <vt:variant>
        <vt:i4>0</vt:i4>
      </vt:variant>
      <vt:variant>
        <vt:i4>5</vt:i4>
      </vt:variant>
      <vt:variant>
        <vt:lpwstr/>
      </vt:variant>
      <vt:variant>
        <vt:lpwstr>_Toc62833622</vt:lpwstr>
      </vt:variant>
      <vt:variant>
        <vt:i4>1114175</vt:i4>
      </vt:variant>
      <vt:variant>
        <vt:i4>146</vt:i4>
      </vt:variant>
      <vt:variant>
        <vt:i4>0</vt:i4>
      </vt:variant>
      <vt:variant>
        <vt:i4>5</vt:i4>
      </vt:variant>
      <vt:variant>
        <vt:lpwstr/>
      </vt:variant>
      <vt:variant>
        <vt:lpwstr>_Toc62833621</vt:lpwstr>
      </vt:variant>
      <vt:variant>
        <vt:i4>1048639</vt:i4>
      </vt:variant>
      <vt:variant>
        <vt:i4>140</vt:i4>
      </vt:variant>
      <vt:variant>
        <vt:i4>0</vt:i4>
      </vt:variant>
      <vt:variant>
        <vt:i4>5</vt:i4>
      </vt:variant>
      <vt:variant>
        <vt:lpwstr/>
      </vt:variant>
      <vt:variant>
        <vt:lpwstr>_Toc62833620</vt:lpwstr>
      </vt:variant>
      <vt:variant>
        <vt:i4>1638460</vt:i4>
      </vt:variant>
      <vt:variant>
        <vt:i4>134</vt:i4>
      </vt:variant>
      <vt:variant>
        <vt:i4>0</vt:i4>
      </vt:variant>
      <vt:variant>
        <vt:i4>5</vt:i4>
      </vt:variant>
      <vt:variant>
        <vt:lpwstr/>
      </vt:variant>
      <vt:variant>
        <vt:lpwstr>_Toc62833619</vt:lpwstr>
      </vt:variant>
      <vt:variant>
        <vt:i4>1572924</vt:i4>
      </vt:variant>
      <vt:variant>
        <vt:i4>128</vt:i4>
      </vt:variant>
      <vt:variant>
        <vt:i4>0</vt:i4>
      </vt:variant>
      <vt:variant>
        <vt:i4>5</vt:i4>
      </vt:variant>
      <vt:variant>
        <vt:lpwstr/>
      </vt:variant>
      <vt:variant>
        <vt:lpwstr>_Toc62833618</vt:lpwstr>
      </vt:variant>
      <vt:variant>
        <vt:i4>1507388</vt:i4>
      </vt:variant>
      <vt:variant>
        <vt:i4>122</vt:i4>
      </vt:variant>
      <vt:variant>
        <vt:i4>0</vt:i4>
      </vt:variant>
      <vt:variant>
        <vt:i4>5</vt:i4>
      </vt:variant>
      <vt:variant>
        <vt:lpwstr/>
      </vt:variant>
      <vt:variant>
        <vt:lpwstr>_Toc62833617</vt:lpwstr>
      </vt:variant>
      <vt:variant>
        <vt:i4>1441852</vt:i4>
      </vt:variant>
      <vt:variant>
        <vt:i4>116</vt:i4>
      </vt:variant>
      <vt:variant>
        <vt:i4>0</vt:i4>
      </vt:variant>
      <vt:variant>
        <vt:i4>5</vt:i4>
      </vt:variant>
      <vt:variant>
        <vt:lpwstr/>
      </vt:variant>
      <vt:variant>
        <vt:lpwstr>_Toc62833616</vt:lpwstr>
      </vt:variant>
      <vt:variant>
        <vt:i4>1376316</vt:i4>
      </vt:variant>
      <vt:variant>
        <vt:i4>110</vt:i4>
      </vt:variant>
      <vt:variant>
        <vt:i4>0</vt:i4>
      </vt:variant>
      <vt:variant>
        <vt:i4>5</vt:i4>
      </vt:variant>
      <vt:variant>
        <vt:lpwstr/>
      </vt:variant>
      <vt:variant>
        <vt:lpwstr>_Toc62833615</vt:lpwstr>
      </vt:variant>
      <vt:variant>
        <vt:i4>1310780</vt:i4>
      </vt:variant>
      <vt:variant>
        <vt:i4>104</vt:i4>
      </vt:variant>
      <vt:variant>
        <vt:i4>0</vt:i4>
      </vt:variant>
      <vt:variant>
        <vt:i4>5</vt:i4>
      </vt:variant>
      <vt:variant>
        <vt:lpwstr/>
      </vt:variant>
      <vt:variant>
        <vt:lpwstr>_Toc62833614</vt:lpwstr>
      </vt:variant>
      <vt:variant>
        <vt:i4>1245244</vt:i4>
      </vt:variant>
      <vt:variant>
        <vt:i4>98</vt:i4>
      </vt:variant>
      <vt:variant>
        <vt:i4>0</vt:i4>
      </vt:variant>
      <vt:variant>
        <vt:i4>5</vt:i4>
      </vt:variant>
      <vt:variant>
        <vt:lpwstr/>
      </vt:variant>
      <vt:variant>
        <vt:lpwstr>_Toc62833613</vt:lpwstr>
      </vt:variant>
      <vt:variant>
        <vt:i4>1179708</vt:i4>
      </vt:variant>
      <vt:variant>
        <vt:i4>92</vt:i4>
      </vt:variant>
      <vt:variant>
        <vt:i4>0</vt:i4>
      </vt:variant>
      <vt:variant>
        <vt:i4>5</vt:i4>
      </vt:variant>
      <vt:variant>
        <vt:lpwstr/>
      </vt:variant>
      <vt:variant>
        <vt:lpwstr>_Toc62833612</vt:lpwstr>
      </vt:variant>
      <vt:variant>
        <vt:i4>1114172</vt:i4>
      </vt:variant>
      <vt:variant>
        <vt:i4>86</vt:i4>
      </vt:variant>
      <vt:variant>
        <vt:i4>0</vt:i4>
      </vt:variant>
      <vt:variant>
        <vt:i4>5</vt:i4>
      </vt:variant>
      <vt:variant>
        <vt:lpwstr/>
      </vt:variant>
      <vt:variant>
        <vt:lpwstr>_Toc62833611</vt:lpwstr>
      </vt:variant>
      <vt:variant>
        <vt:i4>1048636</vt:i4>
      </vt:variant>
      <vt:variant>
        <vt:i4>80</vt:i4>
      </vt:variant>
      <vt:variant>
        <vt:i4>0</vt:i4>
      </vt:variant>
      <vt:variant>
        <vt:i4>5</vt:i4>
      </vt:variant>
      <vt:variant>
        <vt:lpwstr/>
      </vt:variant>
      <vt:variant>
        <vt:lpwstr>_Toc62833610</vt:lpwstr>
      </vt:variant>
      <vt:variant>
        <vt:i4>1638461</vt:i4>
      </vt:variant>
      <vt:variant>
        <vt:i4>74</vt:i4>
      </vt:variant>
      <vt:variant>
        <vt:i4>0</vt:i4>
      </vt:variant>
      <vt:variant>
        <vt:i4>5</vt:i4>
      </vt:variant>
      <vt:variant>
        <vt:lpwstr/>
      </vt:variant>
      <vt:variant>
        <vt:lpwstr>_Toc62833609</vt:lpwstr>
      </vt:variant>
      <vt:variant>
        <vt:i4>1572925</vt:i4>
      </vt:variant>
      <vt:variant>
        <vt:i4>68</vt:i4>
      </vt:variant>
      <vt:variant>
        <vt:i4>0</vt:i4>
      </vt:variant>
      <vt:variant>
        <vt:i4>5</vt:i4>
      </vt:variant>
      <vt:variant>
        <vt:lpwstr/>
      </vt:variant>
      <vt:variant>
        <vt:lpwstr>_Toc62833608</vt:lpwstr>
      </vt:variant>
      <vt:variant>
        <vt:i4>1507389</vt:i4>
      </vt:variant>
      <vt:variant>
        <vt:i4>62</vt:i4>
      </vt:variant>
      <vt:variant>
        <vt:i4>0</vt:i4>
      </vt:variant>
      <vt:variant>
        <vt:i4>5</vt:i4>
      </vt:variant>
      <vt:variant>
        <vt:lpwstr/>
      </vt:variant>
      <vt:variant>
        <vt:lpwstr>_Toc62833607</vt:lpwstr>
      </vt:variant>
      <vt:variant>
        <vt:i4>1441853</vt:i4>
      </vt:variant>
      <vt:variant>
        <vt:i4>56</vt:i4>
      </vt:variant>
      <vt:variant>
        <vt:i4>0</vt:i4>
      </vt:variant>
      <vt:variant>
        <vt:i4>5</vt:i4>
      </vt:variant>
      <vt:variant>
        <vt:lpwstr/>
      </vt:variant>
      <vt:variant>
        <vt:lpwstr>_Toc62833606</vt:lpwstr>
      </vt:variant>
      <vt:variant>
        <vt:i4>1376317</vt:i4>
      </vt:variant>
      <vt:variant>
        <vt:i4>50</vt:i4>
      </vt:variant>
      <vt:variant>
        <vt:i4>0</vt:i4>
      </vt:variant>
      <vt:variant>
        <vt:i4>5</vt:i4>
      </vt:variant>
      <vt:variant>
        <vt:lpwstr/>
      </vt:variant>
      <vt:variant>
        <vt:lpwstr>_Toc62833605</vt:lpwstr>
      </vt:variant>
      <vt:variant>
        <vt:i4>1310781</vt:i4>
      </vt:variant>
      <vt:variant>
        <vt:i4>44</vt:i4>
      </vt:variant>
      <vt:variant>
        <vt:i4>0</vt:i4>
      </vt:variant>
      <vt:variant>
        <vt:i4>5</vt:i4>
      </vt:variant>
      <vt:variant>
        <vt:lpwstr/>
      </vt:variant>
      <vt:variant>
        <vt:lpwstr>_Toc62833604</vt:lpwstr>
      </vt:variant>
      <vt:variant>
        <vt:i4>1245245</vt:i4>
      </vt:variant>
      <vt:variant>
        <vt:i4>38</vt:i4>
      </vt:variant>
      <vt:variant>
        <vt:i4>0</vt:i4>
      </vt:variant>
      <vt:variant>
        <vt:i4>5</vt:i4>
      </vt:variant>
      <vt:variant>
        <vt:lpwstr/>
      </vt:variant>
      <vt:variant>
        <vt:lpwstr>_Toc62833603</vt:lpwstr>
      </vt:variant>
      <vt:variant>
        <vt:i4>1179709</vt:i4>
      </vt:variant>
      <vt:variant>
        <vt:i4>32</vt:i4>
      </vt:variant>
      <vt:variant>
        <vt:i4>0</vt:i4>
      </vt:variant>
      <vt:variant>
        <vt:i4>5</vt:i4>
      </vt:variant>
      <vt:variant>
        <vt:lpwstr/>
      </vt:variant>
      <vt:variant>
        <vt:lpwstr>_Toc62833602</vt:lpwstr>
      </vt:variant>
      <vt:variant>
        <vt:i4>1114173</vt:i4>
      </vt:variant>
      <vt:variant>
        <vt:i4>26</vt:i4>
      </vt:variant>
      <vt:variant>
        <vt:i4>0</vt:i4>
      </vt:variant>
      <vt:variant>
        <vt:i4>5</vt:i4>
      </vt:variant>
      <vt:variant>
        <vt:lpwstr/>
      </vt:variant>
      <vt:variant>
        <vt:lpwstr>_Toc62833601</vt:lpwstr>
      </vt:variant>
      <vt:variant>
        <vt:i4>1048637</vt:i4>
      </vt:variant>
      <vt:variant>
        <vt:i4>20</vt:i4>
      </vt:variant>
      <vt:variant>
        <vt:i4>0</vt:i4>
      </vt:variant>
      <vt:variant>
        <vt:i4>5</vt:i4>
      </vt:variant>
      <vt:variant>
        <vt:lpwstr/>
      </vt:variant>
      <vt:variant>
        <vt:lpwstr>_Toc62833600</vt:lpwstr>
      </vt:variant>
      <vt:variant>
        <vt:i4>1703988</vt:i4>
      </vt:variant>
      <vt:variant>
        <vt:i4>14</vt:i4>
      </vt:variant>
      <vt:variant>
        <vt:i4>0</vt:i4>
      </vt:variant>
      <vt:variant>
        <vt:i4>5</vt:i4>
      </vt:variant>
      <vt:variant>
        <vt:lpwstr/>
      </vt:variant>
      <vt:variant>
        <vt:lpwstr>_Toc62833599</vt:lpwstr>
      </vt:variant>
      <vt:variant>
        <vt:i4>1769524</vt:i4>
      </vt:variant>
      <vt:variant>
        <vt:i4>8</vt:i4>
      </vt:variant>
      <vt:variant>
        <vt:i4>0</vt:i4>
      </vt:variant>
      <vt:variant>
        <vt:i4>5</vt:i4>
      </vt:variant>
      <vt:variant>
        <vt:lpwstr/>
      </vt:variant>
      <vt:variant>
        <vt:lpwstr>_Toc62833598</vt:lpwstr>
      </vt:variant>
      <vt:variant>
        <vt:i4>1310772</vt:i4>
      </vt:variant>
      <vt:variant>
        <vt:i4>2</vt:i4>
      </vt:variant>
      <vt:variant>
        <vt:i4>0</vt:i4>
      </vt:variant>
      <vt:variant>
        <vt:i4>5</vt:i4>
      </vt:variant>
      <vt:variant>
        <vt:lpwstr/>
      </vt:variant>
      <vt:variant>
        <vt:lpwstr>_Toc62833597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01 - Požadavky Objednatele</dc:title>
  <dc:subject>Konec uhlí v Plné n. Lužnicí</dc:subject>
  <dc:creator>E-CONSULT, s.r.o.</dc:creator>
  <cp:lastModifiedBy>Jiří Švarc</cp:lastModifiedBy>
  <cp:revision>19</cp:revision>
  <cp:lastPrinted>2021-03-09T15:33:00Z</cp:lastPrinted>
  <dcterms:created xsi:type="dcterms:W3CDTF">2021-03-09T15:35:00Z</dcterms:created>
  <dcterms:modified xsi:type="dcterms:W3CDTF">2021-05-04T11:40:00Z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ies>
</file>